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3F80" w:rsidRDefault="00392206" w:rsidP="00066FC4">
      <w:pPr>
        <w:jc w:val="center"/>
        <w:rPr>
          <w:rFonts w:cs="B Titr" w:hint="cs"/>
          <w:sz w:val="28"/>
          <w:szCs w:val="24"/>
          <w:rtl/>
        </w:rPr>
      </w:pPr>
      <w:r w:rsidRPr="00F63325">
        <w:rPr>
          <w:rFonts w:cs="B Titr" w:hint="cs"/>
          <w:sz w:val="28"/>
          <w:szCs w:val="24"/>
          <w:rtl/>
        </w:rPr>
        <w:t>بسم الله الرحمن الرحیم</w:t>
      </w:r>
    </w:p>
    <w:sdt>
      <w:sdtPr>
        <w:rPr>
          <w:rFonts w:cs="B Titr"/>
          <w:sz w:val="28"/>
          <w:szCs w:val="24"/>
          <w:rtl/>
        </w:rPr>
        <w:id w:val="-485938590"/>
        <w:docPartObj>
          <w:docPartGallery w:val="Table of Contents"/>
          <w:docPartUnique/>
        </w:docPartObj>
      </w:sdtPr>
      <w:sdtEndPr>
        <w:rPr>
          <w:rFonts w:asciiTheme="minorHAnsi" w:eastAsiaTheme="minorEastAsia" w:hAnsiTheme="minorHAnsi" w:cs="B Mitra"/>
          <w:noProof/>
          <w:color w:val="auto"/>
          <w:szCs w:val="28"/>
          <w:lang w:bidi="ar-SA"/>
        </w:rPr>
      </w:sdtEndPr>
      <w:sdtContent>
        <w:p w:rsidR="008F3F80" w:rsidRPr="00DF5FF9" w:rsidRDefault="00DF5FF9" w:rsidP="00DF5FF9">
          <w:pPr>
            <w:jc w:val="center"/>
            <w:rPr>
              <w:rFonts w:cs="B Titr"/>
              <w:sz w:val="28"/>
              <w:szCs w:val="24"/>
            </w:rPr>
          </w:pPr>
          <w:r w:rsidRPr="00DF5FF9">
            <w:rPr>
              <w:rFonts w:cs="B Titr" w:hint="cs"/>
              <w:sz w:val="28"/>
              <w:szCs w:val="24"/>
              <w:rtl/>
            </w:rPr>
            <w:t>فهرست</w:t>
          </w:r>
        </w:p>
        <w:p w:rsidR="008A4457" w:rsidRPr="00F7689E" w:rsidRDefault="008A4457">
          <w:pPr>
            <w:pStyle w:val="TOC1"/>
            <w:rPr>
              <w:rtl/>
              <w:lang w:bidi="fa-IR"/>
            </w:rPr>
          </w:pPr>
          <w:r w:rsidRPr="00DF5FF9">
            <w:fldChar w:fldCharType="begin"/>
          </w:r>
          <w:r w:rsidRPr="00DF5FF9">
            <w:instrText xml:space="preserve"> TOC \o \h \z \u </w:instrText>
          </w:r>
          <w:r w:rsidRPr="00DF5FF9">
            <w:fldChar w:fldCharType="separate"/>
          </w:r>
          <w:hyperlink w:anchor="_Toc40762306" w:history="1">
            <w:r w:rsidRPr="00F7689E">
              <w:rPr>
                <w:rStyle w:val="Hyperlink"/>
                <w:rtl/>
              </w:rPr>
              <w:t>جلسه اول: مقدمات</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40762306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11</w:t>
            </w:r>
            <w:r w:rsidRPr="00F7689E">
              <w:rPr>
                <w:rStyle w:val="Hyperlink"/>
                <w:rtl/>
              </w:rPr>
              <w:fldChar w:fldCharType="end"/>
            </w:r>
          </w:hyperlink>
        </w:p>
        <w:p w:rsidR="008A4457" w:rsidRPr="00F7689E" w:rsidRDefault="008A4457">
          <w:pPr>
            <w:pStyle w:val="TOC2"/>
            <w:rPr>
              <w:rtl/>
              <w:lang w:bidi="fa-IR"/>
            </w:rPr>
          </w:pPr>
          <w:hyperlink w:anchor="_Toc40762307" w:history="1">
            <w:r w:rsidRPr="00F7689E">
              <w:rPr>
                <w:rStyle w:val="Hyperlink"/>
                <w:rtl/>
              </w:rPr>
              <w:t>1. تعر</w:t>
            </w:r>
            <w:r w:rsidRPr="00F7689E">
              <w:rPr>
                <w:rStyle w:val="Hyperlink"/>
                <w:rFonts w:hint="cs"/>
                <w:rtl/>
              </w:rPr>
              <w:t>ی</w:t>
            </w:r>
            <w:r w:rsidRPr="00F7689E">
              <w:rPr>
                <w:rStyle w:val="Hyperlink"/>
                <w:rFonts w:hint="eastAsia"/>
                <w:rtl/>
              </w:rPr>
              <w:t>ف</w:t>
            </w:r>
            <w:r w:rsidRPr="00F7689E">
              <w:rPr>
                <w:rStyle w:val="Hyperlink"/>
                <w:rtl/>
              </w:rPr>
              <w:t xml:space="preserve"> علم رجال و علوم مشابه آن</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40762307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11</w:t>
            </w:r>
            <w:r w:rsidRPr="00F7689E">
              <w:rPr>
                <w:rStyle w:val="Hyperlink"/>
                <w:rtl/>
              </w:rPr>
              <w:fldChar w:fldCharType="end"/>
            </w:r>
          </w:hyperlink>
        </w:p>
        <w:p w:rsidR="008A4457" w:rsidRPr="00F7689E" w:rsidRDefault="008A4457">
          <w:pPr>
            <w:pStyle w:val="TOC3"/>
            <w:rPr>
              <w:rtl/>
              <w:lang w:bidi="fa-IR"/>
            </w:rPr>
          </w:pPr>
          <w:hyperlink w:anchor="_Toc40762308" w:history="1">
            <w:r w:rsidRPr="00F7689E">
              <w:rPr>
                <w:rStyle w:val="Hyperlink"/>
                <w:rtl/>
              </w:rPr>
              <w:t>الف) تعر</w:t>
            </w:r>
            <w:r w:rsidRPr="00F7689E">
              <w:rPr>
                <w:rStyle w:val="Hyperlink"/>
                <w:rFonts w:hint="cs"/>
                <w:rtl/>
              </w:rPr>
              <w:t>ی</w:t>
            </w:r>
            <w:r w:rsidRPr="00F7689E">
              <w:rPr>
                <w:rStyle w:val="Hyperlink"/>
                <w:rFonts w:hint="eastAsia"/>
                <w:rtl/>
              </w:rPr>
              <w:t>ف</w:t>
            </w:r>
            <w:r w:rsidRPr="00F7689E">
              <w:rPr>
                <w:rStyle w:val="Hyperlink"/>
                <w:rtl/>
              </w:rPr>
              <w:t xml:space="preserve"> علم رجال</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40762308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11</w:t>
            </w:r>
            <w:r w:rsidRPr="00F7689E">
              <w:rPr>
                <w:rStyle w:val="Hyperlink"/>
                <w:rtl/>
              </w:rPr>
              <w:fldChar w:fldCharType="end"/>
            </w:r>
          </w:hyperlink>
        </w:p>
        <w:p w:rsidR="008A4457" w:rsidRPr="00F7689E" w:rsidRDefault="008A4457">
          <w:pPr>
            <w:pStyle w:val="TOC3"/>
            <w:rPr>
              <w:rtl/>
              <w:lang w:bidi="fa-IR"/>
            </w:rPr>
          </w:pPr>
          <w:hyperlink w:anchor="_Toc40762309" w:history="1">
            <w:r w:rsidRPr="00F7689E">
              <w:rPr>
                <w:rStyle w:val="Hyperlink"/>
                <w:rtl/>
              </w:rPr>
              <w:t>ب) تعر</w:t>
            </w:r>
            <w:r w:rsidRPr="00F7689E">
              <w:rPr>
                <w:rStyle w:val="Hyperlink"/>
                <w:rFonts w:hint="cs"/>
                <w:rtl/>
              </w:rPr>
              <w:t>ی</w:t>
            </w:r>
            <w:r w:rsidRPr="00F7689E">
              <w:rPr>
                <w:rStyle w:val="Hyperlink"/>
                <w:rFonts w:hint="eastAsia"/>
                <w:rtl/>
              </w:rPr>
              <w:t>ف</w:t>
            </w:r>
            <w:r w:rsidRPr="00F7689E">
              <w:rPr>
                <w:rStyle w:val="Hyperlink"/>
                <w:rtl/>
              </w:rPr>
              <w:t xml:space="preserve"> علم «فهرست»</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40762309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11</w:t>
            </w:r>
            <w:r w:rsidRPr="00F7689E">
              <w:rPr>
                <w:rStyle w:val="Hyperlink"/>
                <w:rtl/>
              </w:rPr>
              <w:fldChar w:fldCharType="end"/>
            </w:r>
          </w:hyperlink>
        </w:p>
        <w:p w:rsidR="008A4457" w:rsidRPr="00F7689E" w:rsidRDefault="008A4457">
          <w:pPr>
            <w:pStyle w:val="TOC3"/>
            <w:rPr>
              <w:rtl/>
              <w:lang w:bidi="fa-IR"/>
            </w:rPr>
          </w:pPr>
          <w:hyperlink w:anchor="_Toc40762310" w:history="1">
            <w:r w:rsidRPr="00F7689E">
              <w:rPr>
                <w:rStyle w:val="Hyperlink"/>
                <w:rtl/>
              </w:rPr>
              <w:t>ج) تعر</w:t>
            </w:r>
            <w:r w:rsidRPr="00F7689E">
              <w:rPr>
                <w:rStyle w:val="Hyperlink"/>
                <w:rFonts w:hint="cs"/>
                <w:rtl/>
              </w:rPr>
              <w:t>ی</w:t>
            </w:r>
            <w:r w:rsidRPr="00F7689E">
              <w:rPr>
                <w:rStyle w:val="Hyperlink"/>
                <w:rFonts w:hint="eastAsia"/>
                <w:rtl/>
              </w:rPr>
              <w:t>ف</w:t>
            </w:r>
            <w:r w:rsidRPr="00F7689E">
              <w:rPr>
                <w:rStyle w:val="Hyperlink"/>
                <w:rtl/>
              </w:rPr>
              <w:t xml:space="preserve"> علم «درا</w:t>
            </w:r>
            <w:r w:rsidRPr="00F7689E">
              <w:rPr>
                <w:rStyle w:val="Hyperlink"/>
                <w:rFonts w:hint="cs"/>
                <w:rtl/>
              </w:rPr>
              <w:t>ی</w:t>
            </w:r>
            <w:r w:rsidRPr="00F7689E">
              <w:rPr>
                <w:rStyle w:val="Hyperlink"/>
                <w:rtl/>
              </w:rPr>
              <w:t>ه‌الحد</w:t>
            </w:r>
            <w:r w:rsidRPr="00F7689E">
              <w:rPr>
                <w:rStyle w:val="Hyperlink"/>
                <w:rFonts w:hint="cs"/>
                <w:rtl/>
              </w:rPr>
              <w:t>ی</w:t>
            </w:r>
            <w:r w:rsidRPr="00F7689E">
              <w:rPr>
                <w:rStyle w:val="Hyperlink"/>
                <w:rtl/>
              </w:rPr>
              <w:t>ث»</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40762310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11</w:t>
            </w:r>
            <w:r w:rsidRPr="00F7689E">
              <w:rPr>
                <w:rStyle w:val="Hyperlink"/>
                <w:rtl/>
              </w:rPr>
              <w:fldChar w:fldCharType="end"/>
            </w:r>
          </w:hyperlink>
        </w:p>
        <w:p w:rsidR="008A4457" w:rsidRPr="00F7689E" w:rsidRDefault="008A4457">
          <w:pPr>
            <w:pStyle w:val="TOC3"/>
            <w:rPr>
              <w:rtl/>
              <w:lang w:bidi="fa-IR"/>
            </w:rPr>
          </w:pPr>
          <w:hyperlink w:anchor="_Toc40762311" w:history="1">
            <w:r w:rsidRPr="00F7689E">
              <w:rPr>
                <w:rStyle w:val="Hyperlink"/>
                <w:rtl/>
              </w:rPr>
              <w:t>د) تعر</w:t>
            </w:r>
            <w:r w:rsidRPr="00F7689E">
              <w:rPr>
                <w:rStyle w:val="Hyperlink"/>
                <w:rFonts w:hint="cs"/>
                <w:rtl/>
              </w:rPr>
              <w:t>ی</w:t>
            </w:r>
            <w:r w:rsidRPr="00F7689E">
              <w:rPr>
                <w:rStyle w:val="Hyperlink"/>
                <w:rFonts w:hint="eastAsia"/>
                <w:rtl/>
              </w:rPr>
              <w:t>ف</w:t>
            </w:r>
            <w:r w:rsidRPr="00F7689E">
              <w:rPr>
                <w:rStyle w:val="Hyperlink"/>
                <w:rtl/>
              </w:rPr>
              <w:t xml:space="preserve"> علم «تراجم»</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40762311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11</w:t>
            </w:r>
            <w:r w:rsidRPr="00F7689E">
              <w:rPr>
                <w:rStyle w:val="Hyperlink"/>
                <w:rtl/>
              </w:rPr>
              <w:fldChar w:fldCharType="end"/>
            </w:r>
          </w:hyperlink>
        </w:p>
        <w:p w:rsidR="008A4457" w:rsidRPr="00F7689E" w:rsidRDefault="008A4457">
          <w:pPr>
            <w:pStyle w:val="TOC2"/>
            <w:rPr>
              <w:rtl/>
              <w:lang w:bidi="fa-IR"/>
            </w:rPr>
          </w:pPr>
          <w:hyperlink w:anchor="_Toc40762312" w:history="1">
            <w:r w:rsidRPr="00F7689E">
              <w:rPr>
                <w:rStyle w:val="Hyperlink"/>
                <w:rtl/>
              </w:rPr>
              <w:t>2. بررس</w:t>
            </w:r>
            <w:r w:rsidRPr="00F7689E">
              <w:rPr>
                <w:rStyle w:val="Hyperlink"/>
                <w:rFonts w:hint="cs"/>
                <w:rtl/>
              </w:rPr>
              <w:t>ی</w:t>
            </w:r>
            <w:r w:rsidRPr="00F7689E">
              <w:rPr>
                <w:rStyle w:val="Hyperlink"/>
                <w:rtl/>
              </w:rPr>
              <w:t xml:space="preserve"> تعر</w:t>
            </w:r>
            <w:r w:rsidRPr="00F7689E">
              <w:rPr>
                <w:rStyle w:val="Hyperlink"/>
                <w:rFonts w:hint="cs"/>
                <w:rtl/>
              </w:rPr>
              <w:t>ی</w:t>
            </w:r>
            <w:r w:rsidRPr="00F7689E">
              <w:rPr>
                <w:rStyle w:val="Hyperlink"/>
                <w:rFonts w:hint="eastAsia"/>
                <w:rtl/>
              </w:rPr>
              <w:t>ف</w:t>
            </w:r>
            <w:r w:rsidRPr="00F7689E">
              <w:rPr>
                <w:rStyle w:val="Hyperlink"/>
                <w:rtl/>
              </w:rPr>
              <w:t xml:space="preserve"> علم رجال</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40762312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11</w:t>
            </w:r>
            <w:r w:rsidRPr="00F7689E">
              <w:rPr>
                <w:rStyle w:val="Hyperlink"/>
                <w:rtl/>
              </w:rPr>
              <w:fldChar w:fldCharType="end"/>
            </w:r>
          </w:hyperlink>
        </w:p>
        <w:p w:rsidR="008A4457" w:rsidRPr="00F7689E" w:rsidRDefault="008A4457">
          <w:pPr>
            <w:pStyle w:val="TOC3"/>
            <w:rPr>
              <w:rtl/>
              <w:lang w:bidi="fa-IR"/>
            </w:rPr>
          </w:pPr>
          <w:hyperlink w:anchor="_Toc40762313" w:history="1">
            <w:r w:rsidRPr="00F7689E">
              <w:rPr>
                <w:rStyle w:val="Hyperlink"/>
                <w:rtl/>
              </w:rPr>
              <w:t>نقش ق</w:t>
            </w:r>
            <w:r w:rsidRPr="00F7689E">
              <w:rPr>
                <w:rStyle w:val="Hyperlink"/>
                <w:rFonts w:hint="cs"/>
                <w:rtl/>
              </w:rPr>
              <w:t>ی</w:t>
            </w:r>
            <w:r w:rsidRPr="00F7689E">
              <w:rPr>
                <w:rStyle w:val="Hyperlink"/>
                <w:rFonts w:hint="eastAsia"/>
                <w:rtl/>
              </w:rPr>
              <w:t>د</w:t>
            </w:r>
            <w:r w:rsidRPr="00F7689E">
              <w:rPr>
                <w:rStyle w:val="Hyperlink"/>
                <w:rtl/>
              </w:rPr>
              <w:t xml:space="preserve"> «راجع راو</w:t>
            </w:r>
            <w:r w:rsidRPr="00F7689E">
              <w:rPr>
                <w:rStyle w:val="Hyperlink"/>
                <w:rFonts w:hint="cs"/>
                <w:rtl/>
              </w:rPr>
              <w:t>ی</w:t>
            </w:r>
            <w:r w:rsidRPr="00F7689E">
              <w:rPr>
                <w:rStyle w:val="Hyperlink"/>
                <w:rFonts w:hint="eastAsia"/>
                <w:rtl/>
              </w:rPr>
              <w:t>ان</w:t>
            </w:r>
            <w:r w:rsidRPr="00F7689E">
              <w:rPr>
                <w:rStyle w:val="Hyperlink"/>
                <w:rtl/>
              </w:rPr>
              <w:t xml:space="preserve"> بودن»</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40762313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11</w:t>
            </w:r>
            <w:r w:rsidRPr="00F7689E">
              <w:rPr>
                <w:rStyle w:val="Hyperlink"/>
                <w:rtl/>
              </w:rPr>
              <w:fldChar w:fldCharType="end"/>
            </w:r>
          </w:hyperlink>
        </w:p>
        <w:p w:rsidR="008A4457" w:rsidRPr="00F7689E" w:rsidRDefault="008A4457">
          <w:pPr>
            <w:pStyle w:val="TOC3"/>
            <w:rPr>
              <w:rtl/>
              <w:lang w:bidi="fa-IR"/>
            </w:rPr>
          </w:pPr>
          <w:hyperlink w:anchor="_Toc40762314" w:history="1">
            <w:r w:rsidRPr="00F7689E">
              <w:rPr>
                <w:rStyle w:val="Hyperlink"/>
                <w:rtl/>
              </w:rPr>
              <w:t>نقش ق</w:t>
            </w:r>
            <w:r w:rsidRPr="00F7689E">
              <w:rPr>
                <w:rStyle w:val="Hyperlink"/>
                <w:rFonts w:hint="cs"/>
                <w:rtl/>
              </w:rPr>
              <w:t>ی</w:t>
            </w:r>
            <w:r w:rsidRPr="00F7689E">
              <w:rPr>
                <w:rStyle w:val="Hyperlink"/>
                <w:rFonts w:hint="eastAsia"/>
                <w:rtl/>
              </w:rPr>
              <w:t>د</w:t>
            </w:r>
            <w:r w:rsidRPr="00F7689E">
              <w:rPr>
                <w:rStyle w:val="Hyperlink"/>
                <w:rtl/>
              </w:rPr>
              <w:t xml:space="preserve"> «صفات مؤثر در رد </w:t>
            </w:r>
            <w:r w:rsidRPr="00F7689E">
              <w:rPr>
                <w:rStyle w:val="Hyperlink"/>
                <w:rFonts w:hint="cs"/>
                <w:rtl/>
              </w:rPr>
              <w:t>ی</w:t>
            </w:r>
            <w:r w:rsidRPr="00F7689E">
              <w:rPr>
                <w:rStyle w:val="Hyperlink"/>
                <w:rFonts w:hint="eastAsia"/>
                <w:rtl/>
              </w:rPr>
              <w:t>ا</w:t>
            </w:r>
            <w:r w:rsidRPr="00F7689E">
              <w:rPr>
                <w:rStyle w:val="Hyperlink"/>
                <w:rtl/>
              </w:rPr>
              <w:t xml:space="preserve"> قبول»</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40762314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11</w:t>
            </w:r>
            <w:r w:rsidRPr="00F7689E">
              <w:rPr>
                <w:rStyle w:val="Hyperlink"/>
                <w:rtl/>
              </w:rPr>
              <w:fldChar w:fldCharType="end"/>
            </w:r>
          </w:hyperlink>
        </w:p>
        <w:p w:rsidR="008A4457" w:rsidRPr="00F7689E" w:rsidRDefault="008A4457">
          <w:pPr>
            <w:pStyle w:val="TOC2"/>
            <w:rPr>
              <w:rtl/>
              <w:lang w:bidi="fa-IR"/>
            </w:rPr>
          </w:pPr>
          <w:hyperlink w:anchor="_Toc40762315" w:history="1">
            <w:r w:rsidRPr="00F7689E">
              <w:rPr>
                <w:rStyle w:val="Hyperlink"/>
                <w:rtl/>
              </w:rPr>
              <w:t>3. م</w:t>
            </w:r>
            <w:r w:rsidRPr="00F7689E">
              <w:rPr>
                <w:rStyle w:val="Hyperlink"/>
                <w:rFonts w:hint="cs"/>
                <w:rtl/>
              </w:rPr>
              <w:t>ی</w:t>
            </w:r>
            <w:r w:rsidRPr="00F7689E">
              <w:rPr>
                <w:rStyle w:val="Hyperlink"/>
                <w:rFonts w:hint="eastAsia"/>
                <w:rtl/>
              </w:rPr>
              <w:t>زان</w:t>
            </w:r>
            <w:r w:rsidRPr="00F7689E">
              <w:rPr>
                <w:rStyle w:val="Hyperlink"/>
                <w:rtl/>
              </w:rPr>
              <w:t xml:space="preserve"> ن</w:t>
            </w:r>
            <w:r w:rsidRPr="00F7689E">
              <w:rPr>
                <w:rStyle w:val="Hyperlink"/>
                <w:rFonts w:hint="cs"/>
                <w:rtl/>
              </w:rPr>
              <w:t>ی</w:t>
            </w:r>
            <w:r w:rsidRPr="00F7689E">
              <w:rPr>
                <w:rStyle w:val="Hyperlink"/>
                <w:rFonts w:hint="eastAsia"/>
                <w:rtl/>
              </w:rPr>
              <w:t>از</w:t>
            </w:r>
            <w:r w:rsidRPr="00F7689E">
              <w:rPr>
                <w:rStyle w:val="Hyperlink"/>
                <w:rtl/>
              </w:rPr>
              <w:t xml:space="preserve"> به علم رجال طبق مبان</w:t>
            </w:r>
            <w:r w:rsidRPr="00F7689E">
              <w:rPr>
                <w:rStyle w:val="Hyperlink"/>
                <w:rFonts w:hint="cs"/>
                <w:rtl/>
              </w:rPr>
              <w:t>ی</w:t>
            </w:r>
            <w:r w:rsidRPr="00F7689E">
              <w:rPr>
                <w:rStyle w:val="Hyperlink"/>
                <w:rtl/>
              </w:rPr>
              <w:t xml:space="preserve"> مختلف</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40762315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12</w:t>
            </w:r>
            <w:r w:rsidRPr="00F7689E">
              <w:rPr>
                <w:rStyle w:val="Hyperlink"/>
                <w:rtl/>
              </w:rPr>
              <w:fldChar w:fldCharType="end"/>
            </w:r>
          </w:hyperlink>
        </w:p>
        <w:p w:rsidR="008A4457" w:rsidRPr="00F7689E" w:rsidRDefault="008A4457">
          <w:pPr>
            <w:pStyle w:val="TOC2"/>
            <w:rPr>
              <w:rtl/>
              <w:lang w:bidi="fa-IR"/>
            </w:rPr>
          </w:pPr>
          <w:hyperlink w:anchor="_Toc40762316" w:history="1">
            <w:r w:rsidRPr="00F7689E">
              <w:rPr>
                <w:rStyle w:val="Hyperlink"/>
                <w:rtl/>
              </w:rPr>
              <w:t>4. انواع صفات</w:t>
            </w:r>
            <w:r w:rsidRPr="00F7689E">
              <w:rPr>
                <w:rStyle w:val="Hyperlink"/>
                <w:rFonts w:hint="cs"/>
                <w:rtl/>
              </w:rPr>
              <w:t>ی</w:t>
            </w:r>
            <w:r w:rsidRPr="00F7689E">
              <w:rPr>
                <w:rStyle w:val="Hyperlink"/>
                <w:rtl/>
              </w:rPr>
              <w:t xml:space="preserve"> که در رجال از آنها بحث م</w:t>
            </w:r>
            <w:r w:rsidRPr="00F7689E">
              <w:rPr>
                <w:rStyle w:val="Hyperlink"/>
                <w:rFonts w:hint="cs"/>
                <w:rtl/>
              </w:rPr>
              <w:t>ی‌</w:t>
            </w:r>
            <w:r w:rsidRPr="00F7689E">
              <w:rPr>
                <w:rStyle w:val="Hyperlink"/>
                <w:rtl/>
              </w:rPr>
              <w:t>شود.</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40762316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12</w:t>
            </w:r>
            <w:r w:rsidRPr="00F7689E">
              <w:rPr>
                <w:rStyle w:val="Hyperlink"/>
                <w:rtl/>
              </w:rPr>
              <w:fldChar w:fldCharType="end"/>
            </w:r>
          </w:hyperlink>
        </w:p>
        <w:p w:rsidR="008A4457" w:rsidRPr="00F7689E" w:rsidRDefault="008A4457">
          <w:pPr>
            <w:pStyle w:val="TOC2"/>
            <w:rPr>
              <w:rtl/>
              <w:lang w:bidi="fa-IR"/>
            </w:rPr>
          </w:pPr>
          <w:hyperlink w:anchor="_Toc40762317" w:history="1">
            <w:r w:rsidRPr="00F7689E">
              <w:rPr>
                <w:rStyle w:val="Hyperlink"/>
                <w:rtl/>
              </w:rPr>
              <w:t>5. موضوع علم رجال</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40762317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13</w:t>
            </w:r>
            <w:r w:rsidRPr="00F7689E">
              <w:rPr>
                <w:rStyle w:val="Hyperlink"/>
                <w:rtl/>
              </w:rPr>
              <w:fldChar w:fldCharType="end"/>
            </w:r>
          </w:hyperlink>
        </w:p>
        <w:p w:rsidR="008A4457" w:rsidRPr="00F7689E" w:rsidRDefault="008A4457">
          <w:pPr>
            <w:pStyle w:val="TOC2"/>
            <w:rPr>
              <w:rtl/>
              <w:lang w:bidi="fa-IR"/>
            </w:rPr>
          </w:pPr>
          <w:hyperlink w:anchor="_Toc40762318" w:history="1">
            <w:r w:rsidRPr="00F7689E">
              <w:rPr>
                <w:rStyle w:val="Hyperlink"/>
                <w:rtl/>
              </w:rPr>
              <w:t>6. مسائل علم رجال</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40762318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13</w:t>
            </w:r>
            <w:r w:rsidRPr="00F7689E">
              <w:rPr>
                <w:rStyle w:val="Hyperlink"/>
                <w:rtl/>
              </w:rPr>
              <w:fldChar w:fldCharType="end"/>
            </w:r>
          </w:hyperlink>
        </w:p>
        <w:p w:rsidR="008A4457" w:rsidRPr="00F7689E" w:rsidRDefault="008A4457">
          <w:pPr>
            <w:pStyle w:val="TOC2"/>
            <w:rPr>
              <w:rtl/>
              <w:lang w:bidi="fa-IR"/>
            </w:rPr>
          </w:pPr>
          <w:hyperlink w:anchor="_Toc40762319" w:history="1">
            <w:r w:rsidRPr="00F7689E">
              <w:rPr>
                <w:rStyle w:val="Hyperlink"/>
                <w:rtl/>
              </w:rPr>
              <w:t>7. علوم الحد</w:t>
            </w:r>
            <w:r w:rsidRPr="00F7689E">
              <w:rPr>
                <w:rStyle w:val="Hyperlink"/>
                <w:rFonts w:hint="cs"/>
                <w:rtl/>
              </w:rPr>
              <w:t>ی</w:t>
            </w:r>
            <w:r w:rsidRPr="00F7689E">
              <w:rPr>
                <w:rStyle w:val="Hyperlink"/>
                <w:rFonts w:hint="eastAsia"/>
                <w:rtl/>
              </w:rPr>
              <w:t>ث</w:t>
            </w:r>
            <w:r w:rsidRPr="00F7689E">
              <w:rPr>
                <w:rStyle w:val="Hyperlink"/>
                <w:rtl/>
              </w:rPr>
              <w:t xml:space="preserve"> و علت ن</w:t>
            </w:r>
            <w:r w:rsidRPr="00F7689E">
              <w:rPr>
                <w:rStyle w:val="Hyperlink"/>
                <w:rFonts w:hint="cs"/>
                <w:rtl/>
              </w:rPr>
              <w:t>ی</w:t>
            </w:r>
            <w:r w:rsidRPr="00F7689E">
              <w:rPr>
                <w:rStyle w:val="Hyperlink"/>
                <w:rFonts w:hint="eastAsia"/>
                <w:rtl/>
              </w:rPr>
              <w:t>از</w:t>
            </w:r>
            <w:r w:rsidRPr="00F7689E">
              <w:rPr>
                <w:rStyle w:val="Hyperlink"/>
                <w:rtl/>
              </w:rPr>
              <w:t xml:space="preserve"> به آنها</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40762319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13</w:t>
            </w:r>
            <w:r w:rsidRPr="00F7689E">
              <w:rPr>
                <w:rStyle w:val="Hyperlink"/>
                <w:rtl/>
              </w:rPr>
              <w:fldChar w:fldCharType="end"/>
            </w:r>
          </w:hyperlink>
        </w:p>
        <w:p w:rsidR="008A4457" w:rsidRPr="00F7689E" w:rsidRDefault="008A4457">
          <w:pPr>
            <w:pStyle w:val="TOC3"/>
            <w:rPr>
              <w:rtl/>
              <w:lang w:bidi="fa-IR"/>
            </w:rPr>
          </w:pPr>
          <w:hyperlink w:anchor="_Toc40762320" w:history="1">
            <w:r w:rsidRPr="00F7689E">
              <w:rPr>
                <w:rStyle w:val="Hyperlink"/>
                <w:rtl/>
              </w:rPr>
              <w:t>الف) علم «درا</w:t>
            </w:r>
            <w:r w:rsidRPr="00F7689E">
              <w:rPr>
                <w:rStyle w:val="Hyperlink"/>
                <w:rFonts w:hint="cs"/>
                <w:rtl/>
              </w:rPr>
              <w:t>ی</w:t>
            </w:r>
            <w:r w:rsidRPr="00F7689E">
              <w:rPr>
                <w:rStyle w:val="Hyperlink"/>
                <w:rFonts w:hint="eastAsia"/>
                <w:rtl/>
              </w:rPr>
              <w:t>ه‌الحد</w:t>
            </w:r>
            <w:r w:rsidRPr="00F7689E">
              <w:rPr>
                <w:rStyle w:val="Hyperlink"/>
                <w:rFonts w:hint="cs"/>
                <w:rtl/>
              </w:rPr>
              <w:t>ی</w:t>
            </w:r>
            <w:r w:rsidRPr="00F7689E">
              <w:rPr>
                <w:rStyle w:val="Hyperlink"/>
                <w:rFonts w:hint="eastAsia"/>
                <w:rtl/>
              </w:rPr>
              <w:t>ث</w:t>
            </w:r>
            <w:r w:rsidRPr="00F7689E">
              <w:rPr>
                <w:rStyle w:val="Hyperlink"/>
                <w:rtl/>
              </w:rPr>
              <w:t>»</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40762320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14</w:t>
            </w:r>
            <w:r w:rsidRPr="00F7689E">
              <w:rPr>
                <w:rStyle w:val="Hyperlink"/>
                <w:rtl/>
              </w:rPr>
              <w:fldChar w:fldCharType="end"/>
            </w:r>
          </w:hyperlink>
        </w:p>
        <w:p w:rsidR="008A4457" w:rsidRPr="00F7689E" w:rsidRDefault="008A4457">
          <w:pPr>
            <w:pStyle w:val="TOC3"/>
            <w:rPr>
              <w:rtl/>
              <w:lang w:bidi="fa-IR"/>
            </w:rPr>
          </w:pPr>
          <w:hyperlink w:anchor="_Toc40762321" w:history="1">
            <w:r w:rsidRPr="00F7689E">
              <w:rPr>
                <w:rStyle w:val="Hyperlink"/>
                <w:rtl/>
              </w:rPr>
              <w:t>ب) علم «رجال»</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40762321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14</w:t>
            </w:r>
            <w:r w:rsidRPr="00F7689E">
              <w:rPr>
                <w:rStyle w:val="Hyperlink"/>
                <w:rtl/>
              </w:rPr>
              <w:fldChar w:fldCharType="end"/>
            </w:r>
          </w:hyperlink>
        </w:p>
        <w:p w:rsidR="008A4457" w:rsidRPr="00F7689E" w:rsidRDefault="008A4457">
          <w:pPr>
            <w:pStyle w:val="TOC3"/>
            <w:rPr>
              <w:rtl/>
              <w:lang w:bidi="fa-IR"/>
            </w:rPr>
          </w:pPr>
          <w:hyperlink w:anchor="_Toc40762322" w:history="1">
            <w:r w:rsidRPr="00F7689E">
              <w:rPr>
                <w:rStyle w:val="Hyperlink"/>
                <w:rtl/>
              </w:rPr>
              <w:t>ج) علم «اصول الرجال»</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40762322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14</w:t>
            </w:r>
            <w:r w:rsidRPr="00F7689E">
              <w:rPr>
                <w:rStyle w:val="Hyperlink"/>
                <w:rtl/>
              </w:rPr>
              <w:fldChar w:fldCharType="end"/>
            </w:r>
          </w:hyperlink>
        </w:p>
        <w:p w:rsidR="008A4457" w:rsidRPr="00F7689E" w:rsidRDefault="008A4457">
          <w:pPr>
            <w:pStyle w:val="TOC3"/>
            <w:rPr>
              <w:rtl/>
              <w:lang w:bidi="fa-IR"/>
            </w:rPr>
          </w:pPr>
          <w:hyperlink w:anchor="_Toc40762323" w:history="1">
            <w:r w:rsidRPr="00F7689E">
              <w:rPr>
                <w:rStyle w:val="Hyperlink"/>
                <w:rtl/>
              </w:rPr>
              <w:t>د) «فقه‌الحد</w:t>
            </w:r>
            <w:r w:rsidRPr="00F7689E">
              <w:rPr>
                <w:rStyle w:val="Hyperlink"/>
                <w:rFonts w:hint="cs"/>
                <w:rtl/>
              </w:rPr>
              <w:t>ی</w:t>
            </w:r>
            <w:r w:rsidRPr="00F7689E">
              <w:rPr>
                <w:rStyle w:val="Hyperlink"/>
                <w:rtl/>
              </w:rPr>
              <w:t>ث»</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40762323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15</w:t>
            </w:r>
            <w:r w:rsidRPr="00F7689E">
              <w:rPr>
                <w:rStyle w:val="Hyperlink"/>
                <w:rtl/>
              </w:rPr>
              <w:fldChar w:fldCharType="end"/>
            </w:r>
          </w:hyperlink>
        </w:p>
        <w:p w:rsidR="008A4457" w:rsidRPr="00F7689E" w:rsidRDefault="008A4457">
          <w:pPr>
            <w:pStyle w:val="TOC2"/>
            <w:rPr>
              <w:rtl/>
              <w:lang w:bidi="fa-IR"/>
            </w:rPr>
          </w:pPr>
          <w:hyperlink w:anchor="_Toc40762324" w:history="1">
            <w:r w:rsidRPr="00F7689E">
              <w:rPr>
                <w:rStyle w:val="Hyperlink"/>
                <w:rtl/>
              </w:rPr>
              <w:t>8. تفاوت ب</w:t>
            </w:r>
            <w:r w:rsidRPr="00F7689E">
              <w:rPr>
                <w:rStyle w:val="Hyperlink"/>
                <w:rFonts w:hint="cs"/>
                <w:rtl/>
              </w:rPr>
              <w:t>ی</w:t>
            </w:r>
            <w:r w:rsidRPr="00F7689E">
              <w:rPr>
                <w:rStyle w:val="Hyperlink"/>
                <w:rFonts w:hint="eastAsia"/>
                <w:rtl/>
              </w:rPr>
              <w:t>ن</w:t>
            </w:r>
            <w:r w:rsidRPr="00F7689E">
              <w:rPr>
                <w:rStyle w:val="Hyperlink"/>
                <w:rtl/>
              </w:rPr>
              <w:t xml:space="preserve"> علوم الحد</w:t>
            </w:r>
            <w:r w:rsidRPr="00F7689E">
              <w:rPr>
                <w:rStyle w:val="Hyperlink"/>
                <w:rFonts w:hint="cs"/>
                <w:rtl/>
              </w:rPr>
              <w:t>ی</w:t>
            </w:r>
            <w:r w:rsidRPr="00F7689E">
              <w:rPr>
                <w:rStyle w:val="Hyperlink"/>
                <w:rFonts w:hint="eastAsia"/>
                <w:rtl/>
              </w:rPr>
              <w:t>ث</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40762324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15</w:t>
            </w:r>
            <w:r w:rsidRPr="00F7689E">
              <w:rPr>
                <w:rStyle w:val="Hyperlink"/>
                <w:rtl/>
              </w:rPr>
              <w:fldChar w:fldCharType="end"/>
            </w:r>
          </w:hyperlink>
        </w:p>
        <w:p w:rsidR="008A4457" w:rsidRPr="00F7689E" w:rsidRDefault="008A4457">
          <w:pPr>
            <w:pStyle w:val="TOC3"/>
            <w:rPr>
              <w:rtl/>
              <w:lang w:bidi="fa-IR"/>
            </w:rPr>
          </w:pPr>
          <w:hyperlink w:anchor="_Toc40762325" w:history="1">
            <w:r w:rsidRPr="00F7689E">
              <w:rPr>
                <w:rStyle w:val="Hyperlink"/>
                <w:rtl/>
              </w:rPr>
              <w:t>الف) تفاوت «درا</w:t>
            </w:r>
            <w:r w:rsidRPr="00F7689E">
              <w:rPr>
                <w:rStyle w:val="Hyperlink"/>
                <w:rFonts w:hint="cs"/>
                <w:rtl/>
              </w:rPr>
              <w:t>ی</w:t>
            </w:r>
            <w:r w:rsidRPr="00F7689E">
              <w:rPr>
                <w:rStyle w:val="Hyperlink"/>
                <w:rFonts w:hint="eastAsia"/>
                <w:rtl/>
              </w:rPr>
              <w:t>ه‌الحد</w:t>
            </w:r>
            <w:r w:rsidRPr="00F7689E">
              <w:rPr>
                <w:rStyle w:val="Hyperlink"/>
                <w:rFonts w:hint="cs"/>
                <w:rtl/>
              </w:rPr>
              <w:t>ی</w:t>
            </w:r>
            <w:r w:rsidRPr="00F7689E">
              <w:rPr>
                <w:rStyle w:val="Hyperlink"/>
                <w:rFonts w:hint="eastAsia"/>
                <w:rtl/>
              </w:rPr>
              <w:t>ث</w:t>
            </w:r>
            <w:r w:rsidRPr="00F7689E">
              <w:rPr>
                <w:rStyle w:val="Hyperlink"/>
                <w:rtl/>
              </w:rPr>
              <w:t>» و «فقه‌الحد</w:t>
            </w:r>
            <w:r w:rsidRPr="00F7689E">
              <w:rPr>
                <w:rStyle w:val="Hyperlink"/>
                <w:rFonts w:hint="cs"/>
                <w:rtl/>
              </w:rPr>
              <w:t>ی</w:t>
            </w:r>
            <w:r w:rsidRPr="00F7689E">
              <w:rPr>
                <w:rStyle w:val="Hyperlink"/>
                <w:rtl/>
              </w:rPr>
              <w:t>ث»</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40762325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15</w:t>
            </w:r>
            <w:r w:rsidRPr="00F7689E">
              <w:rPr>
                <w:rStyle w:val="Hyperlink"/>
                <w:rtl/>
              </w:rPr>
              <w:fldChar w:fldCharType="end"/>
            </w:r>
          </w:hyperlink>
        </w:p>
        <w:p w:rsidR="008A4457" w:rsidRPr="00F7689E" w:rsidRDefault="008A4457">
          <w:pPr>
            <w:pStyle w:val="TOC3"/>
            <w:rPr>
              <w:rtl/>
              <w:lang w:bidi="fa-IR"/>
            </w:rPr>
          </w:pPr>
          <w:hyperlink w:anchor="_Toc40762326" w:history="1">
            <w:r w:rsidRPr="00F7689E">
              <w:rPr>
                <w:rStyle w:val="Hyperlink"/>
                <w:rtl/>
              </w:rPr>
              <w:t>ب) تفاوت «رجال» و «فقه‌الحد</w:t>
            </w:r>
            <w:r w:rsidRPr="00F7689E">
              <w:rPr>
                <w:rStyle w:val="Hyperlink"/>
                <w:rFonts w:hint="cs"/>
                <w:rtl/>
              </w:rPr>
              <w:t>ی</w:t>
            </w:r>
            <w:r w:rsidRPr="00F7689E">
              <w:rPr>
                <w:rStyle w:val="Hyperlink"/>
                <w:rFonts w:hint="eastAsia"/>
                <w:rtl/>
              </w:rPr>
              <w:t>ث</w:t>
            </w:r>
            <w:r w:rsidRPr="00F7689E">
              <w:rPr>
                <w:rStyle w:val="Hyperlink"/>
                <w:rtl/>
              </w:rPr>
              <w:t>»</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40762326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15</w:t>
            </w:r>
            <w:r w:rsidRPr="00F7689E">
              <w:rPr>
                <w:rStyle w:val="Hyperlink"/>
                <w:rtl/>
              </w:rPr>
              <w:fldChar w:fldCharType="end"/>
            </w:r>
          </w:hyperlink>
        </w:p>
        <w:p w:rsidR="008A4457" w:rsidRPr="00F7689E" w:rsidRDefault="008A4457">
          <w:pPr>
            <w:pStyle w:val="TOC2"/>
            <w:rPr>
              <w:rtl/>
              <w:lang w:bidi="fa-IR"/>
            </w:rPr>
          </w:pPr>
          <w:hyperlink w:anchor="_Toc40762327" w:history="1">
            <w:r w:rsidRPr="00F7689E">
              <w:rPr>
                <w:rStyle w:val="Hyperlink"/>
                <w:rtl/>
              </w:rPr>
              <w:t>9. دلا</w:t>
            </w:r>
            <w:r w:rsidRPr="00F7689E">
              <w:rPr>
                <w:rStyle w:val="Hyperlink"/>
                <w:rFonts w:hint="cs"/>
                <w:rtl/>
              </w:rPr>
              <w:t>ی</w:t>
            </w:r>
            <w:r w:rsidRPr="00F7689E">
              <w:rPr>
                <w:rStyle w:val="Hyperlink"/>
                <w:rFonts w:hint="eastAsia"/>
                <w:rtl/>
              </w:rPr>
              <w:t>ل</w:t>
            </w:r>
            <w:r w:rsidRPr="00F7689E">
              <w:rPr>
                <w:rStyle w:val="Hyperlink"/>
                <w:rtl/>
              </w:rPr>
              <w:t xml:space="preserve"> ن</w:t>
            </w:r>
            <w:r w:rsidRPr="00F7689E">
              <w:rPr>
                <w:rStyle w:val="Hyperlink"/>
                <w:rFonts w:hint="cs"/>
                <w:rtl/>
              </w:rPr>
              <w:t>ی</w:t>
            </w:r>
            <w:r w:rsidRPr="00F7689E">
              <w:rPr>
                <w:rStyle w:val="Hyperlink"/>
                <w:rFonts w:hint="eastAsia"/>
                <w:rtl/>
              </w:rPr>
              <w:t>از</w:t>
            </w:r>
            <w:r w:rsidRPr="00F7689E">
              <w:rPr>
                <w:rStyle w:val="Hyperlink"/>
                <w:rtl/>
              </w:rPr>
              <w:t xml:space="preserve"> به علم رجال</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40762327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16</w:t>
            </w:r>
            <w:r w:rsidRPr="00F7689E">
              <w:rPr>
                <w:rStyle w:val="Hyperlink"/>
                <w:rtl/>
              </w:rPr>
              <w:fldChar w:fldCharType="end"/>
            </w:r>
          </w:hyperlink>
        </w:p>
        <w:p w:rsidR="008A4457" w:rsidRPr="00F7689E" w:rsidRDefault="008A4457">
          <w:pPr>
            <w:pStyle w:val="TOC3"/>
            <w:rPr>
              <w:rtl/>
              <w:lang w:bidi="fa-IR"/>
            </w:rPr>
          </w:pPr>
          <w:hyperlink w:anchor="_Toc40762328" w:history="1">
            <w:r w:rsidRPr="00F7689E">
              <w:rPr>
                <w:rStyle w:val="Hyperlink"/>
                <w:rtl/>
              </w:rPr>
              <w:t>الف) ن</w:t>
            </w:r>
            <w:r w:rsidRPr="00F7689E">
              <w:rPr>
                <w:rStyle w:val="Hyperlink"/>
                <w:rFonts w:hint="cs"/>
                <w:rtl/>
              </w:rPr>
              <w:t>ی</w:t>
            </w:r>
            <w:r w:rsidRPr="00F7689E">
              <w:rPr>
                <w:rStyle w:val="Hyperlink"/>
                <w:rFonts w:hint="eastAsia"/>
                <w:rtl/>
              </w:rPr>
              <w:t>از</w:t>
            </w:r>
            <w:r w:rsidRPr="00F7689E">
              <w:rPr>
                <w:rStyle w:val="Hyperlink"/>
                <w:rtl/>
              </w:rPr>
              <w:t xml:space="preserve"> به بررس</w:t>
            </w:r>
            <w:r w:rsidRPr="00F7689E">
              <w:rPr>
                <w:rStyle w:val="Hyperlink"/>
                <w:rFonts w:hint="cs"/>
                <w:rtl/>
              </w:rPr>
              <w:t>ی</w:t>
            </w:r>
            <w:r w:rsidRPr="00F7689E">
              <w:rPr>
                <w:rStyle w:val="Hyperlink"/>
                <w:rtl/>
              </w:rPr>
              <w:t xml:space="preserve"> اخبار آحاد برا</w:t>
            </w:r>
            <w:r w:rsidRPr="00F7689E">
              <w:rPr>
                <w:rStyle w:val="Hyperlink"/>
                <w:rFonts w:hint="cs"/>
                <w:rtl/>
              </w:rPr>
              <w:t>ی</w:t>
            </w:r>
            <w:r w:rsidRPr="00F7689E">
              <w:rPr>
                <w:rStyle w:val="Hyperlink"/>
                <w:rtl/>
              </w:rPr>
              <w:t xml:space="preserve"> استنباط</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40762328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16</w:t>
            </w:r>
            <w:r w:rsidRPr="00F7689E">
              <w:rPr>
                <w:rStyle w:val="Hyperlink"/>
                <w:rtl/>
              </w:rPr>
              <w:fldChar w:fldCharType="end"/>
            </w:r>
          </w:hyperlink>
        </w:p>
        <w:p w:rsidR="008A4457" w:rsidRPr="00F7689E" w:rsidRDefault="008A4457">
          <w:pPr>
            <w:pStyle w:val="TOC3"/>
            <w:rPr>
              <w:rtl/>
              <w:lang w:bidi="fa-IR"/>
            </w:rPr>
          </w:pPr>
          <w:hyperlink w:anchor="_Toc40762329" w:history="1">
            <w:r w:rsidRPr="00F7689E">
              <w:rPr>
                <w:rStyle w:val="Hyperlink"/>
                <w:rtl/>
              </w:rPr>
              <w:t>ب) تعارض روا</w:t>
            </w:r>
            <w:r w:rsidRPr="00F7689E">
              <w:rPr>
                <w:rStyle w:val="Hyperlink"/>
                <w:rFonts w:hint="cs"/>
                <w:rtl/>
              </w:rPr>
              <w:t>ی</w:t>
            </w:r>
            <w:r w:rsidRPr="00F7689E">
              <w:rPr>
                <w:rStyle w:val="Hyperlink"/>
                <w:rtl/>
              </w:rPr>
              <w:t>ات و ن</w:t>
            </w:r>
            <w:r w:rsidRPr="00F7689E">
              <w:rPr>
                <w:rStyle w:val="Hyperlink"/>
                <w:rFonts w:hint="cs"/>
                <w:rtl/>
              </w:rPr>
              <w:t>ی</w:t>
            </w:r>
            <w:r w:rsidRPr="00F7689E">
              <w:rPr>
                <w:rStyle w:val="Hyperlink"/>
                <w:rFonts w:hint="eastAsia"/>
                <w:rtl/>
              </w:rPr>
              <w:t>از</w:t>
            </w:r>
            <w:r w:rsidRPr="00F7689E">
              <w:rPr>
                <w:rStyle w:val="Hyperlink"/>
                <w:rtl/>
              </w:rPr>
              <w:t xml:space="preserve"> به مرجحات</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40762329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17</w:t>
            </w:r>
            <w:r w:rsidRPr="00F7689E">
              <w:rPr>
                <w:rStyle w:val="Hyperlink"/>
                <w:rtl/>
              </w:rPr>
              <w:fldChar w:fldCharType="end"/>
            </w:r>
          </w:hyperlink>
        </w:p>
        <w:p w:rsidR="008A4457" w:rsidRPr="00F7689E" w:rsidRDefault="008A4457">
          <w:pPr>
            <w:pStyle w:val="TOC3"/>
            <w:rPr>
              <w:rtl/>
              <w:lang w:bidi="fa-IR"/>
            </w:rPr>
          </w:pPr>
          <w:hyperlink w:anchor="_Toc40762330" w:history="1">
            <w:r w:rsidRPr="00F7689E">
              <w:rPr>
                <w:rStyle w:val="Hyperlink"/>
                <w:rtl/>
              </w:rPr>
              <w:t>ج) وجود وضاع</w:t>
            </w:r>
            <w:r w:rsidRPr="00F7689E">
              <w:rPr>
                <w:rStyle w:val="Hyperlink"/>
                <w:rFonts w:hint="cs"/>
                <w:rtl/>
              </w:rPr>
              <w:t>ی</w:t>
            </w:r>
            <w:r w:rsidRPr="00F7689E">
              <w:rPr>
                <w:rStyle w:val="Hyperlink"/>
                <w:rFonts w:hint="eastAsia"/>
                <w:rtl/>
              </w:rPr>
              <w:t>ن</w:t>
            </w:r>
            <w:r w:rsidRPr="00F7689E">
              <w:rPr>
                <w:rStyle w:val="Hyperlink"/>
                <w:rtl/>
              </w:rPr>
              <w:t xml:space="preserve"> ب</w:t>
            </w:r>
            <w:r w:rsidRPr="00F7689E">
              <w:rPr>
                <w:rStyle w:val="Hyperlink"/>
                <w:rFonts w:hint="cs"/>
                <w:rtl/>
              </w:rPr>
              <w:t>ی</w:t>
            </w:r>
            <w:r w:rsidRPr="00F7689E">
              <w:rPr>
                <w:rStyle w:val="Hyperlink"/>
                <w:rFonts w:hint="eastAsia"/>
                <w:rtl/>
              </w:rPr>
              <w:t>ن</w:t>
            </w:r>
            <w:r w:rsidRPr="00F7689E">
              <w:rPr>
                <w:rStyle w:val="Hyperlink"/>
                <w:rtl/>
              </w:rPr>
              <w:t xml:space="preserve"> راو</w:t>
            </w:r>
            <w:r w:rsidRPr="00F7689E">
              <w:rPr>
                <w:rStyle w:val="Hyperlink"/>
                <w:rFonts w:hint="cs"/>
                <w:rtl/>
              </w:rPr>
              <w:t>ی</w:t>
            </w:r>
            <w:r w:rsidRPr="00F7689E">
              <w:rPr>
                <w:rStyle w:val="Hyperlink"/>
                <w:rFonts w:hint="eastAsia"/>
                <w:rtl/>
              </w:rPr>
              <w:t>ان</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40762330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17</w:t>
            </w:r>
            <w:r w:rsidRPr="00F7689E">
              <w:rPr>
                <w:rStyle w:val="Hyperlink"/>
                <w:rtl/>
              </w:rPr>
              <w:fldChar w:fldCharType="end"/>
            </w:r>
          </w:hyperlink>
        </w:p>
        <w:p w:rsidR="008A4457" w:rsidRPr="00F7689E" w:rsidRDefault="008A4457" w:rsidP="00F7689E">
          <w:pPr>
            <w:pStyle w:val="TOC4"/>
            <w:rPr>
              <w:rtl/>
            </w:rPr>
          </w:pPr>
          <w:hyperlink w:anchor="_Toc40762331" w:history="1">
            <w:r w:rsidRPr="00F7689E">
              <w:rPr>
                <w:rStyle w:val="Hyperlink"/>
                <w:rtl/>
              </w:rPr>
              <w:t>ج1) دلا</w:t>
            </w:r>
            <w:r w:rsidRPr="00F7689E">
              <w:rPr>
                <w:rStyle w:val="Hyperlink"/>
                <w:rFonts w:hint="cs"/>
                <w:rtl/>
              </w:rPr>
              <w:t>ی</w:t>
            </w:r>
            <w:r w:rsidRPr="00F7689E">
              <w:rPr>
                <w:rStyle w:val="Hyperlink"/>
                <w:rFonts w:hint="eastAsia"/>
                <w:rtl/>
              </w:rPr>
              <w:t>ل</w:t>
            </w:r>
            <w:r w:rsidRPr="00F7689E">
              <w:rPr>
                <w:rStyle w:val="Hyperlink"/>
                <w:rtl/>
              </w:rPr>
              <w:t xml:space="preserve"> اجتهاد</w:t>
            </w:r>
            <w:r w:rsidRPr="00F7689E">
              <w:rPr>
                <w:rStyle w:val="Hyperlink"/>
                <w:rFonts w:hint="cs"/>
                <w:rtl/>
              </w:rPr>
              <w:t>ی</w:t>
            </w:r>
            <w:r w:rsidRPr="00F7689E">
              <w:rPr>
                <w:rStyle w:val="Hyperlink"/>
                <w:rtl/>
              </w:rPr>
              <w:t xml:space="preserve"> بودن نهضت پالا</w:t>
            </w:r>
            <w:r w:rsidRPr="00F7689E">
              <w:rPr>
                <w:rStyle w:val="Hyperlink"/>
                <w:rFonts w:hint="cs"/>
                <w:rtl/>
              </w:rPr>
              <w:t>ی</w:t>
            </w:r>
            <w:r w:rsidRPr="00F7689E">
              <w:rPr>
                <w:rStyle w:val="Hyperlink"/>
                <w:rFonts w:hint="eastAsia"/>
                <w:rtl/>
              </w:rPr>
              <w:t>ش</w:t>
            </w:r>
            <w:r w:rsidRPr="00F7689E">
              <w:rPr>
                <w:rStyle w:val="Hyperlink"/>
                <w:rtl/>
              </w:rPr>
              <w:t xml:space="preserve"> احاد</w:t>
            </w:r>
            <w:r w:rsidRPr="00F7689E">
              <w:rPr>
                <w:rStyle w:val="Hyperlink"/>
                <w:rFonts w:hint="cs"/>
                <w:rtl/>
              </w:rPr>
              <w:t>ی</w:t>
            </w:r>
            <w:r w:rsidRPr="00F7689E">
              <w:rPr>
                <w:rStyle w:val="Hyperlink"/>
                <w:rFonts w:hint="eastAsia"/>
                <w:rtl/>
              </w:rPr>
              <w:t>ث</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40762331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18</w:t>
            </w:r>
            <w:r w:rsidRPr="00F7689E">
              <w:rPr>
                <w:rStyle w:val="Hyperlink"/>
                <w:rtl/>
              </w:rPr>
              <w:fldChar w:fldCharType="end"/>
            </w:r>
          </w:hyperlink>
        </w:p>
        <w:p w:rsidR="008A4457" w:rsidRPr="00F7689E" w:rsidRDefault="008A4457">
          <w:pPr>
            <w:pStyle w:val="TOC5"/>
            <w:rPr>
              <w:rtl/>
            </w:rPr>
          </w:pPr>
          <w:hyperlink w:anchor="_Toc40762332" w:history="1">
            <w:r w:rsidRPr="00F7689E">
              <w:rPr>
                <w:rStyle w:val="Hyperlink"/>
                <w:rtl/>
              </w:rPr>
              <w:t>1. اختلاف مبان</w:t>
            </w:r>
            <w:r w:rsidRPr="00F7689E">
              <w:rPr>
                <w:rStyle w:val="Hyperlink"/>
                <w:rFonts w:hint="cs"/>
                <w:rtl/>
              </w:rPr>
              <w:t>ی</w:t>
            </w:r>
            <w:r w:rsidRPr="00F7689E">
              <w:rPr>
                <w:rStyle w:val="Hyperlink"/>
                <w:rtl/>
              </w:rPr>
              <w:t xml:space="preserve"> علما</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40762332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18</w:t>
            </w:r>
            <w:r w:rsidRPr="00F7689E">
              <w:rPr>
                <w:rStyle w:val="Hyperlink"/>
                <w:rtl/>
              </w:rPr>
              <w:fldChar w:fldCharType="end"/>
            </w:r>
          </w:hyperlink>
        </w:p>
        <w:p w:rsidR="008A4457" w:rsidRPr="00F7689E" w:rsidRDefault="008A4457">
          <w:pPr>
            <w:pStyle w:val="TOC5"/>
            <w:rPr>
              <w:rtl/>
            </w:rPr>
          </w:pPr>
          <w:hyperlink w:anchor="_Toc40762333" w:history="1">
            <w:r w:rsidRPr="00F7689E">
              <w:rPr>
                <w:rStyle w:val="Hyperlink"/>
                <w:rtl/>
              </w:rPr>
              <w:t>2. کلام صاحبان کتب در مقدمه‌</w:t>
            </w:r>
            <w:r w:rsidRPr="00F7689E">
              <w:rPr>
                <w:rStyle w:val="Hyperlink"/>
                <w:rFonts w:hint="cs"/>
                <w:rtl/>
              </w:rPr>
              <w:t>ی</w:t>
            </w:r>
            <w:r w:rsidRPr="00F7689E">
              <w:rPr>
                <w:rStyle w:val="Hyperlink"/>
                <w:rtl/>
              </w:rPr>
              <w:t xml:space="preserve"> کتاب</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40762333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18</w:t>
            </w:r>
            <w:r w:rsidRPr="00F7689E">
              <w:rPr>
                <w:rStyle w:val="Hyperlink"/>
                <w:rtl/>
              </w:rPr>
              <w:fldChar w:fldCharType="end"/>
            </w:r>
          </w:hyperlink>
        </w:p>
        <w:p w:rsidR="008A4457" w:rsidRPr="00F7689E" w:rsidRDefault="008A4457" w:rsidP="00F7689E">
          <w:pPr>
            <w:pStyle w:val="TOC4"/>
            <w:rPr>
              <w:rtl/>
            </w:rPr>
          </w:pPr>
          <w:hyperlink w:anchor="_Toc40762334" w:history="1">
            <w:r w:rsidRPr="00F7689E">
              <w:rPr>
                <w:rStyle w:val="Hyperlink"/>
                <w:rtl/>
              </w:rPr>
              <w:t>ج2) روش‌ها</w:t>
            </w:r>
            <w:r w:rsidRPr="00F7689E">
              <w:rPr>
                <w:rStyle w:val="Hyperlink"/>
                <w:rFonts w:hint="cs"/>
                <w:rtl/>
              </w:rPr>
              <w:t>ی</w:t>
            </w:r>
            <w:r w:rsidRPr="00F7689E">
              <w:rPr>
                <w:rStyle w:val="Hyperlink"/>
                <w:rtl/>
              </w:rPr>
              <w:t xml:space="preserve"> جعل احاد</w:t>
            </w:r>
            <w:r w:rsidRPr="00F7689E">
              <w:rPr>
                <w:rStyle w:val="Hyperlink"/>
                <w:rFonts w:hint="cs"/>
                <w:rtl/>
              </w:rPr>
              <w:t>ی</w:t>
            </w:r>
            <w:r w:rsidRPr="00F7689E">
              <w:rPr>
                <w:rStyle w:val="Hyperlink"/>
                <w:rFonts w:hint="eastAsia"/>
                <w:rtl/>
              </w:rPr>
              <w:t>ث</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40762334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19</w:t>
            </w:r>
            <w:r w:rsidRPr="00F7689E">
              <w:rPr>
                <w:rStyle w:val="Hyperlink"/>
                <w:rtl/>
              </w:rPr>
              <w:fldChar w:fldCharType="end"/>
            </w:r>
          </w:hyperlink>
        </w:p>
        <w:p w:rsidR="008A4457" w:rsidRPr="00F7689E" w:rsidRDefault="008A4457">
          <w:pPr>
            <w:pStyle w:val="TOC5"/>
            <w:rPr>
              <w:rtl/>
            </w:rPr>
          </w:pPr>
          <w:hyperlink w:anchor="_Toc40762335" w:history="1">
            <w:r w:rsidRPr="00F7689E">
              <w:rPr>
                <w:rStyle w:val="Hyperlink"/>
                <w:rtl/>
              </w:rPr>
              <w:t>1. امانت گرفتن کتاب و تحر</w:t>
            </w:r>
            <w:r w:rsidRPr="00F7689E">
              <w:rPr>
                <w:rStyle w:val="Hyperlink"/>
                <w:rFonts w:hint="cs"/>
                <w:rtl/>
              </w:rPr>
              <w:t>ی</w:t>
            </w:r>
            <w:r w:rsidRPr="00F7689E">
              <w:rPr>
                <w:rStyle w:val="Hyperlink"/>
                <w:rFonts w:hint="eastAsia"/>
                <w:rtl/>
              </w:rPr>
              <w:t>ف</w:t>
            </w:r>
            <w:r w:rsidRPr="00F7689E">
              <w:rPr>
                <w:rStyle w:val="Hyperlink"/>
                <w:rtl/>
              </w:rPr>
              <w:t xml:space="preserve"> آن</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40762335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19</w:t>
            </w:r>
            <w:r w:rsidRPr="00F7689E">
              <w:rPr>
                <w:rStyle w:val="Hyperlink"/>
                <w:rtl/>
              </w:rPr>
              <w:fldChar w:fldCharType="end"/>
            </w:r>
          </w:hyperlink>
        </w:p>
        <w:p w:rsidR="008A4457" w:rsidRPr="00F7689E" w:rsidRDefault="008A4457">
          <w:pPr>
            <w:pStyle w:val="TOC5"/>
            <w:rPr>
              <w:rtl/>
            </w:rPr>
          </w:pPr>
          <w:hyperlink w:anchor="_Toc40762336" w:history="1">
            <w:r w:rsidRPr="00F7689E">
              <w:rPr>
                <w:rStyle w:val="Hyperlink"/>
                <w:rtl/>
              </w:rPr>
              <w:t>2. ب</w:t>
            </w:r>
            <w:r w:rsidRPr="00F7689E">
              <w:rPr>
                <w:rStyle w:val="Hyperlink"/>
                <w:rFonts w:hint="cs"/>
                <w:rtl/>
              </w:rPr>
              <w:t>ی</w:t>
            </w:r>
            <w:r w:rsidRPr="00F7689E">
              <w:rPr>
                <w:rStyle w:val="Hyperlink"/>
                <w:rFonts w:hint="eastAsia"/>
                <w:rtl/>
              </w:rPr>
              <w:t>ان</w:t>
            </w:r>
            <w:r w:rsidRPr="00F7689E">
              <w:rPr>
                <w:rStyle w:val="Hyperlink"/>
                <w:rtl/>
              </w:rPr>
              <w:t xml:space="preserve"> احاد</w:t>
            </w:r>
            <w:r w:rsidRPr="00F7689E">
              <w:rPr>
                <w:rStyle w:val="Hyperlink"/>
                <w:rFonts w:hint="cs"/>
                <w:rtl/>
              </w:rPr>
              <w:t>ی</w:t>
            </w:r>
            <w:r w:rsidRPr="00F7689E">
              <w:rPr>
                <w:rStyle w:val="Hyperlink"/>
                <w:rFonts w:hint="eastAsia"/>
                <w:rtl/>
              </w:rPr>
              <w:t>ث</w:t>
            </w:r>
            <w:r w:rsidRPr="00F7689E">
              <w:rPr>
                <w:rStyle w:val="Hyperlink"/>
                <w:rtl/>
              </w:rPr>
              <w:t xml:space="preserve"> مجعول در ضمن احاد</w:t>
            </w:r>
            <w:r w:rsidRPr="00F7689E">
              <w:rPr>
                <w:rStyle w:val="Hyperlink"/>
                <w:rFonts w:hint="cs"/>
                <w:rtl/>
              </w:rPr>
              <w:t>ی</w:t>
            </w:r>
            <w:r w:rsidRPr="00F7689E">
              <w:rPr>
                <w:rStyle w:val="Hyperlink"/>
                <w:rFonts w:hint="eastAsia"/>
                <w:rtl/>
              </w:rPr>
              <w:t>ث</w:t>
            </w:r>
            <w:r w:rsidRPr="00F7689E">
              <w:rPr>
                <w:rStyle w:val="Hyperlink"/>
                <w:rtl/>
              </w:rPr>
              <w:t xml:space="preserve"> صح</w:t>
            </w:r>
            <w:r w:rsidRPr="00F7689E">
              <w:rPr>
                <w:rStyle w:val="Hyperlink"/>
                <w:rFonts w:hint="cs"/>
                <w:rtl/>
              </w:rPr>
              <w:t>ی</w:t>
            </w:r>
            <w:r w:rsidRPr="00F7689E">
              <w:rPr>
                <w:rStyle w:val="Hyperlink"/>
                <w:rFonts w:hint="eastAsia"/>
                <w:rtl/>
              </w:rPr>
              <w:t>ح</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40762336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20</w:t>
            </w:r>
            <w:r w:rsidRPr="00F7689E">
              <w:rPr>
                <w:rStyle w:val="Hyperlink"/>
                <w:rtl/>
              </w:rPr>
              <w:fldChar w:fldCharType="end"/>
            </w:r>
          </w:hyperlink>
        </w:p>
        <w:p w:rsidR="008A4457" w:rsidRPr="00F7689E" w:rsidRDefault="008A4457" w:rsidP="00F7689E">
          <w:pPr>
            <w:pStyle w:val="TOC4"/>
            <w:rPr>
              <w:rtl/>
            </w:rPr>
          </w:pPr>
          <w:hyperlink w:anchor="_Toc40762337" w:history="1">
            <w:r w:rsidRPr="00F7689E">
              <w:rPr>
                <w:rStyle w:val="Hyperlink"/>
                <w:rtl/>
              </w:rPr>
              <w:t>انگ</w:t>
            </w:r>
            <w:r w:rsidRPr="00F7689E">
              <w:rPr>
                <w:rStyle w:val="Hyperlink"/>
                <w:rFonts w:hint="cs"/>
                <w:rtl/>
              </w:rPr>
              <w:t>ی</w:t>
            </w:r>
            <w:r w:rsidRPr="00F7689E">
              <w:rPr>
                <w:rStyle w:val="Hyperlink"/>
                <w:rtl/>
              </w:rPr>
              <w:t>زه‌ها</w:t>
            </w:r>
            <w:r w:rsidRPr="00F7689E">
              <w:rPr>
                <w:rStyle w:val="Hyperlink"/>
                <w:rFonts w:hint="cs"/>
                <w:rtl/>
              </w:rPr>
              <w:t>ی</w:t>
            </w:r>
            <w:r w:rsidRPr="00F7689E">
              <w:rPr>
                <w:rStyle w:val="Hyperlink"/>
                <w:rtl/>
              </w:rPr>
              <w:t xml:space="preserve"> جعل حد</w:t>
            </w:r>
            <w:r w:rsidRPr="00F7689E">
              <w:rPr>
                <w:rStyle w:val="Hyperlink"/>
                <w:rFonts w:hint="cs"/>
                <w:rtl/>
              </w:rPr>
              <w:t>ی</w:t>
            </w:r>
            <w:r w:rsidRPr="00F7689E">
              <w:rPr>
                <w:rStyle w:val="Hyperlink"/>
                <w:rFonts w:hint="eastAsia"/>
                <w:rtl/>
              </w:rPr>
              <w:t>ث</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40762337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20</w:t>
            </w:r>
            <w:r w:rsidRPr="00F7689E">
              <w:rPr>
                <w:rStyle w:val="Hyperlink"/>
                <w:rtl/>
              </w:rPr>
              <w:fldChar w:fldCharType="end"/>
            </w:r>
          </w:hyperlink>
        </w:p>
        <w:p w:rsidR="008A4457" w:rsidRPr="00F7689E" w:rsidRDefault="008A4457">
          <w:pPr>
            <w:pStyle w:val="TOC5"/>
            <w:rPr>
              <w:rtl/>
            </w:rPr>
          </w:pPr>
          <w:hyperlink w:anchor="_Toc40762338" w:history="1">
            <w:r w:rsidRPr="00F7689E">
              <w:rPr>
                <w:rStyle w:val="Hyperlink"/>
                <w:rtl/>
              </w:rPr>
              <w:t>1. دشمن</w:t>
            </w:r>
            <w:r w:rsidRPr="00F7689E">
              <w:rPr>
                <w:rStyle w:val="Hyperlink"/>
                <w:rFonts w:hint="cs"/>
                <w:rtl/>
              </w:rPr>
              <w:t>ی</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40762338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20</w:t>
            </w:r>
            <w:r w:rsidRPr="00F7689E">
              <w:rPr>
                <w:rStyle w:val="Hyperlink"/>
                <w:rtl/>
              </w:rPr>
              <w:fldChar w:fldCharType="end"/>
            </w:r>
          </w:hyperlink>
        </w:p>
        <w:p w:rsidR="008A4457" w:rsidRPr="00F7689E" w:rsidRDefault="008A4457">
          <w:pPr>
            <w:pStyle w:val="TOC5"/>
            <w:rPr>
              <w:rtl/>
            </w:rPr>
          </w:pPr>
          <w:hyperlink w:anchor="_Toc40762339" w:history="1">
            <w:r w:rsidRPr="00F7689E">
              <w:rPr>
                <w:rStyle w:val="Hyperlink"/>
                <w:rtl/>
              </w:rPr>
              <w:t>2. انگ</w:t>
            </w:r>
            <w:r w:rsidRPr="00F7689E">
              <w:rPr>
                <w:rStyle w:val="Hyperlink"/>
                <w:rFonts w:hint="cs"/>
                <w:rtl/>
              </w:rPr>
              <w:t>ی</w:t>
            </w:r>
            <w:r w:rsidRPr="00F7689E">
              <w:rPr>
                <w:rStyle w:val="Hyperlink"/>
                <w:rtl/>
              </w:rPr>
              <w:t>زه‌</w:t>
            </w:r>
            <w:r w:rsidRPr="00F7689E">
              <w:rPr>
                <w:rStyle w:val="Hyperlink"/>
                <w:rFonts w:hint="cs"/>
                <w:rtl/>
              </w:rPr>
              <w:t>ی</w:t>
            </w:r>
            <w:r w:rsidRPr="00F7689E">
              <w:rPr>
                <w:rStyle w:val="Hyperlink"/>
                <w:rtl/>
              </w:rPr>
              <w:t xml:space="preserve"> س</w:t>
            </w:r>
            <w:r w:rsidRPr="00F7689E">
              <w:rPr>
                <w:rStyle w:val="Hyperlink"/>
                <w:rFonts w:hint="cs"/>
                <w:rtl/>
              </w:rPr>
              <w:t>ی</w:t>
            </w:r>
            <w:r w:rsidRPr="00F7689E">
              <w:rPr>
                <w:rStyle w:val="Hyperlink"/>
                <w:rFonts w:hint="eastAsia"/>
                <w:rtl/>
              </w:rPr>
              <w:t>اس</w:t>
            </w:r>
            <w:r w:rsidRPr="00F7689E">
              <w:rPr>
                <w:rStyle w:val="Hyperlink"/>
                <w:rFonts w:hint="cs"/>
                <w:rtl/>
              </w:rPr>
              <w:t>ی</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40762339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20</w:t>
            </w:r>
            <w:r w:rsidRPr="00F7689E">
              <w:rPr>
                <w:rStyle w:val="Hyperlink"/>
                <w:rtl/>
              </w:rPr>
              <w:fldChar w:fldCharType="end"/>
            </w:r>
          </w:hyperlink>
        </w:p>
        <w:p w:rsidR="008A4457" w:rsidRPr="00F7689E" w:rsidRDefault="008A4457">
          <w:pPr>
            <w:pStyle w:val="TOC5"/>
            <w:rPr>
              <w:rtl/>
            </w:rPr>
          </w:pPr>
          <w:hyperlink w:anchor="_Toc40762340" w:history="1">
            <w:r w:rsidRPr="00F7689E">
              <w:rPr>
                <w:rStyle w:val="Hyperlink"/>
                <w:rtl/>
              </w:rPr>
              <w:t>3. انگ</w:t>
            </w:r>
            <w:r w:rsidRPr="00F7689E">
              <w:rPr>
                <w:rStyle w:val="Hyperlink"/>
                <w:rFonts w:hint="cs"/>
                <w:rtl/>
              </w:rPr>
              <w:t>ی</w:t>
            </w:r>
            <w:r w:rsidRPr="00F7689E">
              <w:rPr>
                <w:rStyle w:val="Hyperlink"/>
                <w:rtl/>
              </w:rPr>
              <w:t>زه‌</w:t>
            </w:r>
            <w:r w:rsidRPr="00F7689E">
              <w:rPr>
                <w:rStyle w:val="Hyperlink"/>
                <w:rFonts w:hint="cs"/>
                <w:rtl/>
              </w:rPr>
              <w:t>ی</w:t>
            </w:r>
            <w:r w:rsidRPr="00F7689E">
              <w:rPr>
                <w:rStyle w:val="Hyperlink"/>
                <w:rtl/>
              </w:rPr>
              <w:t xml:space="preserve"> فرهنگ</w:t>
            </w:r>
            <w:r w:rsidRPr="00F7689E">
              <w:rPr>
                <w:rStyle w:val="Hyperlink"/>
                <w:rFonts w:hint="cs"/>
                <w:rtl/>
              </w:rPr>
              <w:t>ی</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40762340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20</w:t>
            </w:r>
            <w:r w:rsidRPr="00F7689E">
              <w:rPr>
                <w:rStyle w:val="Hyperlink"/>
                <w:rtl/>
              </w:rPr>
              <w:fldChar w:fldCharType="end"/>
            </w:r>
          </w:hyperlink>
        </w:p>
        <w:p w:rsidR="008A4457" w:rsidRPr="00F7689E" w:rsidRDefault="008A4457">
          <w:pPr>
            <w:pStyle w:val="TOC5"/>
            <w:rPr>
              <w:rtl/>
            </w:rPr>
          </w:pPr>
          <w:hyperlink w:anchor="_Toc40762341" w:history="1">
            <w:r w:rsidRPr="00F7689E">
              <w:rPr>
                <w:rStyle w:val="Hyperlink"/>
                <w:rtl/>
              </w:rPr>
              <w:t>4. انگ</w:t>
            </w:r>
            <w:r w:rsidRPr="00F7689E">
              <w:rPr>
                <w:rStyle w:val="Hyperlink"/>
                <w:rFonts w:hint="cs"/>
                <w:rtl/>
              </w:rPr>
              <w:t>ی</w:t>
            </w:r>
            <w:r w:rsidRPr="00F7689E">
              <w:rPr>
                <w:rStyle w:val="Hyperlink"/>
                <w:rtl/>
              </w:rPr>
              <w:t>زه‌</w:t>
            </w:r>
            <w:r w:rsidRPr="00F7689E">
              <w:rPr>
                <w:rStyle w:val="Hyperlink"/>
                <w:rFonts w:hint="cs"/>
                <w:rtl/>
              </w:rPr>
              <w:t>ی</w:t>
            </w:r>
            <w:r w:rsidRPr="00F7689E">
              <w:rPr>
                <w:rStyle w:val="Hyperlink"/>
                <w:rtl/>
              </w:rPr>
              <w:t xml:space="preserve"> د</w:t>
            </w:r>
            <w:r w:rsidRPr="00F7689E">
              <w:rPr>
                <w:rStyle w:val="Hyperlink"/>
                <w:rFonts w:hint="cs"/>
                <w:rtl/>
              </w:rPr>
              <w:t>ی</w:t>
            </w:r>
            <w:r w:rsidRPr="00F7689E">
              <w:rPr>
                <w:rStyle w:val="Hyperlink"/>
                <w:rFonts w:hint="eastAsia"/>
                <w:rtl/>
              </w:rPr>
              <w:t>ن</w:t>
            </w:r>
            <w:r w:rsidRPr="00F7689E">
              <w:rPr>
                <w:rStyle w:val="Hyperlink"/>
                <w:rFonts w:hint="cs"/>
                <w:rtl/>
              </w:rPr>
              <w:t>ی</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40762341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20</w:t>
            </w:r>
            <w:r w:rsidRPr="00F7689E">
              <w:rPr>
                <w:rStyle w:val="Hyperlink"/>
                <w:rtl/>
              </w:rPr>
              <w:fldChar w:fldCharType="end"/>
            </w:r>
          </w:hyperlink>
        </w:p>
        <w:p w:rsidR="008A4457" w:rsidRPr="00F7689E" w:rsidRDefault="008A4457">
          <w:pPr>
            <w:pStyle w:val="TOC3"/>
            <w:rPr>
              <w:rtl/>
              <w:lang w:bidi="fa-IR"/>
            </w:rPr>
          </w:pPr>
          <w:hyperlink w:anchor="_Toc40762342" w:history="1">
            <w:r w:rsidRPr="00F7689E">
              <w:rPr>
                <w:rStyle w:val="Hyperlink"/>
                <w:rtl/>
              </w:rPr>
              <w:t>د) تق</w:t>
            </w:r>
            <w:r w:rsidRPr="00F7689E">
              <w:rPr>
                <w:rStyle w:val="Hyperlink"/>
                <w:rFonts w:hint="cs"/>
                <w:rtl/>
              </w:rPr>
              <w:t>ی</w:t>
            </w:r>
            <w:r w:rsidRPr="00F7689E">
              <w:rPr>
                <w:rStyle w:val="Hyperlink"/>
                <w:rFonts w:hint="eastAsia"/>
                <w:rtl/>
              </w:rPr>
              <w:t>ه</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40762342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21</w:t>
            </w:r>
            <w:r w:rsidRPr="00F7689E">
              <w:rPr>
                <w:rStyle w:val="Hyperlink"/>
                <w:rtl/>
              </w:rPr>
              <w:fldChar w:fldCharType="end"/>
            </w:r>
          </w:hyperlink>
        </w:p>
        <w:p w:rsidR="008A4457" w:rsidRPr="00F7689E" w:rsidRDefault="008A4457">
          <w:pPr>
            <w:pStyle w:val="TOC3"/>
            <w:rPr>
              <w:rtl/>
              <w:lang w:bidi="fa-IR"/>
            </w:rPr>
          </w:pPr>
          <w:hyperlink w:anchor="_Toc40762343" w:history="1">
            <w:r w:rsidRPr="00F7689E">
              <w:rPr>
                <w:rStyle w:val="Hyperlink"/>
                <w:rtl/>
              </w:rPr>
              <w:t>ه) س</w:t>
            </w:r>
            <w:r w:rsidRPr="00F7689E">
              <w:rPr>
                <w:rStyle w:val="Hyperlink"/>
                <w:rFonts w:hint="cs"/>
                <w:rtl/>
              </w:rPr>
              <w:t>ی</w:t>
            </w:r>
            <w:r w:rsidRPr="00F7689E">
              <w:rPr>
                <w:rStyle w:val="Hyperlink"/>
                <w:rFonts w:hint="eastAsia"/>
                <w:rtl/>
              </w:rPr>
              <w:t>ره</w:t>
            </w:r>
            <w:r w:rsidRPr="00F7689E">
              <w:rPr>
                <w:rStyle w:val="Hyperlink"/>
                <w:rtl/>
              </w:rPr>
              <w:t xml:space="preserve"> متشرعه</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40762343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22</w:t>
            </w:r>
            <w:r w:rsidRPr="00F7689E">
              <w:rPr>
                <w:rStyle w:val="Hyperlink"/>
                <w:rtl/>
              </w:rPr>
              <w:fldChar w:fldCharType="end"/>
            </w:r>
          </w:hyperlink>
        </w:p>
        <w:p w:rsidR="008A4457" w:rsidRPr="00F7689E" w:rsidRDefault="008A4457">
          <w:pPr>
            <w:pStyle w:val="TOC1"/>
            <w:rPr>
              <w:rtl/>
              <w:lang w:bidi="fa-IR"/>
            </w:rPr>
          </w:pPr>
          <w:hyperlink w:anchor="_Toc40762344" w:history="1">
            <w:r w:rsidRPr="00F7689E">
              <w:rPr>
                <w:rStyle w:val="Hyperlink"/>
                <w:rtl/>
              </w:rPr>
              <w:t>جلسه دوم تا چهارم: پ</w:t>
            </w:r>
            <w:r w:rsidRPr="00F7689E">
              <w:rPr>
                <w:rStyle w:val="Hyperlink"/>
                <w:rFonts w:hint="cs"/>
                <w:rtl/>
              </w:rPr>
              <w:t>ی</w:t>
            </w:r>
            <w:r w:rsidRPr="00F7689E">
              <w:rPr>
                <w:rStyle w:val="Hyperlink"/>
                <w:rFonts w:hint="eastAsia"/>
                <w:rtl/>
              </w:rPr>
              <w:t>دا</w:t>
            </w:r>
            <w:r w:rsidRPr="00F7689E">
              <w:rPr>
                <w:rStyle w:val="Hyperlink"/>
                <w:rtl/>
              </w:rPr>
              <w:t xml:space="preserve"> کردن مرجع ضم</w:t>
            </w:r>
            <w:r w:rsidRPr="00F7689E">
              <w:rPr>
                <w:rStyle w:val="Hyperlink"/>
                <w:rFonts w:hint="cs"/>
                <w:rtl/>
              </w:rPr>
              <w:t>ی</w:t>
            </w:r>
            <w:r w:rsidRPr="00F7689E">
              <w:rPr>
                <w:rStyle w:val="Hyperlink"/>
                <w:rFonts w:hint="eastAsia"/>
                <w:rtl/>
              </w:rPr>
              <w:t>ر،</w:t>
            </w:r>
            <w:r w:rsidRPr="00F7689E">
              <w:rPr>
                <w:rStyle w:val="Hyperlink"/>
                <w:rtl/>
              </w:rPr>
              <w:t xml:space="preserve"> تعل</w:t>
            </w:r>
            <w:r w:rsidRPr="00F7689E">
              <w:rPr>
                <w:rStyle w:val="Hyperlink"/>
                <w:rFonts w:hint="cs"/>
                <w:rtl/>
              </w:rPr>
              <w:t>ی</w:t>
            </w:r>
            <w:r w:rsidRPr="00F7689E">
              <w:rPr>
                <w:rStyle w:val="Hyperlink"/>
                <w:rFonts w:hint="eastAsia"/>
                <w:rtl/>
              </w:rPr>
              <w:t>ق</w:t>
            </w:r>
            <w:r w:rsidRPr="00F7689E">
              <w:rPr>
                <w:rStyle w:val="Hyperlink"/>
                <w:rtl/>
              </w:rPr>
              <w:t xml:space="preserve"> و شبه تعل</w:t>
            </w:r>
            <w:r w:rsidRPr="00F7689E">
              <w:rPr>
                <w:rStyle w:val="Hyperlink"/>
                <w:rFonts w:hint="cs"/>
                <w:rtl/>
              </w:rPr>
              <w:t>ی</w:t>
            </w:r>
            <w:r w:rsidRPr="00F7689E">
              <w:rPr>
                <w:rStyle w:val="Hyperlink"/>
                <w:rFonts w:hint="eastAsia"/>
                <w:rtl/>
              </w:rPr>
              <w:t>ق،</w:t>
            </w:r>
            <w:r w:rsidRPr="00F7689E">
              <w:rPr>
                <w:rStyle w:val="Hyperlink"/>
                <w:rtl/>
              </w:rPr>
              <w:t xml:space="preserve"> تحو</w:t>
            </w:r>
            <w:r w:rsidRPr="00F7689E">
              <w:rPr>
                <w:rStyle w:val="Hyperlink"/>
                <w:rFonts w:hint="cs"/>
                <w:rtl/>
              </w:rPr>
              <w:t>ی</w:t>
            </w:r>
            <w:r w:rsidRPr="00F7689E">
              <w:rPr>
                <w:rStyle w:val="Hyperlink"/>
                <w:rFonts w:hint="eastAsia"/>
                <w:rtl/>
              </w:rPr>
              <w:t>ل</w:t>
            </w:r>
            <w:r w:rsidRPr="00F7689E">
              <w:rPr>
                <w:rStyle w:val="Hyperlink"/>
                <w:rtl/>
              </w:rPr>
              <w:t xml:space="preserve"> و علل تحر</w:t>
            </w:r>
            <w:r w:rsidRPr="00F7689E">
              <w:rPr>
                <w:rStyle w:val="Hyperlink"/>
                <w:rFonts w:hint="cs"/>
                <w:rtl/>
              </w:rPr>
              <w:t>ی</w:t>
            </w:r>
            <w:r w:rsidRPr="00F7689E">
              <w:rPr>
                <w:rStyle w:val="Hyperlink"/>
                <w:rFonts w:hint="eastAsia"/>
                <w:rtl/>
              </w:rPr>
              <w:t>ف</w:t>
            </w:r>
            <w:r w:rsidRPr="00F7689E">
              <w:rPr>
                <w:rStyle w:val="Hyperlink"/>
                <w:rtl/>
              </w:rPr>
              <w:t xml:space="preserve"> سند</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40762344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23</w:t>
            </w:r>
            <w:r w:rsidRPr="00F7689E">
              <w:rPr>
                <w:rStyle w:val="Hyperlink"/>
                <w:rtl/>
              </w:rPr>
              <w:fldChar w:fldCharType="end"/>
            </w:r>
          </w:hyperlink>
        </w:p>
        <w:p w:rsidR="008A4457" w:rsidRPr="00F7689E" w:rsidRDefault="008A4457">
          <w:pPr>
            <w:pStyle w:val="TOC2"/>
            <w:rPr>
              <w:rtl/>
              <w:lang w:bidi="fa-IR"/>
            </w:rPr>
          </w:pPr>
          <w:hyperlink w:anchor="_Toc40762345" w:history="1">
            <w:r w:rsidRPr="00F7689E">
              <w:rPr>
                <w:rStyle w:val="Hyperlink"/>
                <w:rtl/>
              </w:rPr>
              <w:t>1. پ</w:t>
            </w:r>
            <w:r w:rsidRPr="00F7689E">
              <w:rPr>
                <w:rStyle w:val="Hyperlink"/>
                <w:rFonts w:hint="cs"/>
                <w:rtl/>
              </w:rPr>
              <w:t>ی</w:t>
            </w:r>
            <w:r w:rsidRPr="00F7689E">
              <w:rPr>
                <w:rStyle w:val="Hyperlink"/>
                <w:rFonts w:hint="eastAsia"/>
                <w:rtl/>
              </w:rPr>
              <w:t>دا</w:t>
            </w:r>
            <w:r w:rsidRPr="00F7689E">
              <w:rPr>
                <w:rStyle w:val="Hyperlink"/>
                <w:rtl/>
              </w:rPr>
              <w:t xml:space="preserve"> کردن مرجع ضم</w:t>
            </w:r>
            <w:r w:rsidRPr="00F7689E">
              <w:rPr>
                <w:rStyle w:val="Hyperlink"/>
                <w:rFonts w:hint="cs"/>
                <w:rtl/>
              </w:rPr>
              <w:t>ی</w:t>
            </w:r>
            <w:r w:rsidRPr="00F7689E">
              <w:rPr>
                <w:rStyle w:val="Hyperlink"/>
                <w:rFonts w:hint="eastAsia"/>
                <w:rtl/>
              </w:rPr>
              <w:t>ر</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40762345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23</w:t>
            </w:r>
            <w:r w:rsidRPr="00F7689E">
              <w:rPr>
                <w:rStyle w:val="Hyperlink"/>
                <w:rtl/>
              </w:rPr>
              <w:fldChar w:fldCharType="end"/>
            </w:r>
          </w:hyperlink>
        </w:p>
        <w:p w:rsidR="008A4457" w:rsidRPr="00F7689E" w:rsidRDefault="008A4457">
          <w:pPr>
            <w:pStyle w:val="TOC3"/>
            <w:rPr>
              <w:rtl/>
              <w:lang w:bidi="fa-IR"/>
            </w:rPr>
          </w:pPr>
          <w:hyperlink w:anchor="_Toc40762346" w:history="1">
            <w:r w:rsidRPr="00F7689E">
              <w:rPr>
                <w:rStyle w:val="Hyperlink"/>
                <w:rtl/>
              </w:rPr>
              <w:t>الف) توجه به راو</w:t>
            </w:r>
            <w:r w:rsidRPr="00F7689E">
              <w:rPr>
                <w:rStyle w:val="Hyperlink"/>
                <w:rFonts w:hint="cs"/>
                <w:rtl/>
              </w:rPr>
              <w:t>ی</w:t>
            </w:r>
            <w:r w:rsidRPr="00F7689E">
              <w:rPr>
                <w:rStyle w:val="Hyperlink"/>
                <w:rtl/>
              </w:rPr>
              <w:t xml:space="preserve"> بعد</w:t>
            </w:r>
            <w:r w:rsidRPr="00F7689E">
              <w:rPr>
                <w:rStyle w:val="Hyperlink"/>
                <w:rFonts w:hint="cs"/>
                <w:rtl/>
              </w:rPr>
              <w:t>ی</w:t>
            </w:r>
            <w:r w:rsidRPr="00F7689E">
              <w:rPr>
                <w:rStyle w:val="Hyperlink"/>
                <w:rtl/>
              </w:rPr>
              <w:t xml:space="preserve"> و جستجو</w:t>
            </w:r>
            <w:r w:rsidRPr="00F7689E">
              <w:rPr>
                <w:rStyle w:val="Hyperlink"/>
                <w:rFonts w:hint="cs"/>
                <w:rtl/>
              </w:rPr>
              <w:t>ی</w:t>
            </w:r>
            <w:r w:rsidRPr="00F7689E">
              <w:rPr>
                <w:rStyle w:val="Hyperlink"/>
                <w:rtl/>
              </w:rPr>
              <w:t xml:space="preserve"> آن در سند قبل</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40762346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23</w:t>
            </w:r>
            <w:r w:rsidRPr="00F7689E">
              <w:rPr>
                <w:rStyle w:val="Hyperlink"/>
                <w:rtl/>
              </w:rPr>
              <w:fldChar w:fldCharType="end"/>
            </w:r>
          </w:hyperlink>
        </w:p>
        <w:p w:rsidR="008A4457" w:rsidRPr="00F7689E" w:rsidRDefault="008A4457">
          <w:pPr>
            <w:pStyle w:val="TOC3"/>
            <w:rPr>
              <w:rtl/>
              <w:lang w:bidi="fa-IR"/>
            </w:rPr>
          </w:pPr>
          <w:hyperlink w:anchor="_Toc40762347" w:history="1">
            <w:r w:rsidRPr="00F7689E">
              <w:rPr>
                <w:rStyle w:val="Hyperlink"/>
                <w:rtl/>
              </w:rPr>
              <w:t>ب) استفاده از راو</w:t>
            </w:r>
            <w:r w:rsidRPr="00F7689E">
              <w:rPr>
                <w:rStyle w:val="Hyperlink"/>
                <w:rFonts w:hint="cs"/>
                <w:rtl/>
              </w:rPr>
              <w:t>ی</w:t>
            </w:r>
            <w:r w:rsidRPr="00F7689E">
              <w:rPr>
                <w:rStyle w:val="Hyperlink"/>
                <w:rtl/>
              </w:rPr>
              <w:t xml:space="preserve"> و مرو</w:t>
            </w:r>
            <w:r w:rsidRPr="00F7689E">
              <w:rPr>
                <w:rStyle w:val="Hyperlink"/>
                <w:rFonts w:hint="cs"/>
                <w:rtl/>
              </w:rPr>
              <w:t>ی</w:t>
            </w:r>
            <w:r w:rsidRPr="00F7689E">
              <w:rPr>
                <w:rStyle w:val="Hyperlink"/>
                <w:rtl/>
              </w:rPr>
              <w:t xml:space="preserve"> عنه</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40762347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24</w:t>
            </w:r>
            <w:r w:rsidRPr="00F7689E">
              <w:rPr>
                <w:rStyle w:val="Hyperlink"/>
                <w:rtl/>
              </w:rPr>
              <w:fldChar w:fldCharType="end"/>
            </w:r>
          </w:hyperlink>
        </w:p>
        <w:p w:rsidR="008A4457" w:rsidRPr="00F7689E" w:rsidRDefault="008A4457">
          <w:pPr>
            <w:pStyle w:val="TOC3"/>
            <w:rPr>
              <w:rtl/>
              <w:lang w:bidi="fa-IR"/>
            </w:rPr>
          </w:pPr>
          <w:hyperlink w:anchor="_Toc40762348" w:history="1">
            <w:r w:rsidRPr="00F7689E">
              <w:rPr>
                <w:rStyle w:val="Hyperlink"/>
                <w:rtl/>
              </w:rPr>
              <w:t>ج) توجه به تعداد روا</w:t>
            </w:r>
            <w:r w:rsidRPr="00F7689E">
              <w:rPr>
                <w:rStyle w:val="Hyperlink"/>
                <w:rFonts w:hint="cs"/>
                <w:rtl/>
              </w:rPr>
              <w:t>ی</w:t>
            </w:r>
            <w:r w:rsidRPr="00F7689E">
              <w:rPr>
                <w:rStyle w:val="Hyperlink"/>
                <w:rFonts w:hint="eastAsia"/>
                <w:rtl/>
              </w:rPr>
              <w:t>ت</w:t>
            </w:r>
            <w:r w:rsidRPr="00F7689E">
              <w:rPr>
                <w:rStyle w:val="Hyperlink"/>
                <w:rtl/>
              </w:rPr>
              <w:t xml:space="preserve"> شخص پس از ضم</w:t>
            </w:r>
            <w:r w:rsidRPr="00F7689E">
              <w:rPr>
                <w:rStyle w:val="Hyperlink"/>
                <w:rFonts w:hint="cs"/>
                <w:rtl/>
              </w:rPr>
              <w:t>ی</w:t>
            </w:r>
            <w:r w:rsidRPr="00F7689E">
              <w:rPr>
                <w:rStyle w:val="Hyperlink"/>
                <w:rFonts w:hint="eastAsia"/>
                <w:rtl/>
              </w:rPr>
              <w:t>ر</w:t>
            </w:r>
            <w:r w:rsidRPr="00F7689E">
              <w:rPr>
                <w:rStyle w:val="Hyperlink"/>
                <w:rtl/>
              </w:rPr>
              <w:t xml:space="preserve"> </w:t>
            </w:r>
            <w:r w:rsidRPr="00F7689E">
              <w:rPr>
                <w:rStyle w:val="Hyperlink"/>
                <w:rFonts w:hint="cs"/>
                <w:rtl/>
              </w:rPr>
              <w:t>ی</w:t>
            </w:r>
            <w:r w:rsidRPr="00F7689E">
              <w:rPr>
                <w:rStyle w:val="Hyperlink"/>
                <w:rFonts w:hint="eastAsia"/>
                <w:rtl/>
              </w:rPr>
              <w:t>ا</w:t>
            </w:r>
            <w:r w:rsidRPr="00F7689E">
              <w:rPr>
                <w:rStyle w:val="Hyperlink"/>
                <w:rtl/>
              </w:rPr>
              <w:t xml:space="preserve"> کثرت روا</w:t>
            </w:r>
            <w:r w:rsidRPr="00F7689E">
              <w:rPr>
                <w:rStyle w:val="Hyperlink"/>
                <w:rFonts w:hint="cs"/>
                <w:rtl/>
              </w:rPr>
              <w:t>ی</w:t>
            </w:r>
            <w:r w:rsidRPr="00F7689E">
              <w:rPr>
                <w:rStyle w:val="Hyperlink"/>
                <w:rFonts w:hint="eastAsia"/>
                <w:rtl/>
              </w:rPr>
              <w:t>ت</w:t>
            </w:r>
            <w:r w:rsidRPr="00F7689E">
              <w:rPr>
                <w:rStyle w:val="Hyperlink"/>
                <w:rtl/>
              </w:rPr>
              <w:t xml:space="preserve"> راو</w:t>
            </w:r>
            <w:r w:rsidRPr="00F7689E">
              <w:rPr>
                <w:rStyle w:val="Hyperlink"/>
                <w:rFonts w:hint="cs"/>
                <w:rtl/>
              </w:rPr>
              <w:t>ی</w:t>
            </w:r>
            <w:r w:rsidRPr="00F7689E">
              <w:rPr>
                <w:rStyle w:val="Hyperlink"/>
                <w:rtl/>
              </w:rPr>
              <w:t xml:space="preserve"> او (با توجه به اختلاف مبان</w:t>
            </w:r>
            <w:r w:rsidRPr="00F7689E">
              <w:rPr>
                <w:rStyle w:val="Hyperlink"/>
                <w:rFonts w:hint="cs"/>
                <w:rtl/>
              </w:rPr>
              <w:t>ی</w:t>
            </w:r>
            <w:r w:rsidRPr="00F7689E">
              <w:rPr>
                <w:rStyle w:val="Hyperlink"/>
                <w:rtl/>
              </w:rPr>
              <w:t>)</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40762348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26</w:t>
            </w:r>
            <w:r w:rsidRPr="00F7689E">
              <w:rPr>
                <w:rStyle w:val="Hyperlink"/>
                <w:rtl/>
              </w:rPr>
              <w:fldChar w:fldCharType="end"/>
            </w:r>
          </w:hyperlink>
        </w:p>
        <w:p w:rsidR="008A4457" w:rsidRPr="00F7689E" w:rsidRDefault="008A4457">
          <w:pPr>
            <w:pStyle w:val="TOC2"/>
            <w:rPr>
              <w:rtl/>
              <w:lang w:bidi="fa-IR"/>
            </w:rPr>
          </w:pPr>
          <w:hyperlink w:anchor="_Toc40762349" w:history="1">
            <w:r w:rsidRPr="00F7689E">
              <w:rPr>
                <w:rStyle w:val="Hyperlink"/>
                <w:rtl/>
              </w:rPr>
              <w:t>2 و 3. تعل</w:t>
            </w:r>
            <w:r w:rsidRPr="00F7689E">
              <w:rPr>
                <w:rStyle w:val="Hyperlink"/>
                <w:rFonts w:hint="cs"/>
                <w:rtl/>
              </w:rPr>
              <w:t>ی</w:t>
            </w:r>
            <w:r w:rsidRPr="00F7689E">
              <w:rPr>
                <w:rStyle w:val="Hyperlink"/>
                <w:rFonts w:hint="eastAsia"/>
                <w:rtl/>
              </w:rPr>
              <w:t>ق</w:t>
            </w:r>
            <w:r w:rsidRPr="00F7689E">
              <w:rPr>
                <w:rStyle w:val="Hyperlink"/>
                <w:rtl/>
              </w:rPr>
              <w:t xml:space="preserve"> و شبه تعل</w:t>
            </w:r>
            <w:r w:rsidRPr="00F7689E">
              <w:rPr>
                <w:rStyle w:val="Hyperlink"/>
                <w:rFonts w:hint="cs"/>
                <w:rtl/>
              </w:rPr>
              <w:t>ی</w:t>
            </w:r>
            <w:r w:rsidRPr="00F7689E">
              <w:rPr>
                <w:rStyle w:val="Hyperlink"/>
                <w:rFonts w:hint="eastAsia"/>
                <w:rtl/>
              </w:rPr>
              <w:t>ق</w:t>
            </w:r>
            <w:r w:rsidRPr="00F7689E">
              <w:rPr>
                <w:rStyle w:val="Hyperlink"/>
                <w:rtl/>
              </w:rPr>
              <w:t xml:space="preserve"> در سند</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40762349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27</w:t>
            </w:r>
            <w:r w:rsidRPr="00F7689E">
              <w:rPr>
                <w:rStyle w:val="Hyperlink"/>
                <w:rtl/>
              </w:rPr>
              <w:fldChar w:fldCharType="end"/>
            </w:r>
          </w:hyperlink>
        </w:p>
        <w:p w:rsidR="008A4457" w:rsidRPr="00F7689E" w:rsidRDefault="008A4457">
          <w:pPr>
            <w:pStyle w:val="TOC3"/>
            <w:rPr>
              <w:rtl/>
              <w:lang w:bidi="fa-IR"/>
            </w:rPr>
          </w:pPr>
          <w:hyperlink w:anchor="_Toc40762350" w:history="1">
            <w:r w:rsidRPr="00F7689E">
              <w:rPr>
                <w:rStyle w:val="Hyperlink"/>
                <w:rtl/>
              </w:rPr>
              <w:t>الف) توجه به اول</w:t>
            </w:r>
            <w:r w:rsidRPr="00F7689E">
              <w:rPr>
                <w:rStyle w:val="Hyperlink"/>
                <w:rFonts w:hint="cs"/>
                <w:rtl/>
              </w:rPr>
              <w:t>ی</w:t>
            </w:r>
            <w:r w:rsidRPr="00F7689E">
              <w:rPr>
                <w:rStyle w:val="Hyperlink"/>
                <w:rFonts w:hint="eastAsia"/>
                <w:rtl/>
              </w:rPr>
              <w:t>ن</w:t>
            </w:r>
            <w:r w:rsidRPr="00F7689E">
              <w:rPr>
                <w:rStyle w:val="Hyperlink"/>
                <w:rtl/>
              </w:rPr>
              <w:t xml:space="preserve"> راو</w:t>
            </w:r>
            <w:r w:rsidRPr="00F7689E">
              <w:rPr>
                <w:rStyle w:val="Hyperlink"/>
                <w:rFonts w:hint="cs"/>
                <w:rtl/>
              </w:rPr>
              <w:t>ی</w:t>
            </w:r>
            <w:r w:rsidRPr="00F7689E">
              <w:rPr>
                <w:rStyle w:val="Hyperlink"/>
                <w:rtl/>
              </w:rPr>
              <w:t xml:space="preserve"> و جستجو</w:t>
            </w:r>
            <w:r w:rsidRPr="00F7689E">
              <w:rPr>
                <w:rStyle w:val="Hyperlink"/>
                <w:rFonts w:hint="cs"/>
                <w:rtl/>
              </w:rPr>
              <w:t>ی</w:t>
            </w:r>
            <w:r w:rsidRPr="00F7689E">
              <w:rPr>
                <w:rStyle w:val="Hyperlink"/>
                <w:rtl/>
              </w:rPr>
              <w:t xml:space="preserve"> آن در سند قبل</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40762350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27</w:t>
            </w:r>
            <w:r w:rsidRPr="00F7689E">
              <w:rPr>
                <w:rStyle w:val="Hyperlink"/>
                <w:rtl/>
              </w:rPr>
              <w:fldChar w:fldCharType="end"/>
            </w:r>
          </w:hyperlink>
        </w:p>
        <w:p w:rsidR="008A4457" w:rsidRPr="00F7689E" w:rsidRDefault="008A4457" w:rsidP="00F7689E">
          <w:pPr>
            <w:pStyle w:val="TOC4"/>
            <w:rPr>
              <w:rtl/>
            </w:rPr>
          </w:pPr>
          <w:hyperlink w:anchor="_Toc40762351" w:history="1">
            <w:r w:rsidRPr="00F7689E">
              <w:rPr>
                <w:rStyle w:val="Hyperlink"/>
                <w:rtl/>
              </w:rPr>
              <w:t>مثال تعل</w:t>
            </w:r>
            <w:r w:rsidRPr="00F7689E">
              <w:rPr>
                <w:rStyle w:val="Hyperlink"/>
                <w:rFonts w:hint="cs"/>
                <w:rtl/>
              </w:rPr>
              <w:t>ی</w:t>
            </w:r>
            <w:r w:rsidRPr="00F7689E">
              <w:rPr>
                <w:rStyle w:val="Hyperlink"/>
                <w:rFonts w:hint="eastAsia"/>
                <w:rtl/>
              </w:rPr>
              <w:t>ق</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40762351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27</w:t>
            </w:r>
            <w:r w:rsidRPr="00F7689E">
              <w:rPr>
                <w:rStyle w:val="Hyperlink"/>
                <w:rtl/>
              </w:rPr>
              <w:fldChar w:fldCharType="end"/>
            </w:r>
          </w:hyperlink>
        </w:p>
        <w:p w:rsidR="008A4457" w:rsidRPr="00F7689E" w:rsidRDefault="008A4457" w:rsidP="00F7689E">
          <w:pPr>
            <w:pStyle w:val="TOC4"/>
            <w:rPr>
              <w:rtl/>
            </w:rPr>
          </w:pPr>
          <w:hyperlink w:anchor="_Toc40762352" w:history="1">
            <w:r w:rsidRPr="00F7689E">
              <w:rPr>
                <w:rStyle w:val="Hyperlink"/>
                <w:rtl/>
              </w:rPr>
              <w:t>مثال شبه تعل</w:t>
            </w:r>
            <w:r w:rsidRPr="00F7689E">
              <w:rPr>
                <w:rStyle w:val="Hyperlink"/>
                <w:rFonts w:hint="cs"/>
                <w:rtl/>
              </w:rPr>
              <w:t>ی</w:t>
            </w:r>
            <w:r w:rsidRPr="00F7689E">
              <w:rPr>
                <w:rStyle w:val="Hyperlink"/>
                <w:rFonts w:hint="eastAsia"/>
                <w:rtl/>
              </w:rPr>
              <w:t>ق</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40762352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28</w:t>
            </w:r>
            <w:r w:rsidRPr="00F7689E">
              <w:rPr>
                <w:rStyle w:val="Hyperlink"/>
                <w:rtl/>
              </w:rPr>
              <w:fldChar w:fldCharType="end"/>
            </w:r>
          </w:hyperlink>
        </w:p>
        <w:p w:rsidR="008A4457" w:rsidRPr="00F7689E" w:rsidRDefault="008A4457">
          <w:pPr>
            <w:pStyle w:val="TOC3"/>
            <w:rPr>
              <w:rtl/>
              <w:lang w:bidi="fa-IR"/>
            </w:rPr>
          </w:pPr>
          <w:hyperlink w:anchor="_Toc40762353" w:history="1">
            <w:r w:rsidRPr="00F7689E">
              <w:rPr>
                <w:rStyle w:val="Hyperlink"/>
                <w:rtl/>
              </w:rPr>
              <w:t>ب) توجه به اول</w:t>
            </w:r>
            <w:r w:rsidRPr="00F7689E">
              <w:rPr>
                <w:rStyle w:val="Hyperlink"/>
                <w:rFonts w:hint="cs"/>
                <w:rtl/>
              </w:rPr>
              <w:t>ی</w:t>
            </w:r>
            <w:r w:rsidRPr="00F7689E">
              <w:rPr>
                <w:rStyle w:val="Hyperlink"/>
                <w:rFonts w:hint="eastAsia"/>
                <w:rtl/>
              </w:rPr>
              <w:t>ن</w:t>
            </w:r>
            <w:r w:rsidRPr="00F7689E">
              <w:rPr>
                <w:rStyle w:val="Hyperlink"/>
                <w:rtl/>
              </w:rPr>
              <w:t xml:space="preserve"> راو</w:t>
            </w:r>
            <w:r w:rsidRPr="00F7689E">
              <w:rPr>
                <w:rStyle w:val="Hyperlink"/>
                <w:rFonts w:hint="cs"/>
                <w:rtl/>
              </w:rPr>
              <w:t>ی</w:t>
            </w:r>
            <w:r w:rsidRPr="00F7689E">
              <w:rPr>
                <w:rStyle w:val="Hyperlink"/>
                <w:rtl/>
              </w:rPr>
              <w:t xml:space="preserve"> و جستجو</w:t>
            </w:r>
            <w:r w:rsidRPr="00F7689E">
              <w:rPr>
                <w:rStyle w:val="Hyperlink"/>
                <w:rFonts w:hint="cs"/>
                <w:rtl/>
              </w:rPr>
              <w:t>ی</w:t>
            </w:r>
            <w:r w:rsidRPr="00F7689E">
              <w:rPr>
                <w:rStyle w:val="Hyperlink"/>
                <w:rtl/>
              </w:rPr>
              <w:t xml:space="preserve"> او در سند قبل</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40762353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28</w:t>
            </w:r>
            <w:r w:rsidRPr="00F7689E">
              <w:rPr>
                <w:rStyle w:val="Hyperlink"/>
                <w:rtl/>
              </w:rPr>
              <w:fldChar w:fldCharType="end"/>
            </w:r>
          </w:hyperlink>
        </w:p>
        <w:p w:rsidR="008A4457" w:rsidRPr="00F7689E" w:rsidRDefault="008A4457">
          <w:pPr>
            <w:pStyle w:val="TOC2"/>
            <w:rPr>
              <w:rtl/>
              <w:lang w:bidi="fa-IR"/>
            </w:rPr>
          </w:pPr>
          <w:hyperlink w:anchor="_Toc40762354" w:history="1">
            <w:r w:rsidRPr="00F7689E">
              <w:rPr>
                <w:rStyle w:val="Hyperlink"/>
                <w:rtl/>
              </w:rPr>
              <w:t>4. تحو</w:t>
            </w:r>
            <w:r w:rsidRPr="00F7689E">
              <w:rPr>
                <w:rStyle w:val="Hyperlink"/>
                <w:rFonts w:hint="cs"/>
                <w:rtl/>
              </w:rPr>
              <w:t>ی</w:t>
            </w:r>
            <w:r w:rsidRPr="00F7689E">
              <w:rPr>
                <w:rStyle w:val="Hyperlink"/>
                <w:rFonts w:hint="eastAsia"/>
                <w:rtl/>
              </w:rPr>
              <w:t>ل</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40762354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29</w:t>
            </w:r>
            <w:r w:rsidRPr="00F7689E">
              <w:rPr>
                <w:rStyle w:val="Hyperlink"/>
                <w:rtl/>
              </w:rPr>
              <w:fldChar w:fldCharType="end"/>
            </w:r>
          </w:hyperlink>
        </w:p>
        <w:p w:rsidR="008A4457" w:rsidRPr="00F7689E" w:rsidRDefault="008A4457">
          <w:pPr>
            <w:pStyle w:val="TOC3"/>
            <w:rPr>
              <w:rtl/>
              <w:lang w:bidi="fa-IR"/>
            </w:rPr>
          </w:pPr>
          <w:hyperlink w:anchor="_Toc40762355" w:history="1">
            <w:r w:rsidRPr="00F7689E">
              <w:rPr>
                <w:rStyle w:val="Hyperlink"/>
                <w:rtl/>
              </w:rPr>
              <w:t>الف) حالت اول تحو</w:t>
            </w:r>
            <w:r w:rsidRPr="00F7689E">
              <w:rPr>
                <w:rStyle w:val="Hyperlink"/>
                <w:rFonts w:hint="cs"/>
                <w:rtl/>
              </w:rPr>
              <w:t>ی</w:t>
            </w:r>
            <w:r w:rsidRPr="00F7689E">
              <w:rPr>
                <w:rStyle w:val="Hyperlink"/>
                <w:rFonts w:hint="eastAsia"/>
                <w:rtl/>
              </w:rPr>
              <w:t>ل</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40762355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29</w:t>
            </w:r>
            <w:r w:rsidRPr="00F7689E">
              <w:rPr>
                <w:rStyle w:val="Hyperlink"/>
                <w:rtl/>
              </w:rPr>
              <w:fldChar w:fldCharType="end"/>
            </w:r>
          </w:hyperlink>
        </w:p>
        <w:p w:rsidR="008A4457" w:rsidRPr="00F7689E" w:rsidRDefault="008A4457">
          <w:pPr>
            <w:pStyle w:val="TOC3"/>
            <w:rPr>
              <w:rtl/>
              <w:lang w:bidi="fa-IR"/>
            </w:rPr>
          </w:pPr>
          <w:hyperlink w:anchor="_Toc40762356" w:history="1">
            <w:r w:rsidRPr="00F7689E">
              <w:rPr>
                <w:rStyle w:val="Hyperlink"/>
                <w:rtl/>
              </w:rPr>
              <w:t>ب) حالت دوم تحو</w:t>
            </w:r>
            <w:r w:rsidRPr="00F7689E">
              <w:rPr>
                <w:rStyle w:val="Hyperlink"/>
                <w:rFonts w:hint="cs"/>
                <w:i/>
                <w:rtl/>
              </w:rPr>
              <w:t>ی</w:t>
            </w:r>
            <w:r w:rsidRPr="00F7689E">
              <w:rPr>
                <w:rStyle w:val="Hyperlink"/>
                <w:rtl/>
              </w:rPr>
              <w:t>ل</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40762356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29</w:t>
            </w:r>
            <w:r w:rsidRPr="00F7689E">
              <w:rPr>
                <w:rStyle w:val="Hyperlink"/>
                <w:rtl/>
              </w:rPr>
              <w:fldChar w:fldCharType="end"/>
            </w:r>
          </w:hyperlink>
        </w:p>
        <w:p w:rsidR="008A4457" w:rsidRPr="00F7689E" w:rsidRDefault="008A4457">
          <w:pPr>
            <w:pStyle w:val="TOC2"/>
            <w:rPr>
              <w:rtl/>
              <w:lang w:bidi="fa-IR"/>
            </w:rPr>
          </w:pPr>
          <w:hyperlink w:anchor="_Toc40762357" w:history="1">
            <w:r w:rsidRPr="00F7689E">
              <w:rPr>
                <w:rStyle w:val="Hyperlink"/>
                <w:highlight w:val="yellow"/>
                <w:rtl/>
              </w:rPr>
              <w:t>5. علل تحر</w:t>
            </w:r>
            <w:r w:rsidRPr="00F7689E">
              <w:rPr>
                <w:rStyle w:val="Hyperlink"/>
                <w:rFonts w:hint="cs"/>
                <w:highlight w:val="yellow"/>
                <w:rtl/>
              </w:rPr>
              <w:t>ی</w:t>
            </w:r>
            <w:r w:rsidRPr="00F7689E">
              <w:rPr>
                <w:rStyle w:val="Hyperlink"/>
                <w:rFonts w:hint="eastAsia"/>
                <w:highlight w:val="yellow"/>
                <w:rtl/>
              </w:rPr>
              <w:t>ف</w:t>
            </w:r>
            <w:r w:rsidRPr="00F7689E">
              <w:rPr>
                <w:rStyle w:val="Hyperlink"/>
                <w:highlight w:val="yellow"/>
                <w:rtl/>
              </w:rPr>
              <w:t xml:space="preserve"> سند (بررس</w:t>
            </w:r>
            <w:r w:rsidRPr="00F7689E">
              <w:rPr>
                <w:rStyle w:val="Hyperlink"/>
                <w:rFonts w:hint="cs"/>
                <w:highlight w:val="yellow"/>
                <w:rtl/>
              </w:rPr>
              <w:t>ی</w:t>
            </w:r>
            <w:r w:rsidRPr="00F7689E">
              <w:rPr>
                <w:rStyle w:val="Hyperlink"/>
                <w:highlight w:val="yellow"/>
                <w:rtl/>
              </w:rPr>
              <w:t xml:space="preserve"> شود غ</w:t>
            </w:r>
            <w:r w:rsidRPr="00F7689E">
              <w:rPr>
                <w:rStyle w:val="Hyperlink"/>
                <w:rFonts w:hint="cs"/>
                <w:highlight w:val="yellow"/>
                <w:rtl/>
              </w:rPr>
              <w:t>ی</w:t>
            </w:r>
            <w:r w:rsidRPr="00F7689E">
              <w:rPr>
                <w:rStyle w:val="Hyperlink"/>
                <w:rFonts w:hint="eastAsia"/>
                <w:highlight w:val="yellow"/>
                <w:rtl/>
              </w:rPr>
              <w:t>ر</w:t>
            </w:r>
            <w:r w:rsidRPr="00F7689E">
              <w:rPr>
                <w:rStyle w:val="Hyperlink"/>
                <w:highlight w:val="yellow"/>
                <w:rtl/>
              </w:rPr>
              <w:t xml:space="preserve"> از تصح</w:t>
            </w:r>
            <w:r w:rsidRPr="00F7689E">
              <w:rPr>
                <w:rStyle w:val="Hyperlink"/>
                <w:rFonts w:hint="cs"/>
                <w:highlight w:val="yellow"/>
                <w:rtl/>
              </w:rPr>
              <w:t>ی</w:t>
            </w:r>
            <w:r w:rsidRPr="00F7689E">
              <w:rPr>
                <w:rStyle w:val="Hyperlink"/>
                <w:rFonts w:hint="eastAsia"/>
                <w:highlight w:val="yellow"/>
                <w:rtl/>
              </w:rPr>
              <w:t>ف</w:t>
            </w:r>
            <w:r w:rsidRPr="00F7689E">
              <w:rPr>
                <w:rStyle w:val="Hyperlink"/>
                <w:highlight w:val="yellow"/>
                <w:rtl/>
              </w:rPr>
              <w:t xml:space="preserve"> هم علت د</w:t>
            </w:r>
            <w:r w:rsidRPr="00F7689E">
              <w:rPr>
                <w:rStyle w:val="Hyperlink"/>
                <w:rFonts w:hint="cs"/>
                <w:highlight w:val="yellow"/>
                <w:rtl/>
              </w:rPr>
              <w:t>ی</w:t>
            </w:r>
            <w:r w:rsidRPr="00F7689E">
              <w:rPr>
                <w:rStyle w:val="Hyperlink"/>
                <w:rFonts w:hint="eastAsia"/>
                <w:highlight w:val="yellow"/>
                <w:rtl/>
              </w:rPr>
              <w:t>گر</w:t>
            </w:r>
            <w:r w:rsidRPr="00F7689E">
              <w:rPr>
                <w:rStyle w:val="Hyperlink"/>
                <w:rFonts w:hint="cs"/>
                <w:highlight w:val="yellow"/>
                <w:rtl/>
              </w:rPr>
              <w:t>ی</w:t>
            </w:r>
            <w:r w:rsidRPr="00F7689E">
              <w:rPr>
                <w:rStyle w:val="Hyperlink"/>
                <w:highlight w:val="yellow"/>
                <w:rtl/>
              </w:rPr>
              <w:t xml:space="preserve"> ذکر شده </w:t>
            </w:r>
            <w:r w:rsidRPr="00F7689E">
              <w:rPr>
                <w:rStyle w:val="Hyperlink"/>
                <w:rFonts w:hint="cs"/>
                <w:highlight w:val="yellow"/>
                <w:rtl/>
              </w:rPr>
              <w:t>ی</w:t>
            </w:r>
            <w:r w:rsidRPr="00F7689E">
              <w:rPr>
                <w:rStyle w:val="Hyperlink"/>
                <w:rFonts w:hint="eastAsia"/>
                <w:highlight w:val="yellow"/>
                <w:rtl/>
              </w:rPr>
              <w:t>ا</w:t>
            </w:r>
            <w:r w:rsidRPr="00F7689E">
              <w:rPr>
                <w:rStyle w:val="Hyperlink"/>
                <w:highlight w:val="yellow"/>
                <w:rtl/>
              </w:rPr>
              <w:t xml:space="preserve"> همه ز</w:t>
            </w:r>
            <w:r w:rsidRPr="00F7689E">
              <w:rPr>
                <w:rStyle w:val="Hyperlink"/>
                <w:rFonts w:hint="cs"/>
                <w:highlight w:val="yellow"/>
                <w:rtl/>
              </w:rPr>
              <w:t>ی</w:t>
            </w:r>
            <w:r w:rsidRPr="00F7689E">
              <w:rPr>
                <w:rStyle w:val="Hyperlink"/>
                <w:rFonts w:hint="eastAsia"/>
                <w:highlight w:val="yellow"/>
                <w:rtl/>
              </w:rPr>
              <w:t>رمجموعه</w:t>
            </w:r>
            <w:r w:rsidRPr="00F7689E">
              <w:rPr>
                <w:rStyle w:val="Hyperlink"/>
                <w:highlight w:val="yellow"/>
                <w:rtl/>
              </w:rPr>
              <w:t xml:space="preserve"> تصح</w:t>
            </w:r>
            <w:r w:rsidRPr="00F7689E">
              <w:rPr>
                <w:rStyle w:val="Hyperlink"/>
                <w:rFonts w:hint="cs"/>
                <w:highlight w:val="yellow"/>
                <w:rtl/>
              </w:rPr>
              <w:t>ی</w:t>
            </w:r>
            <w:r w:rsidRPr="00F7689E">
              <w:rPr>
                <w:rStyle w:val="Hyperlink"/>
                <w:rFonts w:hint="eastAsia"/>
                <w:highlight w:val="yellow"/>
                <w:rtl/>
              </w:rPr>
              <w:t>ف</w:t>
            </w:r>
            <w:r w:rsidRPr="00F7689E">
              <w:rPr>
                <w:rStyle w:val="Hyperlink"/>
                <w:highlight w:val="yellow"/>
                <w:rtl/>
              </w:rPr>
              <w:t xml:space="preserve"> هستند و بعد تا آخر بحث هد</w:t>
            </w:r>
            <w:r w:rsidRPr="00F7689E">
              <w:rPr>
                <w:rStyle w:val="Hyperlink"/>
                <w:rFonts w:hint="cs"/>
                <w:highlight w:val="yellow"/>
                <w:rtl/>
              </w:rPr>
              <w:t>ی</w:t>
            </w:r>
            <w:r w:rsidRPr="00F7689E">
              <w:rPr>
                <w:rStyle w:val="Hyperlink"/>
                <w:rFonts w:hint="eastAsia"/>
                <w:highlight w:val="yellow"/>
                <w:rtl/>
              </w:rPr>
              <w:t>نگ</w:t>
            </w:r>
            <w:r w:rsidRPr="00F7689E">
              <w:rPr>
                <w:rStyle w:val="Hyperlink"/>
                <w:highlight w:val="yellow"/>
                <w:rtl/>
              </w:rPr>
              <w:t xml:space="preserve"> بررس</w:t>
            </w:r>
            <w:r w:rsidRPr="00F7689E">
              <w:rPr>
                <w:rStyle w:val="Hyperlink"/>
                <w:rFonts w:hint="cs"/>
                <w:highlight w:val="yellow"/>
                <w:rtl/>
              </w:rPr>
              <w:t>ی</w:t>
            </w:r>
            <w:r w:rsidRPr="00F7689E">
              <w:rPr>
                <w:rStyle w:val="Hyperlink"/>
                <w:highlight w:val="yellow"/>
                <w:rtl/>
              </w:rPr>
              <w:t xml:space="preserve"> شود).</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40762357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31</w:t>
            </w:r>
            <w:r w:rsidRPr="00F7689E">
              <w:rPr>
                <w:rStyle w:val="Hyperlink"/>
                <w:rtl/>
              </w:rPr>
              <w:fldChar w:fldCharType="end"/>
            </w:r>
          </w:hyperlink>
        </w:p>
        <w:p w:rsidR="008A4457" w:rsidRPr="00F7689E" w:rsidRDefault="008A4457">
          <w:pPr>
            <w:pStyle w:val="TOC1"/>
            <w:rPr>
              <w:rtl/>
              <w:lang w:bidi="fa-IR"/>
            </w:rPr>
          </w:pPr>
          <w:hyperlink w:anchor="_Toc40762358" w:history="1">
            <w:r w:rsidRPr="00F7689E">
              <w:rPr>
                <w:rStyle w:val="Hyperlink"/>
                <w:rtl/>
              </w:rPr>
              <w:t>جلسه پنجم: توث</w:t>
            </w:r>
            <w:r w:rsidRPr="00F7689E">
              <w:rPr>
                <w:rStyle w:val="Hyperlink"/>
                <w:rFonts w:hint="cs"/>
                <w:rtl/>
              </w:rPr>
              <w:t>ی</w:t>
            </w:r>
            <w:r w:rsidRPr="00F7689E">
              <w:rPr>
                <w:rStyle w:val="Hyperlink"/>
                <w:rFonts w:hint="eastAsia"/>
                <w:rtl/>
              </w:rPr>
              <w:t>ق</w:t>
            </w:r>
            <w:r w:rsidRPr="00F7689E">
              <w:rPr>
                <w:rStyle w:val="Hyperlink"/>
                <w:rtl/>
              </w:rPr>
              <w:t>ات و تضع</w:t>
            </w:r>
            <w:r w:rsidRPr="00F7689E">
              <w:rPr>
                <w:rStyle w:val="Hyperlink"/>
                <w:rFonts w:hint="cs"/>
                <w:rtl/>
              </w:rPr>
              <w:t>ی</w:t>
            </w:r>
            <w:r w:rsidRPr="00F7689E">
              <w:rPr>
                <w:rStyle w:val="Hyperlink"/>
                <w:rFonts w:hint="eastAsia"/>
                <w:rtl/>
              </w:rPr>
              <w:t>ف</w:t>
            </w:r>
            <w:r w:rsidRPr="00F7689E">
              <w:rPr>
                <w:rStyle w:val="Hyperlink"/>
                <w:rtl/>
              </w:rPr>
              <w:t>ات</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40762358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34</w:t>
            </w:r>
            <w:r w:rsidRPr="00F7689E">
              <w:rPr>
                <w:rStyle w:val="Hyperlink"/>
                <w:rtl/>
              </w:rPr>
              <w:fldChar w:fldCharType="end"/>
            </w:r>
          </w:hyperlink>
        </w:p>
        <w:p w:rsidR="008A4457" w:rsidRPr="00F7689E" w:rsidRDefault="008A4457">
          <w:pPr>
            <w:pStyle w:val="TOC2"/>
            <w:rPr>
              <w:rtl/>
              <w:lang w:bidi="fa-IR"/>
            </w:rPr>
          </w:pPr>
          <w:hyperlink w:anchor="_Toc40762359" w:history="1">
            <w:r w:rsidRPr="00F7689E">
              <w:rPr>
                <w:rStyle w:val="Hyperlink"/>
                <w:rtl/>
              </w:rPr>
              <w:t>مقدمه</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40762359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34</w:t>
            </w:r>
            <w:r w:rsidRPr="00F7689E">
              <w:rPr>
                <w:rStyle w:val="Hyperlink"/>
                <w:rtl/>
              </w:rPr>
              <w:fldChar w:fldCharType="end"/>
            </w:r>
          </w:hyperlink>
        </w:p>
        <w:p w:rsidR="008A4457" w:rsidRPr="00F7689E" w:rsidRDefault="008A4457">
          <w:pPr>
            <w:pStyle w:val="TOC2"/>
            <w:rPr>
              <w:rtl/>
              <w:lang w:bidi="fa-IR"/>
            </w:rPr>
          </w:pPr>
          <w:hyperlink w:anchor="_Toc40762360" w:history="1">
            <w:r w:rsidRPr="00F7689E">
              <w:rPr>
                <w:rStyle w:val="Hyperlink"/>
                <w:rtl/>
              </w:rPr>
              <w:t>الف) توث</w:t>
            </w:r>
            <w:r w:rsidRPr="00F7689E">
              <w:rPr>
                <w:rStyle w:val="Hyperlink"/>
                <w:rFonts w:hint="cs"/>
                <w:rtl/>
              </w:rPr>
              <w:t>ی</w:t>
            </w:r>
            <w:r w:rsidRPr="00F7689E">
              <w:rPr>
                <w:rStyle w:val="Hyperlink"/>
                <w:rFonts w:hint="eastAsia"/>
                <w:rtl/>
              </w:rPr>
              <w:t>قات</w:t>
            </w:r>
            <w:r w:rsidRPr="00F7689E">
              <w:rPr>
                <w:rStyle w:val="Hyperlink"/>
                <w:rtl/>
              </w:rPr>
              <w:t xml:space="preserve"> عام</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40762360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34</w:t>
            </w:r>
            <w:r w:rsidRPr="00F7689E">
              <w:rPr>
                <w:rStyle w:val="Hyperlink"/>
                <w:rtl/>
              </w:rPr>
              <w:fldChar w:fldCharType="end"/>
            </w:r>
          </w:hyperlink>
        </w:p>
        <w:p w:rsidR="008A4457" w:rsidRPr="00F7689E" w:rsidRDefault="008A4457">
          <w:pPr>
            <w:pStyle w:val="TOC2"/>
            <w:rPr>
              <w:rtl/>
              <w:lang w:bidi="fa-IR"/>
            </w:rPr>
          </w:pPr>
          <w:hyperlink w:anchor="_Toc40762361" w:history="1">
            <w:r w:rsidRPr="00F7689E">
              <w:rPr>
                <w:rStyle w:val="Hyperlink"/>
                <w:rtl/>
              </w:rPr>
              <w:t>ب) توث</w:t>
            </w:r>
            <w:r w:rsidRPr="00F7689E">
              <w:rPr>
                <w:rStyle w:val="Hyperlink"/>
                <w:rFonts w:hint="cs"/>
                <w:rtl/>
              </w:rPr>
              <w:t>ی</w:t>
            </w:r>
            <w:r w:rsidRPr="00F7689E">
              <w:rPr>
                <w:rStyle w:val="Hyperlink"/>
                <w:rFonts w:hint="eastAsia"/>
                <w:rtl/>
              </w:rPr>
              <w:t>قات</w:t>
            </w:r>
            <w:r w:rsidRPr="00F7689E">
              <w:rPr>
                <w:rStyle w:val="Hyperlink"/>
                <w:rtl/>
              </w:rPr>
              <w:t xml:space="preserve"> خاص</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40762361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35</w:t>
            </w:r>
            <w:r w:rsidRPr="00F7689E">
              <w:rPr>
                <w:rStyle w:val="Hyperlink"/>
                <w:rtl/>
              </w:rPr>
              <w:fldChar w:fldCharType="end"/>
            </w:r>
          </w:hyperlink>
        </w:p>
        <w:p w:rsidR="008A4457" w:rsidRPr="00F7689E" w:rsidRDefault="008A4457">
          <w:pPr>
            <w:pStyle w:val="TOC3"/>
            <w:rPr>
              <w:rtl/>
              <w:lang w:bidi="fa-IR"/>
            </w:rPr>
          </w:pPr>
          <w:hyperlink w:anchor="_Toc40762362" w:history="1">
            <w:r w:rsidRPr="00F7689E">
              <w:rPr>
                <w:rStyle w:val="Hyperlink"/>
                <w:rtl/>
              </w:rPr>
              <w:t>1. توث</w:t>
            </w:r>
            <w:r w:rsidRPr="00F7689E">
              <w:rPr>
                <w:rStyle w:val="Hyperlink"/>
                <w:rFonts w:hint="cs"/>
                <w:rtl/>
              </w:rPr>
              <w:t>ی</w:t>
            </w:r>
            <w:r w:rsidRPr="00F7689E">
              <w:rPr>
                <w:rStyle w:val="Hyperlink"/>
                <w:rFonts w:hint="eastAsia"/>
                <w:rtl/>
              </w:rPr>
              <w:t>ق</w:t>
            </w:r>
            <w:r w:rsidRPr="00F7689E">
              <w:rPr>
                <w:rStyle w:val="Hyperlink"/>
                <w:rtl/>
              </w:rPr>
              <w:t xml:space="preserve"> و تضع</w:t>
            </w:r>
            <w:r w:rsidRPr="00F7689E">
              <w:rPr>
                <w:rStyle w:val="Hyperlink"/>
                <w:rFonts w:hint="cs"/>
                <w:rtl/>
              </w:rPr>
              <w:t>ی</w:t>
            </w:r>
            <w:r w:rsidRPr="00F7689E">
              <w:rPr>
                <w:rStyle w:val="Hyperlink"/>
                <w:rFonts w:hint="eastAsia"/>
                <w:rtl/>
              </w:rPr>
              <w:t>ف</w:t>
            </w:r>
            <w:r w:rsidRPr="00F7689E">
              <w:rPr>
                <w:rStyle w:val="Hyperlink"/>
                <w:rtl/>
              </w:rPr>
              <w:t xml:space="preserve"> توسط امام عل</w:t>
            </w:r>
            <w:r w:rsidRPr="00F7689E">
              <w:rPr>
                <w:rStyle w:val="Hyperlink"/>
                <w:rFonts w:hint="cs"/>
                <w:rtl/>
              </w:rPr>
              <w:t>ی</w:t>
            </w:r>
            <w:r w:rsidRPr="00F7689E">
              <w:rPr>
                <w:rStyle w:val="Hyperlink"/>
                <w:rFonts w:hint="eastAsia"/>
                <w:rtl/>
              </w:rPr>
              <w:t>ه‌السلام</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40762362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35</w:t>
            </w:r>
            <w:r w:rsidRPr="00F7689E">
              <w:rPr>
                <w:rStyle w:val="Hyperlink"/>
                <w:rtl/>
              </w:rPr>
              <w:fldChar w:fldCharType="end"/>
            </w:r>
          </w:hyperlink>
        </w:p>
        <w:p w:rsidR="008A4457" w:rsidRPr="00F7689E" w:rsidRDefault="008A4457">
          <w:pPr>
            <w:pStyle w:val="TOC3"/>
            <w:rPr>
              <w:rtl/>
              <w:lang w:bidi="fa-IR"/>
            </w:rPr>
          </w:pPr>
          <w:hyperlink w:anchor="_Toc40762363" w:history="1">
            <w:r w:rsidRPr="00F7689E">
              <w:rPr>
                <w:rStyle w:val="Hyperlink"/>
                <w:rtl/>
              </w:rPr>
              <w:t>2. نقل س</w:t>
            </w:r>
            <w:r w:rsidRPr="00F7689E">
              <w:rPr>
                <w:rStyle w:val="Hyperlink"/>
                <w:rFonts w:hint="cs"/>
                <w:rtl/>
              </w:rPr>
              <w:t>ی</w:t>
            </w:r>
            <w:r w:rsidRPr="00F7689E">
              <w:rPr>
                <w:rStyle w:val="Hyperlink"/>
                <w:rtl/>
              </w:rPr>
              <w:t>نه‌به‌س</w:t>
            </w:r>
            <w:r w:rsidRPr="00F7689E">
              <w:rPr>
                <w:rStyle w:val="Hyperlink"/>
                <w:rFonts w:hint="cs"/>
                <w:rtl/>
              </w:rPr>
              <w:t>ی</w:t>
            </w:r>
            <w:r w:rsidRPr="00F7689E">
              <w:rPr>
                <w:rStyle w:val="Hyperlink"/>
                <w:rtl/>
              </w:rPr>
              <w:t>نه</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40762363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35</w:t>
            </w:r>
            <w:r w:rsidRPr="00F7689E">
              <w:rPr>
                <w:rStyle w:val="Hyperlink"/>
                <w:rtl/>
              </w:rPr>
              <w:fldChar w:fldCharType="end"/>
            </w:r>
          </w:hyperlink>
        </w:p>
        <w:p w:rsidR="008A4457" w:rsidRPr="00F7689E" w:rsidRDefault="008A4457">
          <w:pPr>
            <w:pStyle w:val="TOC3"/>
            <w:rPr>
              <w:rtl/>
              <w:lang w:bidi="fa-IR"/>
            </w:rPr>
          </w:pPr>
          <w:hyperlink w:anchor="_Toc40762364" w:history="1">
            <w:r w:rsidRPr="00F7689E">
              <w:rPr>
                <w:rStyle w:val="Hyperlink"/>
                <w:rtl/>
              </w:rPr>
              <w:t>3. اشتهار</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40762364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36</w:t>
            </w:r>
            <w:r w:rsidRPr="00F7689E">
              <w:rPr>
                <w:rStyle w:val="Hyperlink"/>
                <w:rtl/>
              </w:rPr>
              <w:fldChar w:fldCharType="end"/>
            </w:r>
          </w:hyperlink>
        </w:p>
        <w:p w:rsidR="008A4457" w:rsidRPr="00F7689E" w:rsidRDefault="008A4457">
          <w:pPr>
            <w:pStyle w:val="TOC3"/>
            <w:rPr>
              <w:rtl/>
              <w:lang w:bidi="fa-IR"/>
            </w:rPr>
          </w:pPr>
          <w:hyperlink w:anchor="_Toc40762365" w:history="1">
            <w:r w:rsidRPr="00F7689E">
              <w:rPr>
                <w:rStyle w:val="Hyperlink"/>
                <w:rtl/>
              </w:rPr>
              <w:t>4. نقل از کتب</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40762365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36</w:t>
            </w:r>
            <w:r w:rsidRPr="00F7689E">
              <w:rPr>
                <w:rStyle w:val="Hyperlink"/>
                <w:rtl/>
              </w:rPr>
              <w:fldChar w:fldCharType="end"/>
            </w:r>
          </w:hyperlink>
        </w:p>
        <w:p w:rsidR="008A4457" w:rsidRPr="00F7689E" w:rsidRDefault="008A4457">
          <w:pPr>
            <w:pStyle w:val="TOC3"/>
            <w:rPr>
              <w:rtl/>
              <w:lang w:bidi="fa-IR"/>
            </w:rPr>
          </w:pPr>
          <w:hyperlink w:anchor="_Toc40762366" w:history="1">
            <w:r w:rsidRPr="00F7689E">
              <w:rPr>
                <w:rStyle w:val="Hyperlink"/>
                <w:rtl/>
              </w:rPr>
              <w:t>5. اجتهاد رجال</w:t>
            </w:r>
            <w:r w:rsidRPr="00F7689E">
              <w:rPr>
                <w:rStyle w:val="Hyperlink"/>
                <w:rFonts w:hint="cs"/>
                <w:rtl/>
              </w:rPr>
              <w:t>ی</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40762366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37</w:t>
            </w:r>
            <w:r w:rsidRPr="00F7689E">
              <w:rPr>
                <w:rStyle w:val="Hyperlink"/>
                <w:rtl/>
              </w:rPr>
              <w:fldChar w:fldCharType="end"/>
            </w:r>
          </w:hyperlink>
        </w:p>
        <w:p w:rsidR="008A4457" w:rsidRPr="00F7689E" w:rsidRDefault="008A4457" w:rsidP="00F7689E">
          <w:pPr>
            <w:pStyle w:val="TOC4"/>
            <w:rPr>
              <w:rtl/>
            </w:rPr>
          </w:pPr>
          <w:hyperlink w:anchor="_Toc40762367" w:history="1">
            <w:r w:rsidRPr="00F7689E">
              <w:rPr>
                <w:rStyle w:val="Hyperlink"/>
                <w:rtl/>
              </w:rPr>
              <w:t>بررس</w:t>
            </w:r>
            <w:r w:rsidRPr="00F7689E">
              <w:rPr>
                <w:rStyle w:val="Hyperlink"/>
                <w:rFonts w:hint="cs"/>
                <w:rtl/>
              </w:rPr>
              <w:t>ی</w:t>
            </w:r>
            <w:r w:rsidRPr="00F7689E">
              <w:rPr>
                <w:rStyle w:val="Hyperlink"/>
                <w:rtl/>
              </w:rPr>
              <w:t xml:space="preserve"> اعتبار ش</w:t>
            </w:r>
            <w:r w:rsidRPr="00F7689E">
              <w:rPr>
                <w:rStyle w:val="Hyperlink"/>
                <w:rFonts w:hint="cs"/>
                <w:rtl/>
              </w:rPr>
              <w:t>ی</w:t>
            </w:r>
            <w:r w:rsidRPr="00F7689E">
              <w:rPr>
                <w:rStyle w:val="Hyperlink"/>
                <w:rtl/>
              </w:rPr>
              <w:t>وه‌</w:t>
            </w:r>
            <w:r w:rsidRPr="00F7689E">
              <w:rPr>
                <w:rStyle w:val="Hyperlink"/>
                <w:rFonts w:hint="cs"/>
                <w:rtl/>
              </w:rPr>
              <w:t>ی</w:t>
            </w:r>
            <w:r w:rsidRPr="00F7689E">
              <w:rPr>
                <w:rStyle w:val="Hyperlink"/>
                <w:rtl/>
              </w:rPr>
              <w:t xml:space="preserve"> «اجتهاد رجال</w:t>
            </w:r>
            <w:r w:rsidRPr="00F7689E">
              <w:rPr>
                <w:rStyle w:val="Hyperlink"/>
                <w:rFonts w:hint="cs"/>
                <w:rtl/>
              </w:rPr>
              <w:t>ی</w:t>
            </w:r>
            <w:r w:rsidRPr="00F7689E">
              <w:rPr>
                <w:rStyle w:val="Hyperlink"/>
                <w:rFonts w:hint="eastAsia"/>
                <w:rtl/>
              </w:rPr>
              <w:t>»</w:t>
            </w:r>
            <w:r w:rsidRPr="00F7689E">
              <w:rPr>
                <w:rStyle w:val="Hyperlink"/>
                <w:rtl/>
              </w:rPr>
              <w:t xml:space="preserve"> طبق مبان</w:t>
            </w:r>
            <w:r w:rsidRPr="00F7689E">
              <w:rPr>
                <w:rStyle w:val="Hyperlink"/>
                <w:rFonts w:hint="cs"/>
                <w:rtl/>
              </w:rPr>
              <w:t>ی</w:t>
            </w:r>
            <w:r w:rsidRPr="00F7689E">
              <w:rPr>
                <w:rStyle w:val="Hyperlink"/>
                <w:rtl/>
              </w:rPr>
              <w:t xml:space="preserve"> رجوع به علم رجال</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40762367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37</w:t>
            </w:r>
            <w:r w:rsidRPr="00F7689E">
              <w:rPr>
                <w:rStyle w:val="Hyperlink"/>
                <w:rtl/>
              </w:rPr>
              <w:fldChar w:fldCharType="end"/>
            </w:r>
          </w:hyperlink>
        </w:p>
        <w:p w:rsidR="008A4457" w:rsidRPr="00F7689E" w:rsidRDefault="008A4457">
          <w:pPr>
            <w:pStyle w:val="TOC5"/>
            <w:rPr>
              <w:rtl/>
            </w:rPr>
          </w:pPr>
          <w:hyperlink w:anchor="_Toc40762368" w:history="1">
            <w:r w:rsidRPr="00F7689E">
              <w:rPr>
                <w:rStyle w:val="Hyperlink"/>
                <w:rtl/>
              </w:rPr>
              <w:t>1. طبق مبنا</w:t>
            </w:r>
            <w:r w:rsidRPr="00F7689E">
              <w:rPr>
                <w:rStyle w:val="Hyperlink"/>
                <w:rFonts w:hint="cs"/>
                <w:rtl/>
              </w:rPr>
              <w:t>ی</w:t>
            </w:r>
            <w:r w:rsidRPr="00F7689E">
              <w:rPr>
                <w:rStyle w:val="Hyperlink"/>
                <w:rtl/>
              </w:rPr>
              <w:t xml:space="preserve"> خبر واحد</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40762368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37</w:t>
            </w:r>
            <w:r w:rsidRPr="00F7689E">
              <w:rPr>
                <w:rStyle w:val="Hyperlink"/>
                <w:rtl/>
              </w:rPr>
              <w:fldChar w:fldCharType="end"/>
            </w:r>
          </w:hyperlink>
        </w:p>
        <w:p w:rsidR="008A4457" w:rsidRPr="00F7689E" w:rsidRDefault="008A4457">
          <w:pPr>
            <w:pStyle w:val="TOC5"/>
            <w:rPr>
              <w:rtl/>
            </w:rPr>
          </w:pPr>
          <w:hyperlink w:anchor="_Toc40762369" w:history="1">
            <w:r w:rsidRPr="00F7689E">
              <w:rPr>
                <w:rStyle w:val="Hyperlink"/>
                <w:rtl/>
              </w:rPr>
              <w:t>2. طبق مبنا</w:t>
            </w:r>
            <w:r w:rsidRPr="00F7689E">
              <w:rPr>
                <w:rStyle w:val="Hyperlink"/>
                <w:rFonts w:hint="cs"/>
                <w:rtl/>
              </w:rPr>
              <w:t>ی</w:t>
            </w:r>
            <w:r w:rsidRPr="00F7689E">
              <w:rPr>
                <w:rStyle w:val="Hyperlink"/>
                <w:rtl/>
              </w:rPr>
              <w:t xml:space="preserve"> رجوع جاهل به عالم</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40762369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37</w:t>
            </w:r>
            <w:r w:rsidRPr="00F7689E">
              <w:rPr>
                <w:rStyle w:val="Hyperlink"/>
                <w:rtl/>
              </w:rPr>
              <w:fldChar w:fldCharType="end"/>
            </w:r>
          </w:hyperlink>
        </w:p>
        <w:p w:rsidR="008A4457" w:rsidRPr="00F7689E" w:rsidRDefault="008A4457">
          <w:pPr>
            <w:pStyle w:val="TOC5"/>
            <w:rPr>
              <w:rtl/>
            </w:rPr>
          </w:pPr>
          <w:hyperlink w:anchor="_Toc40762370" w:history="1">
            <w:r w:rsidRPr="00F7689E">
              <w:rPr>
                <w:rStyle w:val="Hyperlink"/>
                <w:rtl/>
              </w:rPr>
              <w:t>3. طبق مبنا</w:t>
            </w:r>
            <w:r w:rsidRPr="00F7689E">
              <w:rPr>
                <w:rStyle w:val="Hyperlink"/>
                <w:rFonts w:hint="cs"/>
                <w:rtl/>
              </w:rPr>
              <w:t>ی</w:t>
            </w:r>
            <w:r w:rsidRPr="00F7689E">
              <w:rPr>
                <w:rStyle w:val="Hyperlink"/>
                <w:rtl/>
              </w:rPr>
              <w:t xml:space="preserve"> شهادت</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40762370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38</w:t>
            </w:r>
            <w:r w:rsidRPr="00F7689E">
              <w:rPr>
                <w:rStyle w:val="Hyperlink"/>
                <w:rtl/>
              </w:rPr>
              <w:fldChar w:fldCharType="end"/>
            </w:r>
          </w:hyperlink>
        </w:p>
        <w:p w:rsidR="008A4457" w:rsidRPr="00F7689E" w:rsidRDefault="008A4457">
          <w:pPr>
            <w:pStyle w:val="TOC5"/>
            <w:rPr>
              <w:rtl/>
            </w:rPr>
          </w:pPr>
          <w:hyperlink w:anchor="_Toc40762371" w:history="1">
            <w:r w:rsidRPr="00F7689E">
              <w:rPr>
                <w:rStyle w:val="Hyperlink"/>
                <w:rtl/>
              </w:rPr>
              <w:t>4. طبق مبنا</w:t>
            </w:r>
            <w:r w:rsidRPr="00F7689E">
              <w:rPr>
                <w:rStyle w:val="Hyperlink"/>
                <w:rFonts w:hint="cs"/>
                <w:rtl/>
              </w:rPr>
              <w:t>ی</w:t>
            </w:r>
            <w:r w:rsidRPr="00F7689E">
              <w:rPr>
                <w:rStyle w:val="Hyperlink"/>
                <w:rtl/>
              </w:rPr>
              <w:t xml:space="preserve"> اطم</w:t>
            </w:r>
            <w:r w:rsidRPr="00F7689E">
              <w:rPr>
                <w:rStyle w:val="Hyperlink"/>
                <w:rFonts w:hint="cs"/>
                <w:rtl/>
              </w:rPr>
              <w:t>ی</w:t>
            </w:r>
            <w:r w:rsidRPr="00F7689E">
              <w:rPr>
                <w:rStyle w:val="Hyperlink"/>
                <w:rFonts w:hint="eastAsia"/>
                <w:rtl/>
              </w:rPr>
              <w:t>نان</w:t>
            </w:r>
            <w:r w:rsidRPr="00F7689E">
              <w:rPr>
                <w:rStyle w:val="Hyperlink"/>
                <w:rtl/>
              </w:rPr>
              <w:t xml:space="preserve"> نوع</w:t>
            </w:r>
            <w:r w:rsidRPr="00F7689E">
              <w:rPr>
                <w:rStyle w:val="Hyperlink"/>
                <w:rFonts w:hint="cs"/>
                <w:rtl/>
              </w:rPr>
              <w:t>ی</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40762371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38</w:t>
            </w:r>
            <w:r w:rsidRPr="00F7689E">
              <w:rPr>
                <w:rStyle w:val="Hyperlink"/>
                <w:rtl/>
              </w:rPr>
              <w:fldChar w:fldCharType="end"/>
            </w:r>
          </w:hyperlink>
        </w:p>
        <w:p w:rsidR="008A4457" w:rsidRPr="00F7689E" w:rsidRDefault="008A4457">
          <w:pPr>
            <w:pStyle w:val="TOC5"/>
            <w:rPr>
              <w:rtl/>
            </w:rPr>
          </w:pPr>
          <w:hyperlink w:anchor="_Toc40762372" w:history="1">
            <w:r w:rsidRPr="00F7689E">
              <w:rPr>
                <w:rStyle w:val="Hyperlink"/>
                <w:rtl/>
              </w:rPr>
              <w:t>5. طبق مبنا</w:t>
            </w:r>
            <w:r w:rsidRPr="00F7689E">
              <w:rPr>
                <w:rStyle w:val="Hyperlink"/>
                <w:rFonts w:hint="cs"/>
                <w:rtl/>
              </w:rPr>
              <w:t>ی</w:t>
            </w:r>
            <w:r w:rsidRPr="00F7689E">
              <w:rPr>
                <w:rStyle w:val="Hyperlink"/>
                <w:rtl/>
              </w:rPr>
              <w:t xml:space="preserve"> انسداد</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40762372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39</w:t>
            </w:r>
            <w:r w:rsidRPr="00F7689E">
              <w:rPr>
                <w:rStyle w:val="Hyperlink"/>
                <w:rtl/>
              </w:rPr>
              <w:fldChar w:fldCharType="end"/>
            </w:r>
          </w:hyperlink>
        </w:p>
        <w:p w:rsidR="008A4457" w:rsidRPr="00F7689E" w:rsidRDefault="008A4457">
          <w:pPr>
            <w:pStyle w:val="TOC1"/>
            <w:rPr>
              <w:rtl/>
              <w:lang w:bidi="fa-IR"/>
            </w:rPr>
          </w:pPr>
          <w:hyperlink w:anchor="_Toc40762373" w:history="1">
            <w:r w:rsidRPr="00F7689E">
              <w:rPr>
                <w:rStyle w:val="Hyperlink"/>
                <w:rtl/>
              </w:rPr>
              <w:t>جلسه ششم: تعدد اسناد</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40762373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40</w:t>
            </w:r>
            <w:r w:rsidRPr="00F7689E">
              <w:rPr>
                <w:rStyle w:val="Hyperlink"/>
                <w:rtl/>
              </w:rPr>
              <w:fldChar w:fldCharType="end"/>
            </w:r>
          </w:hyperlink>
        </w:p>
        <w:p w:rsidR="008A4457" w:rsidRPr="00F7689E" w:rsidRDefault="008A4457">
          <w:pPr>
            <w:pStyle w:val="TOC2"/>
            <w:rPr>
              <w:rtl/>
              <w:lang w:bidi="fa-IR"/>
            </w:rPr>
          </w:pPr>
          <w:hyperlink w:anchor="_Toc40762374" w:history="1">
            <w:r w:rsidRPr="00F7689E">
              <w:rPr>
                <w:rStyle w:val="Hyperlink"/>
                <w:rtl/>
              </w:rPr>
              <w:t>توجه به تعدد اسناد در بررس</w:t>
            </w:r>
            <w:r w:rsidRPr="00F7689E">
              <w:rPr>
                <w:rStyle w:val="Hyperlink"/>
                <w:rFonts w:hint="cs"/>
                <w:rtl/>
              </w:rPr>
              <w:t>ی</w:t>
            </w:r>
            <w:r w:rsidRPr="00F7689E">
              <w:rPr>
                <w:rStyle w:val="Hyperlink"/>
                <w:rtl/>
              </w:rPr>
              <w:t xml:space="preserve"> روا</w:t>
            </w:r>
            <w:r w:rsidRPr="00F7689E">
              <w:rPr>
                <w:rStyle w:val="Hyperlink"/>
                <w:rFonts w:hint="cs"/>
                <w:rtl/>
              </w:rPr>
              <w:t>ی</w:t>
            </w:r>
            <w:r w:rsidRPr="00F7689E">
              <w:rPr>
                <w:rStyle w:val="Hyperlink"/>
                <w:rFonts w:hint="eastAsia"/>
                <w:rtl/>
              </w:rPr>
              <w:t>ات</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40762374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40</w:t>
            </w:r>
            <w:r w:rsidRPr="00F7689E">
              <w:rPr>
                <w:rStyle w:val="Hyperlink"/>
                <w:rtl/>
              </w:rPr>
              <w:fldChar w:fldCharType="end"/>
            </w:r>
          </w:hyperlink>
        </w:p>
        <w:p w:rsidR="008A4457" w:rsidRPr="00F7689E" w:rsidRDefault="008A4457">
          <w:pPr>
            <w:pStyle w:val="TOC1"/>
            <w:rPr>
              <w:rtl/>
              <w:lang w:bidi="fa-IR"/>
            </w:rPr>
          </w:pPr>
          <w:hyperlink w:anchor="_Toc40762375" w:history="1">
            <w:r w:rsidRPr="00F7689E">
              <w:rPr>
                <w:rStyle w:val="Hyperlink"/>
                <w:rtl/>
              </w:rPr>
              <w:t>جلسه هفتم: راهحلها</w:t>
            </w:r>
            <w:r w:rsidRPr="00F7689E">
              <w:rPr>
                <w:rStyle w:val="Hyperlink"/>
                <w:rFonts w:hint="cs"/>
                <w:rtl/>
              </w:rPr>
              <w:t>ی</w:t>
            </w:r>
            <w:r w:rsidRPr="00F7689E">
              <w:rPr>
                <w:rStyle w:val="Hyperlink"/>
                <w:rtl/>
              </w:rPr>
              <w:t xml:space="preserve"> تم</w:t>
            </w:r>
            <w:r w:rsidRPr="00F7689E">
              <w:rPr>
                <w:rStyle w:val="Hyperlink"/>
                <w:rFonts w:hint="cs"/>
                <w:rtl/>
              </w:rPr>
              <w:t>یی</w:t>
            </w:r>
            <w:r w:rsidRPr="00F7689E">
              <w:rPr>
                <w:rStyle w:val="Hyperlink"/>
                <w:rFonts w:hint="eastAsia"/>
                <w:rtl/>
              </w:rPr>
              <w:t>ز</w:t>
            </w:r>
            <w:r w:rsidRPr="00F7689E">
              <w:rPr>
                <w:rStyle w:val="Hyperlink"/>
                <w:rtl/>
              </w:rPr>
              <w:t xml:space="preserve"> مشترکات</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40762375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42</w:t>
            </w:r>
            <w:r w:rsidRPr="00F7689E">
              <w:rPr>
                <w:rStyle w:val="Hyperlink"/>
                <w:rtl/>
              </w:rPr>
              <w:fldChar w:fldCharType="end"/>
            </w:r>
          </w:hyperlink>
        </w:p>
        <w:p w:rsidR="008A4457" w:rsidRPr="00F7689E" w:rsidRDefault="008A4457">
          <w:pPr>
            <w:pStyle w:val="TOC2"/>
            <w:rPr>
              <w:rtl/>
              <w:lang w:bidi="fa-IR"/>
            </w:rPr>
          </w:pPr>
          <w:hyperlink w:anchor="_Toc40762376" w:history="1">
            <w:r w:rsidRPr="00F7689E">
              <w:rPr>
                <w:rStyle w:val="Hyperlink"/>
                <w:rtl/>
              </w:rPr>
              <w:t>مقدمه</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40762376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42</w:t>
            </w:r>
            <w:r w:rsidRPr="00F7689E">
              <w:rPr>
                <w:rStyle w:val="Hyperlink"/>
                <w:rtl/>
              </w:rPr>
              <w:fldChar w:fldCharType="end"/>
            </w:r>
          </w:hyperlink>
        </w:p>
        <w:p w:rsidR="008A4457" w:rsidRPr="00F7689E" w:rsidRDefault="008A4457">
          <w:pPr>
            <w:pStyle w:val="TOC2"/>
            <w:rPr>
              <w:rtl/>
              <w:lang w:bidi="fa-IR"/>
            </w:rPr>
          </w:pPr>
          <w:hyperlink w:anchor="_Toc40762377" w:history="1">
            <w:r w:rsidRPr="00F7689E">
              <w:rPr>
                <w:rStyle w:val="Hyperlink"/>
                <w:rtl/>
              </w:rPr>
              <w:t>راه‌حل‌ها</w:t>
            </w:r>
            <w:r w:rsidRPr="00F7689E">
              <w:rPr>
                <w:rStyle w:val="Hyperlink"/>
                <w:rFonts w:hint="cs"/>
                <w:rtl/>
              </w:rPr>
              <w:t>ی</w:t>
            </w:r>
            <w:r w:rsidRPr="00F7689E">
              <w:rPr>
                <w:rStyle w:val="Hyperlink"/>
                <w:rtl/>
              </w:rPr>
              <w:t xml:space="preserve"> تم</w:t>
            </w:r>
            <w:r w:rsidRPr="00F7689E">
              <w:rPr>
                <w:rStyle w:val="Hyperlink"/>
                <w:rFonts w:hint="cs"/>
                <w:rtl/>
              </w:rPr>
              <w:t>یی</w:t>
            </w:r>
            <w:r w:rsidRPr="00F7689E">
              <w:rPr>
                <w:rStyle w:val="Hyperlink"/>
                <w:rFonts w:hint="eastAsia"/>
                <w:rtl/>
              </w:rPr>
              <w:t>ز</w:t>
            </w:r>
            <w:r w:rsidRPr="00F7689E">
              <w:rPr>
                <w:rStyle w:val="Hyperlink"/>
                <w:rtl/>
              </w:rPr>
              <w:t xml:space="preserve"> مشترکات</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40762377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42</w:t>
            </w:r>
            <w:r w:rsidRPr="00F7689E">
              <w:rPr>
                <w:rStyle w:val="Hyperlink"/>
                <w:rtl/>
              </w:rPr>
              <w:fldChar w:fldCharType="end"/>
            </w:r>
          </w:hyperlink>
        </w:p>
        <w:p w:rsidR="008A4457" w:rsidRPr="00F7689E" w:rsidRDefault="008A4457">
          <w:pPr>
            <w:pStyle w:val="TOC3"/>
            <w:rPr>
              <w:rtl/>
              <w:lang w:bidi="fa-IR"/>
            </w:rPr>
          </w:pPr>
          <w:hyperlink w:anchor="_Toc40762378" w:history="1">
            <w:r w:rsidRPr="00F7689E">
              <w:rPr>
                <w:rStyle w:val="Hyperlink"/>
                <w:rtl/>
              </w:rPr>
              <w:t>1. استفاده از قرائن</w:t>
            </w:r>
            <w:r w:rsidRPr="00F7689E">
              <w:rPr>
                <w:rStyle w:val="Hyperlink"/>
                <w:rFonts w:hint="cs"/>
                <w:rtl/>
              </w:rPr>
              <w:t>ی</w:t>
            </w:r>
            <w:r w:rsidRPr="00F7689E">
              <w:rPr>
                <w:rStyle w:val="Hyperlink"/>
                <w:rtl/>
              </w:rPr>
              <w:t xml:space="preserve"> که در متن آمده است.</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40762378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42</w:t>
            </w:r>
            <w:r w:rsidRPr="00F7689E">
              <w:rPr>
                <w:rStyle w:val="Hyperlink"/>
                <w:rtl/>
              </w:rPr>
              <w:fldChar w:fldCharType="end"/>
            </w:r>
          </w:hyperlink>
        </w:p>
        <w:p w:rsidR="008A4457" w:rsidRPr="00F7689E" w:rsidRDefault="008A4457" w:rsidP="00F7689E">
          <w:pPr>
            <w:pStyle w:val="TOC4"/>
            <w:rPr>
              <w:rtl/>
            </w:rPr>
          </w:pPr>
          <w:hyperlink w:anchor="_Toc40762379" w:history="1">
            <w:r w:rsidRPr="00F7689E">
              <w:rPr>
                <w:rStyle w:val="Hyperlink"/>
                <w:rtl/>
              </w:rPr>
              <w:t>الف) با استفاده از قر</w:t>
            </w:r>
            <w:r w:rsidRPr="00F7689E">
              <w:rPr>
                <w:rStyle w:val="Hyperlink"/>
                <w:rFonts w:hint="cs"/>
                <w:rtl/>
              </w:rPr>
              <w:t>ی</w:t>
            </w:r>
            <w:r w:rsidRPr="00F7689E">
              <w:rPr>
                <w:rStyle w:val="Hyperlink"/>
                <w:rtl/>
              </w:rPr>
              <w:t>نه‌</w:t>
            </w:r>
            <w:r w:rsidRPr="00F7689E">
              <w:rPr>
                <w:rStyle w:val="Hyperlink"/>
                <w:rFonts w:hint="cs"/>
                <w:rtl/>
              </w:rPr>
              <w:t>ی</w:t>
            </w:r>
            <w:r w:rsidRPr="00F7689E">
              <w:rPr>
                <w:rStyle w:val="Hyperlink"/>
                <w:rtl/>
              </w:rPr>
              <w:t xml:space="preserve"> سند قبل</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40762379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42</w:t>
            </w:r>
            <w:r w:rsidRPr="00F7689E">
              <w:rPr>
                <w:rStyle w:val="Hyperlink"/>
                <w:rtl/>
              </w:rPr>
              <w:fldChar w:fldCharType="end"/>
            </w:r>
          </w:hyperlink>
        </w:p>
        <w:p w:rsidR="008A4457" w:rsidRPr="00F7689E" w:rsidRDefault="008A4457" w:rsidP="00F7689E">
          <w:pPr>
            <w:pStyle w:val="TOC4"/>
            <w:rPr>
              <w:rtl/>
            </w:rPr>
          </w:pPr>
          <w:hyperlink w:anchor="_Toc40762380" w:history="1">
            <w:r w:rsidRPr="00F7689E">
              <w:rPr>
                <w:rStyle w:val="Hyperlink"/>
                <w:rtl/>
              </w:rPr>
              <w:t>ب) با استفاده از قر</w:t>
            </w:r>
            <w:r w:rsidRPr="00F7689E">
              <w:rPr>
                <w:rStyle w:val="Hyperlink"/>
                <w:rFonts w:hint="cs"/>
                <w:rtl/>
              </w:rPr>
              <w:t>ی</w:t>
            </w:r>
            <w:r w:rsidRPr="00F7689E">
              <w:rPr>
                <w:rStyle w:val="Hyperlink"/>
                <w:rtl/>
              </w:rPr>
              <w:t>نه‌</w:t>
            </w:r>
            <w:r w:rsidRPr="00F7689E">
              <w:rPr>
                <w:rStyle w:val="Hyperlink"/>
                <w:rFonts w:hint="cs"/>
                <w:rtl/>
              </w:rPr>
              <w:t>ی</w:t>
            </w:r>
            <w:r w:rsidRPr="00F7689E">
              <w:rPr>
                <w:rStyle w:val="Hyperlink"/>
                <w:rtl/>
              </w:rPr>
              <w:t xml:space="preserve"> سند بعد</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40762380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43</w:t>
            </w:r>
            <w:r w:rsidRPr="00F7689E">
              <w:rPr>
                <w:rStyle w:val="Hyperlink"/>
                <w:rtl/>
              </w:rPr>
              <w:fldChar w:fldCharType="end"/>
            </w:r>
          </w:hyperlink>
        </w:p>
        <w:p w:rsidR="008A4457" w:rsidRPr="00F7689E" w:rsidRDefault="008A4457">
          <w:pPr>
            <w:pStyle w:val="TOC3"/>
            <w:rPr>
              <w:rtl/>
              <w:lang w:bidi="fa-IR"/>
            </w:rPr>
          </w:pPr>
          <w:hyperlink w:anchor="_Toc40762381" w:history="1">
            <w:r w:rsidRPr="00F7689E">
              <w:rPr>
                <w:rStyle w:val="Hyperlink"/>
                <w:rtl/>
              </w:rPr>
              <w:t>2. استفاده از قر</w:t>
            </w:r>
            <w:r w:rsidRPr="00F7689E">
              <w:rPr>
                <w:rStyle w:val="Hyperlink"/>
                <w:rFonts w:hint="cs"/>
                <w:rtl/>
              </w:rPr>
              <w:t>ی</w:t>
            </w:r>
            <w:r w:rsidRPr="00F7689E">
              <w:rPr>
                <w:rStyle w:val="Hyperlink"/>
                <w:rtl/>
              </w:rPr>
              <w:t>نه‌</w:t>
            </w:r>
            <w:r w:rsidRPr="00F7689E">
              <w:rPr>
                <w:rStyle w:val="Hyperlink"/>
                <w:rFonts w:hint="cs"/>
                <w:rtl/>
              </w:rPr>
              <w:t>ی</w:t>
            </w:r>
            <w:r w:rsidRPr="00F7689E">
              <w:rPr>
                <w:rStyle w:val="Hyperlink"/>
                <w:rtl/>
              </w:rPr>
              <w:t xml:space="preserve"> طبقات راو</w:t>
            </w:r>
            <w:r w:rsidRPr="00F7689E">
              <w:rPr>
                <w:rStyle w:val="Hyperlink"/>
                <w:rFonts w:hint="cs"/>
                <w:rtl/>
              </w:rPr>
              <w:t>ی</w:t>
            </w:r>
            <w:r w:rsidRPr="00F7689E">
              <w:rPr>
                <w:rStyle w:val="Hyperlink"/>
                <w:rFonts w:hint="eastAsia"/>
                <w:rtl/>
              </w:rPr>
              <w:t>ان</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40762381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44</w:t>
            </w:r>
            <w:r w:rsidRPr="00F7689E">
              <w:rPr>
                <w:rStyle w:val="Hyperlink"/>
                <w:rtl/>
              </w:rPr>
              <w:fldChar w:fldCharType="end"/>
            </w:r>
          </w:hyperlink>
        </w:p>
        <w:p w:rsidR="008A4457" w:rsidRPr="00F7689E" w:rsidRDefault="008A4457">
          <w:pPr>
            <w:pStyle w:val="TOC3"/>
            <w:rPr>
              <w:rtl/>
              <w:lang w:bidi="fa-IR"/>
            </w:rPr>
          </w:pPr>
          <w:hyperlink w:anchor="_Toc40762382" w:history="1">
            <w:r w:rsidRPr="00F7689E">
              <w:rPr>
                <w:rStyle w:val="Hyperlink"/>
                <w:rtl/>
              </w:rPr>
              <w:t>3. استفاده از راو</w:t>
            </w:r>
            <w:r w:rsidRPr="00F7689E">
              <w:rPr>
                <w:rStyle w:val="Hyperlink"/>
                <w:rFonts w:hint="cs"/>
                <w:rtl/>
              </w:rPr>
              <w:t>ی</w:t>
            </w:r>
            <w:r w:rsidRPr="00F7689E">
              <w:rPr>
                <w:rStyle w:val="Hyperlink"/>
                <w:rtl/>
              </w:rPr>
              <w:t xml:space="preserve"> و مرو</w:t>
            </w:r>
            <w:r w:rsidRPr="00F7689E">
              <w:rPr>
                <w:rStyle w:val="Hyperlink"/>
                <w:rFonts w:hint="cs"/>
                <w:rtl/>
              </w:rPr>
              <w:t>ی</w:t>
            </w:r>
            <w:r w:rsidRPr="00F7689E">
              <w:rPr>
                <w:rStyle w:val="Hyperlink"/>
                <w:rtl/>
              </w:rPr>
              <w:t xml:space="preserve"> عنه</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40762382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45</w:t>
            </w:r>
            <w:r w:rsidRPr="00F7689E">
              <w:rPr>
                <w:rStyle w:val="Hyperlink"/>
                <w:rtl/>
              </w:rPr>
              <w:fldChar w:fldCharType="end"/>
            </w:r>
          </w:hyperlink>
        </w:p>
        <w:p w:rsidR="008A4457" w:rsidRPr="00F7689E" w:rsidRDefault="008A4457">
          <w:pPr>
            <w:pStyle w:val="TOC1"/>
            <w:rPr>
              <w:rtl/>
              <w:lang w:bidi="fa-IR"/>
            </w:rPr>
          </w:pPr>
          <w:hyperlink w:anchor="_Toc40762383" w:history="1">
            <w:r w:rsidRPr="00F7689E">
              <w:rPr>
                <w:rStyle w:val="Hyperlink"/>
                <w:rtl/>
              </w:rPr>
              <w:t>جلسه هشتم: توح</w:t>
            </w:r>
            <w:r w:rsidRPr="00F7689E">
              <w:rPr>
                <w:rStyle w:val="Hyperlink"/>
                <w:rFonts w:hint="cs"/>
                <w:rtl/>
              </w:rPr>
              <w:t>ی</w:t>
            </w:r>
            <w:r w:rsidRPr="00F7689E">
              <w:rPr>
                <w:rStyle w:val="Hyperlink"/>
                <w:rFonts w:hint="eastAsia"/>
                <w:rtl/>
              </w:rPr>
              <w:t>د</w:t>
            </w:r>
            <w:r w:rsidRPr="00F7689E">
              <w:rPr>
                <w:rStyle w:val="Hyperlink"/>
                <w:rtl/>
              </w:rPr>
              <w:t xml:space="preserve"> مختلفات و تلفظ اسام</w:t>
            </w:r>
            <w:r w:rsidRPr="00F7689E">
              <w:rPr>
                <w:rStyle w:val="Hyperlink"/>
                <w:rFonts w:hint="cs"/>
                <w:rtl/>
              </w:rPr>
              <w:t>ی</w:t>
            </w:r>
            <w:r w:rsidRPr="00F7689E">
              <w:rPr>
                <w:rStyle w:val="Hyperlink"/>
                <w:rtl/>
              </w:rPr>
              <w:t xml:space="preserve"> روات</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40762383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46</w:t>
            </w:r>
            <w:r w:rsidRPr="00F7689E">
              <w:rPr>
                <w:rStyle w:val="Hyperlink"/>
                <w:rtl/>
              </w:rPr>
              <w:fldChar w:fldCharType="end"/>
            </w:r>
          </w:hyperlink>
        </w:p>
        <w:p w:rsidR="008A4457" w:rsidRPr="00F7689E" w:rsidRDefault="008A4457">
          <w:pPr>
            <w:pStyle w:val="TOC2"/>
            <w:rPr>
              <w:rtl/>
              <w:lang w:bidi="fa-IR"/>
            </w:rPr>
          </w:pPr>
          <w:hyperlink w:anchor="_Toc40762384" w:history="1">
            <w:r w:rsidRPr="00F7689E">
              <w:rPr>
                <w:rStyle w:val="Hyperlink"/>
                <w:rtl/>
              </w:rPr>
              <w:t>1. توح</w:t>
            </w:r>
            <w:r w:rsidRPr="00F7689E">
              <w:rPr>
                <w:rStyle w:val="Hyperlink"/>
                <w:rFonts w:hint="cs"/>
                <w:rtl/>
              </w:rPr>
              <w:t>ی</w:t>
            </w:r>
            <w:r w:rsidRPr="00F7689E">
              <w:rPr>
                <w:rStyle w:val="Hyperlink"/>
                <w:rFonts w:hint="eastAsia"/>
                <w:rtl/>
              </w:rPr>
              <w:t>د</w:t>
            </w:r>
            <w:r w:rsidRPr="00F7689E">
              <w:rPr>
                <w:rStyle w:val="Hyperlink"/>
                <w:rtl/>
              </w:rPr>
              <w:t xml:space="preserve"> مختلفات</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40762384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46</w:t>
            </w:r>
            <w:r w:rsidRPr="00F7689E">
              <w:rPr>
                <w:rStyle w:val="Hyperlink"/>
                <w:rtl/>
              </w:rPr>
              <w:fldChar w:fldCharType="end"/>
            </w:r>
          </w:hyperlink>
        </w:p>
        <w:p w:rsidR="008A4457" w:rsidRPr="00F7689E" w:rsidRDefault="008A4457">
          <w:pPr>
            <w:pStyle w:val="TOC3"/>
            <w:rPr>
              <w:rtl/>
              <w:lang w:bidi="fa-IR"/>
            </w:rPr>
          </w:pPr>
          <w:hyperlink w:anchor="_Toc40762385" w:history="1">
            <w:r w:rsidRPr="00F7689E">
              <w:rPr>
                <w:rStyle w:val="Hyperlink"/>
                <w:rtl/>
              </w:rPr>
              <w:t>الف) مقدمه</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40762385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46</w:t>
            </w:r>
            <w:r w:rsidRPr="00F7689E">
              <w:rPr>
                <w:rStyle w:val="Hyperlink"/>
                <w:rtl/>
              </w:rPr>
              <w:fldChar w:fldCharType="end"/>
            </w:r>
          </w:hyperlink>
        </w:p>
        <w:p w:rsidR="008A4457" w:rsidRPr="00F7689E" w:rsidRDefault="008A4457">
          <w:pPr>
            <w:pStyle w:val="TOC3"/>
            <w:rPr>
              <w:rtl/>
              <w:lang w:bidi="fa-IR"/>
            </w:rPr>
          </w:pPr>
          <w:hyperlink w:anchor="_Toc40762386" w:history="1">
            <w:r w:rsidRPr="00F7689E">
              <w:rPr>
                <w:rStyle w:val="Hyperlink"/>
                <w:rtl/>
              </w:rPr>
              <w:t>ب) امکان اتحاد</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40762386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46</w:t>
            </w:r>
            <w:r w:rsidRPr="00F7689E">
              <w:rPr>
                <w:rStyle w:val="Hyperlink"/>
                <w:rtl/>
              </w:rPr>
              <w:fldChar w:fldCharType="end"/>
            </w:r>
          </w:hyperlink>
        </w:p>
        <w:p w:rsidR="008A4457" w:rsidRPr="00F7689E" w:rsidRDefault="008A4457">
          <w:pPr>
            <w:pStyle w:val="TOC3"/>
            <w:rPr>
              <w:rtl/>
              <w:lang w:bidi="fa-IR"/>
            </w:rPr>
          </w:pPr>
          <w:hyperlink w:anchor="_Toc40762387" w:history="1">
            <w:r w:rsidRPr="00F7689E">
              <w:rPr>
                <w:rStyle w:val="Hyperlink"/>
                <w:rtl/>
              </w:rPr>
              <w:t>ج) وقوع اتحاد و راه‌حل‌ها</w:t>
            </w:r>
            <w:r w:rsidRPr="00F7689E">
              <w:rPr>
                <w:rStyle w:val="Hyperlink"/>
                <w:rFonts w:hint="cs"/>
                <w:rtl/>
              </w:rPr>
              <w:t>ی</w:t>
            </w:r>
            <w:r w:rsidRPr="00F7689E">
              <w:rPr>
                <w:rStyle w:val="Hyperlink"/>
                <w:rtl/>
              </w:rPr>
              <w:t xml:space="preserve"> آن</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40762387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46</w:t>
            </w:r>
            <w:r w:rsidRPr="00F7689E">
              <w:rPr>
                <w:rStyle w:val="Hyperlink"/>
                <w:rtl/>
              </w:rPr>
              <w:fldChar w:fldCharType="end"/>
            </w:r>
          </w:hyperlink>
        </w:p>
        <w:p w:rsidR="008A4457" w:rsidRPr="00F7689E" w:rsidRDefault="008A4457">
          <w:pPr>
            <w:pStyle w:val="TOC3"/>
            <w:rPr>
              <w:rtl/>
              <w:lang w:bidi="fa-IR"/>
            </w:rPr>
          </w:pPr>
          <w:hyperlink w:anchor="_Toc40762388" w:history="1">
            <w:r w:rsidRPr="00F7689E">
              <w:rPr>
                <w:rStyle w:val="Hyperlink"/>
                <w:rtl/>
              </w:rPr>
              <w:t>مثال 1: «محمد بن جمهور» و «محمد بن حسن بن جمهور»</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40762388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46</w:t>
            </w:r>
            <w:r w:rsidRPr="00F7689E">
              <w:rPr>
                <w:rStyle w:val="Hyperlink"/>
                <w:rtl/>
              </w:rPr>
              <w:fldChar w:fldCharType="end"/>
            </w:r>
          </w:hyperlink>
        </w:p>
        <w:p w:rsidR="008A4457" w:rsidRPr="00F7689E" w:rsidRDefault="008A4457">
          <w:pPr>
            <w:pStyle w:val="TOC3"/>
            <w:rPr>
              <w:rtl/>
              <w:lang w:bidi="fa-IR"/>
            </w:rPr>
          </w:pPr>
          <w:hyperlink w:anchor="_Toc40762389" w:history="1">
            <w:r w:rsidRPr="00F7689E">
              <w:rPr>
                <w:rStyle w:val="Hyperlink"/>
                <w:rtl/>
              </w:rPr>
              <w:t>مثال 2: «إسحاق بن عمار» و «إسحاق بن عمار بن ح</w:t>
            </w:r>
            <w:r w:rsidRPr="00F7689E">
              <w:rPr>
                <w:rStyle w:val="Hyperlink"/>
                <w:rFonts w:hint="cs"/>
                <w:rtl/>
              </w:rPr>
              <w:t>ی</w:t>
            </w:r>
            <w:r w:rsidRPr="00F7689E">
              <w:rPr>
                <w:rStyle w:val="Hyperlink"/>
                <w:rFonts w:hint="eastAsia"/>
                <w:rtl/>
              </w:rPr>
              <w:t>ان</w:t>
            </w:r>
            <w:r w:rsidRPr="00F7689E">
              <w:rPr>
                <w:rStyle w:val="Hyperlink"/>
                <w:rtl/>
              </w:rPr>
              <w:t xml:space="preserve"> مول</w:t>
            </w:r>
            <w:r w:rsidRPr="00F7689E">
              <w:rPr>
                <w:rStyle w:val="Hyperlink"/>
                <w:rFonts w:hint="cs"/>
                <w:rtl/>
              </w:rPr>
              <w:t>ی</w:t>
            </w:r>
            <w:r w:rsidRPr="00F7689E">
              <w:rPr>
                <w:rStyle w:val="Hyperlink"/>
                <w:rtl/>
              </w:rPr>
              <w:t xml:space="preserve"> بن</w:t>
            </w:r>
            <w:r w:rsidRPr="00F7689E">
              <w:rPr>
                <w:rStyle w:val="Hyperlink"/>
                <w:rFonts w:hint="cs"/>
                <w:rtl/>
              </w:rPr>
              <w:t>ی</w:t>
            </w:r>
            <w:r w:rsidRPr="00F7689E">
              <w:rPr>
                <w:rStyle w:val="Hyperlink"/>
                <w:rtl/>
              </w:rPr>
              <w:t xml:space="preserve"> تغلب أبو </w:t>
            </w:r>
            <w:r w:rsidRPr="00F7689E">
              <w:rPr>
                <w:rStyle w:val="Hyperlink"/>
                <w:rFonts w:hint="cs"/>
                <w:rtl/>
              </w:rPr>
              <w:t>ی</w:t>
            </w:r>
            <w:r w:rsidRPr="00F7689E">
              <w:rPr>
                <w:rStyle w:val="Hyperlink"/>
                <w:rFonts w:hint="eastAsia"/>
                <w:rtl/>
              </w:rPr>
              <w:t>عقوب</w:t>
            </w:r>
            <w:r w:rsidRPr="00F7689E">
              <w:rPr>
                <w:rStyle w:val="Hyperlink"/>
                <w:rtl/>
              </w:rPr>
              <w:t xml:space="preserve"> الص</w:t>
            </w:r>
            <w:r w:rsidRPr="00F7689E">
              <w:rPr>
                <w:rStyle w:val="Hyperlink"/>
                <w:rFonts w:hint="cs"/>
                <w:rtl/>
              </w:rPr>
              <w:t>ی</w:t>
            </w:r>
            <w:r w:rsidRPr="00F7689E">
              <w:rPr>
                <w:rStyle w:val="Hyperlink"/>
                <w:rtl/>
              </w:rPr>
              <w:t>رف</w:t>
            </w:r>
            <w:r w:rsidRPr="00F7689E">
              <w:rPr>
                <w:rStyle w:val="Hyperlink"/>
                <w:rFonts w:hint="cs"/>
                <w:rtl/>
              </w:rPr>
              <w:t>ی</w:t>
            </w:r>
            <w:r w:rsidRPr="00F7689E">
              <w:rPr>
                <w:rStyle w:val="Hyperlink"/>
                <w:rFonts w:hint="eastAsia"/>
                <w:rtl/>
              </w:rPr>
              <w:t>»</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40762389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47</w:t>
            </w:r>
            <w:r w:rsidRPr="00F7689E">
              <w:rPr>
                <w:rStyle w:val="Hyperlink"/>
                <w:rtl/>
              </w:rPr>
              <w:fldChar w:fldCharType="end"/>
            </w:r>
          </w:hyperlink>
        </w:p>
        <w:p w:rsidR="008A4457" w:rsidRPr="00F7689E" w:rsidRDefault="008A4457">
          <w:pPr>
            <w:pStyle w:val="TOC2"/>
            <w:rPr>
              <w:rtl/>
              <w:lang w:bidi="fa-IR"/>
            </w:rPr>
          </w:pPr>
          <w:hyperlink w:anchor="_Toc40762390" w:history="1">
            <w:r w:rsidRPr="00F7689E">
              <w:rPr>
                <w:rStyle w:val="Hyperlink"/>
                <w:rtl/>
              </w:rPr>
              <w:t>2. تلفظ اسام</w:t>
            </w:r>
            <w:r w:rsidRPr="00F7689E">
              <w:rPr>
                <w:rStyle w:val="Hyperlink"/>
                <w:rFonts w:hint="cs"/>
                <w:rtl/>
              </w:rPr>
              <w:t>ی</w:t>
            </w:r>
            <w:r w:rsidRPr="00F7689E">
              <w:rPr>
                <w:rStyle w:val="Hyperlink"/>
                <w:rtl/>
              </w:rPr>
              <w:t xml:space="preserve"> روات</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40762390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48</w:t>
            </w:r>
            <w:r w:rsidRPr="00F7689E">
              <w:rPr>
                <w:rStyle w:val="Hyperlink"/>
                <w:rtl/>
              </w:rPr>
              <w:fldChar w:fldCharType="end"/>
            </w:r>
          </w:hyperlink>
        </w:p>
        <w:p w:rsidR="008A4457" w:rsidRPr="00F7689E" w:rsidRDefault="008A4457">
          <w:pPr>
            <w:pStyle w:val="TOC1"/>
            <w:rPr>
              <w:rtl/>
              <w:lang w:bidi="fa-IR"/>
            </w:rPr>
          </w:pPr>
          <w:hyperlink w:anchor="_Toc40762391" w:history="1">
            <w:r w:rsidRPr="00F7689E">
              <w:rPr>
                <w:rStyle w:val="Hyperlink"/>
                <w:rtl/>
              </w:rPr>
              <w:t>ادامه‌</w:t>
            </w:r>
            <w:r w:rsidRPr="00F7689E">
              <w:rPr>
                <w:rStyle w:val="Hyperlink"/>
                <w:rFonts w:hint="cs"/>
                <w:rtl/>
              </w:rPr>
              <w:t>ی</w:t>
            </w:r>
            <w:r w:rsidRPr="00F7689E">
              <w:rPr>
                <w:rStyle w:val="Hyperlink"/>
                <w:rtl/>
              </w:rPr>
              <w:t xml:space="preserve"> جلسه‌</w:t>
            </w:r>
            <w:r w:rsidRPr="00F7689E">
              <w:rPr>
                <w:rStyle w:val="Hyperlink"/>
                <w:rFonts w:hint="cs"/>
                <w:rtl/>
              </w:rPr>
              <w:t>ی</w:t>
            </w:r>
            <w:r w:rsidRPr="00F7689E">
              <w:rPr>
                <w:rStyle w:val="Hyperlink"/>
                <w:rtl/>
              </w:rPr>
              <w:t xml:space="preserve"> هشتم تا س</w:t>
            </w:r>
            <w:r w:rsidRPr="00F7689E">
              <w:rPr>
                <w:rStyle w:val="Hyperlink"/>
                <w:rFonts w:hint="cs"/>
                <w:rtl/>
              </w:rPr>
              <w:t>ی</w:t>
            </w:r>
            <w:r w:rsidRPr="00F7689E">
              <w:rPr>
                <w:rStyle w:val="Hyperlink"/>
                <w:rFonts w:hint="eastAsia"/>
                <w:rtl/>
              </w:rPr>
              <w:t>زدهم</w:t>
            </w:r>
            <w:r w:rsidRPr="00F7689E">
              <w:rPr>
                <w:rStyle w:val="Hyperlink"/>
                <w:rtl/>
              </w:rPr>
              <w:t>: اسناد مشهوره</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40762391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48</w:t>
            </w:r>
            <w:r w:rsidRPr="00F7689E">
              <w:rPr>
                <w:rStyle w:val="Hyperlink"/>
                <w:rtl/>
              </w:rPr>
              <w:fldChar w:fldCharType="end"/>
            </w:r>
          </w:hyperlink>
        </w:p>
        <w:p w:rsidR="008A4457" w:rsidRPr="00F7689E" w:rsidRDefault="008A4457">
          <w:pPr>
            <w:pStyle w:val="TOC2"/>
            <w:rPr>
              <w:rtl/>
              <w:lang w:bidi="fa-IR"/>
            </w:rPr>
          </w:pPr>
          <w:hyperlink w:anchor="_Toc40762392" w:history="1">
            <w:r w:rsidRPr="00F7689E">
              <w:rPr>
                <w:rStyle w:val="Hyperlink"/>
                <w:rtl/>
              </w:rPr>
              <w:t>1. «عَلِ</w:t>
            </w:r>
            <w:r w:rsidRPr="00F7689E">
              <w:rPr>
                <w:rStyle w:val="Hyperlink"/>
                <w:rFonts w:hint="cs"/>
                <w:rtl/>
              </w:rPr>
              <w:t>ی</w:t>
            </w:r>
            <w:r w:rsidRPr="00F7689E">
              <w:rPr>
                <w:rStyle w:val="Hyperlink"/>
                <w:rtl/>
              </w:rPr>
              <w:t xml:space="preserve"> بْنُ إِبْرَاهِ</w:t>
            </w:r>
            <w:r w:rsidRPr="00F7689E">
              <w:rPr>
                <w:rStyle w:val="Hyperlink"/>
                <w:rFonts w:hint="cs"/>
                <w:rtl/>
              </w:rPr>
              <w:t>ی</w:t>
            </w:r>
            <w:r w:rsidRPr="00F7689E">
              <w:rPr>
                <w:rStyle w:val="Hyperlink"/>
                <w:rFonts w:hint="eastAsia"/>
                <w:rtl/>
              </w:rPr>
              <w:t>مَ</w:t>
            </w:r>
            <w:r w:rsidRPr="00F7689E">
              <w:rPr>
                <w:rStyle w:val="Hyperlink"/>
                <w:rtl/>
              </w:rPr>
              <w:t xml:space="preserve"> عَنْ أب</w:t>
            </w:r>
            <w:r w:rsidRPr="00F7689E">
              <w:rPr>
                <w:rStyle w:val="Hyperlink"/>
                <w:rFonts w:hint="cs"/>
                <w:rtl/>
              </w:rPr>
              <w:t>ی</w:t>
            </w:r>
            <w:r w:rsidRPr="00F7689E">
              <w:rPr>
                <w:rStyle w:val="Hyperlink"/>
                <w:rFonts w:hint="eastAsia"/>
                <w:rtl/>
              </w:rPr>
              <w:t>ه</w:t>
            </w:r>
            <w:r w:rsidRPr="00F7689E">
              <w:rPr>
                <w:rStyle w:val="Hyperlink"/>
                <w:rtl/>
              </w:rPr>
              <w:t xml:space="preserve"> عَنِ النَّوْفَلِ</w:t>
            </w:r>
            <w:r w:rsidRPr="00F7689E">
              <w:rPr>
                <w:rStyle w:val="Hyperlink"/>
                <w:rFonts w:hint="cs"/>
                <w:rtl/>
              </w:rPr>
              <w:t>ی</w:t>
            </w:r>
            <w:r w:rsidRPr="00F7689E">
              <w:rPr>
                <w:rStyle w:val="Hyperlink"/>
                <w:rtl/>
              </w:rPr>
              <w:t xml:space="preserve"> عَنِ السَّکونِ</w:t>
            </w:r>
            <w:r w:rsidRPr="00F7689E">
              <w:rPr>
                <w:rStyle w:val="Hyperlink"/>
                <w:rFonts w:hint="cs"/>
                <w:rtl/>
              </w:rPr>
              <w:t>ی</w:t>
            </w:r>
            <w:r w:rsidRPr="00F7689E">
              <w:rPr>
                <w:rStyle w:val="Hyperlink"/>
                <w:rFonts w:hint="eastAsia"/>
                <w:rtl/>
              </w:rPr>
              <w:t>»</w:t>
            </w:r>
            <w:r w:rsidRPr="00F7689E">
              <w:rPr>
                <w:rStyle w:val="Hyperlink"/>
                <w:rtl/>
              </w:rPr>
              <w:t>.</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40762392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48</w:t>
            </w:r>
            <w:r w:rsidRPr="00F7689E">
              <w:rPr>
                <w:rStyle w:val="Hyperlink"/>
                <w:rtl/>
              </w:rPr>
              <w:fldChar w:fldCharType="end"/>
            </w:r>
          </w:hyperlink>
        </w:p>
        <w:p w:rsidR="008A4457" w:rsidRPr="00F7689E" w:rsidRDefault="008A4457">
          <w:pPr>
            <w:pStyle w:val="TOC3"/>
            <w:rPr>
              <w:rtl/>
              <w:lang w:bidi="fa-IR"/>
            </w:rPr>
          </w:pPr>
          <w:hyperlink w:anchor="_Toc40762393" w:history="1">
            <w:r w:rsidRPr="00F7689E">
              <w:rPr>
                <w:rStyle w:val="Hyperlink"/>
                <w:rtl/>
              </w:rPr>
              <w:t>«عل</w:t>
            </w:r>
            <w:r w:rsidRPr="00F7689E">
              <w:rPr>
                <w:rStyle w:val="Hyperlink"/>
                <w:rFonts w:hint="cs"/>
                <w:rtl/>
              </w:rPr>
              <w:t>ی</w:t>
            </w:r>
            <w:r w:rsidRPr="00F7689E">
              <w:rPr>
                <w:rStyle w:val="Hyperlink"/>
                <w:rtl/>
              </w:rPr>
              <w:t xml:space="preserve"> بن ابراه</w:t>
            </w:r>
            <w:r w:rsidRPr="00F7689E">
              <w:rPr>
                <w:rStyle w:val="Hyperlink"/>
                <w:rFonts w:hint="cs"/>
                <w:rtl/>
              </w:rPr>
              <w:t>ی</w:t>
            </w:r>
            <w:r w:rsidRPr="00F7689E">
              <w:rPr>
                <w:rStyle w:val="Hyperlink"/>
                <w:rFonts w:hint="eastAsia"/>
                <w:rtl/>
              </w:rPr>
              <w:t>م»</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40762393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48</w:t>
            </w:r>
            <w:r w:rsidRPr="00F7689E">
              <w:rPr>
                <w:rStyle w:val="Hyperlink"/>
                <w:rtl/>
              </w:rPr>
              <w:fldChar w:fldCharType="end"/>
            </w:r>
          </w:hyperlink>
        </w:p>
        <w:p w:rsidR="008A4457" w:rsidRPr="00F7689E" w:rsidRDefault="008A4457">
          <w:pPr>
            <w:pStyle w:val="TOC3"/>
            <w:rPr>
              <w:rtl/>
              <w:lang w:bidi="fa-IR"/>
            </w:rPr>
          </w:pPr>
          <w:hyperlink w:anchor="_Toc40762394" w:history="1">
            <w:r w:rsidRPr="00F7689E">
              <w:rPr>
                <w:rStyle w:val="Hyperlink"/>
                <w:rtl/>
              </w:rPr>
              <w:t>«أب</w:t>
            </w:r>
            <w:r w:rsidRPr="00F7689E">
              <w:rPr>
                <w:rStyle w:val="Hyperlink"/>
                <w:rFonts w:hint="cs"/>
                <w:rtl/>
              </w:rPr>
              <w:t>ی</w:t>
            </w:r>
            <w:r w:rsidRPr="00F7689E">
              <w:rPr>
                <w:rStyle w:val="Hyperlink"/>
                <w:rFonts w:hint="eastAsia"/>
                <w:rtl/>
              </w:rPr>
              <w:t>ه»</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40762394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48</w:t>
            </w:r>
            <w:r w:rsidRPr="00F7689E">
              <w:rPr>
                <w:rStyle w:val="Hyperlink"/>
                <w:rtl/>
              </w:rPr>
              <w:fldChar w:fldCharType="end"/>
            </w:r>
          </w:hyperlink>
        </w:p>
        <w:p w:rsidR="008A4457" w:rsidRPr="00F7689E" w:rsidRDefault="008A4457">
          <w:pPr>
            <w:pStyle w:val="TOC3"/>
            <w:rPr>
              <w:rtl/>
              <w:lang w:bidi="fa-IR"/>
            </w:rPr>
          </w:pPr>
          <w:hyperlink w:anchor="_Toc40762395" w:history="1">
            <w:r w:rsidRPr="00F7689E">
              <w:rPr>
                <w:rStyle w:val="Hyperlink"/>
                <w:rtl/>
              </w:rPr>
              <w:t>«النوفل</w:t>
            </w:r>
            <w:r w:rsidRPr="00F7689E">
              <w:rPr>
                <w:rStyle w:val="Hyperlink"/>
                <w:rFonts w:hint="cs"/>
                <w:rtl/>
              </w:rPr>
              <w:t>ی</w:t>
            </w:r>
            <w:r w:rsidRPr="00F7689E">
              <w:rPr>
                <w:rStyle w:val="Hyperlink"/>
                <w:rFonts w:hint="eastAsia"/>
                <w:rtl/>
              </w:rPr>
              <w:t>»</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40762395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48</w:t>
            </w:r>
            <w:r w:rsidRPr="00F7689E">
              <w:rPr>
                <w:rStyle w:val="Hyperlink"/>
                <w:rtl/>
              </w:rPr>
              <w:fldChar w:fldCharType="end"/>
            </w:r>
          </w:hyperlink>
        </w:p>
        <w:p w:rsidR="008A4457" w:rsidRPr="00F7689E" w:rsidRDefault="008A4457">
          <w:pPr>
            <w:pStyle w:val="TOC3"/>
            <w:rPr>
              <w:rtl/>
              <w:lang w:bidi="fa-IR"/>
            </w:rPr>
          </w:pPr>
          <w:hyperlink w:anchor="_Toc40762396" w:history="1">
            <w:r w:rsidRPr="00F7689E">
              <w:rPr>
                <w:rStyle w:val="Hyperlink"/>
                <w:rtl/>
              </w:rPr>
              <w:t>«السکون</w:t>
            </w:r>
            <w:r w:rsidRPr="00F7689E">
              <w:rPr>
                <w:rStyle w:val="Hyperlink"/>
                <w:rFonts w:hint="cs"/>
                <w:rtl/>
              </w:rPr>
              <w:t>ی</w:t>
            </w:r>
            <w:r w:rsidRPr="00F7689E">
              <w:rPr>
                <w:rStyle w:val="Hyperlink"/>
                <w:rFonts w:hint="eastAsia"/>
                <w:rtl/>
              </w:rPr>
              <w:t>»</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40762396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49</w:t>
            </w:r>
            <w:r w:rsidRPr="00F7689E">
              <w:rPr>
                <w:rStyle w:val="Hyperlink"/>
                <w:rtl/>
              </w:rPr>
              <w:fldChar w:fldCharType="end"/>
            </w:r>
          </w:hyperlink>
        </w:p>
        <w:p w:rsidR="008A4457" w:rsidRPr="00F7689E" w:rsidRDefault="008A4457">
          <w:pPr>
            <w:pStyle w:val="TOC2"/>
            <w:rPr>
              <w:rtl/>
              <w:lang w:bidi="fa-IR"/>
            </w:rPr>
          </w:pPr>
          <w:hyperlink w:anchor="_Toc40762397" w:history="1">
            <w:r w:rsidRPr="00F7689E">
              <w:rPr>
                <w:rStyle w:val="Hyperlink"/>
                <w:rtl/>
              </w:rPr>
              <w:t>2. «عَلِ</w:t>
            </w:r>
            <w:r w:rsidRPr="00F7689E">
              <w:rPr>
                <w:rStyle w:val="Hyperlink"/>
                <w:rFonts w:hint="cs"/>
                <w:rtl/>
              </w:rPr>
              <w:t>ی</w:t>
            </w:r>
            <w:r w:rsidRPr="00F7689E">
              <w:rPr>
                <w:rStyle w:val="Hyperlink"/>
                <w:rtl/>
              </w:rPr>
              <w:t xml:space="preserve"> بْنُ إِبْرَاهِ</w:t>
            </w:r>
            <w:r w:rsidRPr="00F7689E">
              <w:rPr>
                <w:rStyle w:val="Hyperlink"/>
                <w:rFonts w:hint="cs"/>
                <w:rtl/>
              </w:rPr>
              <w:t>ی</w:t>
            </w:r>
            <w:r w:rsidRPr="00F7689E">
              <w:rPr>
                <w:rStyle w:val="Hyperlink"/>
                <w:rFonts w:hint="eastAsia"/>
                <w:rtl/>
              </w:rPr>
              <w:t>مَ</w:t>
            </w:r>
            <w:r w:rsidRPr="00F7689E">
              <w:rPr>
                <w:rStyle w:val="Hyperlink"/>
                <w:rtl/>
              </w:rPr>
              <w:t xml:space="preserve"> عَنْ أب</w:t>
            </w:r>
            <w:r w:rsidRPr="00F7689E">
              <w:rPr>
                <w:rStyle w:val="Hyperlink"/>
                <w:rFonts w:hint="cs"/>
                <w:rtl/>
              </w:rPr>
              <w:t>ی</w:t>
            </w:r>
            <w:r w:rsidRPr="00F7689E">
              <w:rPr>
                <w:rStyle w:val="Hyperlink"/>
                <w:rFonts w:hint="eastAsia"/>
                <w:rtl/>
              </w:rPr>
              <w:t>ه</w:t>
            </w:r>
            <w:r w:rsidRPr="00F7689E">
              <w:rPr>
                <w:rStyle w:val="Hyperlink"/>
                <w:rtl/>
              </w:rPr>
              <w:t xml:space="preserve"> عَنِ ابْنِ أب</w:t>
            </w:r>
            <w:r w:rsidRPr="00F7689E">
              <w:rPr>
                <w:rStyle w:val="Hyperlink"/>
                <w:rFonts w:hint="cs"/>
                <w:rtl/>
              </w:rPr>
              <w:t>ی</w:t>
            </w:r>
            <w:r w:rsidRPr="00F7689E">
              <w:rPr>
                <w:rStyle w:val="Hyperlink"/>
                <w:rtl/>
              </w:rPr>
              <w:t xml:space="preserve"> عُمَ</w:t>
            </w:r>
            <w:r w:rsidRPr="00F7689E">
              <w:rPr>
                <w:rStyle w:val="Hyperlink"/>
                <w:rFonts w:hint="cs"/>
                <w:rtl/>
              </w:rPr>
              <w:t>ی</w:t>
            </w:r>
            <w:r w:rsidRPr="00F7689E">
              <w:rPr>
                <w:rStyle w:val="Hyperlink"/>
                <w:rFonts w:hint="eastAsia"/>
                <w:rtl/>
              </w:rPr>
              <w:t>رٍ</w:t>
            </w:r>
            <w:r w:rsidRPr="00F7689E">
              <w:rPr>
                <w:rStyle w:val="Hyperlink"/>
                <w:rtl/>
              </w:rPr>
              <w:t xml:space="preserve"> عَنْ حَمَّاد عن الحلب</w:t>
            </w:r>
            <w:r w:rsidRPr="00F7689E">
              <w:rPr>
                <w:rStyle w:val="Hyperlink"/>
                <w:rFonts w:hint="cs"/>
                <w:rtl/>
              </w:rPr>
              <w:t>ی</w:t>
            </w:r>
            <w:r w:rsidRPr="00F7689E">
              <w:rPr>
                <w:rStyle w:val="Hyperlink"/>
                <w:rFonts w:hint="eastAsia"/>
                <w:rtl/>
              </w:rPr>
              <w:t>»</w:t>
            </w:r>
            <w:r w:rsidRPr="00F7689E">
              <w:rPr>
                <w:rStyle w:val="Hyperlink"/>
                <w:rtl/>
              </w:rPr>
              <w:t>.</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40762397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49</w:t>
            </w:r>
            <w:r w:rsidRPr="00F7689E">
              <w:rPr>
                <w:rStyle w:val="Hyperlink"/>
                <w:rtl/>
              </w:rPr>
              <w:fldChar w:fldCharType="end"/>
            </w:r>
          </w:hyperlink>
        </w:p>
        <w:p w:rsidR="008A4457" w:rsidRPr="00F7689E" w:rsidRDefault="008A4457">
          <w:pPr>
            <w:pStyle w:val="TOC3"/>
            <w:rPr>
              <w:rtl/>
              <w:lang w:bidi="fa-IR"/>
            </w:rPr>
          </w:pPr>
          <w:hyperlink w:anchor="_Toc40762398" w:history="1">
            <w:r w:rsidRPr="00F7689E">
              <w:rPr>
                <w:rStyle w:val="Hyperlink"/>
                <w:rtl/>
              </w:rPr>
              <w:t>«ابن أب</w:t>
            </w:r>
            <w:r w:rsidRPr="00F7689E">
              <w:rPr>
                <w:rStyle w:val="Hyperlink"/>
                <w:rFonts w:hint="cs"/>
                <w:rtl/>
              </w:rPr>
              <w:t>ی</w:t>
            </w:r>
            <w:r w:rsidRPr="00F7689E">
              <w:rPr>
                <w:rStyle w:val="Hyperlink"/>
                <w:rtl/>
              </w:rPr>
              <w:t xml:space="preserve"> عم</w:t>
            </w:r>
            <w:r w:rsidRPr="00F7689E">
              <w:rPr>
                <w:rStyle w:val="Hyperlink"/>
                <w:rFonts w:hint="cs"/>
                <w:rtl/>
              </w:rPr>
              <w:t>ی</w:t>
            </w:r>
            <w:r w:rsidRPr="00F7689E">
              <w:rPr>
                <w:rStyle w:val="Hyperlink"/>
                <w:rFonts w:hint="eastAsia"/>
                <w:rtl/>
              </w:rPr>
              <w:t>ر»</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40762398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49</w:t>
            </w:r>
            <w:r w:rsidRPr="00F7689E">
              <w:rPr>
                <w:rStyle w:val="Hyperlink"/>
                <w:rtl/>
              </w:rPr>
              <w:fldChar w:fldCharType="end"/>
            </w:r>
          </w:hyperlink>
        </w:p>
        <w:p w:rsidR="008A4457" w:rsidRPr="00F7689E" w:rsidRDefault="008A4457">
          <w:pPr>
            <w:pStyle w:val="TOC3"/>
            <w:rPr>
              <w:rtl/>
              <w:lang w:bidi="fa-IR"/>
            </w:rPr>
          </w:pPr>
          <w:hyperlink w:anchor="_Toc40762399" w:history="1">
            <w:r w:rsidRPr="00F7689E">
              <w:rPr>
                <w:rStyle w:val="Hyperlink"/>
                <w:rtl/>
              </w:rPr>
              <w:t>«حماد»</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40762399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49</w:t>
            </w:r>
            <w:r w:rsidRPr="00F7689E">
              <w:rPr>
                <w:rStyle w:val="Hyperlink"/>
                <w:rtl/>
              </w:rPr>
              <w:fldChar w:fldCharType="end"/>
            </w:r>
          </w:hyperlink>
        </w:p>
        <w:p w:rsidR="008A4457" w:rsidRPr="00F7689E" w:rsidRDefault="008A4457">
          <w:pPr>
            <w:pStyle w:val="TOC3"/>
            <w:rPr>
              <w:rtl/>
              <w:lang w:bidi="fa-IR"/>
            </w:rPr>
          </w:pPr>
          <w:hyperlink w:anchor="_Toc40762400" w:history="1">
            <w:r w:rsidRPr="00F7689E">
              <w:rPr>
                <w:rStyle w:val="Hyperlink"/>
                <w:rtl/>
              </w:rPr>
              <w:t>«حلب</w:t>
            </w:r>
            <w:r w:rsidRPr="00F7689E">
              <w:rPr>
                <w:rStyle w:val="Hyperlink"/>
                <w:rFonts w:hint="cs"/>
                <w:rtl/>
              </w:rPr>
              <w:t>ی</w:t>
            </w:r>
            <w:r w:rsidRPr="00F7689E">
              <w:rPr>
                <w:rStyle w:val="Hyperlink"/>
                <w:rFonts w:hint="eastAsia"/>
                <w:rtl/>
              </w:rPr>
              <w:t>»</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40762400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49</w:t>
            </w:r>
            <w:r w:rsidRPr="00F7689E">
              <w:rPr>
                <w:rStyle w:val="Hyperlink"/>
                <w:rtl/>
              </w:rPr>
              <w:fldChar w:fldCharType="end"/>
            </w:r>
          </w:hyperlink>
        </w:p>
        <w:p w:rsidR="008A4457" w:rsidRPr="00F7689E" w:rsidRDefault="008A4457">
          <w:pPr>
            <w:pStyle w:val="TOC2"/>
            <w:rPr>
              <w:rtl/>
              <w:lang w:bidi="fa-IR"/>
            </w:rPr>
          </w:pPr>
          <w:hyperlink w:anchor="_Toc40762401" w:history="1">
            <w:r w:rsidRPr="00F7689E">
              <w:rPr>
                <w:rStyle w:val="Hyperlink"/>
                <w:rtl/>
              </w:rPr>
              <w:t>3 و 4. «عَلِ</w:t>
            </w:r>
            <w:r w:rsidRPr="00F7689E">
              <w:rPr>
                <w:rStyle w:val="Hyperlink"/>
                <w:rFonts w:hint="cs"/>
                <w:rtl/>
              </w:rPr>
              <w:t>ی</w:t>
            </w:r>
            <w:r w:rsidRPr="00F7689E">
              <w:rPr>
                <w:rStyle w:val="Hyperlink"/>
                <w:rtl/>
              </w:rPr>
              <w:t xml:space="preserve"> بْنُ إِبْرَاهِ</w:t>
            </w:r>
            <w:r w:rsidRPr="00F7689E">
              <w:rPr>
                <w:rStyle w:val="Hyperlink"/>
                <w:rFonts w:hint="cs"/>
                <w:rtl/>
              </w:rPr>
              <w:t>ی</w:t>
            </w:r>
            <w:r w:rsidRPr="00F7689E">
              <w:rPr>
                <w:rStyle w:val="Hyperlink"/>
                <w:rFonts w:hint="eastAsia"/>
                <w:rtl/>
              </w:rPr>
              <w:t>مَ</w:t>
            </w:r>
            <w:r w:rsidRPr="00F7689E">
              <w:rPr>
                <w:rStyle w:val="Hyperlink"/>
                <w:rtl/>
              </w:rPr>
              <w:t xml:space="preserve"> عَنْ أب</w:t>
            </w:r>
            <w:r w:rsidRPr="00F7689E">
              <w:rPr>
                <w:rStyle w:val="Hyperlink"/>
                <w:rFonts w:hint="cs"/>
                <w:rtl/>
              </w:rPr>
              <w:t>ی</w:t>
            </w:r>
            <w:r w:rsidRPr="00F7689E">
              <w:rPr>
                <w:rStyle w:val="Hyperlink"/>
                <w:rFonts w:hint="eastAsia"/>
                <w:rtl/>
              </w:rPr>
              <w:t>ه</w:t>
            </w:r>
            <w:r w:rsidRPr="00F7689E">
              <w:rPr>
                <w:rStyle w:val="Hyperlink"/>
                <w:rtl/>
              </w:rPr>
              <w:t xml:space="preserve"> عَنْ حَمَّادٍ عَنْ حَرِ</w:t>
            </w:r>
            <w:r w:rsidRPr="00F7689E">
              <w:rPr>
                <w:rStyle w:val="Hyperlink"/>
                <w:rFonts w:hint="cs"/>
                <w:rtl/>
              </w:rPr>
              <w:t>ی</w:t>
            </w:r>
            <w:r w:rsidRPr="00F7689E">
              <w:rPr>
                <w:rStyle w:val="Hyperlink"/>
                <w:rFonts w:hint="eastAsia"/>
                <w:rtl/>
              </w:rPr>
              <w:t>زٍ</w:t>
            </w:r>
            <w:r w:rsidRPr="00F7689E">
              <w:rPr>
                <w:rStyle w:val="Hyperlink"/>
                <w:rtl/>
              </w:rPr>
              <w:t xml:space="preserve"> عَنْ مُحَمَّدِ بْنِ مُسْلِمٍ وَ زُرَارَة».</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40762401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49</w:t>
            </w:r>
            <w:r w:rsidRPr="00F7689E">
              <w:rPr>
                <w:rStyle w:val="Hyperlink"/>
                <w:rtl/>
              </w:rPr>
              <w:fldChar w:fldCharType="end"/>
            </w:r>
          </w:hyperlink>
        </w:p>
        <w:p w:rsidR="008A4457" w:rsidRPr="00F7689E" w:rsidRDefault="008A4457">
          <w:pPr>
            <w:pStyle w:val="TOC3"/>
            <w:rPr>
              <w:rtl/>
              <w:lang w:bidi="fa-IR"/>
            </w:rPr>
          </w:pPr>
          <w:hyperlink w:anchor="_Toc40762402" w:history="1">
            <w:r w:rsidRPr="00F7689E">
              <w:rPr>
                <w:rStyle w:val="Hyperlink"/>
                <w:rtl/>
              </w:rPr>
              <w:t>«حماد»</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40762402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49</w:t>
            </w:r>
            <w:r w:rsidRPr="00F7689E">
              <w:rPr>
                <w:rStyle w:val="Hyperlink"/>
                <w:rtl/>
              </w:rPr>
              <w:fldChar w:fldCharType="end"/>
            </w:r>
          </w:hyperlink>
        </w:p>
        <w:p w:rsidR="008A4457" w:rsidRPr="00F7689E" w:rsidRDefault="008A4457">
          <w:pPr>
            <w:pStyle w:val="TOC3"/>
            <w:rPr>
              <w:rtl/>
              <w:lang w:bidi="fa-IR"/>
            </w:rPr>
          </w:pPr>
          <w:hyperlink w:anchor="_Toc40762403" w:history="1">
            <w:r w:rsidRPr="00F7689E">
              <w:rPr>
                <w:rStyle w:val="Hyperlink"/>
                <w:rtl/>
              </w:rPr>
              <w:t>«حر</w:t>
            </w:r>
            <w:r w:rsidRPr="00F7689E">
              <w:rPr>
                <w:rStyle w:val="Hyperlink"/>
                <w:rFonts w:hint="cs"/>
                <w:rtl/>
              </w:rPr>
              <w:t>ی</w:t>
            </w:r>
            <w:r w:rsidRPr="00F7689E">
              <w:rPr>
                <w:rStyle w:val="Hyperlink"/>
                <w:rFonts w:hint="eastAsia"/>
                <w:rtl/>
              </w:rPr>
              <w:t>ز»</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40762403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49</w:t>
            </w:r>
            <w:r w:rsidRPr="00F7689E">
              <w:rPr>
                <w:rStyle w:val="Hyperlink"/>
                <w:rtl/>
              </w:rPr>
              <w:fldChar w:fldCharType="end"/>
            </w:r>
          </w:hyperlink>
        </w:p>
        <w:p w:rsidR="008A4457" w:rsidRPr="00F7689E" w:rsidRDefault="008A4457">
          <w:pPr>
            <w:pStyle w:val="TOC2"/>
            <w:rPr>
              <w:rtl/>
              <w:lang w:bidi="fa-IR"/>
            </w:rPr>
          </w:pPr>
          <w:hyperlink w:anchor="_Toc40762404" w:history="1">
            <w:r w:rsidRPr="00F7689E">
              <w:rPr>
                <w:rStyle w:val="Hyperlink"/>
                <w:rtl/>
              </w:rPr>
              <w:t>5. «الْحُسَ</w:t>
            </w:r>
            <w:r w:rsidRPr="00F7689E">
              <w:rPr>
                <w:rStyle w:val="Hyperlink"/>
                <w:rFonts w:hint="cs"/>
                <w:rtl/>
              </w:rPr>
              <w:t>ی</w:t>
            </w:r>
            <w:r w:rsidRPr="00F7689E">
              <w:rPr>
                <w:rStyle w:val="Hyperlink"/>
                <w:rFonts w:hint="eastAsia"/>
                <w:rtl/>
              </w:rPr>
              <w:t>نِ</w:t>
            </w:r>
            <w:r w:rsidRPr="00F7689E">
              <w:rPr>
                <w:rStyle w:val="Hyperlink"/>
                <w:rtl/>
              </w:rPr>
              <w:t xml:space="preserve"> بْنِ سَعِ</w:t>
            </w:r>
            <w:r w:rsidRPr="00F7689E">
              <w:rPr>
                <w:rStyle w:val="Hyperlink"/>
                <w:rFonts w:hint="cs"/>
                <w:rtl/>
              </w:rPr>
              <w:t>ی</w:t>
            </w:r>
            <w:r w:rsidRPr="00F7689E">
              <w:rPr>
                <w:rStyle w:val="Hyperlink"/>
                <w:rFonts w:hint="eastAsia"/>
                <w:rtl/>
              </w:rPr>
              <w:t>دٍ</w:t>
            </w:r>
            <w:r w:rsidRPr="00F7689E">
              <w:rPr>
                <w:rStyle w:val="Hyperlink"/>
                <w:rtl/>
              </w:rPr>
              <w:t xml:space="preserve"> عَنِ ابْنِ أب</w:t>
            </w:r>
            <w:r w:rsidRPr="00F7689E">
              <w:rPr>
                <w:rStyle w:val="Hyperlink"/>
                <w:rFonts w:hint="cs"/>
                <w:rtl/>
              </w:rPr>
              <w:t>ی</w:t>
            </w:r>
            <w:r w:rsidRPr="00F7689E">
              <w:rPr>
                <w:rStyle w:val="Hyperlink"/>
                <w:rtl/>
              </w:rPr>
              <w:t xml:space="preserve"> عُمَ</w:t>
            </w:r>
            <w:r w:rsidRPr="00F7689E">
              <w:rPr>
                <w:rStyle w:val="Hyperlink"/>
                <w:rFonts w:hint="cs"/>
                <w:rtl/>
              </w:rPr>
              <w:t>ی</w:t>
            </w:r>
            <w:r w:rsidRPr="00F7689E">
              <w:rPr>
                <w:rStyle w:val="Hyperlink"/>
                <w:rFonts w:hint="eastAsia"/>
                <w:rtl/>
              </w:rPr>
              <w:t>رٍ</w:t>
            </w:r>
            <w:r w:rsidRPr="00F7689E">
              <w:rPr>
                <w:rStyle w:val="Hyperlink"/>
                <w:rtl/>
              </w:rPr>
              <w:t xml:space="preserve"> عَنْ حَمَّادِ بْنِ عُثْمَان».</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40762404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49</w:t>
            </w:r>
            <w:r w:rsidRPr="00F7689E">
              <w:rPr>
                <w:rStyle w:val="Hyperlink"/>
                <w:rtl/>
              </w:rPr>
              <w:fldChar w:fldCharType="end"/>
            </w:r>
          </w:hyperlink>
        </w:p>
        <w:p w:rsidR="008A4457" w:rsidRPr="00F7689E" w:rsidRDefault="008A4457">
          <w:pPr>
            <w:pStyle w:val="TOC3"/>
            <w:rPr>
              <w:rtl/>
              <w:lang w:bidi="fa-IR"/>
            </w:rPr>
          </w:pPr>
          <w:hyperlink w:anchor="_Toc40762405" w:history="1">
            <w:r w:rsidRPr="00F7689E">
              <w:rPr>
                <w:rStyle w:val="Hyperlink"/>
                <w:rtl/>
              </w:rPr>
              <w:t>«الحس</w:t>
            </w:r>
            <w:r w:rsidRPr="00F7689E">
              <w:rPr>
                <w:rStyle w:val="Hyperlink"/>
                <w:rFonts w:hint="cs"/>
                <w:rtl/>
              </w:rPr>
              <w:t>ی</w:t>
            </w:r>
            <w:r w:rsidRPr="00F7689E">
              <w:rPr>
                <w:rStyle w:val="Hyperlink"/>
                <w:rFonts w:hint="eastAsia"/>
                <w:rtl/>
              </w:rPr>
              <w:t>ن</w:t>
            </w:r>
            <w:r w:rsidRPr="00F7689E">
              <w:rPr>
                <w:rStyle w:val="Hyperlink"/>
                <w:rtl/>
              </w:rPr>
              <w:t xml:space="preserve"> بن سع</w:t>
            </w:r>
            <w:r w:rsidRPr="00F7689E">
              <w:rPr>
                <w:rStyle w:val="Hyperlink"/>
                <w:rFonts w:hint="cs"/>
                <w:rtl/>
              </w:rPr>
              <w:t>ی</w:t>
            </w:r>
            <w:r w:rsidRPr="00F7689E">
              <w:rPr>
                <w:rStyle w:val="Hyperlink"/>
                <w:rFonts w:hint="eastAsia"/>
                <w:rtl/>
              </w:rPr>
              <w:t>د»</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40762405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49</w:t>
            </w:r>
            <w:r w:rsidRPr="00F7689E">
              <w:rPr>
                <w:rStyle w:val="Hyperlink"/>
                <w:rtl/>
              </w:rPr>
              <w:fldChar w:fldCharType="end"/>
            </w:r>
          </w:hyperlink>
        </w:p>
        <w:p w:rsidR="008A4457" w:rsidRPr="00F7689E" w:rsidRDefault="008A4457">
          <w:pPr>
            <w:pStyle w:val="TOC3"/>
            <w:rPr>
              <w:rtl/>
              <w:lang w:bidi="fa-IR"/>
            </w:rPr>
          </w:pPr>
          <w:hyperlink w:anchor="_Toc40762406" w:history="1">
            <w:r w:rsidRPr="00F7689E">
              <w:rPr>
                <w:rStyle w:val="Hyperlink"/>
                <w:rtl/>
              </w:rPr>
              <w:t>«حماد بن عثمان»</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40762406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49</w:t>
            </w:r>
            <w:r w:rsidRPr="00F7689E">
              <w:rPr>
                <w:rStyle w:val="Hyperlink"/>
                <w:rtl/>
              </w:rPr>
              <w:fldChar w:fldCharType="end"/>
            </w:r>
          </w:hyperlink>
        </w:p>
        <w:p w:rsidR="008A4457" w:rsidRPr="00F7689E" w:rsidRDefault="008A4457">
          <w:pPr>
            <w:pStyle w:val="TOC2"/>
            <w:rPr>
              <w:rtl/>
              <w:lang w:bidi="fa-IR"/>
            </w:rPr>
          </w:pPr>
          <w:hyperlink w:anchor="_Toc40762407" w:history="1">
            <w:r w:rsidRPr="00F7689E">
              <w:rPr>
                <w:rStyle w:val="Hyperlink"/>
                <w:rtl/>
              </w:rPr>
              <w:t>6. «الْحُسَ</w:t>
            </w:r>
            <w:r w:rsidRPr="00F7689E">
              <w:rPr>
                <w:rStyle w:val="Hyperlink"/>
                <w:rFonts w:hint="cs"/>
                <w:rtl/>
              </w:rPr>
              <w:t>ی</w:t>
            </w:r>
            <w:r w:rsidRPr="00F7689E">
              <w:rPr>
                <w:rStyle w:val="Hyperlink"/>
                <w:rFonts w:hint="eastAsia"/>
                <w:rtl/>
              </w:rPr>
              <w:t>نِ</w:t>
            </w:r>
            <w:r w:rsidRPr="00F7689E">
              <w:rPr>
                <w:rStyle w:val="Hyperlink"/>
                <w:rtl/>
              </w:rPr>
              <w:t xml:space="preserve"> بْنِ سَعِ</w:t>
            </w:r>
            <w:r w:rsidRPr="00F7689E">
              <w:rPr>
                <w:rStyle w:val="Hyperlink"/>
                <w:rFonts w:hint="cs"/>
                <w:rtl/>
              </w:rPr>
              <w:t>ی</w:t>
            </w:r>
            <w:r w:rsidRPr="00F7689E">
              <w:rPr>
                <w:rStyle w:val="Hyperlink"/>
                <w:rFonts w:hint="eastAsia"/>
                <w:rtl/>
              </w:rPr>
              <w:t>دٍ</w:t>
            </w:r>
            <w:r w:rsidRPr="00F7689E">
              <w:rPr>
                <w:rStyle w:val="Hyperlink"/>
                <w:rtl/>
              </w:rPr>
              <w:t xml:space="preserve"> عَنْ حَمَّادٍ عَنْ حَرِ</w:t>
            </w:r>
            <w:r w:rsidRPr="00F7689E">
              <w:rPr>
                <w:rStyle w:val="Hyperlink"/>
                <w:rFonts w:hint="cs"/>
                <w:rtl/>
              </w:rPr>
              <w:t>ی</w:t>
            </w:r>
            <w:r w:rsidRPr="00F7689E">
              <w:rPr>
                <w:rStyle w:val="Hyperlink"/>
                <w:rtl/>
              </w:rPr>
              <w:t>زٍ عَنْ مُحَمَّدِ بْنِ مُسْلِم».</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40762407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49</w:t>
            </w:r>
            <w:r w:rsidRPr="00F7689E">
              <w:rPr>
                <w:rStyle w:val="Hyperlink"/>
                <w:rtl/>
              </w:rPr>
              <w:fldChar w:fldCharType="end"/>
            </w:r>
          </w:hyperlink>
        </w:p>
        <w:p w:rsidR="008A4457" w:rsidRPr="00F7689E" w:rsidRDefault="008A4457">
          <w:pPr>
            <w:pStyle w:val="TOC3"/>
            <w:rPr>
              <w:rtl/>
              <w:lang w:bidi="fa-IR"/>
            </w:rPr>
          </w:pPr>
          <w:hyperlink w:anchor="_Toc40762408" w:history="1">
            <w:r w:rsidRPr="00F7689E">
              <w:rPr>
                <w:rStyle w:val="Hyperlink"/>
                <w:rtl/>
              </w:rPr>
              <w:t>«حماد»</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40762408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49</w:t>
            </w:r>
            <w:r w:rsidRPr="00F7689E">
              <w:rPr>
                <w:rStyle w:val="Hyperlink"/>
                <w:rtl/>
              </w:rPr>
              <w:fldChar w:fldCharType="end"/>
            </w:r>
          </w:hyperlink>
        </w:p>
        <w:p w:rsidR="008A4457" w:rsidRPr="00F7689E" w:rsidRDefault="008A4457">
          <w:pPr>
            <w:pStyle w:val="TOC2"/>
            <w:rPr>
              <w:rtl/>
              <w:lang w:bidi="fa-IR"/>
            </w:rPr>
          </w:pPr>
          <w:hyperlink w:anchor="_Toc40762409" w:history="1">
            <w:r w:rsidRPr="00F7689E">
              <w:rPr>
                <w:rStyle w:val="Hyperlink"/>
                <w:rtl/>
              </w:rPr>
              <w:t>7. «مُوسَ</w:t>
            </w:r>
            <w:r w:rsidRPr="00F7689E">
              <w:rPr>
                <w:rStyle w:val="Hyperlink"/>
                <w:rFonts w:hint="cs"/>
                <w:rtl/>
              </w:rPr>
              <w:t>ی</w:t>
            </w:r>
            <w:r w:rsidRPr="00F7689E">
              <w:rPr>
                <w:rStyle w:val="Hyperlink"/>
                <w:rtl/>
              </w:rPr>
              <w:t xml:space="preserve"> بْنُ الْقَاسِمِ عَنْ صَفْوَانَ عَنْ مُعَاوِ</w:t>
            </w:r>
            <w:r w:rsidRPr="00F7689E">
              <w:rPr>
                <w:rStyle w:val="Hyperlink"/>
                <w:rFonts w:hint="cs"/>
                <w:rtl/>
              </w:rPr>
              <w:t>ی</w:t>
            </w:r>
            <w:r w:rsidRPr="00F7689E">
              <w:rPr>
                <w:rStyle w:val="Hyperlink"/>
                <w:rFonts w:hint="eastAsia"/>
                <w:rtl/>
              </w:rPr>
              <w:t>ةَ</w:t>
            </w:r>
            <w:r w:rsidRPr="00F7689E">
              <w:rPr>
                <w:rStyle w:val="Hyperlink"/>
                <w:rtl/>
              </w:rPr>
              <w:t xml:space="preserve"> بْنِ عَمَّارٍ عَنْ أب</w:t>
            </w:r>
            <w:r w:rsidRPr="00F7689E">
              <w:rPr>
                <w:rStyle w:val="Hyperlink"/>
                <w:rFonts w:hint="cs"/>
                <w:rtl/>
              </w:rPr>
              <w:t>ی</w:t>
            </w:r>
            <w:r w:rsidRPr="00F7689E">
              <w:rPr>
                <w:rStyle w:val="Hyperlink"/>
                <w:rtl/>
              </w:rPr>
              <w:t xml:space="preserve"> عَبْدِ اللَّه».</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40762409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49</w:t>
            </w:r>
            <w:r w:rsidRPr="00F7689E">
              <w:rPr>
                <w:rStyle w:val="Hyperlink"/>
                <w:rtl/>
              </w:rPr>
              <w:fldChar w:fldCharType="end"/>
            </w:r>
          </w:hyperlink>
        </w:p>
        <w:p w:rsidR="008A4457" w:rsidRPr="00F7689E" w:rsidRDefault="008A4457">
          <w:pPr>
            <w:pStyle w:val="TOC3"/>
            <w:rPr>
              <w:rtl/>
              <w:lang w:bidi="fa-IR"/>
            </w:rPr>
          </w:pPr>
          <w:hyperlink w:anchor="_Toc40762410" w:history="1">
            <w:r w:rsidRPr="00F7689E">
              <w:rPr>
                <w:rStyle w:val="Hyperlink"/>
                <w:rtl/>
              </w:rPr>
              <w:t>«موس</w:t>
            </w:r>
            <w:r w:rsidRPr="00F7689E">
              <w:rPr>
                <w:rStyle w:val="Hyperlink"/>
                <w:rFonts w:hint="cs"/>
                <w:rtl/>
              </w:rPr>
              <w:t>ی</w:t>
            </w:r>
            <w:r w:rsidRPr="00F7689E">
              <w:rPr>
                <w:rStyle w:val="Hyperlink"/>
                <w:rtl/>
              </w:rPr>
              <w:t xml:space="preserve"> بن القاسم»</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40762410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49</w:t>
            </w:r>
            <w:r w:rsidRPr="00F7689E">
              <w:rPr>
                <w:rStyle w:val="Hyperlink"/>
                <w:rtl/>
              </w:rPr>
              <w:fldChar w:fldCharType="end"/>
            </w:r>
          </w:hyperlink>
        </w:p>
        <w:p w:rsidR="008A4457" w:rsidRPr="00F7689E" w:rsidRDefault="008A4457">
          <w:pPr>
            <w:pStyle w:val="TOC3"/>
            <w:rPr>
              <w:rtl/>
              <w:lang w:bidi="fa-IR"/>
            </w:rPr>
          </w:pPr>
          <w:hyperlink w:anchor="_Toc40762411" w:history="1">
            <w:r w:rsidRPr="00F7689E">
              <w:rPr>
                <w:rStyle w:val="Hyperlink"/>
                <w:rtl/>
              </w:rPr>
              <w:t>«صفوان»</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40762411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50</w:t>
            </w:r>
            <w:r w:rsidRPr="00F7689E">
              <w:rPr>
                <w:rStyle w:val="Hyperlink"/>
                <w:rtl/>
              </w:rPr>
              <w:fldChar w:fldCharType="end"/>
            </w:r>
          </w:hyperlink>
        </w:p>
        <w:p w:rsidR="008A4457" w:rsidRPr="00F7689E" w:rsidRDefault="008A4457">
          <w:pPr>
            <w:pStyle w:val="TOC2"/>
            <w:rPr>
              <w:rtl/>
              <w:lang w:bidi="fa-IR"/>
            </w:rPr>
          </w:pPr>
          <w:hyperlink w:anchor="_Toc40762412" w:history="1">
            <w:r w:rsidRPr="00F7689E">
              <w:rPr>
                <w:rStyle w:val="Hyperlink"/>
                <w:rtl/>
              </w:rPr>
              <w:t>8. «مُوسَ</w:t>
            </w:r>
            <w:r w:rsidRPr="00F7689E">
              <w:rPr>
                <w:rStyle w:val="Hyperlink"/>
                <w:rFonts w:hint="cs"/>
                <w:rtl/>
              </w:rPr>
              <w:t>ی</w:t>
            </w:r>
            <w:r w:rsidRPr="00F7689E">
              <w:rPr>
                <w:rStyle w:val="Hyperlink"/>
                <w:rtl/>
              </w:rPr>
              <w:t xml:space="preserve"> بْنُ الْقَاسِمِ عَنِ ابْنِ أب</w:t>
            </w:r>
            <w:r w:rsidRPr="00F7689E">
              <w:rPr>
                <w:rStyle w:val="Hyperlink"/>
                <w:rFonts w:hint="cs"/>
                <w:rtl/>
              </w:rPr>
              <w:t>ی</w:t>
            </w:r>
            <w:r w:rsidRPr="00F7689E">
              <w:rPr>
                <w:rStyle w:val="Hyperlink"/>
                <w:rtl/>
              </w:rPr>
              <w:t xml:space="preserve"> عُمَ</w:t>
            </w:r>
            <w:r w:rsidRPr="00F7689E">
              <w:rPr>
                <w:rStyle w:val="Hyperlink"/>
                <w:rFonts w:hint="cs"/>
                <w:rtl/>
              </w:rPr>
              <w:t>ی</w:t>
            </w:r>
            <w:r w:rsidRPr="00F7689E">
              <w:rPr>
                <w:rStyle w:val="Hyperlink"/>
                <w:rFonts w:hint="eastAsia"/>
                <w:rtl/>
              </w:rPr>
              <w:t>رٍ</w:t>
            </w:r>
            <w:r w:rsidRPr="00F7689E">
              <w:rPr>
                <w:rStyle w:val="Hyperlink"/>
                <w:rtl/>
              </w:rPr>
              <w:t xml:space="preserve"> عَنْ حَمَّادٍ عَنِ الْحَلَبِ</w:t>
            </w:r>
            <w:r w:rsidRPr="00F7689E">
              <w:rPr>
                <w:rStyle w:val="Hyperlink"/>
                <w:rFonts w:hint="cs"/>
                <w:rtl/>
              </w:rPr>
              <w:t>ی</w:t>
            </w:r>
            <w:r w:rsidRPr="00F7689E">
              <w:rPr>
                <w:rStyle w:val="Hyperlink"/>
                <w:rFonts w:hint="eastAsia"/>
                <w:rtl/>
              </w:rPr>
              <w:t>»</w:t>
            </w:r>
            <w:r w:rsidRPr="00F7689E">
              <w:rPr>
                <w:rStyle w:val="Hyperlink"/>
                <w:rtl/>
              </w:rPr>
              <w:t>.</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40762412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50</w:t>
            </w:r>
            <w:r w:rsidRPr="00F7689E">
              <w:rPr>
                <w:rStyle w:val="Hyperlink"/>
                <w:rtl/>
              </w:rPr>
              <w:fldChar w:fldCharType="end"/>
            </w:r>
          </w:hyperlink>
        </w:p>
        <w:p w:rsidR="008A4457" w:rsidRPr="00F7689E" w:rsidRDefault="008A4457">
          <w:pPr>
            <w:pStyle w:val="TOC3"/>
            <w:rPr>
              <w:rtl/>
              <w:lang w:bidi="fa-IR"/>
            </w:rPr>
          </w:pPr>
          <w:hyperlink w:anchor="_Toc40762413" w:history="1">
            <w:r w:rsidRPr="00F7689E">
              <w:rPr>
                <w:rStyle w:val="Hyperlink"/>
                <w:rtl/>
              </w:rPr>
              <w:t>«ابن أب</w:t>
            </w:r>
            <w:r w:rsidRPr="00F7689E">
              <w:rPr>
                <w:rStyle w:val="Hyperlink"/>
                <w:rFonts w:hint="cs"/>
                <w:rtl/>
              </w:rPr>
              <w:t>ی</w:t>
            </w:r>
            <w:r w:rsidRPr="00F7689E">
              <w:rPr>
                <w:rStyle w:val="Hyperlink"/>
                <w:rtl/>
              </w:rPr>
              <w:t xml:space="preserve"> عم</w:t>
            </w:r>
            <w:r w:rsidRPr="00F7689E">
              <w:rPr>
                <w:rStyle w:val="Hyperlink"/>
                <w:rFonts w:hint="cs"/>
                <w:rtl/>
              </w:rPr>
              <w:t>ی</w:t>
            </w:r>
            <w:r w:rsidRPr="00F7689E">
              <w:rPr>
                <w:rStyle w:val="Hyperlink"/>
                <w:rFonts w:hint="eastAsia"/>
                <w:rtl/>
              </w:rPr>
              <w:t>ر»</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40762413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50</w:t>
            </w:r>
            <w:r w:rsidRPr="00F7689E">
              <w:rPr>
                <w:rStyle w:val="Hyperlink"/>
                <w:rtl/>
              </w:rPr>
              <w:fldChar w:fldCharType="end"/>
            </w:r>
          </w:hyperlink>
        </w:p>
        <w:p w:rsidR="008A4457" w:rsidRPr="00F7689E" w:rsidRDefault="008A4457">
          <w:pPr>
            <w:pStyle w:val="TOC3"/>
            <w:rPr>
              <w:rtl/>
              <w:lang w:bidi="fa-IR"/>
            </w:rPr>
          </w:pPr>
          <w:hyperlink w:anchor="_Toc40762414" w:history="1">
            <w:r w:rsidRPr="00F7689E">
              <w:rPr>
                <w:rStyle w:val="Hyperlink"/>
                <w:rtl/>
              </w:rPr>
              <w:t>«حماد»</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40762414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50</w:t>
            </w:r>
            <w:r w:rsidRPr="00F7689E">
              <w:rPr>
                <w:rStyle w:val="Hyperlink"/>
                <w:rtl/>
              </w:rPr>
              <w:fldChar w:fldCharType="end"/>
            </w:r>
          </w:hyperlink>
        </w:p>
        <w:p w:rsidR="008A4457" w:rsidRPr="00F7689E" w:rsidRDefault="008A4457">
          <w:pPr>
            <w:pStyle w:val="TOC3"/>
            <w:rPr>
              <w:rtl/>
              <w:lang w:bidi="fa-IR"/>
            </w:rPr>
          </w:pPr>
          <w:hyperlink w:anchor="_Toc40762415" w:history="1">
            <w:r w:rsidRPr="00F7689E">
              <w:rPr>
                <w:rStyle w:val="Hyperlink"/>
                <w:rtl/>
              </w:rPr>
              <w:t>«الحلب</w:t>
            </w:r>
            <w:r w:rsidRPr="00F7689E">
              <w:rPr>
                <w:rStyle w:val="Hyperlink"/>
                <w:rFonts w:hint="cs"/>
                <w:rtl/>
              </w:rPr>
              <w:t>ی</w:t>
            </w:r>
            <w:r w:rsidRPr="00F7689E">
              <w:rPr>
                <w:rStyle w:val="Hyperlink"/>
                <w:rFonts w:hint="eastAsia"/>
                <w:rtl/>
              </w:rPr>
              <w:t>»</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40762415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50</w:t>
            </w:r>
            <w:r w:rsidRPr="00F7689E">
              <w:rPr>
                <w:rStyle w:val="Hyperlink"/>
                <w:rtl/>
              </w:rPr>
              <w:fldChar w:fldCharType="end"/>
            </w:r>
          </w:hyperlink>
        </w:p>
        <w:p w:rsidR="008A4457" w:rsidRPr="00F7689E" w:rsidRDefault="008A4457">
          <w:pPr>
            <w:pStyle w:val="TOC2"/>
            <w:rPr>
              <w:rtl/>
              <w:lang w:bidi="fa-IR"/>
            </w:rPr>
          </w:pPr>
          <w:hyperlink w:anchor="_Toc40762416" w:history="1">
            <w:r w:rsidRPr="00F7689E">
              <w:rPr>
                <w:rStyle w:val="Hyperlink"/>
                <w:rtl/>
              </w:rPr>
              <w:t>9. «عَلِ</w:t>
            </w:r>
            <w:r w:rsidRPr="00F7689E">
              <w:rPr>
                <w:rStyle w:val="Hyperlink"/>
                <w:rFonts w:hint="cs"/>
                <w:rtl/>
              </w:rPr>
              <w:t>ی</w:t>
            </w:r>
            <w:r w:rsidRPr="00F7689E">
              <w:rPr>
                <w:rStyle w:val="Hyperlink"/>
                <w:rtl/>
              </w:rPr>
              <w:t xml:space="preserve"> بْنُ إِبْرَاهِ</w:t>
            </w:r>
            <w:r w:rsidRPr="00F7689E">
              <w:rPr>
                <w:rStyle w:val="Hyperlink"/>
                <w:rFonts w:hint="cs"/>
                <w:rtl/>
              </w:rPr>
              <w:t>ی</w:t>
            </w:r>
            <w:r w:rsidRPr="00F7689E">
              <w:rPr>
                <w:rStyle w:val="Hyperlink"/>
                <w:rFonts w:hint="eastAsia"/>
                <w:rtl/>
              </w:rPr>
              <w:t>مَ</w:t>
            </w:r>
            <w:r w:rsidRPr="00F7689E">
              <w:rPr>
                <w:rStyle w:val="Hyperlink"/>
                <w:rtl/>
              </w:rPr>
              <w:t xml:space="preserve"> عَنْ أَبِ</w:t>
            </w:r>
            <w:r w:rsidRPr="00F7689E">
              <w:rPr>
                <w:rStyle w:val="Hyperlink"/>
                <w:rFonts w:hint="cs"/>
                <w:rtl/>
              </w:rPr>
              <w:t>ی</w:t>
            </w:r>
            <w:r w:rsidRPr="00F7689E">
              <w:rPr>
                <w:rStyle w:val="Hyperlink"/>
                <w:rFonts w:hint="eastAsia"/>
                <w:rtl/>
              </w:rPr>
              <w:t>هِ</w:t>
            </w:r>
            <w:r w:rsidRPr="00F7689E">
              <w:rPr>
                <w:rStyle w:val="Hyperlink"/>
                <w:rtl/>
              </w:rPr>
              <w:t xml:space="preserve"> عَنِ ابْنِ أب</w:t>
            </w:r>
            <w:r w:rsidRPr="00F7689E">
              <w:rPr>
                <w:rStyle w:val="Hyperlink"/>
                <w:rFonts w:hint="cs"/>
                <w:rtl/>
              </w:rPr>
              <w:t>ی</w:t>
            </w:r>
            <w:r w:rsidRPr="00F7689E">
              <w:rPr>
                <w:rStyle w:val="Hyperlink"/>
                <w:rtl/>
              </w:rPr>
              <w:t xml:space="preserve"> نَجْرَان عَنْ عَاصِمِ بْنِ حُمَ</w:t>
            </w:r>
            <w:r w:rsidRPr="00F7689E">
              <w:rPr>
                <w:rStyle w:val="Hyperlink"/>
                <w:rFonts w:hint="cs"/>
                <w:rtl/>
              </w:rPr>
              <w:t>ی</w:t>
            </w:r>
            <w:r w:rsidRPr="00F7689E">
              <w:rPr>
                <w:rStyle w:val="Hyperlink"/>
                <w:rFonts w:hint="eastAsia"/>
                <w:rtl/>
              </w:rPr>
              <w:t>دٍ</w:t>
            </w:r>
            <w:r w:rsidRPr="00F7689E">
              <w:rPr>
                <w:rStyle w:val="Hyperlink"/>
                <w:rtl/>
              </w:rPr>
              <w:t xml:space="preserve"> عَنْ مُحَمَّدِ بْنِ قَ</w:t>
            </w:r>
            <w:r w:rsidRPr="00F7689E">
              <w:rPr>
                <w:rStyle w:val="Hyperlink"/>
                <w:rFonts w:hint="cs"/>
                <w:rtl/>
              </w:rPr>
              <w:t>ی</w:t>
            </w:r>
            <w:r w:rsidRPr="00F7689E">
              <w:rPr>
                <w:rStyle w:val="Hyperlink"/>
                <w:rtl/>
              </w:rPr>
              <w:t>س».</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40762416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50</w:t>
            </w:r>
            <w:r w:rsidRPr="00F7689E">
              <w:rPr>
                <w:rStyle w:val="Hyperlink"/>
                <w:rtl/>
              </w:rPr>
              <w:fldChar w:fldCharType="end"/>
            </w:r>
          </w:hyperlink>
        </w:p>
        <w:p w:rsidR="008A4457" w:rsidRPr="00F7689E" w:rsidRDefault="008A4457">
          <w:pPr>
            <w:pStyle w:val="TOC3"/>
            <w:rPr>
              <w:rtl/>
              <w:lang w:bidi="fa-IR"/>
            </w:rPr>
          </w:pPr>
          <w:hyperlink w:anchor="_Toc40762417" w:history="1">
            <w:r w:rsidRPr="00F7689E">
              <w:rPr>
                <w:rStyle w:val="Hyperlink"/>
                <w:rtl/>
              </w:rPr>
              <w:t>«ابن أب</w:t>
            </w:r>
            <w:r w:rsidRPr="00F7689E">
              <w:rPr>
                <w:rStyle w:val="Hyperlink"/>
                <w:rFonts w:hint="cs"/>
                <w:rtl/>
              </w:rPr>
              <w:t>ی</w:t>
            </w:r>
            <w:r w:rsidRPr="00F7689E">
              <w:rPr>
                <w:rStyle w:val="Hyperlink"/>
                <w:rtl/>
              </w:rPr>
              <w:t xml:space="preserve"> نجران»</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40762417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50</w:t>
            </w:r>
            <w:r w:rsidRPr="00F7689E">
              <w:rPr>
                <w:rStyle w:val="Hyperlink"/>
                <w:rtl/>
              </w:rPr>
              <w:fldChar w:fldCharType="end"/>
            </w:r>
          </w:hyperlink>
        </w:p>
        <w:p w:rsidR="008A4457" w:rsidRPr="00F7689E" w:rsidRDefault="008A4457">
          <w:pPr>
            <w:pStyle w:val="TOC3"/>
            <w:rPr>
              <w:rtl/>
              <w:lang w:bidi="fa-IR"/>
            </w:rPr>
          </w:pPr>
          <w:hyperlink w:anchor="_Toc40762418" w:history="1">
            <w:r w:rsidRPr="00F7689E">
              <w:rPr>
                <w:rStyle w:val="Hyperlink"/>
                <w:rtl/>
              </w:rPr>
              <w:t>«عاصم بن حم</w:t>
            </w:r>
            <w:r w:rsidRPr="00F7689E">
              <w:rPr>
                <w:rStyle w:val="Hyperlink"/>
                <w:rFonts w:hint="cs"/>
                <w:rtl/>
              </w:rPr>
              <w:t>ی</w:t>
            </w:r>
            <w:r w:rsidRPr="00F7689E">
              <w:rPr>
                <w:rStyle w:val="Hyperlink"/>
                <w:rFonts w:hint="eastAsia"/>
                <w:rtl/>
              </w:rPr>
              <w:t>د»</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40762418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50</w:t>
            </w:r>
            <w:r w:rsidRPr="00F7689E">
              <w:rPr>
                <w:rStyle w:val="Hyperlink"/>
                <w:rtl/>
              </w:rPr>
              <w:fldChar w:fldCharType="end"/>
            </w:r>
          </w:hyperlink>
        </w:p>
        <w:p w:rsidR="008A4457" w:rsidRPr="00F7689E" w:rsidRDefault="008A4457">
          <w:pPr>
            <w:pStyle w:val="TOC3"/>
            <w:rPr>
              <w:rtl/>
              <w:lang w:bidi="fa-IR"/>
            </w:rPr>
          </w:pPr>
          <w:hyperlink w:anchor="_Toc40762419" w:history="1">
            <w:r w:rsidRPr="00F7689E">
              <w:rPr>
                <w:rStyle w:val="Hyperlink"/>
                <w:rtl/>
              </w:rPr>
              <w:t>«محمد بن ق</w:t>
            </w:r>
            <w:r w:rsidRPr="00F7689E">
              <w:rPr>
                <w:rStyle w:val="Hyperlink"/>
                <w:rFonts w:hint="cs"/>
                <w:rtl/>
              </w:rPr>
              <w:t>ی</w:t>
            </w:r>
            <w:r w:rsidRPr="00F7689E">
              <w:rPr>
                <w:rStyle w:val="Hyperlink"/>
                <w:rFonts w:hint="eastAsia"/>
                <w:rtl/>
              </w:rPr>
              <w:t>س»</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40762419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50</w:t>
            </w:r>
            <w:r w:rsidRPr="00F7689E">
              <w:rPr>
                <w:rStyle w:val="Hyperlink"/>
                <w:rtl/>
              </w:rPr>
              <w:fldChar w:fldCharType="end"/>
            </w:r>
          </w:hyperlink>
        </w:p>
        <w:p w:rsidR="008A4457" w:rsidRPr="00F7689E" w:rsidRDefault="008A4457">
          <w:pPr>
            <w:pStyle w:val="TOC2"/>
            <w:rPr>
              <w:rtl/>
              <w:lang w:bidi="fa-IR"/>
            </w:rPr>
          </w:pPr>
          <w:hyperlink w:anchor="_Toc40762420" w:history="1">
            <w:r w:rsidRPr="00F7689E">
              <w:rPr>
                <w:rStyle w:val="Hyperlink"/>
                <w:rtl/>
              </w:rPr>
              <w:t>10. «عَلِ</w:t>
            </w:r>
            <w:r w:rsidRPr="00F7689E">
              <w:rPr>
                <w:rStyle w:val="Hyperlink"/>
                <w:rFonts w:hint="cs"/>
                <w:rtl/>
              </w:rPr>
              <w:t>ی</w:t>
            </w:r>
            <w:r w:rsidRPr="00F7689E">
              <w:rPr>
                <w:rStyle w:val="Hyperlink"/>
                <w:rtl/>
              </w:rPr>
              <w:t xml:space="preserve"> بْنُ إِبْرَاهِ</w:t>
            </w:r>
            <w:r w:rsidRPr="00F7689E">
              <w:rPr>
                <w:rStyle w:val="Hyperlink"/>
                <w:rFonts w:hint="cs"/>
                <w:rtl/>
              </w:rPr>
              <w:t>ی</w:t>
            </w:r>
            <w:r w:rsidRPr="00F7689E">
              <w:rPr>
                <w:rStyle w:val="Hyperlink"/>
                <w:rFonts w:hint="eastAsia"/>
                <w:rtl/>
              </w:rPr>
              <w:t>مَ</w:t>
            </w:r>
            <w:r w:rsidRPr="00F7689E">
              <w:rPr>
                <w:rStyle w:val="Hyperlink"/>
                <w:rtl/>
              </w:rPr>
              <w:t xml:space="preserve"> عَنْ أَبِ</w:t>
            </w:r>
            <w:r w:rsidRPr="00F7689E">
              <w:rPr>
                <w:rStyle w:val="Hyperlink"/>
                <w:rFonts w:hint="cs"/>
                <w:rtl/>
              </w:rPr>
              <w:t>ی</w:t>
            </w:r>
            <w:r w:rsidRPr="00F7689E">
              <w:rPr>
                <w:rStyle w:val="Hyperlink"/>
                <w:rFonts w:hint="eastAsia"/>
                <w:rtl/>
              </w:rPr>
              <w:t>هِ</w:t>
            </w:r>
            <w:r w:rsidRPr="00F7689E">
              <w:rPr>
                <w:rStyle w:val="Hyperlink"/>
                <w:rtl/>
              </w:rPr>
              <w:t xml:space="preserve"> عَنِ ابْنِ أب</w:t>
            </w:r>
            <w:r w:rsidRPr="00F7689E">
              <w:rPr>
                <w:rStyle w:val="Hyperlink"/>
                <w:rFonts w:hint="cs"/>
                <w:rtl/>
              </w:rPr>
              <w:t>ی</w:t>
            </w:r>
            <w:r w:rsidRPr="00F7689E">
              <w:rPr>
                <w:rStyle w:val="Hyperlink"/>
                <w:rtl/>
              </w:rPr>
              <w:t xml:space="preserve"> عُمَ</w:t>
            </w:r>
            <w:r w:rsidRPr="00F7689E">
              <w:rPr>
                <w:rStyle w:val="Hyperlink"/>
                <w:rFonts w:hint="cs"/>
                <w:rtl/>
              </w:rPr>
              <w:t>ی</w:t>
            </w:r>
            <w:r w:rsidRPr="00F7689E">
              <w:rPr>
                <w:rStyle w:val="Hyperlink"/>
                <w:rFonts w:hint="eastAsia"/>
                <w:rtl/>
              </w:rPr>
              <w:t>ر</w:t>
            </w:r>
            <w:r w:rsidRPr="00F7689E">
              <w:rPr>
                <w:rStyle w:val="Hyperlink"/>
                <w:rtl/>
              </w:rPr>
              <w:t>».</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40762420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50</w:t>
            </w:r>
            <w:r w:rsidRPr="00F7689E">
              <w:rPr>
                <w:rStyle w:val="Hyperlink"/>
                <w:rtl/>
              </w:rPr>
              <w:fldChar w:fldCharType="end"/>
            </w:r>
          </w:hyperlink>
        </w:p>
        <w:p w:rsidR="008A4457" w:rsidRPr="00F7689E" w:rsidRDefault="008A4457">
          <w:pPr>
            <w:pStyle w:val="TOC3"/>
            <w:rPr>
              <w:rtl/>
              <w:lang w:bidi="fa-IR"/>
            </w:rPr>
          </w:pPr>
          <w:hyperlink w:anchor="_Toc40762421" w:history="1">
            <w:r w:rsidRPr="00F7689E">
              <w:rPr>
                <w:rStyle w:val="Hyperlink"/>
                <w:rtl/>
              </w:rPr>
              <w:t>راو</w:t>
            </w:r>
            <w:r w:rsidRPr="00F7689E">
              <w:rPr>
                <w:rStyle w:val="Hyperlink"/>
                <w:rFonts w:hint="cs"/>
                <w:rtl/>
              </w:rPr>
              <w:t>ی</w:t>
            </w:r>
            <w:r w:rsidRPr="00F7689E">
              <w:rPr>
                <w:rStyle w:val="Hyperlink"/>
                <w:rtl/>
              </w:rPr>
              <w:t xml:space="preserve"> پس از «ابن اب</w:t>
            </w:r>
            <w:r w:rsidRPr="00F7689E">
              <w:rPr>
                <w:rStyle w:val="Hyperlink"/>
                <w:rFonts w:hint="cs"/>
                <w:rtl/>
              </w:rPr>
              <w:t>ی</w:t>
            </w:r>
            <w:r w:rsidRPr="00F7689E">
              <w:rPr>
                <w:rStyle w:val="Hyperlink"/>
                <w:rtl/>
              </w:rPr>
              <w:t xml:space="preserve"> عم</w:t>
            </w:r>
            <w:r w:rsidRPr="00F7689E">
              <w:rPr>
                <w:rStyle w:val="Hyperlink"/>
                <w:rFonts w:hint="cs"/>
                <w:rtl/>
              </w:rPr>
              <w:t>ی</w:t>
            </w:r>
            <w:r w:rsidRPr="00F7689E">
              <w:rPr>
                <w:rStyle w:val="Hyperlink"/>
                <w:rFonts w:hint="eastAsia"/>
                <w:rtl/>
              </w:rPr>
              <w:t>ر»</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40762421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50</w:t>
            </w:r>
            <w:r w:rsidRPr="00F7689E">
              <w:rPr>
                <w:rStyle w:val="Hyperlink"/>
                <w:rtl/>
              </w:rPr>
              <w:fldChar w:fldCharType="end"/>
            </w:r>
          </w:hyperlink>
        </w:p>
        <w:p w:rsidR="008A4457" w:rsidRPr="00F7689E" w:rsidRDefault="008A4457">
          <w:pPr>
            <w:pStyle w:val="TOC2"/>
            <w:rPr>
              <w:rtl/>
              <w:lang w:bidi="fa-IR"/>
            </w:rPr>
          </w:pPr>
          <w:hyperlink w:anchor="_Toc40762422" w:history="1">
            <w:r w:rsidRPr="00F7689E">
              <w:rPr>
                <w:rStyle w:val="Hyperlink"/>
                <w:rtl/>
              </w:rPr>
              <w:t>11. «مُحَمَّدُ بْنُ إِسْمَاعِ</w:t>
            </w:r>
            <w:r w:rsidRPr="00F7689E">
              <w:rPr>
                <w:rStyle w:val="Hyperlink"/>
                <w:rFonts w:hint="cs"/>
                <w:rtl/>
              </w:rPr>
              <w:t>ی</w:t>
            </w:r>
            <w:r w:rsidRPr="00F7689E">
              <w:rPr>
                <w:rStyle w:val="Hyperlink"/>
                <w:rFonts w:hint="eastAsia"/>
                <w:rtl/>
              </w:rPr>
              <w:t>لَ</w:t>
            </w:r>
            <w:r w:rsidRPr="00F7689E">
              <w:rPr>
                <w:rStyle w:val="Hyperlink"/>
                <w:rtl/>
              </w:rPr>
              <w:t xml:space="preserve"> عَنِ الْفَضْلِ بْنِ شَاذَان».</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40762422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50</w:t>
            </w:r>
            <w:r w:rsidRPr="00F7689E">
              <w:rPr>
                <w:rStyle w:val="Hyperlink"/>
                <w:rtl/>
              </w:rPr>
              <w:fldChar w:fldCharType="end"/>
            </w:r>
          </w:hyperlink>
        </w:p>
        <w:p w:rsidR="008A4457" w:rsidRPr="00F7689E" w:rsidRDefault="008A4457">
          <w:pPr>
            <w:pStyle w:val="TOC3"/>
            <w:rPr>
              <w:rtl/>
              <w:lang w:bidi="fa-IR"/>
            </w:rPr>
          </w:pPr>
          <w:hyperlink w:anchor="_Toc40762423" w:history="1">
            <w:r w:rsidRPr="00F7689E">
              <w:rPr>
                <w:rStyle w:val="Hyperlink"/>
                <w:rtl/>
              </w:rPr>
              <w:t>بررس</w:t>
            </w:r>
            <w:r w:rsidRPr="00F7689E">
              <w:rPr>
                <w:rStyle w:val="Hyperlink"/>
                <w:rFonts w:hint="cs"/>
                <w:rtl/>
              </w:rPr>
              <w:t>ی</w:t>
            </w:r>
            <w:r w:rsidRPr="00F7689E">
              <w:rPr>
                <w:rStyle w:val="Hyperlink"/>
                <w:rtl/>
              </w:rPr>
              <w:t xml:space="preserve"> راه‌ها</w:t>
            </w:r>
            <w:r w:rsidRPr="00F7689E">
              <w:rPr>
                <w:rStyle w:val="Hyperlink"/>
                <w:rFonts w:hint="cs"/>
                <w:rtl/>
              </w:rPr>
              <w:t>ی</w:t>
            </w:r>
            <w:r w:rsidRPr="00F7689E">
              <w:rPr>
                <w:rStyle w:val="Hyperlink"/>
                <w:rtl/>
              </w:rPr>
              <w:t xml:space="preserve"> وثاقت «محمد بن اسماع</w:t>
            </w:r>
            <w:r w:rsidRPr="00F7689E">
              <w:rPr>
                <w:rStyle w:val="Hyperlink"/>
                <w:rFonts w:hint="cs"/>
                <w:rtl/>
              </w:rPr>
              <w:t>ی</w:t>
            </w:r>
            <w:r w:rsidRPr="00F7689E">
              <w:rPr>
                <w:rStyle w:val="Hyperlink"/>
                <w:rFonts w:hint="eastAsia"/>
                <w:rtl/>
              </w:rPr>
              <w:t>ل»</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40762423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51</w:t>
            </w:r>
            <w:r w:rsidRPr="00F7689E">
              <w:rPr>
                <w:rStyle w:val="Hyperlink"/>
                <w:rtl/>
              </w:rPr>
              <w:fldChar w:fldCharType="end"/>
            </w:r>
          </w:hyperlink>
        </w:p>
        <w:p w:rsidR="008A4457" w:rsidRPr="00F7689E" w:rsidRDefault="008A4457" w:rsidP="00F7689E">
          <w:pPr>
            <w:pStyle w:val="TOC4"/>
            <w:rPr>
              <w:rtl/>
            </w:rPr>
          </w:pPr>
          <w:hyperlink w:anchor="_Toc40762424" w:history="1">
            <w:r w:rsidRPr="00F7689E">
              <w:rPr>
                <w:rStyle w:val="Hyperlink"/>
                <w:rtl/>
              </w:rPr>
              <w:t>الف) روات «کامل الز</w:t>
            </w:r>
            <w:r w:rsidRPr="00F7689E">
              <w:rPr>
                <w:rStyle w:val="Hyperlink"/>
                <w:rFonts w:hint="cs"/>
                <w:rtl/>
              </w:rPr>
              <w:t>ی</w:t>
            </w:r>
            <w:r w:rsidRPr="00F7689E">
              <w:rPr>
                <w:rStyle w:val="Hyperlink"/>
                <w:rFonts w:hint="eastAsia"/>
                <w:rtl/>
              </w:rPr>
              <w:t>ارات</w:t>
            </w:r>
            <w:r w:rsidRPr="00F7689E">
              <w:rPr>
                <w:rStyle w:val="Hyperlink"/>
                <w:rtl/>
              </w:rPr>
              <w:t>»</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40762424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51</w:t>
            </w:r>
            <w:r w:rsidRPr="00F7689E">
              <w:rPr>
                <w:rStyle w:val="Hyperlink"/>
                <w:rtl/>
              </w:rPr>
              <w:fldChar w:fldCharType="end"/>
            </w:r>
          </w:hyperlink>
        </w:p>
        <w:p w:rsidR="008A4457" w:rsidRPr="00F7689E" w:rsidRDefault="008A4457" w:rsidP="00F7689E">
          <w:pPr>
            <w:pStyle w:val="TOC4"/>
            <w:rPr>
              <w:rtl/>
            </w:rPr>
          </w:pPr>
          <w:hyperlink w:anchor="_Toc40762425" w:history="1">
            <w:r w:rsidRPr="00F7689E">
              <w:rPr>
                <w:rStyle w:val="Hyperlink"/>
                <w:rtl/>
              </w:rPr>
              <w:t>نقد</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40762425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51</w:t>
            </w:r>
            <w:r w:rsidRPr="00F7689E">
              <w:rPr>
                <w:rStyle w:val="Hyperlink"/>
                <w:rtl/>
              </w:rPr>
              <w:fldChar w:fldCharType="end"/>
            </w:r>
          </w:hyperlink>
        </w:p>
        <w:p w:rsidR="008A4457" w:rsidRPr="00F7689E" w:rsidRDefault="008A4457" w:rsidP="00F7689E">
          <w:pPr>
            <w:pStyle w:val="TOC4"/>
            <w:rPr>
              <w:rtl/>
            </w:rPr>
          </w:pPr>
          <w:hyperlink w:anchor="_Toc40762426" w:history="1">
            <w:r w:rsidRPr="00F7689E">
              <w:rPr>
                <w:rStyle w:val="Hyperlink"/>
                <w:rtl/>
              </w:rPr>
              <w:t>ب) مشا</w:t>
            </w:r>
            <w:r w:rsidRPr="00F7689E">
              <w:rPr>
                <w:rStyle w:val="Hyperlink"/>
                <w:rFonts w:hint="cs"/>
                <w:rtl/>
              </w:rPr>
              <w:t>ی</w:t>
            </w:r>
            <w:r w:rsidRPr="00F7689E">
              <w:rPr>
                <w:rStyle w:val="Hyperlink"/>
                <w:rFonts w:hint="eastAsia"/>
                <w:rtl/>
              </w:rPr>
              <w:t>خ</w:t>
            </w:r>
            <w:r w:rsidRPr="00F7689E">
              <w:rPr>
                <w:rStyle w:val="Hyperlink"/>
                <w:rtl/>
              </w:rPr>
              <w:t xml:space="preserve"> اجازه</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40762426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51</w:t>
            </w:r>
            <w:r w:rsidRPr="00F7689E">
              <w:rPr>
                <w:rStyle w:val="Hyperlink"/>
                <w:rtl/>
              </w:rPr>
              <w:fldChar w:fldCharType="end"/>
            </w:r>
          </w:hyperlink>
        </w:p>
        <w:p w:rsidR="008A4457" w:rsidRPr="00F7689E" w:rsidRDefault="008A4457" w:rsidP="00F7689E">
          <w:pPr>
            <w:pStyle w:val="TOC4"/>
            <w:rPr>
              <w:rtl/>
            </w:rPr>
          </w:pPr>
          <w:hyperlink w:anchor="_Toc40762427" w:history="1">
            <w:r w:rsidRPr="00F7689E">
              <w:rPr>
                <w:rStyle w:val="Hyperlink"/>
                <w:rtl/>
              </w:rPr>
              <w:t>نقد</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40762427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51</w:t>
            </w:r>
            <w:r w:rsidRPr="00F7689E">
              <w:rPr>
                <w:rStyle w:val="Hyperlink"/>
                <w:rtl/>
              </w:rPr>
              <w:fldChar w:fldCharType="end"/>
            </w:r>
          </w:hyperlink>
        </w:p>
        <w:p w:rsidR="008A4457" w:rsidRPr="00F7689E" w:rsidRDefault="008A4457" w:rsidP="00F7689E">
          <w:pPr>
            <w:pStyle w:val="TOC4"/>
            <w:rPr>
              <w:rtl/>
            </w:rPr>
          </w:pPr>
          <w:hyperlink w:anchor="_Toc40762428" w:history="1">
            <w:r w:rsidRPr="00F7689E">
              <w:rPr>
                <w:rStyle w:val="Hyperlink"/>
                <w:rtl/>
              </w:rPr>
              <w:t>ج) توث</w:t>
            </w:r>
            <w:r w:rsidRPr="00F7689E">
              <w:rPr>
                <w:rStyle w:val="Hyperlink"/>
                <w:rFonts w:hint="cs"/>
                <w:rtl/>
              </w:rPr>
              <w:t>ی</w:t>
            </w:r>
            <w:r w:rsidRPr="00F7689E">
              <w:rPr>
                <w:rStyle w:val="Hyperlink"/>
                <w:rFonts w:hint="eastAsia"/>
                <w:rtl/>
              </w:rPr>
              <w:t>ق</w:t>
            </w:r>
            <w:r w:rsidRPr="00F7689E">
              <w:rPr>
                <w:rStyle w:val="Hyperlink"/>
                <w:rtl/>
              </w:rPr>
              <w:t xml:space="preserve"> متأخر</w:t>
            </w:r>
            <w:r w:rsidRPr="00F7689E">
              <w:rPr>
                <w:rStyle w:val="Hyperlink"/>
                <w:rFonts w:hint="cs"/>
                <w:rtl/>
              </w:rPr>
              <w:t>ی</w:t>
            </w:r>
            <w:r w:rsidRPr="00F7689E">
              <w:rPr>
                <w:rStyle w:val="Hyperlink"/>
                <w:rFonts w:hint="eastAsia"/>
                <w:rtl/>
              </w:rPr>
              <w:t>ن</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40762428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51</w:t>
            </w:r>
            <w:r w:rsidRPr="00F7689E">
              <w:rPr>
                <w:rStyle w:val="Hyperlink"/>
                <w:rtl/>
              </w:rPr>
              <w:fldChar w:fldCharType="end"/>
            </w:r>
          </w:hyperlink>
        </w:p>
        <w:p w:rsidR="008A4457" w:rsidRPr="00F7689E" w:rsidRDefault="008A4457" w:rsidP="00F7689E">
          <w:pPr>
            <w:pStyle w:val="TOC4"/>
            <w:rPr>
              <w:rtl/>
            </w:rPr>
          </w:pPr>
          <w:hyperlink w:anchor="_Toc40762429" w:history="1">
            <w:r w:rsidRPr="00F7689E">
              <w:rPr>
                <w:rStyle w:val="Hyperlink"/>
                <w:rtl/>
              </w:rPr>
              <w:t>نقد</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40762429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51</w:t>
            </w:r>
            <w:r w:rsidRPr="00F7689E">
              <w:rPr>
                <w:rStyle w:val="Hyperlink"/>
                <w:rtl/>
              </w:rPr>
              <w:fldChar w:fldCharType="end"/>
            </w:r>
          </w:hyperlink>
        </w:p>
        <w:p w:rsidR="008A4457" w:rsidRPr="00F7689E" w:rsidRDefault="008A4457" w:rsidP="00F7689E">
          <w:pPr>
            <w:pStyle w:val="TOC4"/>
            <w:rPr>
              <w:rtl/>
            </w:rPr>
          </w:pPr>
          <w:hyperlink w:anchor="_Toc40762430" w:history="1">
            <w:r w:rsidRPr="00F7689E">
              <w:rPr>
                <w:rStyle w:val="Hyperlink"/>
                <w:rtl/>
              </w:rPr>
              <w:t>د) کثرت روا</w:t>
            </w:r>
            <w:r w:rsidRPr="00F7689E">
              <w:rPr>
                <w:rStyle w:val="Hyperlink"/>
                <w:rFonts w:hint="cs"/>
                <w:rtl/>
              </w:rPr>
              <w:t>ی</w:t>
            </w:r>
            <w:r w:rsidRPr="00F7689E">
              <w:rPr>
                <w:rStyle w:val="Hyperlink"/>
                <w:rFonts w:hint="eastAsia"/>
                <w:rtl/>
              </w:rPr>
              <w:t>ت</w:t>
            </w:r>
            <w:r w:rsidRPr="00F7689E">
              <w:rPr>
                <w:rStyle w:val="Hyperlink"/>
                <w:rtl/>
              </w:rPr>
              <w:t xml:space="preserve"> اجلاء</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40762430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51</w:t>
            </w:r>
            <w:r w:rsidRPr="00F7689E">
              <w:rPr>
                <w:rStyle w:val="Hyperlink"/>
                <w:rtl/>
              </w:rPr>
              <w:fldChar w:fldCharType="end"/>
            </w:r>
          </w:hyperlink>
        </w:p>
        <w:p w:rsidR="008A4457" w:rsidRPr="00F7689E" w:rsidRDefault="008A4457" w:rsidP="00F7689E">
          <w:pPr>
            <w:pStyle w:val="TOC4"/>
            <w:rPr>
              <w:rtl/>
            </w:rPr>
          </w:pPr>
          <w:hyperlink w:anchor="_Toc40762431" w:history="1">
            <w:r w:rsidRPr="00F7689E">
              <w:rPr>
                <w:rStyle w:val="Hyperlink"/>
                <w:rtl/>
              </w:rPr>
              <w:t>هـ) انضمام قرائن اطم</w:t>
            </w:r>
            <w:r w:rsidRPr="00F7689E">
              <w:rPr>
                <w:rStyle w:val="Hyperlink"/>
                <w:rFonts w:hint="cs"/>
                <w:rtl/>
              </w:rPr>
              <w:t>ی</w:t>
            </w:r>
            <w:r w:rsidRPr="00F7689E">
              <w:rPr>
                <w:rStyle w:val="Hyperlink"/>
                <w:rFonts w:hint="eastAsia"/>
                <w:rtl/>
              </w:rPr>
              <w:t>نان</w:t>
            </w:r>
            <w:r w:rsidRPr="00F7689E">
              <w:rPr>
                <w:rStyle w:val="Hyperlink"/>
                <w:rtl/>
              </w:rPr>
              <w:t xml:space="preserve"> آور</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40762431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52</w:t>
            </w:r>
            <w:r w:rsidRPr="00F7689E">
              <w:rPr>
                <w:rStyle w:val="Hyperlink"/>
                <w:rtl/>
              </w:rPr>
              <w:fldChar w:fldCharType="end"/>
            </w:r>
          </w:hyperlink>
        </w:p>
        <w:p w:rsidR="008A4457" w:rsidRPr="00F7689E" w:rsidRDefault="008A4457">
          <w:pPr>
            <w:pStyle w:val="TOC5"/>
            <w:rPr>
              <w:rtl/>
            </w:rPr>
          </w:pPr>
          <w:hyperlink w:anchor="_Toc40762432" w:history="1">
            <w:r w:rsidRPr="00F7689E">
              <w:rPr>
                <w:rStyle w:val="Hyperlink"/>
                <w:rtl/>
              </w:rPr>
              <w:t>1) لقب «محمد بن اسماع</w:t>
            </w:r>
            <w:r w:rsidRPr="00F7689E">
              <w:rPr>
                <w:rStyle w:val="Hyperlink"/>
                <w:rFonts w:hint="cs"/>
                <w:rtl/>
              </w:rPr>
              <w:t>ی</w:t>
            </w:r>
            <w:r w:rsidRPr="00F7689E">
              <w:rPr>
                <w:rStyle w:val="Hyperlink"/>
                <w:rFonts w:hint="eastAsia"/>
                <w:rtl/>
              </w:rPr>
              <w:t>ل»</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40762432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52</w:t>
            </w:r>
            <w:r w:rsidRPr="00F7689E">
              <w:rPr>
                <w:rStyle w:val="Hyperlink"/>
                <w:rtl/>
              </w:rPr>
              <w:fldChar w:fldCharType="end"/>
            </w:r>
          </w:hyperlink>
        </w:p>
        <w:p w:rsidR="008A4457" w:rsidRPr="00F7689E" w:rsidRDefault="008A4457">
          <w:pPr>
            <w:pStyle w:val="TOC5"/>
            <w:rPr>
              <w:rtl/>
            </w:rPr>
          </w:pPr>
          <w:hyperlink w:anchor="_Toc40762433" w:history="1">
            <w:r w:rsidRPr="00F7689E">
              <w:rPr>
                <w:rStyle w:val="Hyperlink"/>
                <w:rtl/>
              </w:rPr>
              <w:t>2) برخورد اصحاب با «محمد بن اسماع</w:t>
            </w:r>
            <w:r w:rsidRPr="00F7689E">
              <w:rPr>
                <w:rStyle w:val="Hyperlink"/>
                <w:rFonts w:hint="cs"/>
                <w:rtl/>
              </w:rPr>
              <w:t>ی</w:t>
            </w:r>
            <w:r w:rsidRPr="00F7689E">
              <w:rPr>
                <w:rStyle w:val="Hyperlink"/>
                <w:rFonts w:hint="eastAsia"/>
                <w:rtl/>
              </w:rPr>
              <w:t>ل»</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40762433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52</w:t>
            </w:r>
            <w:r w:rsidRPr="00F7689E">
              <w:rPr>
                <w:rStyle w:val="Hyperlink"/>
                <w:rtl/>
              </w:rPr>
              <w:fldChar w:fldCharType="end"/>
            </w:r>
          </w:hyperlink>
        </w:p>
        <w:p w:rsidR="008A4457" w:rsidRPr="00F7689E" w:rsidRDefault="008A4457">
          <w:pPr>
            <w:pStyle w:val="TOC5"/>
            <w:rPr>
              <w:rtl/>
            </w:rPr>
          </w:pPr>
          <w:hyperlink w:anchor="_Toc40762434" w:history="1">
            <w:r w:rsidRPr="00F7689E">
              <w:rPr>
                <w:rStyle w:val="Hyperlink"/>
                <w:rtl/>
              </w:rPr>
              <w:t>3) نحوه‌</w:t>
            </w:r>
            <w:r w:rsidRPr="00F7689E">
              <w:rPr>
                <w:rStyle w:val="Hyperlink"/>
                <w:rFonts w:hint="cs"/>
                <w:rtl/>
              </w:rPr>
              <w:t>ی</w:t>
            </w:r>
            <w:r w:rsidRPr="00F7689E">
              <w:rPr>
                <w:rStyle w:val="Hyperlink"/>
                <w:rtl/>
              </w:rPr>
              <w:t xml:space="preserve"> اجازه‌</w:t>
            </w:r>
            <w:r w:rsidRPr="00F7689E">
              <w:rPr>
                <w:rStyle w:val="Hyperlink"/>
                <w:rFonts w:hint="cs"/>
                <w:rtl/>
              </w:rPr>
              <w:t>ی</w:t>
            </w:r>
            <w:r w:rsidRPr="00F7689E">
              <w:rPr>
                <w:rStyle w:val="Hyperlink"/>
                <w:rtl/>
              </w:rPr>
              <w:t xml:space="preserve"> «فضل بن شاذان» به «محمد بن اسماع</w:t>
            </w:r>
            <w:r w:rsidRPr="00F7689E">
              <w:rPr>
                <w:rStyle w:val="Hyperlink"/>
                <w:rFonts w:hint="cs"/>
                <w:rtl/>
              </w:rPr>
              <w:t>ی</w:t>
            </w:r>
            <w:r w:rsidRPr="00F7689E">
              <w:rPr>
                <w:rStyle w:val="Hyperlink"/>
                <w:rFonts w:hint="eastAsia"/>
                <w:rtl/>
              </w:rPr>
              <w:t>ل»</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40762434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52</w:t>
            </w:r>
            <w:r w:rsidRPr="00F7689E">
              <w:rPr>
                <w:rStyle w:val="Hyperlink"/>
                <w:rtl/>
              </w:rPr>
              <w:fldChar w:fldCharType="end"/>
            </w:r>
          </w:hyperlink>
        </w:p>
        <w:p w:rsidR="008A4457" w:rsidRPr="00F7689E" w:rsidRDefault="008A4457">
          <w:pPr>
            <w:pStyle w:val="TOC5"/>
            <w:rPr>
              <w:rtl/>
            </w:rPr>
          </w:pPr>
          <w:hyperlink w:anchor="_Toc40762435" w:history="1">
            <w:r w:rsidRPr="00F7689E">
              <w:rPr>
                <w:rStyle w:val="Hyperlink"/>
                <w:rtl/>
              </w:rPr>
              <w:t>4) مخالفت با خواسته‌</w:t>
            </w:r>
            <w:r w:rsidRPr="00F7689E">
              <w:rPr>
                <w:rStyle w:val="Hyperlink"/>
                <w:rFonts w:hint="cs"/>
                <w:rtl/>
              </w:rPr>
              <w:t>ی</w:t>
            </w:r>
            <w:r w:rsidRPr="00F7689E">
              <w:rPr>
                <w:rStyle w:val="Hyperlink"/>
                <w:rtl/>
              </w:rPr>
              <w:t xml:space="preserve"> حکام</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40762435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53</w:t>
            </w:r>
            <w:r w:rsidRPr="00F7689E">
              <w:rPr>
                <w:rStyle w:val="Hyperlink"/>
                <w:rtl/>
              </w:rPr>
              <w:fldChar w:fldCharType="end"/>
            </w:r>
          </w:hyperlink>
        </w:p>
        <w:p w:rsidR="008A4457" w:rsidRPr="00F7689E" w:rsidRDefault="008A4457" w:rsidP="00F7689E">
          <w:pPr>
            <w:pStyle w:val="TOC4"/>
            <w:rPr>
              <w:rtl/>
            </w:rPr>
          </w:pPr>
          <w:hyperlink w:anchor="_Toc40762436" w:history="1">
            <w:r w:rsidRPr="00F7689E">
              <w:rPr>
                <w:rStyle w:val="Hyperlink"/>
                <w:rtl/>
              </w:rPr>
              <w:t>اشکال</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40762436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53</w:t>
            </w:r>
            <w:r w:rsidRPr="00F7689E">
              <w:rPr>
                <w:rStyle w:val="Hyperlink"/>
                <w:rtl/>
              </w:rPr>
              <w:fldChar w:fldCharType="end"/>
            </w:r>
          </w:hyperlink>
        </w:p>
        <w:p w:rsidR="008A4457" w:rsidRPr="00F7689E" w:rsidRDefault="008A4457">
          <w:pPr>
            <w:pStyle w:val="TOC5"/>
            <w:rPr>
              <w:rtl/>
            </w:rPr>
          </w:pPr>
          <w:hyperlink w:anchor="_Toc40762437" w:history="1">
            <w:r w:rsidRPr="00F7689E">
              <w:rPr>
                <w:rStyle w:val="Hyperlink"/>
                <w:rtl/>
              </w:rPr>
              <w:t>الف) اشکال به کثرت روا</w:t>
            </w:r>
            <w:r w:rsidRPr="00F7689E">
              <w:rPr>
                <w:rStyle w:val="Hyperlink"/>
                <w:rFonts w:hint="cs"/>
                <w:rtl/>
              </w:rPr>
              <w:t>ی</w:t>
            </w:r>
            <w:r w:rsidRPr="00F7689E">
              <w:rPr>
                <w:rStyle w:val="Hyperlink"/>
                <w:rFonts w:hint="eastAsia"/>
                <w:rtl/>
              </w:rPr>
              <w:t>ت</w:t>
            </w:r>
            <w:r w:rsidRPr="00F7689E">
              <w:rPr>
                <w:rStyle w:val="Hyperlink"/>
                <w:rtl/>
              </w:rPr>
              <w:t xml:space="preserve"> اجلاء</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40762437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53</w:t>
            </w:r>
            <w:r w:rsidRPr="00F7689E">
              <w:rPr>
                <w:rStyle w:val="Hyperlink"/>
                <w:rtl/>
              </w:rPr>
              <w:fldChar w:fldCharType="end"/>
            </w:r>
          </w:hyperlink>
        </w:p>
        <w:p w:rsidR="008A4457" w:rsidRPr="00F7689E" w:rsidRDefault="008A4457">
          <w:pPr>
            <w:pStyle w:val="TOC5"/>
            <w:rPr>
              <w:rtl/>
            </w:rPr>
          </w:pPr>
          <w:hyperlink w:anchor="_Toc40762438" w:history="1">
            <w:r w:rsidRPr="00F7689E">
              <w:rPr>
                <w:rStyle w:val="Hyperlink"/>
                <w:rtl/>
              </w:rPr>
              <w:t>پاسخ</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40762438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53</w:t>
            </w:r>
            <w:r w:rsidRPr="00F7689E">
              <w:rPr>
                <w:rStyle w:val="Hyperlink"/>
                <w:rtl/>
              </w:rPr>
              <w:fldChar w:fldCharType="end"/>
            </w:r>
          </w:hyperlink>
        </w:p>
        <w:p w:rsidR="008A4457" w:rsidRPr="00F7689E" w:rsidRDefault="008A4457">
          <w:pPr>
            <w:pStyle w:val="TOC5"/>
            <w:rPr>
              <w:rtl/>
            </w:rPr>
          </w:pPr>
          <w:hyperlink w:anchor="_Toc40762439" w:history="1">
            <w:r w:rsidRPr="00F7689E">
              <w:rPr>
                <w:rStyle w:val="Hyperlink"/>
                <w:rtl/>
              </w:rPr>
              <w:t>ب) اشکال به انضمام قرائن اطم</w:t>
            </w:r>
            <w:r w:rsidRPr="00F7689E">
              <w:rPr>
                <w:rStyle w:val="Hyperlink"/>
                <w:rFonts w:hint="cs"/>
                <w:rtl/>
              </w:rPr>
              <w:t>ی</w:t>
            </w:r>
            <w:r w:rsidRPr="00F7689E">
              <w:rPr>
                <w:rStyle w:val="Hyperlink"/>
                <w:rFonts w:hint="eastAsia"/>
                <w:rtl/>
              </w:rPr>
              <w:t>نان</w:t>
            </w:r>
            <w:r w:rsidRPr="00F7689E">
              <w:rPr>
                <w:rStyle w:val="Hyperlink"/>
                <w:rtl/>
              </w:rPr>
              <w:t xml:space="preserve"> آور</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40762439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53</w:t>
            </w:r>
            <w:r w:rsidRPr="00F7689E">
              <w:rPr>
                <w:rStyle w:val="Hyperlink"/>
                <w:rtl/>
              </w:rPr>
              <w:fldChar w:fldCharType="end"/>
            </w:r>
          </w:hyperlink>
        </w:p>
        <w:p w:rsidR="008A4457" w:rsidRPr="00F7689E" w:rsidRDefault="008A4457">
          <w:pPr>
            <w:pStyle w:val="TOC5"/>
            <w:rPr>
              <w:rtl/>
            </w:rPr>
          </w:pPr>
          <w:hyperlink w:anchor="_Toc40762440" w:history="1">
            <w:r w:rsidRPr="00F7689E">
              <w:rPr>
                <w:rStyle w:val="Hyperlink"/>
                <w:rtl/>
              </w:rPr>
              <w:t>پاسخ</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40762440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53</w:t>
            </w:r>
            <w:r w:rsidRPr="00F7689E">
              <w:rPr>
                <w:rStyle w:val="Hyperlink"/>
                <w:rtl/>
              </w:rPr>
              <w:fldChar w:fldCharType="end"/>
            </w:r>
          </w:hyperlink>
        </w:p>
        <w:p w:rsidR="008A4457" w:rsidRPr="00F7689E" w:rsidRDefault="008A4457">
          <w:pPr>
            <w:pStyle w:val="TOC3"/>
            <w:rPr>
              <w:rtl/>
              <w:lang w:bidi="fa-IR"/>
            </w:rPr>
          </w:pPr>
          <w:hyperlink w:anchor="_Toc40762441" w:history="1">
            <w:r w:rsidRPr="00F7689E">
              <w:rPr>
                <w:rStyle w:val="Hyperlink"/>
                <w:rtl/>
              </w:rPr>
              <w:t>«الفضل بن شاذان»</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40762441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54</w:t>
            </w:r>
            <w:r w:rsidRPr="00F7689E">
              <w:rPr>
                <w:rStyle w:val="Hyperlink"/>
                <w:rtl/>
              </w:rPr>
              <w:fldChar w:fldCharType="end"/>
            </w:r>
          </w:hyperlink>
        </w:p>
        <w:p w:rsidR="008A4457" w:rsidRPr="00F7689E" w:rsidRDefault="008A4457">
          <w:pPr>
            <w:pStyle w:val="TOC2"/>
            <w:rPr>
              <w:rtl/>
              <w:lang w:bidi="fa-IR"/>
            </w:rPr>
          </w:pPr>
          <w:hyperlink w:anchor="_Toc40762442" w:history="1">
            <w:r w:rsidRPr="00F7689E">
              <w:rPr>
                <w:rStyle w:val="Hyperlink"/>
                <w:rtl/>
              </w:rPr>
              <w:t>12. «عِدَّةٍ مِنْ أَصْحَابِنَا عَنْ سَهْلِ بْنِ زِ</w:t>
            </w:r>
            <w:r w:rsidRPr="00F7689E">
              <w:rPr>
                <w:rStyle w:val="Hyperlink"/>
                <w:rFonts w:hint="cs"/>
                <w:rtl/>
              </w:rPr>
              <w:t>ی</w:t>
            </w:r>
            <w:r w:rsidRPr="00F7689E">
              <w:rPr>
                <w:rStyle w:val="Hyperlink"/>
                <w:rFonts w:hint="eastAsia"/>
                <w:rtl/>
              </w:rPr>
              <w:t>ادٍ</w:t>
            </w:r>
            <w:r w:rsidRPr="00F7689E">
              <w:rPr>
                <w:rStyle w:val="Hyperlink"/>
                <w:rtl/>
              </w:rPr>
              <w:t xml:space="preserve"> عَنْ جَعْفَرِ بْنِ مُحَمَّدٍ الْأَشْعَرِ</w:t>
            </w:r>
            <w:r w:rsidRPr="00F7689E">
              <w:rPr>
                <w:rStyle w:val="Hyperlink"/>
                <w:rFonts w:hint="cs"/>
                <w:rtl/>
              </w:rPr>
              <w:t>ی</w:t>
            </w:r>
            <w:r w:rsidRPr="00F7689E">
              <w:rPr>
                <w:rStyle w:val="Hyperlink"/>
                <w:rtl/>
              </w:rPr>
              <w:t xml:space="preserve"> عَنْ عَبْدِ اللَّهِ بْنِ مَ</w:t>
            </w:r>
            <w:r w:rsidRPr="00F7689E">
              <w:rPr>
                <w:rStyle w:val="Hyperlink"/>
                <w:rFonts w:hint="cs"/>
                <w:rtl/>
              </w:rPr>
              <w:t>ی</w:t>
            </w:r>
            <w:r w:rsidRPr="00F7689E">
              <w:rPr>
                <w:rStyle w:val="Hyperlink"/>
                <w:rFonts w:hint="eastAsia"/>
                <w:rtl/>
              </w:rPr>
              <w:t>مُونٍ</w:t>
            </w:r>
            <w:r w:rsidRPr="00F7689E">
              <w:rPr>
                <w:rStyle w:val="Hyperlink"/>
                <w:rtl/>
              </w:rPr>
              <w:t xml:space="preserve"> الْقَدَّاح».</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40762442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54</w:t>
            </w:r>
            <w:r w:rsidRPr="00F7689E">
              <w:rPr>
                <w:rStyle w:val="Hyperlink"/>
                <w:rtl/>
              </w:rPr>
              <w:fldChar w:fldCharType="end"/>
            </w:r>
          </w:hyperlink>
        </w:p>
        <w:p w:rsidR="008A4457" w:rsidRPr="00F7689E" w:rsidRDefault="008A4457">
          <w:pPr>
            <w:pStyle w:val="TOC3"/>
            <w:rPr>
              <w:rtl/>
              <w:lang w:bidi="fa-IR"/>
            </w:rPr>
          </w:pPr>
          <w:hyperlink w:anchor="_Toc40762443" w:history="1">
            <w:r w:rsidRPr="00F7689E">
              <w:rPr>
                <w:rStyle w:val="Hyperlink"/>
                <w:rtl/>
              </w:rPr>
              <w:t>سهل بن ز</w:t>
            </w:r>
            <w:r w:rsidRPr="00F7689E">
              <w:rPr>
                <w:rStyle w:val="Hyperlink"/>
                <w:rFonts w:hint="cs"/>
                <w:rtl/>
              </w:rPr>
              <w:t>ی</w:t>
            </w:r>
            <w:r w:rsidRPr="00F7689E">
              <w:rPr>
                <w:rStyle w:val="Hyperlink"/>
                <w:rFonts w:hint="eastAsia"/>
                <w:rtl/>
              </w:rPr>
              <w:t>اد</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40762443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54</w:t>
            </w:r>
            <w:r w:rsidRPr="00F7689E">
              <w:rPr>
                <w:rStyle w:val="Hyperlink"/>
                <w:rtl/>
              </w:rPr>
              <w:fldChar w:fldCharType="end"/>
            </w:r>
          </w:hyperlink>
        </w:p>
        <w:p w:rsidR="008A4457" w:rsidRPr="00F7689E" w:rsidRDefault="008A4457" w:rsidP="00F7689E">
          <w:pPr>
            <w:pStyle w:val="TOC4"/>
            <w:rPr>
              <w:rtl/>
            </w:rPr>
          </w:pPr>
          <w:hyperlink w:anchor="_Toc40762444" w:history="1">
            <w:r w:rsidRPr="00F7689E">
              <w:rPr>
                <w:rStyle w:val="Hyperlink"/>
                <w:rtl/>
              </w:rPr>
              <w:t>بررس</w:t>
            </w:r>
            <w:r w:rsidRPr="00F7689E">
              <w:rPr>
                <w:rStyle w:val="Hyperlink"/>
                <w:rFonts w:hint="cs"/>
                <w:rtl/>
              </w:rPr>
              <w:t>ی</w:t>
            </w:r>
            <w:r w:rsidRPr="00F7689E">
              <w:rPr>
                <w:rStyle w:val="Hyperlink"/>
                <w:rtl/>
              </w:rPr>
              <w:t xml:space="preserve"> عبارات در مورد «سهل بن ز</w:t>
            </w:r>
            <w:r w:rsidRPr="00F7689E">
              <w:rPr>
                <w:rStyle w:val="Hyperlink"/>
                <w:rFonts w:hint="cs"/>
                <w:rtl/>
              </w:rPr>
              <w:t>ی</w:t>
            </w:r>
            <w:r w:rsidRPr="00F7689E">
              <w:rPr>
                <w:rStyle w:val="Hyperlink"/>
                <w:rFonts w:hint="eastAsia"/>
                <w:rtl/>
              </w:rPr>
              <w:t>اد»</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40762444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54</w:t>
            </w:r>
            <w:r w:rsidRPr="00F7689E">
              <w:rPr>
                <w:rStyle w:val="Hyperlink"/>
                <w:rtl/>
              </w:rPr>
              <w:fldChar w:fldCharType="end"/>
            </w:r>
          </w:hyperlink>
        </w:p>
        <w:p w:rsidR="008A4457" w:rsidRPr="00F7689E" w:rsidRDefault="008A4457">
          <w:pPr>
            <w:pStyle w:val="TOC5"/>
            <w:rPr>
              <w:rtl/>
            </w:rPr>
          </w:pPr>
          <w:hyperlink w:anchor="_Toc40762445" w:history="1">
            <w:r w:rsidRPr="00F7689E">
              <w:rPr>
                <w:rStyle w:val="Hyperlink"/>
                <w:rtl/>
              </w:rPr>
              <w:t>الف) عبارت «نجاش</w:t>
            </w:r>
            <w:r w:rsidRPr="00F7689E">
              <w:rPr>
                <w:rStyle w:val="Hyperlink"/>
                <w:rFonts w:hint="cs"/>
                <w:rtl/>
              </w:rPr>
              <w:t>ی</w:t>
            </w:r>
            <w:r w:rsidRPr="00F7689E">
              <w:rPr>
                <w:rStyle w:val="Hyperlink"/>
                <w:rFonts w:hint="eastAsia"/>
                <w:rtl/>
              </w:rPr>
              <w:t>»</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40762445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54</w:t>
            </w:r>
            <w:r w:rsidRPr="00F7689E">
              <w:rPr>
                <w:rStyle w:val="Hyperlink"/>
                <w:rtl/>
              </w:rPr>
              <w:fldChar w:fldCharType="end"/>
            </w:r>
          </w:hyperlink>
        </w:p>
        <w:p w:rsidR="008A4457" w:rsidRPr="00F7689E" w:rsidRDefault="008A4457">
          <w:pPr>
            <w:pStyle w:val="TOC5"/>
            <w:rPr>
              <w:rtl/>
            </w:rPr>
          </w:pPr>
          <w:hyperlink w:anchor="_Toc40762446" w:history="1">
            <w:r w:rsidRPr="00F7689E">
              <w:rPr>
                <w:rStyle w:val="Hyperlink"/>
                <w:rtl/>
              </w:rPr>
              <w:t>بررس</w:t>
            </w:r>
            <w:r w:rsidRPr="00F7689E">
              <w:rPr>
                <w:rStyle w:val="Hyperlink"/>
                <w:rFonts w:hint="cs"/>
                <w:rtl/>
              </w:rPr>
              <w:t>ی</w:t>
            </w:r>
            <w:r w:rsidRPr="00F7689E">
              <w:rPr>
                <w:rStyle w:val="Hyperlink"/>
                <w:rtl/>
              </w:rPr>
              <w:t xml:space="preserve"> عبارت</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40762446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54</w:t>
            </w:r>
            <w:r w:rsidRPr="00F7689E">
              <w:rPr>
                <w:rStyle w:val="Hyperlink"/>
                <w:rtl/>
              </w:rPr>
              <w:fldChar w:fldCharType="end"/>
            </w:r>
          </w:hyperlink>
        </w:p>
        <w:p w:rsidR="008A4457" w:rsidRPr="00F7689E" w:rsidRDefault="008A4457">
          <w:pPr>
            <w:pStyle w:val="TOC5"/>
            <w:rPr>
              <w:rtl/>
            </w:rPr>
          </w:pPr>
          <w:hyperlink w:anchor="_Toc40762447" w:history="1">
            <w:r w:rsidRPr="00F7689E">
              <w:rPr>
                <w:rStyle w:val="Hyperlink"/>
                <w:rtl/>
              </w:rPr>
              <w:t>ب) عبارات «ش</w:t>
            </w:r>
            <w:r w:rsidRPr="00F7689E">
              <w:rPr>
                <w:rStyle w:val="Hyperlink"/>
                <w:rFonts w:hint="cs"/>
                <w:rtl/>
              </w:rPr>
              <w:t>ی</w:t>
            </w:r>
            <w:r w:rsidRPr="00F7689E">
              <w:rPr>
                <w:rStyle w:val="Hyperlink"/>
                <w:rFonts w:hint="eastAsia"/>
                <w:rtl/>
              </w:rPr>
              <w:t>خ</w:t>
            </w:r>
            <w:r w:rsidRPr="00F7689E">
              <w:rPr>
                <w:rStyle w:val="Hyperlink"/>
                <w:rtl/>
              </w:rPr>
              <w:t xml:space="preserve"> طوس</w:t>
            </w:r>
            <w:r w:rsidRPr="00F7689E">
              <w:rPr>
                <w:rStyle w:val="Hyperlink"/>
                <w:rFonts w:hint="cs"/>
                <w:rtl/>
              </w:rPr>
              <w:t>ی</w:t>
            </w:r>
            <w:r w:rsidRPr="00F7689E">
              <w:rPr>
                <w:rStyle w:val="Hyperlink"/>
                <w:rFonts w:hint="eastAsia"/>
                <w:rtl/>
              </w:rPr>
              <w:t>»</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40762447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55</w:t>
            </w:r>
            <w:r w:rsidRPr="00F7689E">
              <w:rPr>
                <w:rStyle w:val="Hyperlink"/>
                <w:rtl/>
              </w:rPr>
              <w:fldChar w:fldCharType="end"/>
            </w:r>
          </w:hyperlink>
        </w:p>
        <w:p w:rsidR="008A4457" w:rsidRPr="00F7689E" w:rsidRDefault="008A4457">
          <w:pPr>
            <w:pStyle w:val="TOC6"/>
            <w:tabs>
              <w:tab w:val="right" w:leader="dot" w:pos="10762"/>
            </w:tabs>
            <w:rPr>
              <w:rFonts w:cs="B Mitra"/>
              <w:noProof/>
              <w:sz w:val="28"/>
              <w:szCs w:val="28"/>
              <w:rtl/>
            </w:rPr>
          </w:pPr>
          <w:hyperlink w:anchor="_Toc40762448" w:history="1">
            <w:r w:rsidRPr="00F7689E">
              <w:rPr>
                <w:rStyle w:val="Hyperlink"/>
                <w:rFonts w:cs="B Mitra"/>
                <w:noProof/>
                <w:sz w:val="28"/>
                <w:szCs w:val="28"/>
                <w:rtl/>
              </w:rPr>
              <w:t>عبارت اول</w:t>
            </w:r>
            <w:r w:rsidRPr="00F7689E">
              <w:rPr>
                <w:rFonts w:cs="B Mitra"/>
                <w:noProof/>
                <w:webHidden/>
                <w:sz w:val="28"/>
                <w:szCs w:val="28"/>
                <w:rtl/>
              </w:rPr>
              <w:tab/>
            </w:r>
            <w:r w:rsidRPr="00F7689E">
              <w:rPr>
                <w:rStyle w:val="Hyperlink"/>
                <w:rFonts w:cs="B Mitra"/>
                <w:noProof/>
                <w:sz w:val="28"/>
                <w:szCs w:val="28"/>
                <w:rtl/>
              </w:rPr>
              <w:fldChar w:fldCharType="begin"/>
            </w:r>
            <w:r w:rsidRPr="00F7689E">
              <w:rPr>
                <w:rFonts w:cs="B Mitra"/>
                <w:noProof/>
                <w:webHidden/>
                <w:sz w:val="28"/>
                <w:szCs w:val="28"/>
                <w:rtl/>
              </w:rPr>
              <w:instrText xml:space="preserve"> </w:instrText>
            </w:r>
            <w:r w:rsidRPr="00F7689E">
              <w:rPr>
                <w:rFonts w:cs="B Mitra"/>
                <w:noProof/>
                <w:webHidden/>
                <w:sz w:val="28"/>
                <w:szCs w:val="28"/>
              </w:rPr>
              <w:instrText>PAGEREF</w:instrText>
            </w:r>
            <w:r w:rsidRPr="00F7689E">
              <w:rPr>
                <w:rFonts w:cs="B Mitra"/>
                <w:noProof/>
                <w:webHidden/>
                <w:sz w:val="28"/>
                <w:szCs w:val="28"/>
                <w:rtl/>
              </w:rPr>
              <w:instrText xml:space="preserve"> _</w:instrText>
            </w:r>
            <w:r w:rsidRPr="00F7689E">
              <w:rPr>
                <w:rFonts w:cs="B Mitra"/>
                <w:noProof/>
                <w:webHidden/>
                <w:sz w:val="28"/>
                <w:szCs w:val="28"/>
              </w:rPr>
              <w:instrText>Toc</w:instrText>
            </w:r>
            <w:r w:rsidRPr="00F7689E">
              <w:rPr>
                <w:rFonts w:cs="B Mitra"/>
                <w:noProof/>
                <w:webHidden/>
                <w:sz w:val="28"/>
                <w:szCs w:val="28"/>
                <w:rtl/>
              </w:rPr>
              <w:instrText xml:space="preserve">40762448 </w:instrText>
            </w:r>
            <w:r w:rsidRPr="00F7689E">
              <w:rPr>
                <w:rFonts w:cs="B Mitra"/>
                <w:noProof/>
                <w:webHidden/>
                <w:sz w:val="28"/>
                <w:szCs w:val="28"/>
              </w:rPr>
              <w:instrText>\h</w:instrText>
            </w:r>
            <w:r w:rsidRPr="00F7689E">
              <w:rPr>
                <w:rFonts w:cs="B Mitra"/>
                <w:noProof/>
                <w:webHidden/>
                <w:sz w:val="28"/>
                <w:szCs w:val="28"/>
                <w:rtl/>
              </w:rPr>
              <w:instrText xml:space="preserve"> </w:instrText>
            </w:r>
            <w:r w:rsidRPr="00F7689E">
              <w:rPr>
                <w:rStyle w:val="Hyperlink"/>
                <w:rFonts w:cs="B Mitra"/>
                <w:noProof/>
                <w:sz w:val="28"/>
                <w:szCs w:val="28"/>
                <w:rtl/>
              </w:rPr>
            </w:r>
            <w:r w:rsidRPr="00F7689E">
              <w:rPr>
                <w:rStyle w:val="Hyperlink"/>
                <w:rFonts w:cs="B Mitra"/>
                <w:noProof/>
                <w:sz w:val="28"/>
                <w:szCs w:val="28"/>
                <w:rtl/>
              </w:rPr>
              <w:fldChar w:fldCharType="separate"/>
            </w:r>
            <w:r w:rsidRPr="00F7689E">
              <w:rPr>
                <w:rFonts w:cs="B Mitra"/>
                <w:noProof/>
                <w:webHidden/>
                <w:sz w:val="28"/>
                <w:szCs w:val="28"/>
                <w:rtl/>
              </w:rPr>
              <w:t>55</w:t>
            </w:r>
            <w:r w:rsidRPr="00F7689E">
              <w:rPr>
                <w:rStyle w:val="Hyperlink"/>
                <w:rFonts w:cs="B Mitra"/>
                <w:noProof/>
                <w:sz w:val="28"/>
                <w:szCs w:val="28"/>
                <w:rtl/>
              </w:rPr>
              <w:fldChar w:fldCharType="end"/>
            </w:r>
          </w:hyperlink>
        </w:p>
        <w:p w:rsidR="008A4457" w:rsidRPr="00F7689E" w:rsidRDefault="008A4457">
          <w:pPr>
            <w:pStyle w:val="TOC6"/>
            <w:tabs>
              <w:tab w:val="right" w:leader="dot" w:pos="10762"/>
            </w:tabs>
            <w:rPr>
              <w:rFonts w:cs="B Mitra"/>
              <w:noProof/>
              <w:sz w:val="28"/>
              <w:szCs w:val="28"/>
              <w:rtl/>
            </w:rPr>
          </w:pPr>
          <w:hyperlink w:anchor="_Toc40762449" w:history="1">
            <w:r w:rsidRPr="00F7689E">
              <w:rPr>
                <w:rStyle w:val="Hyperlink"/>
                <w:rFonts w:cs="B Mitra"/>
                <w:noProof/>
                <w:sz w:val="28"/>
                <w:szCs w:val="28"/>
                <w:rtl/>
              </w:rPr>
              <w:t>عبارت دوم</w:t>
            </w:r>
            <w:r w:rsidRPr="00F7689E">
              <w:rPr>
                <w:rFonts w:cs="B Mitra"/>
                <w:noProof/>
                <w:webHidden/>
                <w:sz w:val="28"/>
                <w:szCs w:val="28"/>
                <w:rtl/>
              </w:rPr>
              <w:tab/>
            </w:r>
            <w:r w:rsidRPr="00F7689E">
              <w:rPr>
                <w:rStyle w:val="Hyperlink"/>
                <w:rFonts w:cs="B Mitra"/>
                <w:noProof/>
                <w:sz w:val="28"/>
                <w:szCs w:val="28"/>
                <w:rtl/>
              </w:rPr>
              <w:fldChar w:fldCharType="begin"/>
            </w:r>
            <w:r w:rsidRPr="00F7689E">
              <w:rPr>
                <w:rFonts w:cs="B Mitra"/>
                <w:noProof/>
                <w:webHidden/>
                <w:sz w:val="28"/>
                <w:szCs w:val="28"/>
                <w:rtl/>
              </w:rPr>
              <w:instrText xml:space="preserve"> </w:instrText>
            </w:r>
            <w:r w:rsidRPr="00F7689E">
              <w:rPr>
                <w:rFonts w:cs="B Mitra"/>
                <w:noProof/>
                <w:webHidden/>
                <w:sz w:val="28"/>
                <w:szCs w:val="28"/>
              </w:rPr>
              <w:instrText>PAGEREF</w:instrText>
            </w:r>
            <w:r w:rsidRPr="00F7689E">
              <w:rPr>
                <w:rFonts w:cs="B Mitra"/>
                <w:noProof/>
                <w:webHidden/>
                <w:sz w:val="28"/>
                <w:szCs w:val="28"/>
                <w:rtl/>
              </w:rPr>
              <w:instrText xml:space="preserve"> _</w:instrText>
            </w:r>
            <w:r w:rsidRPr="00F7689E">
              <w:rPr>
                <w:rFonts w:cs="B Mitra"/>
                <w:noProof/>
                <w:webHidden/>
                <w:sz w:val="28"/>
                <w:szCs w:val="28"/>
              </w:rPr>
              <w:instrText>Toc</w:instrText>
            </w:r>
            <w:r w:rsidRPr="00F7689E">
              <w:rPr>
                <w:rFonts w:cs="B Mitra"/>
                <w:noProof/>
                <w:webHidden/>
                <w:sz w:val="28"/>
                <w:szCs w:val="28"/>
                <w:rtl/>
              </w:rPr>
              <w:instrText xml:space="preserve">40762449 </w:instrText>
            </w:r>
            <w:r w:rsidRPr="00F7689E">
              <w:rPr>
                <w:rFonts w:cs="B Mitra"/>
                <w:noProof/>
                <w:webHidden/>
                <w:sz w:val="28"/>
                <w:szCs w:val="28"/>
              </w:rPr>
              <w:instrText>\h</w:instrText>
            </w:r>
            <w:r w:rsidRPr="00F7689E">
              <w:rPr>
                <w:rFonts w:cs="B Mitra"/>
                <w:noProof/>
                <w:webHidden/>
                <w:sz w:val="28"/>
                <w:szCs w:val="28"/>
                <w:rtl/>
              </w:rPr>
              <w:instrText xml:space="preserve"> </w:instrText>
            </w:r>
            <w:r w:rsidRPr="00F7689E">
              <w:rPr>
                <w:rStyle w:val="Hyperlink"/>
                <w:rFonts w:cs="B Mitra"/>
                <w:noProof/>
                <w:sz w:val="28"/>
                <w:szCs w:val="28"/>
                <w:rtl/>
              </w:rPr>
            </w:r>
            <w:r w:rsidRPr="00F7689E">
              <w:rPr>
                <w:rStyle w:val="Hyperlink"/>
                <w:rFonts w:cs="B Mitra"/>
                <w:noProof/>
                <w:sz w:val="28"/>
                <w:szCs w:val="28"/>
                <w:rtl/>
              </w:rPr>
              <w:fldChar w:fldCharType="separate"/>
            </w:r>
            <w:r w:rsidRPr="00F7689E">
              <w:rPr>
                <w:rFonts w:cs="B Mitra"/>
                <w:noProof/>
                <w:webHidden/>
                <w:sz w:val="28"/>
                <w:szCs w:val="28"/>
                <w:rtl/>
              </w:rPr>
              <w:t>55</w:t>
            </w:r>
            <w:r w:rsidRPr="00F7689E">
              <w:rPr>
                <w:rStyle w:val="Hyperlink"/>
                <w:rFonts w:cs="B Mitra"/>
                <w:noProof/>
                <w:sz w:val="28"/>
                <w:szCs w:val="28"/>
                <w:rtl/>
              </w:rPr>
              <w:fldChar w:fldCharType="end"/>
            </w:r>
          </w:hyperlink>
        </w:p>
        <w:p w:rsidR="008A4457" w:rsidRPr="00F7689E" w:rsidRDefault="008A4457">
          <w:pPr>
            <w:pStyle w:val="TOC6"/>
            <w:tabs>
              <w:tab w:val="right" w:leader="dot" w:pos="10762"/>
            </w:tabs>
            <w:rPr>
              <w:rFonts w:cs="B Mitra"/>
              <w:noProof/>
              <w:sz w:val="28"/>
              <w:szCs w:val="28"/>
              <w:rtl/>
            </w:rPr>
          </w:pPr>
          <w:hyperlink w:anchor="_Toc40762450" w:history="1">
            <w:r w:rsidRPr="00F7689E">
              <w:rPr>
                <w:rStyle w:val="Hyperlink"/>
                <w:rFonts w:cs="B Mitra"/>
                <w:noProof/>
                <w:sz w:val="28"/>
                <w:szCs w:val="28"/>
                <w:rtl/>
              </w:rPr>
              <w:t>عبارت سوم</w:t>
            </w:r>
            <w:r w:rsidRPr="00F7689E">
              <w:rPr>
                <w:rFonts w:cs="B Mitra"/>
                <w:noProof/>
                <w:webHidden/>
                <w:sz w:val="28"/>
                <w:szCs w:val="28"/>
                <w:rtl/>
              </w:rPr>
              <w:tab/>
            </w:r>
            <w:r w:rsidRPr="00F7689E">
              <w:rPr>
                <w:rStyle w:val="Hyperlink"/>
                <w:rFonts w:cs="B Mitra"/>
                <w:noProof/>
                <w:sz w:val="28"/>
                <w:szCs w:val="28"/>
                <w:rtl/>
              </w:rPr>
              <w:fldChar w:fldCharType="begin"/>
            </w:r>
            <w:r w:rsidRPr="00F7689E">
              <w:rPr>
                <w:rFonts w:cs="B Mitra"/>
                <w:noProof/>
                <w:webHidden/>
                <w:sz w:val="28"/>
                <w:szCs w:val="28"/>
                <w:rtl/>
              </w:rPr>
              <w:instrText xml:space="preserve"> </w:instrText>
            </w:r>
            <w:r w:rsidRPr="00F7689E">
              <w:rPr>
                <w:rFonts w:cs="B Mitra"/>
                <w:noProof/>
                <w:webHidden/>
                <w:sz w:val="28"/>
                <w:szCs w:val="28"/>
              </w:rPr>
              <w:instrText>PAGEREF</w:instrText>
            </w:r>
            <w:r w:rsidRPr="00F7689E">
              <w:rPr>
                <w:rFonts w:cs="B Mitra"/>
                <w:noProof/>
                <w:webHidden/>
                <w:sz w:val="28"/>
                <w:szCs w:val="28"/>
                <w:rtl/>
              </w:rPr>
              <w:instrText xml:space="preserve"> _</w:instrText>
            </w:r>
            <w:r w:rsidRPr="00F7689E">
              <w:rPr>
                <w:rFonts w:cs="B Mitra"/>
                <w:noProof/>
                <w:webHidden/>
                <w:sz w:val="28"/>
                <w:szCs w:val="28"/>
              </w:rPr>
              <w:instrText>Toc</w:instrText>
            </w:r>
            <w:r w:rsidRPr="00F7689E">
              <w:rPr>
                <w:rFonts w:cs="B Mitra"/>
                <w:noProof/>
                <w:webHidden/>
                <w:sz w:val="28"/>
                <w:szCs w:val="28"/>
                <w:rtl/>
              </w:rPr>
              <w:instrText xml:space="preserve">40762450 </w:instrText>
            </w:r>
            <w:r w:rsidRPr="00F7689E">
              <w:rPr>
                <w:rFonts w:cs="B Mitra"/>
                <w:noProof/>
                <w:webHidden/>
                <w:sz w:val="28"/>
                <w:szCs w:val="28"/>
              </w:rPr>
              <w:instrText>\h</w:instrText>
            </w:r>
            <w:r w:rsidRPr="00F7689E">
              <w:rPr>
                <w:rFonts w:cs="B Mitra"/>
                <w:noProof/>
                <w:webHidden/>
                <w:sz w:val="28"/>
                <w:szCs w:val="28"/>
                <w:rtl/>
              </w:rPr>
              <w:instrText xml:space="preserve"> </w:instrText>
            </w:r>
            <w:r w:rsidRPr="00F7689E">
              <w:rPr>
                <w:rStyle w:val="Hyperlink"/>
                <w:rFonts w:cs="B Mitra"/>
                <w:noProof/>
                <w:sz w:val="28"/>
                <w:szCs w:val="28"/>
                <w:rtl/>
              </w:rPr>
            </w:r>
            <w:r w:rsidRPr="00F7689E">
              <w:rPr>
                <w:rStyle w:val="Hyperlink"/>
                <w:rFonts w:cs="B Mitra"/>
                <w:noProof/>
                <w:sz w:val="28"/>
                <w:szCs w:val="28"/>
                <w:rtl/>
              </w:rPr>
              <w:fldChar w:fldCharType="separate"/>
            </w:r>
            <w:r w:rsidRPr="00F7689E">
              <w:rPr>
                <w:rFonts w:cs="B Mitra"/>
                <w:noProof/>
                <w:webHidden/>
                <w:sz w:val="28"/>
                <w:szCs w:val="28"/>
                <w:rtl/>
              </w:rPr>
              <w:t>56</w:t>
            </w:r>
            <w:r w:rsidRPr="00F7689E">
              <w:rPr>
                <w:rStyle w:val="Hyperlink"/>
                <w:rFonts w:cs="B Mitra"/>
                <w:noProof/>
                <w:sz w:val="28"/>
                <w:szCs w:val="28"/>
                <w:rtl/>
              </w:rPr>
              <w:fldChar w:fldCharType="end"/>
            </w:r>
          </w:hyperlink>
        </w:p>
        <w:p w:rsidR="008A4457" w:rsidRPr="00DF5FF9" w:rsidRDefault="008A4457">
          <w:pPr>
            <w:pStyle w:val="TOC5"/>
            <w:rPr>
              <w:rFonts w:cstheme="minorBidi"/>
              <w:sz w:val="22"/>
              <w:szCs w:val="22"/>
              <w:rtl/>
            </w:rPr>
          </w:pPr>
          <w:hyperlink w:anchor="_Toc40762451" w:history="1">
            <w:r w:rsidRPr="00F7689E">
              <w:rPr>
                <w:rStyle w:val="Hyperlink"/>
                <w:rtl/>
              </w:rPr>
              <w:t>بررس</w:t>
            </w:r>
            <w:r w:rsidRPr="00F7689E">
              <w:rPr>
                <w:rStyle w:val="Hyperlink"/>
                <w:rFonts w:hint="cs"/>
                <w:rtl/>
              </w:rPr>
              <w:t>ی</w:t>
            </w:r>
            <w:r w:rsidRPr="00F7689E">
              <w:rPr>
                <w:rStyle w:val="Hyperlink"/>
                <w:rtl/>
              </w:rPr>
              <w:t xml:space="preserve"> عبارات</w:t>
            </w:r>
            <w:r w:rsidRPr="00F7689E">
              <w:rPr>
                <w:webHidden/>
                <w:rtl/>
              </w:rPr>
              <w:tab/>
            </w:r>
            <w:r w:rsidRPr="00F7689E">
              <w:rPr>
                <w:rStyle w:val="Hyperlink"/>
                <w:rtl/>
              </w:rPr>
              <w:fldChar w:fldCharType="begin"/>
            </w:r>
            <w:r w:rsidRPr="00F7689E">
              <w:rPr>
                <w:webHidden/>
                <w:rtl/>
              </w:rPr>
              <w:instrText xml:space="preserve"> </w:instrText>
            </w:r>
            <w:r w:rsidRPr="00F7689E">
              <w:rPr>
                <w:webHidden/>
              </w:rPr>
              <w:instrText>PAGEREF</w:instrText>
            </w:r>
            <w:r w:rsidRPr="00F7689E">
              <w:rPr>
                <w:webHidden/>
                <w:rtl/>
              </w:rPr>
              <w:instrText xml:space="preserve"> _</w:instrText>
            </w:r>
            <w:r w:rsidRPr="00F7689E">
              <w:rPr>
                <w:webHidden/>
              </w:rPr>
              <w:instrText>Toc</w:instrText>
            </w:r>
            <w:r w:rsidRPr="00F7689E">
              <w:rPr>
                <w:webHidden/>
                <w:rtl/>
              </w:rPr>
              <w:instrText xml:space="preserve">40762451 </w:instrText>
            </w:r>
            <w:r w:rsidRPr="00F7689E">
              <w:rPr>
                <w:webHidden/>
              </w:rPr>
              <w:instrText>\h</w:instrText>
            </w:r>
            <w:r w:rsidRPr="00F7689E">
              <w:rPr>
                <w:webHidden/>
                <w:rtl/>
              </w:rPr>
              <w:instrText xml:space="preserve"> </w:instrText>
            </w:r>
            <w:r w:rsidRPr="00F7689E">
              <w:rPr>
                <w:rStyle w:val="Hyperlink"/>
                <w:rtl/>
              </w:rPr>
            </w:r>
            <w:r w:rsidRPr="00F7689E">
              <w:rPr>
                <w:rStyle w:val="Hyperlink"/>
                <w:rtl/>
              </w:rPr>
              <w:fldChar w:fldCharType="separate"/>
            </w:r>
            <w:r w:rsidRPr="00F7689E">
              <w:rPr>
                <w:webHidden/>
                <w:rtl/>
              </w:rPr>
              <w:t>56</w:t>
            </w:r>
            <w:r w:rsidRPr="00F7689E">
              <w:rPr>
                <w:rStyle w:val="Hyperlink"/>
                <w:rtl/>
              </w:rPr>
              <w:fldChar w:fldCharType="end"/>
            </w:r>
          </w:hyperlink>
        </w:p>
        <w:p w:rsidR="008A4457" w:rsidRPr="00DF5FF9" w:rsidRDefault="008A4457">
          <w:pPr>
            <w:pStyle w:val="TOC5"/>
            <w:rPr>
              <w:rFonts w:cstheme="minorBidi"/>
              <w:sz w:val="22"/>
              <w:szCs w:val="22"/>
              <w:rtl/>
            </w:rPr>
          </w:pPr>
          <w:hyperlink w:anchor="_Toc40762452" w:history="1">
            <w:r w:rsidRPr="00DF5FF9">
              <w:rPr>
                <w:rStyle w:val="Hyperlink"/>
                <w:rtl/>
              </w:rPr>
              <w:t>ج) عبارت «کش</w:t>
            </w:r>
            <w:r w:rsidRPr="00DF5FF9">
              <w:rPr>
                <w:rStyle w:val="Hyperlink"/>
                <w:rFonts w:hint="cs"/>
                <w:rtl/>
              </w:rPr>
              <w:t>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40762452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56</w:t>
            </w:r>
            <w:r w:rsidRPr="00DF5FF9">
              <w:rPr>
                <w:rStyle w:val="Hyperlink"/>
                <w:rtl/>
              </w:rPr>
              <w:fldChar w:fldCharType="end"/>
            </w:r>
          </w:hyperlink>
        </w:p>
        <w:p w:rsidR="008A4457" w:rsidRPr="00DF5FF9" w:rsidRDefault="008A4457">
          <w:pPr>
            <w:pStyle w:val="TOC5"/>
            <w:rPr>
              <w:rFonts w:cstheme="minorBidi"/>
              <w:sz w:val="22"/>
              <w:szCs w:val="22"/>
              <w:rtl/>
            </w:rPr>
          </w:pPr>
          <w:hyperlink w:anchor="_Toc40762453" w:history="1">
            <w:r w:rsidRPr="00DF5FF9">
              <w:rPr>
                <w:rStyle w:val="Hyperlink"/>
                <w:rtl/>
              </w:rPr>
              <w:t>بررس</w:t>
            </w:r>
            <w:r w:rsidRPr="00DF5FF9">
              <w:rPr>
                <w:rStyle w:val="Hyperlink"/>
                <w:rFonts w:hint="cs"/>
                <w:rtl/>
              </w:rPr>
              <w:t>ی</w:t>
            </w:r>
            <w:r w:rsidRPr="00DF5FF9">
              <w:rPr>
                <w:rStyle w:val="Hyperlink"/>
                <w:rtl/>
              </w:rPr>
              <w:t xml:space="preserve"> عبارت</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40762453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56</w:t>
            </w:r>
            <w:r w:rsidRPr="00DF5FF9">
              <w:rPr>
                <w:rStyle w:val="Hyperlink"/>
                <w:rtl/>
              </w:rPr>
              <w:fldChar w:fldCharType="end"/>
            </w:r>
          </w:hyperlink>
        </w:p>
        <w:p w:rsidR="008A4457" w:rsidRPr="00DF5FF9" w:rsidRDefault="008A4457">
          <w:pPr>
            <w:pStyle w:val="TOC5"/>
            <w:rPr>
              <w:rFonts w:cstheme="minorBidi"/>
              <w:sz w:val="22"/>
              <w:szCs w:val="22"/>
              <w:rtl/>
            </w:rPr>
          </w:pPr>
          <w:hyperlink w:anchor="_Toc40762454" w:history="1">
            <w:r w:rsidRPr="00DF5FF9">
              <w:rPr>
                <w:rStyle w:val="Hyperlink"/>
                <w:rtl/>
              </w:rPr>
              <w:t>د) عبارت «ابن غضائر</w:t>
            </w:r>
            <w:r w:rsidRPr="00DF5FF9">
              <w:rPr>
                <w:rStyle w:val="Hyperlink"/>
                <w:rFonts w:hint="cs"/>
                <w:rtl/>
              </w:rPr>
              <w:t>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40762454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56</w:t>
            </w:r>
            <w:r w:rsidRPr="00DF5FF9">
              <w:rPr>
                <w:rStyle w:val="Hyperlink"/>
                <w:rtl/>
              </w:rPr>
              <w:fldChar w:fldCharType="end"/>
            </w:r>
          </w:hyperlink>
        </w:p>
        <w:p w:rsidR="008A4457" w:rsidRPr="00DF5FF9" w:rsidRDefault="008A4457" w:rsidP="00F7689E">
          <w:pPr>
            <w:pStyle w:val="TOC4"/>
            <w:rPr>
              <w:rtl/>
            </w:rPr>
          </w:pPr>
          <w:hyperlink w:anchor="_Toc40762455" w:history="1">
            <w:r w:rsidRPr="00DF5FF9">
              <w:rPr>
                <w:rStyle w:val="Hyperlink"/>
                <w:rtl/>
              </w:rPr>
              <w:t>بررس</w:t>
            </w:r>
            <w:r w:rsidRPr="00DF5FF9">
              <w:rPr>
                <w:rStyle w:val="Hyperlink"/>
                <w:rFonts w:hint="cs"/>
                <w:rtl/>
              </w:rPr>
              <w:t>ی</w:t>
            </w:r>
            <w:r w:rsidRPr="00DF5FF9">
              <w:rPr>
                <w:rStyle w:val="Hyperlink"/>
                <w:rtl/>
              </w:rPr>
              <w:t xml:space="preserve"> توث</w:t>
            </w:r>
            <w:r w:rsidRPr="00DF5FF9">
              <w:rPr>
                <w:rStyle w:val="Hyperlink"/>
                <w:rFonts w:hint="cs"/>
                <w:rtl/>
              </w:rPr>
              <w:t>ی</w:t>
            </w:r>
            <w:r w:rsidRPr="00DF5FF9">
              <w:rPr>
                <w:rStyle w:val="Hyperlink"/>
                <w:rFonts w:hint="eastAsia"/>
                <w:rtl/>
              </w:rPr>
              <w:t>ق</w:t>
            </w:r>
            <w:r w:rsidRPr="00DF5FF9">
              <w:rPr>
                <w:rStyle w:val="Hyperlink"/>
                <w:rtl/>
              </w:rPr>
              <w:t>ات «سهل بن ز</w:t>
            </w:r>
            <w:r w:rsidRPr="00DF5FF9">
              <w:rPr>
                <w:rStyle w:val="Hyperlink"/>
                <w:rFonts w:hint="cs"/>
                <w:rtl/>
              </w:rPr>
              <w:t>ی</w:t>
            </w:r>
            <w:r w:rsidRPr="00DF5FF9">
              <w:rPr>
                <w:rStyle w:val="Hyperlink"/>
                <w:rFonts w:hint="eastAsia"/>
                <w:rtl/>
              </w:rPr>
              <w:t>اد»</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40762455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56</w:t>
            </w:r>
            <w:r w:rsidRPr="00DF5FF9">
              <w:rPr>
                <w:rStyle w:val="Hyperlink"/>
                <w:rtl/>
              </w:rPr>
              <w:fldChar w:fldCharType="end"/>
            </w:r>
          </w:hyperlink>
        </w:p>
        <w:p w:rsidR="008A4457" w:rsidRPr="00DF5FF9" w:rsidRDefault="008A4457">
          <w:pPr>
            <w:pStyle w:val="TOC5"/>
            <w:rPr>
              <w:rFonts w:cstheme="minorBidi"/>
              <w:sz w:val="22"/>
              <w:szCs w:val="22"/>
              <w:rtl/>
            </w:rPr>
          </w:pPr>
          <w:hyperlink w:anchor="_Toc40762456" w:history="1">
            <w:r w:rsidRPr="00DF5FF9">
              <w:rPr>
                <w:rStyle w:val="Hyperlink"/>
                <w:rtl/>
              </w:rPr>
              <w:t>الف) توث</w:t>
            </w:r>
            <w:r w:rsidRPr="00DF5FF9">
              <w:rPr>
                <w:rStyle w:val="Hyperlink"/>
                <w:rFonts w:hint="cs"/>
                <w:rtl/>
              </w:rPr>
              <w:t>ی</w:t>
            </w:r>
            <w:r w:rsidRPr="00DF5FF9">
              <w:rPr>
                <w:rStyle w:val="Hyperlink"/>
                <w:rFonts w:hint="eastAsia"/>
                <w:rtl/>
              </w:rPr>
              <w:t>ق</w:t>
            </w:r>
            <w:r w:rsidRPr="00DF5FF9">
              <w:rPr>
                <w:rStyle w:val="Hyperlink"/>
                <w:rtl/>
              </w:rPr>
              <w:t xml:space="preserve"> خاص توسط «ش</w:t>
            </w:r>
            <w:r w:rsidRPr="00DF5FF9">
              <w:rPr>
                <w:rStyle w:val="Hyperlink"/>
                <w:rFonts w:hint="cs"/>
                <w:rtl/>
              </w:rPr>
              <w:t>ی</w:t>
            </w:r>
            <w:r w:rsidRPr="00DF5FF9">
              <w:rPr>
                <w:rStyle w:val="Hyperlink"/>
                <w:rFonts w:hint="eastAsia"/>
                <w:rtl/>
              </w:rPr>
              <w:t>خ</w:t>
            </w:r>
            <w:r w:rsidRPr="00DF5FF9">
              <w:rPr>
                <w:rStyle w:val="Hyperlink"/>
                <w:rtl/>
              </w:rPr>
              <w:t xml:space="preserve"> طوس</w:t>
            </w:r>
            <w:r w:rsidRPr="00DF5FF9">
              <w:rPr>
                <w:rStyle w:val="Hyperlink"/>
                <w:rFonts w:hint="cs"/>
                <w:rtl/>
              </w:rPr>
              <w:t>ی</w:t>
            </w:r>
            <w:r w:rsidRPr="00DF5FF9">
              <w:rPr>
                <w:rStyle w:val="Hyperlink"/>
                <w:rFonts w:hint="eastAsia"/>
                <w:rtl/>
              </w:rPr>
              <w:t>»</w:t>
            </w:r>
            <w:r w:rsidRPr="00DF5FF9">
              <w:rPr>
                <w:rStyle w:val="Hyperlink"/>
                <w:rtl/>
              </w:rPr>
              <w:t xml:space="preserve"> در رجال</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40762456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56</w:t>
            </w:r>
            <w:r w:rsidRPr="00DF5FF9">
              <w:rPr>
                <w:rStyle w:val="Hyperlink"/>
                <w:rtl/>
              </w:rPr>
              <w:fldChar w:fldCharType="end"/>
            </w:r>
          </w:hyperlink>
        </w:p>
        <w:p w:rsidR="008A4457" w:rsidRPr="00DF5FF9" w:rsidRDefault="008A4457">
          <w:pPr>
            <w:pStyle w:val="TOC5"/>
            <w:rPr>
              <w:rFonts w:cstheme="minorBidi"/>
              <w:sz w:val="22"/>
              <w:szCs w:val="22"/>
              <w:rtl/>
            </w:rPr>
          </w:pPr>
          <w:hyperlink w:anchor="_Toc40762457" w:history="1">
            <w:r w:rsidRPr="00DF5FF9">
              <w:rPr>
                <w:rStyle w:val="Hyperlink"/>
                <w:rtl/>
              </w:rPr>
              <w:t>نقد</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40762457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57</w:t>
            </w:r>
            <w:r w:rsidRPr="00DF5FF9">
              <w:rPr>
                <w:rStyle w:val="Hyperlink"/>
                <w:rtl/>
              </w:rPr>
              <w:fldChar w:fldCharType="end"/>
            </w:r>
          </w:hyperlink>
        </w:p>
        <w:p w:rsidR="008A4457" w:rsidRPr="00DF5FF9" w:rsidRDefault="008A4457">
          <w:pPr>
            <w:pStyle w:val="TOC5"/>
            <w:rPr>
              <w:rFonts w:cstheme="minorBidi"/>
              <w:sz w:val="22"/>
              <w:szCs w:val="22"/>
              <w:rtl/>
            </w:rPr>
          </w:pPr>
          <w:hyperlink w:anchor="_Toc40762458" w:history="1">
            <w:r w:rsidRPr="00DF5FF9">
              <w:rPr>
                <w:rStyle w:val="Hyperlink"/>
                <w:rtl/>
              </w:rPr>
              <w:t>ب) کثرت روا</w:t>
            </w:r>
            <w:r w:rsidRPr="00DF5FF9">
              <w:rPr>
                <w:rStyle w:val="Hyperlink"/>
                <w:rFonts w:hint="cs"/>
                <w:rtl/>
              </w:rPr>
              <w:t>ی</w:t>
            </w:r>
            <w:r w:rsidRPr="00DF5FF9">
              <w:rPr>
                <w:rStyle w:val="Hyperlink"/>
                <w:rFonts w:hint="eastAsia"/>
                <w:rtl/>
              </w:rPr>
              <w:t>ت</w:t>
            </w:r>
            <w:r w:rsidRPr="00DF5FF9">
              <w:rPr>
                <w:rStyle w:val="Hyperlink"/>
                <w:rtl/>
              </w:rPr>
              <w:t xml:space="preserve"> اجلاء مع عدم ورود قدح ف</w:t>
            </w:r>
            <w:r w:rsidRPr="00DF5FF9">
              <w:rPr>
                <w:rStyle w:val="Hyperlink"/>
                <w:rFonts w:hint="cs"/>
                <w:rtl/>
              </w:rPr>
              <w:t>ی</w:t>
            </w:r>
            <w:r w:rsidRPr="00DF5FF9">
              <w:rPr>
                <w:rStyle w:val="Hyperlink"/>
                <w:rFonts w:hint="eastAsia"/>
                <w:rtl/>
              </w:rPr>
              <w:t>ه</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40762458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57</w:t>
            </w:r>
            <w:r w:rsidRPr="00DF5FF9">
              <w:rPr>
                <w:rStyle w:val="Hyperlink"/>
                <w:rtl/>
              </w:rPr>
              <w:fldChar w:fldCharType="end"/>
            </w:r>
          </w:hyperlink>
        </w:p>
        <w:p w:rsidR="008A4457" w:rsidRPr="00DF5FF9" w:rsidRDefault="008A4457">
          <w:pPr>
            <w:pStyle w:val="TOC5"/>
            <w:rPr>
              <w:rFonts w:cstheme="minorBidi"/>
              <w:sz w:val="22"/>
              <w:szCs w:val="22"/>
              <w:rtl/>
            </w:rPr>
          </w:pPr>
          <w:hyperlink w:anchor="_Toc40762459" w:history="1">
            <w:r w:rsidRPr="00DF5FF9">
              <w:rPr>
                <w:rStyle w:val="Hyperlink"/>
                <w:rtl/>
              </w:rPr>
              <w:t>نقد</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40762459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57</w:t>
            </w:r>
            <w:r w:rsidRPr="00DF5FF9">
              <w:rPr>
                <w:rStyle w:val="Hyperlink"/>
                <w:rtl/>
              </w:rPr>
              <w:fldChar w:fldCharType="end"/>
            </w:r>
          </w:hyperlink>
        </w:p>
        <w:p w:rsidR="008A4457" w:rsidRPr="00DF5FF9" w:rsidRDefault="008A4457">
          <w:pPr>
            <w:pStyle w:val="TOC5"/>
            <w:rPr>
              <w:rFonts w:cstheme="minorBidi"/>
              <w:sz w:val="22"/>
              <w:szCs w:val="22"/>
              <w:rtl/>
            </w:rPr>
          </w:pPr>
          <w:hyperlink w:anchor="_Toc40762460" w:history="1">
            <w:r w:rsidRPr="00DF5FF9">
              <w:rPr>
                <w:rStyle w:val="Hyperlink"/>
                <w:rtl/>
              </w:rPr>
              <w:t>ج) راو</w:t>
            </w:r>
            <w:r w:rsidRPr="00DF5FF9">
              <w:rPr>
                <w:rStyle w:val="Hyperlink"/>
                <w:rFonts w:hint="cs"/>
                <w:rtl/>
              </w:rPr>
              <w:t>ی</w:t>
            </w:r>
            <w:r w:rsidRPr="00DF5FF9">
              <w:rPr>
                <w:rStyle w:val="Hyperlink"/>
                <w:rFonts w:hint="eastAsia"/>
                <w:rtl/>
              </w:rPr>
              <w:t>ان</w:t>
            </w:r>
            <w:r w:rsidRPr="00DF5FF9">
              <w:rPr>
                <w:rStyle w:val="Hyperlink"/>
                <w:rtl/>
              </w:rPr>
              <w:t xml:space="preserve"> کامل الز</w:t>
            </w:r>
            <w:r w:rsidRPr="00DF5FF9">
              <w:rPr>
                <w:rStyle w:val="Hyperlink"/>
                <w:rFonts w:hint="cs"/>
                <w:rtl/>
              </w:rPr>
              <w:t>ی</w:t>
            </w:r>
            <w:r w:rsidRPr="00DF5FF9">
              <w:rPr>
                <w:rStyle w:val="Hyperlink"/>
                <w:rFonts w:hint="eastAsia"/>
                <w:rtl/>
              </w:rPr>
              <w:t>ارات</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40762460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57</w:t>
            </w:r>
            <w:r w:rsidRPr="00DF5FF9">
              <w:rPr>
                <w:rStyle w:val="Hyperlink"/>
                <w:rtl/>
              </w:rPr>
              <w:fldChar w:fldCharType="end"/>
            </w:r>
          </w:hyperlink>
        </w:p>
        <w:p w:rsidR="008A4457" w:rsidRPr="00DF5FF9" w:rsidRDefault="008A4457">
          <w:pPr>
            <w:pStyle w:val="TOC5"/>
            <w:rPr>
              <w:rFonts w:cstheme="minorBidi"/>
              <w:sz w:val="22"/>
              <w:szCs w:val="22"/>
              <w:rtl/>
            </w:rPr>
          </w:pPr>
          <w:hyperlink w:anchor="_Toc40762461" w:history="1">
            <w:r w:rsidRPr="00DF5FF9">
              <w:rPr>
                <w:rStyle w:val="Hyperlink"/>
                <w:rtl/>
              </w:rPr>
              <w:t>نقد</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40762461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57</w:t>
            </w:r>
            <w:r w:rsidRPr="00DF5FF9">
              <w:rPr>
                <w:rStyle w:val="Hyperlink"/>
                <w:rtl/>
              </w:rPr>
              <w:fldChar w:fldCharType="end"/>
            </w:r>
          </w:hyperlink>
        </w:p>
        <w:p w:rsidR="008A4457" w:rsidRPr="00DF5FF9" w:rsidRDefault="008A4457">
          <w:pPr>
            <w:pStyle w:val="TOC5"/>
            <w:rPr>
              <w:rFonts w:cstheme="minorBidi"/>
              <w:sz w:val="22"/>
              <w:szCs w:val="22"/>
              <w:rtl/>
            </w:rPr>
          </w:pPr>
          <w:hyperlink w:anchor="_Toc40762462" w:history="1">
            <w:r w:rsidRPr="00DF5FF9">
              <w:rPr>
                <w:rStyle w:val="Hyperlink"/>
                <w:rtl/>
              </w:rPr>
              <w:t>د) وقوع در اسناد تفس</w:t>
            </w:r>
            <w:r w:rsidRPr="00DF5FF9">
              <w:rPr>
                <w:rStyle w:val="Hyperlink"/>
                <w:rFonts w:hint="cs"/>
                <w:rtl/>
              </w:rPr>
              <w:t>ی</w:t>
            </w:r>
            <w:r w:rsidRPr="00DF5FF9">
              <w:rPr>
                <w:rStyle w:val="Hyperlink"/>
                <w:rFonts w:hint="eastAsia"/>
                <w:rtl/>
              </w:rPr>
              <w:t>ر</w:t>
            </w:r>
            <w:r w:rsidRPr="00DF5FF9">
              <w:rPr>
                <w:rStyle w:val="Hyperlink"/>
                <w:rtl/>
              </w:rPr>
              <w:t xml:space="preserve"> «عل</w:t>
            </w:r>
            <w:r w:rsidRPr="00DF5FF9">
              <w:rPr>
                <w:rStyle w:val="Hyperlink"/>
                <w:rFonts w:hint="cs"/>
                <w:rtl/>
              </w:rPr>
              <w:t>ی</w:t>
            </w:r>
            <w:r w:rsidRPr="00DF5FF9">
              <w:rPr>
                <w:rStyle w:val="Hyperlink"/>
                <w:rtl/>
              </w:rPr>
              <w:t xml:space="preserve"> بن ابراه</w:t>
            </w:r>
            <w:r w:rsidRPr="00DF5FF9">
              <w:rPr>
                <w:rStyle w:val="Hyperlink"/>
                <w:rFonts w:hint="cs"/>
                <w:rtl/>
              </w:rPr>
              <w:t>ی</w:t>
            </w:r>
            <w:r w:rsidRPr="00DF5FF9">
              <w:rPr>
                <w:rStyle w:val="Hyperlink"/>
                <w:rFonts w:hint="eastAsia"/>
                <w:rtl/>
              </w:rPr>
              <w:t>م»</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40762462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57</w:t>
            </w:r>
            <w:r w:rsidRPr="00DF5FF9">
              <w:rPr>
                <w:rStyle w:val="Hyperlink"/>
                <w:rtl/>
              </w:rPr>
              <w:fldChar w:fldCharType="end"/>
            </w:r>
          </w:hyperlink>
        </w:p>
        <w:p w:rsidR="008A4457" w:rsidRPr="00DF5FF9" w:rsidRDefault="008A4457">
          <w:pPr>
            <w:pStyle w:val="TOC5"/>
            <w:rPr>
              <w:rFonts w:cstheme="minorBidi"/>
              <w:sz w:val="22"/>
              <w:szCs w:val="22"/>
              <w:rtl/>
            </w:rPr>
          </w:pPr>
          <w:hyperlink w:anchor="_Toc40762463" w:history="1">
            <w:r w:rsidRPr="00DF5FF9">
              <w:rPr>
                <w:rStyle w:val="Hyperlink"/>
                <w:rtl/>
              </w:rPr>
              <w:t>نقد</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40762463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57</w:t>
            </w:r>
            <w:r w:rsidRPr="00DF5FF9">
              <w:rPr>
                <w:rStyle w:val="Hyperlink"/>
                <w:rtl/>
              </w:rPr>
              <w:fldChar w:fldCharType="end"/>
            </w:r>
          </w:hyperlink>
        </w:p>
        <w:p w:rsidR="008A4457" w:rsidRPr="00DF5FF9" w:rsidRDefault="008A4457">
          <w:pPr>
            <w:pStyle w:val="TOC5"/>
            <w:rPr>
              <w:rFonts w:cstheme="minorBidi"/>
              <w:sz w:val="22"/>
              <w:szCs w:val="22"/>
              <w:rtl/>
            </w:rPr>
          </w:pPr>
          <w:hyperlink w:anchor="_Toc40762464" w:history="1">
            <w:r w:rsidRPr="00DF5FF9">
              <w:rPr>
                <w:rStyle w:val="Hyperlink"/>
                <w:rtl/>
              </w:rPr>
              <w:t>ه) توث</w:t>
            </w:r>
            <w:r w:rsidRPr="00DF5FF9">
              <w:rPr>
                <w:rStyle w:val="Hyperlink"/>
                <w:rFonts w:hint="cs"/>
                <w:rtl/>
              </w:rPr>
              <w:t>ی</w:t>
            </w:r>
            <w:r w:rsidRPr="00DF5FF9">
              <w:rPr>
                <w:rStyle w:val="Hyperlink"/>
                <w:rFonts w:hint="eastAsia"/>
                <w:rtl/>
              </w:rPr>
              <w:t>ق</w:t>
            </w:r>
            <w:r w:rsidRPr="00DF5FF9">
              <w:rPr>
                <w:rStyle w:val="Hyperlink"/>
                <w:rtl/>
              </w:rPr>
              <w:t xml:space="preserve"> فقها</w:t>
            </w:r>
            <w:r w:rsidRPr="00DF5FF9">
              <w:rPr>
                <w:rStyle w:val="Hyperlink"/>
                <w:rFonts w:hint="cs"/>
                <w:rtl/>
              </w:rPr>
              <w:t>ی</w:t>
            </w:r>
            <w:r w:rsidRPr="00DF5FF9">
              <w:rPr>
                <w:rStyle w:val="Hyperlink"/>
                <w:rtl/>
              </w:rPr>
              <w:t xml:space="preserve"> متأخر</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40762464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57</w:t>
            </w:r>
            <w:r w:rsidRPr="00DF5FF9">
              <w:rPr>
                <w:rStyle w:val="Hyperlink"/>
                <w:rtl/>
              </w:rPr>
              <w:fldChar w:fldCharType="end"/>
            </w:r>
          </w:hyperlink>
        </w:p>
        <w:p w:rsidR="008A4457" w:rsidRPr="00DF5FF9" w:rsidRDefault="008A4457">
          <w:pPr>
            <w:pStyle w:val="TOC5"/>
            <w:rPr>
              <w:rFonts w:cstheme="minorBidi"/>
              <w:sz w:val="22"/>
              <w:szCs w:val="22"/>
              <w:rtl/>
            </w:rPr>
          </w:pPr>
          <w:hyperlink w:anchor="_Toc40762465" w:history="1">
            <w:r w:rsidRPr="00DF5FF9">
              <w:rPr>
                <w:rStyle w:val="Hyperlink"/>
                <w:rtl/>
              </w:rPr>
              <w:t>نقد</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40762465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57</w:t>
            </w:r>
            <w:r w:rsidRPr="00DF5FF9">
              <w:rPr>
                <w:rStyle w:val="Hyperlink"/>
                <w:rtl/>
              </w:rPr>
              <w:fldChar w:fldCharType="end"/>
            </w:r>
          </w:hyperlink>
        </w:p>
        <w:p w:rsidR="008A4457" w:rsidRPr="00DF5FF9" w:rsidRDefault="008A4457" w:rsidP="00F7689E">
          <w:pPr>
            <w:pStyle w:val="TOC4"/>
            <w:rPr>
              <w:rtl/>
            </w:rPr>
          </w:pPr>
          <w:hyperlink w:anchor="_Toc40762466" w:history="1">
            <w:r w:rsidRPr="00DF5FF9">
              <w:rPr>
                <w:rStyle w:val="Hyperlink"/>
                <w:rtl/>
              </w:rPr>
              <w:t>«سهل بن ز</w:t>
            </w:r>
            <w:r w:rsidRPr="00DF5FF9">
              <w:rPr>
                <w:rStyle w:val="Hyperlink"/>
                <w:rFonts w:hint="cs"/>
                <w:rtl/>
              </w:rPr>
              <w:t>ی</w:t>
            </w:r>
            <w:r w:rsidRPr="00DF5FF9">
              <w:rPr>
                <w:rStyle w:val="Hyperlink"/>
                <w:rFonts w:hint="eastAsia"/>
                <w:rtl/>
              </w:rPr>
              <w:t>اد»</w:t>
            </w:r>
            <w:r w:rsidRPr="00DF5FF9">
              <w:rPr>
                <w:rStyle w:val="Hyperlink"/>
                <w:rtl/>
              </w:rPr>
              <w:t xml:space="preserve"> در مکاتب رجال</w:t>
            </w:r>
            <w:r w:rsidRPr="00DF5FF9">
              <w:rPr>
                <w:rStyle w:val="Hyperlink"/>
                <w:rFonts w:hint="cs"/>
                <w:rtl/>
              </w:rPr>
              <w:t>ی</w:t>
            </w:r>
            <w:r w:rsidRPr="00DF5FF9">
              <w:rPr>
                <w:rStyle w:val="Hyperlink"/>
                <w:rtl/>
              </w:rPr>
              <w:t xml:space="preserve"> معاصر</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40762466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58</w:t>
            </w:r>
            <w:r w:rsidRPr="00DF5FF9">
              <w:rPr>
                <w:rStyle w:val="Hyperlink"/>
                <w:rtl/>
              </w:rPr>
              <w:fldChar w:fldCharType="end"/>
            </w:r>
          </w:hyperlink>
        </w:p>
        <w:p w:rsidR="008A4457" w:rsidRPr="00DF5FF9" w:rsidRDefault="008A4457">
          <w:pPr>
            <w:pStyle w:val="TOC5"/>
            <w:rPr>
              <w:rFonts w:cstheme="minorBidi"/>
              <w:sz w:val="22"/>
              <w:szCs w:val="22"/>
              <w:rtl/>
            </w:rPr>
          </w:pPr>
          <w:hyperlink w:anchor="_Toc40762467" w:history="1">
            <w:r w:rsidRPr="00DF5FF9">
              <w:rPr>
                <w:rStyle w:val="Hyperlink"/>
                <w:rtl/>
              </w:rPr>
              <w:t>مکتب «مرحوم خو</w:t>
            </w:r>
            <w:r w:rsidRPr="00DF5FF9">
              <w:rPr>
                <w:rStyle w:val="Hyperlink"/>
                <w:rFonts w:hint="cs"/>
                <w:rtl/>
              </w:rPr>
              <w:t>یی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40762467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58</w:t>
            </w:r>
            <w:r w:rsidRPr="00DF5FF9">
              <w:rPr>
                <w:rStyle w:val="Hyperlink"/>
                <w:rtl/>
              </w:rPr>
              <w:fldChar w:fldCharType="end"/>
            </w:r>
          </w:hyperlink>
        </w:p>
        <w:p w:rsidR="008A4457" w:rsidRPr="00DF5FF9" w:rsidRDefault="008A4457">
          <w:pPr>
            <w:pStyle w:val="TOC5"/>
            <w:rPr>
              <w:rFonts w:cstheme="minorBidi"/>
              <w:sz w:val="22"/>
              <w:szCs w:val="22"/>
              <w:rtl/>
            </w:rPr>
          </w:pPr>
          <w:hyperlink w:anchor="_Toc40762468" w:history="1">
            <w:r w:rsidRPr="00DF5FF9">
              <w:rPr>
                <w:rStyle w:val="Hyperlink"/>
                <w:rtl/>
              </w:rPr>
              <w:t>مکتب «مرحوم تستر</w:t>
            </w:r>
            <w:r w:rsidRPr="00DF5FF9">
              <w:rPr>
                <w:rStyle w:val="Hyperlink"/>
                <w:rFonts w:hint="cs"/>
                <w:rtl/>
              </w:rPr>
              <w:t>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40762468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58</w:t>
            </w:r>
            <w:r w:rsidRPr="00DF5FF9">
              <w:rPr>
                <w:rStyle w:val="Hyperlink"/>
                <w:rtl/>
              </w:rPr>
              <w:fldChar w:fldCharType="end"/>
            </w:r>
          </w:hyperlink>
        </w:p>
        <w:p w:rsidR="008A4457" w:rsidRPr="00DF5FF9" w:rsidRDefault="008A4457">
          <w:pPr>
            <w:pStyle w:val="TOC5"/>
            <w:rPr>
              <w:rFonts w:cstheme="minorBidi"/>
              <w:sz w:val="22"/>
              <w:szCs w:val="22"/>
              <w:rtl/>
            </w:rPr>
          </w:pPr>
          <w:hyperlink w:anchor="_Toc40762469" w:history="1">
            <w:r w:rsidRPr="00DF5FF9">
              <w:rPr>
                <w:rStyle w:val="Hyperlink"/>
                <w:rtl/>
              </w:rPr>
              <w:t>مکتب «مرحوم مامقان</w:t>
            </w:r>
            <w:r w:rsidRPr="00DF5FF9">
              <w:rPr>
                <w:rStyle w:val="Hyperlink"/>
                <w:rFonts w:hint="cs"/>
                <w:rtl/>
              </w:rPr>
              <w:t>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40762469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58</w:t>
            </w:r>
            <w:r w:rsidRPr="00DF5FF9">
              <w:rPr>
                <w:rStyle w:val="Hyperlink"/>
                <w:rtl/>
              </w:rPr>
              <w:fldChar w:fldCharType="end"/>
            </w:r>
          </w:hyperlink>
        </w:p>
        <w:p w:rsidR="008A4457" w:rsidRPr="00DF5FF9" w:rsidRDefault="008A4457" w:rsidP="00F7689E">
          <w:pPr>
            <w:pStyle w:val="TOC4"/>
            <w:rPr>
              <w:rtl/>
            </w:rPr>
          </w:pPr>
          <w:hyperlink w:anchor="_Toc40762470" w:history="1">
            <w:r w:rsidRPr="00DF5FF9">
              <w:rPr>
                <w:rStyle w:val="Hyperlink"/>
                <w:rtl/>
              </w:rPr>
              <w:t>جمع‌بند</w:t>
            </w:r>
            <w:r w:rsidRPr="00DF5FF9">
              <w:rPr>
                <w:rStyle w:val="Hyperlink"/>
                <w:rFonts w:hint="cs"/>
                <w:rtl/>
              </w:rPr>
              <w:t>ی</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40762470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58</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471" w:history="1">
            <w:r w:rsidRPr="00DF5FF9">
              <w:rPr>
                <w:rStyle w:val="Hyperlink"/>
                <w:rtl/>
              </w:rPr>
              <w:t>13. «الْحُسَ</w:t>
            </w:r>
            <w:r w:rsidRPr="00DF5FF9">
              <w:rPr>
                <w:rStyle w:val="Hyperlink"/>
                <w:rFonts w:hint="cs"/>
                <w:rtl/>
              </w:rPr>
              <w:t>ی</w:t>
            </w:r>
            <w:r w:rsidRPr="00DF5FF9">
              <w:rPr>
                <w:rStyle w:val="Hyperlink"/>
                <w:rFonts w:hint="eastAsia"/>
                <w:rtl/>
              </w:rPr>
              <w:t>نُ</w:t>
            </w:r>
            <w:r w:rsidRPr="00DF5FF9">
              <w:rPr>
                <w:rStyle w:val="Hyperlink"/>
                <w:rtl/>
              </w:rPr>
              <w:t xml:space="preserve"> بْنُ سَعِ</w:t>
            </w:r>
            <w:r w:rsidRPr="00DF5FF9">
              <w:rPr>
                <w:rStyle w:val="Hyperlink"/>
                <w:rFonts w:hint="cs"/>
                <w:rtl/>
              </w:rPr>
              <w:t>ی</w:t>
            </w:r>
            <w:r w:rsidRPr="00DF5FF9">
              <w:rPr>
                <w:rStyle w:val="Hyperlink"/>
                <w:rFonts w:hint="eastAsia"/>
                <w:rtl/>
              </w:rPr>
              <w:t>دٍ</w:t>
            </w:r>
            <w:r w:rsidRPr="00DF5FF9">
              <w:rPr>
                <w:rStyle w:val="Hyperlink"/>
                <w:rtl/>
              </w:rPr>
              <w:t xml:space="preserve"> عَنِ الْحَسَنِ أَخِ</w:t>
            </w:r>
            <w:r w:rsidRPr="00DF5FF9">
              <w:rPr>
                <w:rStyle w:val="Hyperlink"/>
                <w:rFonts w:hint="cs"/>
                <w:rtl/>
              </w:rPr>
              <w:t>ی</w:t>
            </w:r>
            <w:r w:rsidRPr="00DF5FF9">
              <w:rPr>
                <w:rStyle w:val="Hyperlink"/>
                <w:rFonts w:hint="eastAsia"/>
                <w:rtl/>
              </w:rPr>
              <w:t>هِ</w:t>
            </w:r>
            <w:r w:rsidRPr="00DF5FF9">
              <w:rPr>
                <w:rStyle w:val="Hyperlink"/>
                <w:rtl/>
              </w:rPr>
              <w:t xml:space="preserve"> عَنْ زُرْعَةَ عَنْ سَمَاعَة».</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40762471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59</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472" w:history="1">
            <w:r w:rsidRPr="00DF5FF9">
              <w:rPr>
                <w:rStyle w:val="Hyperlink"/>
                <w:rtl/>
              </w:rPr>
              <w:t>«الحس</w:t>
            </w:r>
            <w:r w:rsidRPr="00DF5FF9">
              <w:rPr>
                <w:rStyle w:val="Hyperlink"/>
                <w:rFonts w:hint="cs"/>
                <w:rtl/>
              </w:rPr>
              <w:t>ی</w:t>
            </w:r>
            <w:r w:rsidRPr="00DF5FF9">
              <w:rPr>
                <w:rStyle w:val="Hyperlink"/>
                <w:rFonts w:hint="eastAsia"/>
                <w:rtl/>
              </w:rPr>
              <w:t>ن</w:t>
            </w:r>
            <w:r w:rsidRPr="00DF5FF9">
              <w:rPr>
                <w:rStyle w:val="Hyperlink"/>
                <w:rtl/>
              </w:rPr>
              <w:t xml:space="preserve"> بن سع</w:t>
            </w:r>
            <w:r w:rsidRPr="00DF5FF9">
              <w:rPr>
                <w:rStyle w:val="Hyperlink"/>
                <w:rFonts w:hint="cs"/>
                <w:rtl/>
              </w:rPr>
              <w:t>ی</w:t>
            </w:r>
            <w:r w:rsidRPr="00DF5FF9">
              <w:rPr>
                <w:rStyle w:val="Hyperlink"/>
                <w:rFonts w:hint="eastAsia"/>
                <w:rtl/>
              </w:rPr>
              <w:t>د»</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40762472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59</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473" w:history="1">
            <w:r w:rsidRPr="00DF5FF9">
              <w:rPr>
                <w:rStyle w:val="Hyperlink"/>
                <w:rtl/>
              </w:rPr>
              <w:t>«الحسن»</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40762473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59</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474" w:history="1">
            <w:r w:rsidRPr="00DF5FF9">
              <w:rPr>
                <w:rStyle w:val="Hyperlink"/>
                <w:rtl/>
              </w:rPr>
              <w:t>«زرعه»</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40762474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59</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475" w:history="1">
            <w:r w:rsidRPr="00DF5FF9">
              <w:rPr>
                <w:rStyle w:val="Hyperlink"/>
                <w:rtl/>
              </w:rPr>
              <w:t>«سماعه»</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40762475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59</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476" w:history="1">
            <w:r w:rsidRPr="00DF5FF9">
              <w:rPr>
                <w:rStyle w:val="Hyperlink"/>
                <w:rtl/>
              </w:rPr>
              <w:t>14. «الْحُسَ</w:t>
            </w:r>
            <w:r w:rsidRPr="00DF5FF9">
              <w:rPr>
                <w:rStyle w:val="Hyperlink"/>
                <w:rFonts w:hint="cs"/>
                <w:rtl/>
              </w:rPr>
              <w:t>ی</w:t>
            </w:r>
            <w:r w:rsidRPr="00DF5FF9">
              <w:rPr>
                <w:rStyle w:val="Hyperlink"/>
                <w:rFonts w:hint="eastAsia"/>
                <w:rtl/>
              </w:rPr>
              <w:t>نِ</w:t>
            </w:r>
            <w:r w:rsidRPr="00DF5FF9">
              <w:rPr>
                <w:rStyle w:val="Hyperlink"/>
                <w:rtl/>
              </w:rPr>
              <w:t xml:space="preserve"> بْنِ سَعِ</w:t>
            </w:r>
            <w:r w:rsidRPr="00DF5FF9">
              <w:rPr>
                <w:rStyle w:val="Hyperlink"/>
                <w:rFonts w:hint="cs"/>
                <w:rtl/>
              </w:rPr>
              <w:t>ی</w:t>
            </w:r>
            <w:r w:rsidRPr="00DF5FF9">
              <w:rPr>
                <w:rStyle w:val="Hyperlink"/>
                <w:rFonts w:hint="eastAsia"/>
                <w:rtl/>
              </w:rPr>
              <w:t>دٍ</w:t>
            </w:r>
            <w:r w:rsidRPr="00DF5FF9">
              <w:rPr>
                <w:rStyle w:val="Hyperlink"/>
                <w:rtl/>
              </w:rPr>
              <w:t xml:space="preserve"> عَنْ عُثْمَانَ بْنِ عِ</w:t>
            </w:r>
            <w:r w:rsidRPr="00DF5FF9">
              <w:rPr>
                <w:rStyle w:val="Hyperlink"/>
                <w:rFonts w:hint="cs"/>
                <w:rtl/>
              </w:rPr>
              <w:t>ی</w:t>
            </w:r>
            <w:r w:rsidRPr="00DF5FF9">
              <w:rPr>
                <w:rStyle w:val="Hyperlink"/>
                <w:rFonts w:hint="eastAsia"/>
                <w:rtl/>
              </w:rPr>
              <w:t>سَ</w:t>
            </w:r>
            <w:r w:rsidRPr="00DF5FF9">
              <w:rPr>
                <w:rStyle w:val="Hyperlink"/>
                <w:rFonts w:hint="cs"/>
                <w:rtl/>
              </w:rPr>
              <w:t>ی</w:t>
            </w:r>
            <w:r w:rsidRPr="00DF5FF9">
              <w:rPr>
                <w:rStyle w:val="Hyperlink"/>
                <w:rtl/>
              </w:rPr>
              <w:t xml:space="preserve"> عَنْ سَمَاعَة».</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40762476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59</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477" w:history="1">
            <w:r w:rsidRPr="00DF5FF9">
              <w:rPr>
                <w:rStyle w:val="Hyperlink"/>
                <w:rtl/>
              </w:rPr>
              <w:t>«عثمان بن ع</w:t>
            </w:r>
            <w:r w:rsidRPr="00DF5FF9">
              <w:rPr>
                <w:rStyle w:val="Hyperlink"/>
                <w:rFonts w:hint="cs"/>
                <w:rtl/>
              </w:rPr>
              <w:t>ی</w:t>
            </w:r>
            <w:r w:rsidRPr="00DF5FF9">
              <w:rPr>
                <w:rStyle w:val="Hyperlink"/>
                <w:rFonts w:hint="eastAsia"/>
                <w:rtl/>
              </w:rPr>
              <w:t>س</w:t>
            </w:r>
            <w:r w:rsidRPr="00DF5FF9">
              <w:rPr>
                <w:rStyle w:val="Hyperlink"/>
                <w:rFonts w:hint="cs"/>
                <w:rtl/>
              </w:rPr>
              <w:t>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40762477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59</w:t>
            </w:r>
            <w:r w:rsidRPr="00DF5FF9">
              <w:rPr>
                <w:rStyle w:val="Hyperlink"/>
                <w:rtl/>
              </w:rPr>
              <w:fldChar w:fldCharType="end"/>
            </w:r>
          </w:hyperlink>
        </w:p>
        <w:p w:rsidR="008A4457" w:rsidRPr="00DF5FF9" w:rsidRDefault="008A4457" w:rsidP="00F7689E">
          <w:pPr>
            <w:pStyle w:val="TOC4"/>
            <w:rPr>
              <w:rtl/>
            </w:rPr>
          </w:pPr>
          <w:hyperlink w:anchor="_Toc40762478" w:history="1">
            <w:r w:rsidRPr="00DF5FF9">
              <w:rPr>
                <w:rStyle w:val="Hyperlink"/>
                <w:rtl/>
              </w:rPr>
              <w:t>الف) کلام «مرحوم خو</w:t>
            </w:r>
            <w:r w:rsidRPr="00DF5FF9">
              <w:rPr>
                <w:rStyle w:val="Hyperlink"/>
                <w:rFonts w:hint="cs"/>
                <w:rtl/>
              </w:rPr>
              <w:t>یی</w:t>
            </w:r>
            <w:r w:rsidRPr="00DF5FF9">
              <w:rPr>
                <w:rStyle w:val="Hyperlink"/>
                <w:rFonts w:hint="eastAsia"/>
                <w:rtl/>
              </w:rPr>
              <w:t>»</w:t>
            </w:r>
            <w:r w:rsidRPr="00DF5FF9">
              <w:rPr>
                <w:rStyle w:val="Hyperlink"/>
                <w:rtl/>
              </w:rPr>
              <w:t xml:space="preserve"> و «مرحوم تبر</w:t>
            </w:r>
            <w:r w:rsidRPr="00DF5FF9">
              <w:rPr>
                <w:rStyle w:val="Hyperlink"/>
                <w:rFonts w:hint="cs"/>
                <w:rtl/>
              </w:rPr>
              <w:t>ی</w:t>
            </w:r>
            <w:r w:rsidRPr="00DF5FF9">
              <w:rPr>
                <w:rStyle w:val="Hyperlink"/>
                <w:rFonts w:hint="eastAsia"/>
                <w:rtl/>
              </w:rPr>
              <w:t>ز</w:t>
            </w:r>
            <w:r w:rsidRPr="00DF5FF9">
              <w:rPr>
                <w:rStyle w:val="Hyperlink"/>
                <w:rFonts w:hint="cs"/>
                <w:rtl/>
              </w:rPr>
              <w:t>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40762478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59</w:t>
            </w:r>
            <w:r w:rsidRPr="00DF5FF9">
              <w:rPr>
                <w:rStyle w:val="Hyperlink"/>
                <w:rtl/>
              </w:rPr>
              <w:fldChar w:fldCharType="end"/>
            </w:r>
          </w:hyperlink>
        </w:p>
        <w:p w:rsidR="008A4457" w:rsidRPr="00DF5FF9" w:rsidRDefault="008A4457" w:rsidP="00F7689E">
          <w:pPr>
            <w:pStyle w:val="TOC4"/>
            <w:rPr>
              <w:rtl/>
            </w:rPr>
          </w:pPr>
          <w:hyperlink w:anchor="_Toc40762479" w:history="1">
            <w:r w:rsidRPr="00DF5FF9">
              <w:rPr>
                <w:rStyle w:val="Hyperlink"/>
                <w:rtl/>
              </w:rPr>
              <w:t>دل</w:t>
            </w:r>
            <w:r w:rsidRPr="00DF5FF9">
              <w:rPr>
                <w:rStyle w:val="Hyperlink"/>
                <w:rFonts w:hint="cs"/>
                <w:rtl/>
              </w:rPr>
              <w:t>ی</w:t>
            </w:r>
            <w:r w:rsidRPr="00DF5FF9">
              <w:rPr>
                <w:rStyle w:val="Hyperlink"/>
                <w:rFonts w:hint="eastAsia"/>
                <w:rtl/>
              </w:rPr>
              <w:t>ل</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40762479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59</w:t>
            </w:r>
            <w:r w:rsidRPr="00DF5FF9">
              <w:rPr>
                <w:rStyle w:val="Hyperlink"/>
                <w:rtl/>
              </w:rPr>
              <w:fldChar w:fldCharType="end"/>
            </w:r>
          </w:hyperlink>
        </w:p>
        <w:p w:rsidR="008A4457" w:rsidRPr="00DF5FF9" w:rsidRDefault="008A4457" w:rsidP="00F7689E">
          <w:pPr>
            <w:pStyle w:val="TOC4"/>
            <w:rPr>
              <w:rtl/>
            </w:rPr>
          </w:pPr>
          <w:hyperlink w:anchor="_Toc40762480" w:history="1">
            <w:r w:rsidRPr="00DF5FF9">
              <w:rPr>
                <w:rStyle w:val="Hyperlink"/>
                <w:rtl/>
              </w:rPr>
              <w:t>ب) کلام «مرحوم امام» و «آ</w:t>
            </w:r>
            <w:r w:rsidRPr="00DF5FF9">
              <w:rPr>
                <w:rStyle w:val="Hyperlink"/>
                <w:rFonts w:hint="cs"/>
                <w:rtl/>
              </w:rPr>
              <w:t>ی</w:t>
            </w:r>
            <w:r w:rsidRPr="00DF5FF9">
              <w:rPr>
                <w:rStyle w:val="Hyperlink"/>
                <w:rFonts w:hint="eastAsia"/>
                <w:rtl/>
              </w:rPr>
              <w:t>ت</w:t>
            </w:r>
            <w:r w:rsidRPr="00DF5FF9">
              <w:rPr>
                <w:rStyle w:val="Hyperlink"/>
                <w:rtl/>
              </w:rPr>
              <w:t xml:space="preserve"> الله شب</w:t>
            </w:r>
            <w:r w:rsidRPr="00DF5FF9">
              <w:rPr>
                <w:rStyle w:val="Hyperlink"/>
                <w:rFonts w:hint="cs"/>
                <w:rtl/>
              </w:rPr>
              <w:t>ی</w:t>
            </w:r>
            <w:r w:rsidRPr="00DF5FF9">
              <w:rPr>
                <w:rStyle w:val="Hyperlink"/>
                <w:rFonts w:hint="eastAsia"/>
                <w:rtl/>
              </w:rPr>
              <w:t>ر</w:t>
            </w:r>
            <w:r w:rsidRPr="00DF5FF9">
              <w:rPr>
                <w:rStyle w:val="Hyperlink"/>
                <w:rFonts w:hint="cs"/>
                <w:rtl/>
              </w:rPr>
              <w:t>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40762480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59</w:t>
            </w:r>
            <w:r w:rsidRPr="00DF5FF9">
              <w:rPr>
                <w:rStyle w:val="Hyperlink"/>
                <w:rtl/>
              </w:rPr>
              <w:fldChar w:fldCharType="end"/>
            </w:r>
          </w:hyperlink>
        </w:p>
        <w:p w:rsidR="008A4457" w:rsidRPr="00DF5FF9" w:rsidRDefault="008A4457" w:rsidP="00F7689E">
          <w:pPr>
            <w:pStyle w:val="TOC4"/>
            <w:rPr>
              <w:rtl/>
            </w:rPr>
          </w:pPr>
          <w:hyperlink w:anchor="_Toc40762481" w:history="1">
            <w:r w:rsidRPr="00DF5FF9">
              <w:rPr>
                <w:rStyle w:val="Hyperlink"/>
                <w:rtl/>
              </w:rPr>
              <w:t>دل</w:t>
            </w:r>
            <w:r w:rsidRPr="00DF5FF9">
              <w:rPr>
                <w:rStyle w:val="Hyperlink"/>
                <w:rFonts w:hint="cs"/>
                <w:rtl/>
              </w:rPr>
              <w:t>ی</w:t>
            </w:r>
            <w:r w:rsidRPr="00DF5FF9">
              <w:rPr>
                <w:rStyle w:val="Hyperlink"/>
                <w:rFonts w:hint="eastAsia"/>
                <w:rtl/>
              </w:rPr>
              <w:t>ل</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40762481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59</w:t>
            </w:r>
            <w:r w:rsidRPr="00DF5FF9">
              <w:rPr>
                <w:rStyle w:val="Hyperlink"/>
                <w:rtl/>
              </w:rPr>
              <w:fldChar w:fldCharType="end"/>
            </w:r>
          </w:hyperlink>
        </w:p>
        <w:p w:rsidR="008A4457" w:rsidRPr="00DF5FF9" w:rsidRDefault="008A4457" w:rsidP="00F7689E">
          <w:pPr>
            <w:pStyle w:val="TOC4"/>
            <w:rPr>
              <w:rtl/>
            </w:rPr>
          </w:pPr>
          <w:hyperlink w:anchor="_Toc40762482" w:history="1">
            <w:r w:rsidRPr="00DF5FF9">
              <w:rPr>
                <w:rStyle w:val="Hyperlink"/>
                <w:rtl/>
              </w:rPr>
              <w:t>اشکال «مرحوم تبر</w:t>
            </w:r>
            <w:r w:rsidRPr="00DF5FF9">
              <w:rPr>
                <w:rStyle w:val="Hyperlink"/>
                <w:rFonts w:hint="cs"/>
                <w:rtl/>
              </w:rPr>
              <w:t>ی</w:t>
            </w:r>
            <w:r w:rsidRPr="00DF5FF9">
              <w:rPr>
                <w:rStyle w:val="Hyperlink"/>
                <w:rFonts w:hint="eastAsia"/>
                <w:rtl/>
              </w:rPr>
              <w:t>ز</w:t>
            </w:r>
            <w:r w:rsidRPr="00DF5FF9">
              <w:rPr>
                <w:rStyle w:val="Hyperlink"/>
                <w:rFonts w:hint="cs"/>
                <w:rtl/>
              </w:rPr>
              <w:t>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40762482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60</w:t>
            </w:r>
            <w:r w:rsidRPr="00DF5FF9">
              <w:rPr>
                <w:rStyle w:val="Hyperlink"/>
                <w:rtl/>
              </w:rPr>
              <w:fldChar w:fldCharType="end"/>
            </w:r>
          </w:hyperlink>
        </w:p>
        <w:p w:rsidR="008A4457" w:rsidRPr="00DF5FF9" w:rsidRDefault="008A4457" w:rsidP="00F7689E">
          <w:pPr>
            <w:pStyle w:val="TOC4"/>
            <w:rPr>
              <w:rtl/>
            </w:rPr>
          </w:pPr>
          <w:hyperlink w:anchor="_Toc40762483" w:history="1">
            <w:r w:rsidRPr="00DF5FF9">
              <w:rPr>
                <w:rStyle w:val="Hyperlink"/>
                <w:rtl/>
              </w:rPr>
              <w:t>مختار (کلام «مرحوم استاد تراب</w:t>
            </w:r>
            <w:r w:rsidRPr="00DF5FF9">
              <w:rPr>
                <w:rStyle w:val="Hyperlink"/>
                <w:rFonts w:hint="cs"/>
                <w:rtl/>
              </w:rPr>
              <w:t>ی</w:t>
            </w:r>
            <w:r w:rsidRPr="00DF5FF9">
              <w:rPr>
                <w:rStyle w:val="Hyperlink"/>
                <w:rFonts w:hint="eastAsia"/>
                <w:rtl/>
              </w:rPr>
              <w:t>»</w:t>
            </w:r>
            <w:r w:rsidRPr="00DF5FF9">
              <w:rPr>
                <w:rStyle w:val="Hyperlink"/>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40762483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60</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484" w:history="1">
            <w:r w:rsidRPr="00DF5FF9">
              <w:rPr>
                <w:rStyle w:val="Hyperlink"/>
                <w:rtl/>
              </w:rPr>
              <w:t>15. «الْحُسَ</w:t>
            </w:r>
            <w:r w:rsidRPr="00DF5FF9">
              <w:rPr>
                <w:rStyle w:val="Hyperlink"/>
                <w:rFonts w:hint="cs"/>
                <w:rtl/>
              </w:rPr>
              <w:t>ی</w:t>
            </w:r>
            <w:r w:rsidRPr="00DF5FF9">
              <w:rPr>
                <w:rStyle w:val="Hyperlink"/>
                <w:rFonts w:hint="eastAsia"/>
                <w:rtl/>
              </w:rPr>
              <w:t>نِ</w:t>
            </w:r>
            <w:r w:rsidRPr="00DF5FF9">
              <w:rPr>
                <w:rStyle w:val="Hyperlink"/>
                <w:rtl/>
              </w:rPr>
              <w:t xml:space="preserve"> بْنِ سَعِ</w:t>
            </w:r>
            <w:r w:rsidRPr="00DF5FF9">
              <w:rPr>
                <w:rStyle w:val="Hyperlink"/>
                <w:rFonts w:hint="cs"/>
                <w:rtl/>
              </w:rPr>
              <w:t>ی</w:t>
            </w:r>
            <w:r w:rsidRPr="00DF5FF9">
              <w:rPr>
                <w:rStyle w:val="Hyperlink"/>
                <w:rFonts w:hint="eastAsia"/>
                <w:rtl/>
              </w:rPr>
              <w:t>دٍ</w:t>
            </w:r>
            <w:r w:rsidRPr="00DF5FF9">
              <w:rPr>
                <w:rStyle w:val="Hyperlink"/>
                <w:rtl/>
              </w:rPr>
              <w:t xml:space="preserve"> عَنِ النَّضْرِ بْنِ سُوَ</w:t>
            </w:r>
            <w:r w:rsidRPr="00DF5FF9">
              <w:rPr>
                <w:rStyle w:val="Hyperlink"/>
                <w:rFonts w:hint="cs"/>
                <w:rtl/>
              </w:rPr>
              <w:t>ی</w:t>
            </w:r>
            <w:r w:rsidRPr="00DF5FF9">
              <w:rPr>
                <w:rStyle w:val="Hyperlink"/>
                <w:rFonts w:hint="eastAsia"/>
                <w:rtl/>
              </w:rPr>
              <w:t>دٍ</w:t>
            </w:r>
            <w:r w:rsidRPr="00DF5FF9">
              <w:rPr>
                <w:rStyle w:val="Hyperlink"/>
                <w:rtl/>
              </w:rPr>
              <w:t xml:space="preserve"> عَنِ ابْنِ سِنَان عَنْ أَبِ</w:t>
            </w:r>
            <w:r w:rsidRPr="00DF5FF9">
              <w:rPr>
                <w:rStyle w:val="Hyperlink"/>
                <w:rFonts w:hint="cs"/>
                <w:rtl/>
              </w:rPr>
              <w:t>ی</w:t>
            </w:r>
            <w:r w:rsidRPr="00DF5FF9">
              <w:rPr>
                <w:rStyle w:val="Hyperlink"/>
                <w:rtl/>
              </w:rPr>
              <w:t xml:space="preserve"> عَبْدِ اللَّه عل</w:t>
            </w:r>
            <w:r w:rsidRPr="00DF5FF9">
              <w:rPr>
                <w:rStyle w:val="Hyperlink"/>
                <w:rFonts w:hint="cs"/>
                <w:rtl/>
              </w:rPr>
              <w:t>ی</w:t>
            </w:r>
            <w:r w:rsidRPr="00DF5FF9">
              <w:rPr>
                <w:rStyle w:val="Hyperlink"/>
                <w:rtl/>
              </w:rPr>
              <w:t>ه‌السلام».</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40762484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60</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485" w:history="1">
            <w:r w:rsidRPr="00DF5FF9">
              <w:rPr>
                <w:rStyle w:val="Hyperlink"/>
                <w:rtl/>
              </w:rPr>
              <w:t>«نضر بن سو</w:t>
            </w:r>
            <w:r w:rsidRPr="00DF5FF9">
              <w:rPr>
                <w:rStyle w:val="Hyperlink"/>
                <w:rFonts w:hint="cs"/>
                <w:rtl/>
              </w:rPr>
              <w:t>ی</w:t>
            </w:r>
            <w:r w:rsidRPr="00DF5FF9">
              <w:rPr>
                <w:rStyle w:val="Hyperlink"/>
                <w:rFonts w:hint="eastAsia"/>
                <w:rtl/>
              </w:rPr>
              <w:t>د»</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40762485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60</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486" w:history="1">
            <w:r w:rsidRPr="00DF5FF9">
              <w:rPr>
                <w:rStyle w:val="Hyperlink"/>
                <w:rtl/>
              </w:rPr>
              <w:t>«ابن سنان»</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40762486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60</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487" w:history="1">
            <w:r w:rsidRPr="00DF5FF9">
              <w:rPr>
                <w:rStyle w:val="Hyperlink"/>
                <w:rtl/>
              </w:rPr>
              <w:t>16. «الْحُسَ</w:t>
            </w:r>
            <w:r w:rsidRPr="00DF5FF9">
              <w:rPr>
                <w:rStyle w:val="Hyperlink"/>
                <w:rFonts w:hint="cs"/>
                <w:rtl/>
              </w:rPr>
              <w:t>ی</w:t>
            </w:r>
            <w:r w:rsidRPr="00DF5FF9">
              <w:rPr>
                <w:rStyle w:val="Hyperlink"/>
                <w:rFonts w:hint="eastAsia"/>
                <w:rtl/>
              </w:rPr>
              <w:t>نُ</w:t>
            </w:r>
            <w:r w:rsidRPr="00DF5FF9">
              <w:rPr>
                <w:rStyle w:val="Hyperlink"/>
                <w:rtl/>
              </w:rPr>
              <w:t xml:space="preserve"> بْنُ سَعِ</w:t>
            </w:r>
            <w:r w:rsidRPr="00DF5FF9">
              <w:rPr>
                <w:rStyle w:val="Hyperlink"/>
                <w:rFonts w:hint="cs"/>
                <w:rtl/>
              </w:rPr>
              <w:t>ی</w:t>
            </w:r>
            <w:r w:rsidRPr="00DF5FF9">
              <w:rPr>
                <w:rStyle w:val="Hyperlink"/>
                <w:rFonts w:hint="eastAsia"/>
                <w:rtl/>
              </w:rPr>
              <w:t>دٍ</w:t>
            </w:r>
            <w:r w:rsidRPr="00DF5FF9">
              <w:rPr>
                <w:rStyle w:val="Hyperlink"/>
                <w:rtl/>
              </w:rPr>
              <w:t xml:space="preserve"> عَنْ فَضَالَةَ عَنْ مُعَاوِ</w:t>
            </w:r>
            <w:r w:rsidRPr="00DF5FF9">
              <w:rPr>
                <w:rStyle w:val="Hyperlink"/>
                <w:rFonts w:hint="cs"/>
                <w:rtl/>
              </w:rPr>
              <w:t>ی</w:t>
            </w:r>
            <w:r w:rsidRPr="00DF5FF9">
              <w:rPr>
                <w:rStyle w:val="Hyperlink"/>
                <w:rFonts w:hint="eastAsia"/>
                <w:rtl/>
              </w:rPr>
              <w:t>ةَ</w:t>
            </w:r>
            <w:r w:rsidRPr="00DF5FF9">
              <w:rPr>
                <w:rStyle w:val="Hyperlink"/>
                <w:rtl/>
              </w:rPr>
              <w:t xml:space="preserve"> بْنِ عَمَّار».</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40762487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60</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488" w:history="1">
            <w:r w:rsidRPr="00DF5FF9">
              <w:rPr>
                <w:rStyle w:val="Hyperlink"/>
                <w:rtl/>
              </w:rPr>
              <w:t>«فضاله»</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40762488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60</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489" w:history="1">
            <w:r w:rsidRPr="00DF5FF9">
              <w:rPr>
                <w:rStyle w:val="Hyperlink"/>
                <w:rtl/>
              </w:rPr>
              <w:t>«معاو</w:t>
            </w:r>
            <w:r w:rsidRPr="00DF5FF9">
              <w:rPr>
                <w:rStyle w:val="Hyperlink"/>
                <w:rFonts w:hint="cs"/>
                <w:rtl/>
              </w:rPr>
              <w:t>ی</w:t>
            </w:r>
            <w:r w:rsidRPr="00DF5FF9">
              <w:rPr>
                <w:rStyle w:val="Hyperlink"/>
                <w:rFonts w:hint="eastAsia"/>
                <w:rtl/>
              </w:rPr>
              <w:t>ه</w:t>
            </w:r>
            <w:r w:rsidRPr="00DF5FF9">
              <w:rPr>
                <w:rStyle w:val="Hyperlink"/>
                <w:rtl/>
              </w:rPr>
              <w:t xml:space="preserve"> بن عمار»</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40762489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60</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490" w:history="1">
            <w:r w:rsidRPr="00DF5FF9">
              <w:rPr>
                <w:rStyle w:val="Hyperlink"/>
                <w:rtl/>
              </w:rPr>
              <w:t>17. «الْحُسَ</w:t>
            </w:r>
            <w:r w:rsidRPr="00DF5FF9">
              <w:rPr>
                <w:rStyle w:val="Hyperlink"/>
                <w:rFonts w:hint="cs"/>
                <w:rtl/>
              </w:rPr>
              <w:t>ی</w:t>
            </w:r>
            <w:r w:rsidRPr="00DF5FF9">
              <w:rPr>
                <w:rStyle w:val="Hyperlink"/>
                <w:rFonts w:hint="eastAsia"/>
                <w:rtl/>
              </w:rPr>
              <w:t>نُ</w:t>
            </w:r>
            <w:r w:rsidRPr="00DF5FF9">
              <w:rPr>
                <w:rStyle w:val="Hyperlink"/>
                <w:rtl/>
              </w:rPr>
              <w:t xml:space="preserve"> بْنُ سَعِ</w:t>
            </w:r>
            <w:r w:rsidRPr="00DF5FF9">
              <w:rPr>
                <w:rStyle w:val="Hyperlink"/>
                <w:rFonts w:hint="cs"/>
                <w:rtl/>
              </w:rPr>
              <w:t>ی</w:t>
            </w:r>
            <w:r w:rsidRPr="00DF5FF9">
              <w:rPr>
                <w:rStyle w:val="Hyperlink"/>
                <w:rFonts w:hint="eastAsia"/>
                <w:rtl/>
              </w:rPr>
              <w:t>دٍ</w:t>
            </w:r>
            <w:r w:rsidRPr="00DF5FF9">
              <w:rPr>
                <w:rStyle w:val="Hyperlink"/>
                <w:rtl/>
              </w:rPr>
              <w:t xml:space="preserve"> عَنْ فَضَالَةَ عَنِ الْعَلَاءِ عَنْ مُحَمَّدِ بْنِ مُسْلِم».</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40762490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60</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491" w:history="1">
            <w:r w:rsidRPr="00DF5FF9">
              <w:rPr>
                <w:rStyle w:val="Hyperlink"/>
                <w:rtl/>
              </w:rPr>
              <w:t>«العلاء»</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40762491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60</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492" w:history="1">
            <w:r w:rsidRPr="00DF5FF9">
              <w:rPr>
                <w:rStyle w:val="Hyperlink"/>
                <w:rtl/>
              </w:rPr>
              <w:t>18. «الْحُسَ</w:t>
            </w:r>
            <w:r w:rsidRPr="00DF5FF9">
              <w:rPr>
                <w:rStyle w:val="Hyperlink"/>
                <w:rFonts w:hint="cs"/>
                <w:rtl/>
              </w:rPr>
              <w:t>ی</w:t>
            </w:r>
            <w:r w:rsidRPr="00DF5FF9">
              <w:rPr>
                <w:rStyle w:val="Hyperlink"/>
                <w:rFonts w:hint="eastAsia"/>
                <w:rtl/>
              </w:rPr>
              <w:t>نِ</w:t>
            </w:r>
            <w:r w:rsidRPr="00DF5FF9">
              <w:rPr>
                <w:rStyle w:val="Hyperlink"/>
                <w:rtl/>
              </w:rPr>
              <w:t xml:space="preserve"> بْنِ سَعِ</w:t>
            </w:r>
            <w:r w:rsidRPr="00DF5FF9">
              <w:rPr>
                <w:rStyle w:val="Hyperlink"/>
                <w:rFonts w:hint="cs"/>
                <w:rtl/>
              </w:rPr>
              <w:t>ی</w:t>
            </w:r>
            <w:r w:rsidRPr="00DF5FF9">
              <w:rPr>
                <w:rStyle w:val="Hyperlink"/>
                <w:rFonts w:hint="eastAsia"/>
                <w:rtl/>
              </w:rPr>
              <w:t>دٍ</w:t>
            </w:r>
            <w:r w:rsidRPr="00DF5FF9">
              <w:rPr>
                <w:rStyle w:val="Hyperlink"/>
                <w:rtl/>
              </w:rPr>
              <w:t xml:space="preserve"> عَنْ مُحَمَّدِ بْنِ الْفُضَ</w:t>
            </w:r>
            <w:r w:rsidRPr="00DF5FF9">
              <w:rPr>
                <w:rStyle w:val="Hyperlink"/>
                <w:rFonts w:hint="cs"/>
                <w:rtl/>
              </w:rPr>
              <w:t>ی</w:t>
            </w:r>
            <w:r w:rsidRPr="00DF5FF9">
              <w:rPr>
                <w:rStyle w:val="Hyperlink"/>
                <w:rFonts w:hint="eastAsia"/>
                <w:rtl/>
              </w:rPr>
              <w:t>لِ</w:t>
            </w:r>
            <w:r w:rsidRPr="00DF5FF9">
              <w:rPr>
                <w:rStyle w:val="Hyperlink"/>
                <w:rtl/>
              </w:rPr>
              <w:t xml:space="preserve"> عَنْ أب</w:t>
            </w:r>
            <w:r w:rsidRPr="00DF5FF9">
              <w:rPr>
                <w:rStyle w:val="Hyperlink"/>
                <w:rFonts w:hint="cs"/>
                <w:rtl/>
              </w:rPr>
              <w:t>ی</w:t>
            </w:r>
            <w:r w:rsidRPr="00DF5FF9">
              <w:rPr>
                <w:rStyle w:val="Hyperlink"/>
                <w:rtl/>
              </w:rPr>
              <w:t xml:space="preserve"> الصَّبَّاحِ الْکنَانِ</w:t>
            </w:r>
            <w:r w:rsidRPr="00DF5FF9">
              <w:rPr>
                <w:rStyle w:val="Hyperlink"/>
                <w:rFonts w:hint="cs"/>
                <w:rtl/>
              </w:rPr>
              <w:t>ی</w:t>
            </w:r>
            <w:r w:rsidRPr="00DF5FF9">
              <w:rPr>
                <w:rStyle w:val="Hyperlink"/>
                <w:rFonts w:hint="eastAsia"/>
                <w:rtl/>
              </w:rPr>
              <w:t>»</w:t>
            </w:r>
            <w:r w:rsidRPr="00DF5FF9">
              <w:rPr>
                <w:rStyle w:val="Hyperlink"/>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40762492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61</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493" w:history="1">
            <w:r w:rsidRPr="00DF5FF9">
              <w:rPr>
                <w:rStyle w:val="Hyperlink"/>
                <w:rtl/>
              </w:rPr>
              <w:t>«محمد بن الفض</w:t>
            </w:r>
            <w:r w:rsidRPr="00DF5FF9">
              <w:rPr>
                <w:rStyle w:val="Hyperlink"/>
                <w:rFonts w:hint="cs"/>
                <w:rtl/>
              </w:rPr>
              <w:t>ی</w:t>
            </w:r>
            <w:r w:rsidRPr="00DF5FF9">
              <w:rPr>
                <w:rStyle w:val="Hyperlink"/>
                <w:rFonts w:hint="eastAsia"/>
                <w:rtl/>
              </w:rPr>
              <w:t>ل»</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40762493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61</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494" w:history="1">
            <w:r w:rsidRPr="00DF5FF9">
              <w:rPr>
                <w:rStyle w:val="Hyperlink"/>
                <w:rtl/>
              </w:rPr>
              <w:t xml:space="preserve">«محمد بن </w:t>
            </w:r>
            <w:r w:rsidRPr="00DF5FF9">
              <w:rPr>
                <w:rStyle w:val="Hyperlink"/>
                <w:rFonts w:hint="cs"/>
                <w:rtl/>
              </w:rPr>
              <w:t>ی</w:t>
            </w:r>
            <w:r w:rsidRPr="00DF5FF9">
              <w:rPr>
                <w:rStyle w:val="Hyperlink"/>
                <w:rFonts w:hint="eastAsia"/>
                <w:rtl/>
              </w:rPr>
              <w:t>ح</w:t>
            </w:r>
            <w:r w:rsidRPr="00DF5FF9">
              <w:rPr>
                <w:rStyle w:val="Hyperlink"/>
                <w:rFonts w:hint="cs"/>
                <w:rtl/>
              </w:rPr>
              <w:t>یی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40762494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61</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495" w:history="1">
            <w:r w:rsidRPr="00DF5FF9">
              <w:rPr>
                <w:rStyle w:val="Hyperlink"/>
                <w:rtl/>
              </w:rPr>
              <w:t>«احمد بن محمد»</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40762495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61</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496" w:history="1">
            <w:r w:rsidRPr="00DF5FF9">
              <w:rPr>
                <w:rStyle w:val="Hyperlink"/>
                <w:rtl/>
              </w:rPr>
              <w:t>«محمد بن اسماع</w:t>
            </w:r>
            <w:r w:rsidRPr="00DF5FF9">
              <w:rPr>
                <w:rStyle w:val="Hyperlink"/>
                <w:rFonts w:hint="cs"/>
                <w:rtl/>
              </w:rPr>
              <w:t>ی</w:t>
            </w:r>
            <w:r w:rsidRPr="00DF5FF9">
              <w:rPr>
                <w:rStyle w:val="Hyperlink"/>
                <w:rFonts w:hint="eastAsia"/>
                <w:rtl/>
              </w:rPr>
              <w:t>ل»</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40762496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61</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497" w:history="1">
            <w:r w:rsidRPr="00DF5FF9">
              <w:rPr>
                <w:rStyle w:val="Hyperlink"/>
                <w:rtl/>
              </w:rPr>
              <w:t xml:space="preserve">20. «مُحَمَّدُ بْنُ </w:t>
            </w:r>
            <w:r w:rsidRPr="00DF5FF9">
              <w:rPr>
                <w:rStyle w:val="Hyperlink"/>
                <w:rFonts w:hint="cs"/>
                <w:rtl/>
              </w:rPr>
              <w:t>ی</w:t>
            </w:r>
            <w:r w:rsidRPr="00DF5FF9">
              <w:rPr>
                <w:rStyle w:val="Hyperlink"/>
                <w:rFonts w:hint="eastAsia"/>
                <w:rtl/>
              </w:rPr>
              <w:t>حْ</w:t>
            </w:r>
            <w:r w:rsidRPr="00DF5FF9">
              <w:rPr>
                <w:rStyle w:val="Hyperlink"/>
                <w:rFonts w:hint="cs"/>
                <w:rtl/>
              </w:rPr>
              <w:t>یی</w:t>
            </w:r>
            <w:r w:rsidRPr="00DF5FF9">
              <w:rPr>
                <w:rStyle w:val="Hyperlink"/>
                <w:rtl/>
              </w:rPr>
              <w:t xml:space="preserve"> عَنْ أَحْمَدَ بْنِ مُحَمَّدٍ عَنْ عَلِ</w:t>
            </w:r>
            <w:r w:rsidRPr="00DF5FF9">
              <w:rPr>
                <w:rStyle w:val="Hyperlink"/>
                <w:rFonts w:hint="cs"/>
                <w:rtl/>
              </w:rPr>
              <w:t>ی</w:t>
            </w:r>
            <w:r w:rsidRPr="00DF5FF9">
              <w:rPr>
                <w:rStyle w:val="Hyperlink"/>
                <w:rtl/>
              </w:rPr>
              <w:t xml:space="preserve"> بْنِ الْحَکم عَنْ عَلِ</w:t>
            </w:r>
            <w:r w:rsidRPr="00DF5FF9">
              <w:rPr>
                <w:rStyle w:val="Hyperlink"/>
                <w:rFonts w:hint="cs"/>
                <w:rtl/>
              </w:rPr>
              <w:t>ی</w:t>
            </w:r>
            <w:r w:rsidRPr="00DF5FF9">
              <w:rPr>
                <w:rStyle w:val="Hyperlink"/>
                <w:rtl/>
              </w:rPr>
              <w:t xml:space="preserve"> بْنِ أب</w:t>
            </w:r>
            <w:r w:rsidRPr="00DF5FF9">
              <w:rPr>
                <w:rStyle w:val="Hyperlink"/>
                <w:rFonts w:hint="cs"/>
                <w:rtl/>
              </w:rPr>
              <w:t>ی</w:t>
            </w:r>
            <w:r w:rsidRPr="00DF5FF9">
              <w:rPr>
                <w:rStyle w:val="Hyperlink"/>
                <w:rtl/>
              </w:rPr>
              <w:t xml:space="preserve"> حَمْزَةَ عَنْ أب</w:t>
            </w:r>
            <w:r w:rsidRPr="00DF5FF9">
              <w:rPr>
                <w:rStyle w:val="Hyperlink"/>
                <w:rFonts w:hint="cs"/>
                <w:rtl/>
              </w:rPr>
              <w:t>ی</w:t>
            </w:r>
            <w:r w:rsidRPr="00DF5FF9">
              <w:rPr>
                <w:rStyle w:val="Hyperlink"/>
                <w:rtl/>
              </w:rPr>
              <w:t xml:space="preserve"> بَصِ</w:t>
            </w:r>
            <w:r w:rsidRPr="00DF5FF9">
              <w:rPr>
                <w:rStyle w:val="Hyperlink"/>
                <w:rFonts w:hint="cs"/>
                <w:rtl/>
              </w:rPr>
              <w:t>ی</w:t>
            </w:r>
            <w:r w:rsidRPr="00DF5FF9">
              <w:rPr>
                <w:rStyle w:val="Hyperlink"/>
                <w:rFonts w:hint="eastAsia"/>
                <w:rtl/>
              </w:rPr>
              <w:t>ر</w:t>
            </w:r>
            <w:r w:rsidRPr="00DF5FF9">
              <w:rPr>
                <w:rStyle w:val="Hyperlink"/>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40762497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62</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498" w:history="1">
            <w:r w:rsidRPr="00DF5FF9">
              <w:rPr>
                <w:rStyle w:val="Hyperlink"/>
                <w:rtl/>
              </w:rPr>
              <w:t xml:space="preserve">«محمد بن </w:t>
            </w:r>
            <w:r w:rsidRPr="00DF5FF9">
              <w:rPr>
                <w:rStyle w:val="Hyperlink"/>
                <w:rFonts w:hint="cs"/>
                <w:rtl/>
              </w:rPr>
              <w:t>ی</w:t>
            </w:r>
            <w:r w:rsidRPr="00DF5FF9">
              <w:rPr>
                <w:rStyle w:val="Hyperlink"/>
                <w:rFonts w:hint="eastAsia"/>
                <w:rtl/>
              </w:rPr>
              <w:t>ح</w:t>
            </w:r>
            <w:r w:rsidRPr="00DF5FF9">
              <w:rPr>
                <w:rStyle w:val="Hyperlink"/>
                <w:rFonts w:hint="cs"/>
                <w:rtl/>
              </w:rPr>
              <w:t>یی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40762498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62</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499" w:history="1">
            <w:r w:rsidRPr="00DF5FF9">
              <w:rPr>
                <w:rStyle w:val="Hyperlink"/>
                <w:rtl/>
              </w:rPr>
              <w:t>«احمد بن محمد»</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40762499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62</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00" w:history="1">
            <w:r w:rsidRPr="00DF5FF9">
              <w:rPr>
                <w:rStyle w:val="Hyperlink"/>
                <w:rtl/>
              </w:rPr>
              <w:t>«عل</w:t>
            </w:r>
            <w:r w:rsidRPr="00DF5FF9">
              <w:rPr>
                <w:rStyle w:val="Hyperlink"/>
                <w:rFonts w:hint="cs"/>
                <w:rtl/>
              </w:rPr>
              <w:t>ی</w:t>
            </w:r>
            <w:r w:rsidRPr="00DF5FF9">
              <w:rPr>
                <w:rStyle w:val="Hyperlink"/>
                <w:rtl/>
              </w:rPr>
              <w:t xml:space="preserve"> بن الحکم»</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40762500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62</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01" w:history="1">
            <w:r w:rsidRPr="00DF5FF9">
              <w:rPr>
                <w:rStyle w:val="Hyperlink"/>
                <w:rtl/>
              </w:rPr>
              <w:t>«عل</w:t>
            </w:r>
            <w:r w:rsidRPr="00DF5FF9">
              <w:rPr>
                <w:rStyle w:val="Hyperlink"/>
                <w:rFonts w:hint="cs"/>
                <w:rtl/>
              </w:rPr>
              <w:t>ی</w:t>
            </w:r>
            <w:r w:rsidRPr="00DF5FF9">
              <w:rPr>
                <w:rStyle w:val="Hyperlink"/>
                <w:rtl/>
              </w:rPr>
              <w:t xml:space="preserve"> بن أب</w:t>
            </w:r>
            <w:r w:rsidRPr="00DF5FF9">
              <w:rPr>
                <w:rStyle w:val="Hyperlink"/>
                <w:rFonts w:hint="cs"/>
                <w:rtl/>
              </w:rPr>
              <w:t>ی</w:t>
            </w:r>
            <w:r w:rsidRPr="00DF5FF9">
              <w:rPr>
                <w:rStyle w:val="Hyperlink"/>
                <w:rtl/>
              </w:rPr>
              <w:t xml:space="preserve"> حمزه»</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40762501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62</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02" w:history="1">
            <w:r w:rsidRPr="00DF5FF9">
              <w:rPr>
                <w:rStyle w:val="Hyperlink"/>
                <w:rtl/>
              </w:rPr>
              <w:t>«أب</w:t>
            </w:r>
            <w:r w:rsidRPr="00DF5FF9">
              <w:rPr>
                <w:rStyle w:val="Hyperlink"/>
                <w:rFonts w:hint="cs"/>
                <w:rtl/>
              </w:rPr>
              <w:t>ی</w:t>
            </w:r>
            <w:r w:rsidRPr="00DF5FF9">
              <w:rPr>
                <w:rStyle w:val="Hyperlink"/>
                <w:rtl/>
              </w:rPr>
              <w:t xml:space="preserve"> بص</w:t>
            </w:r>
            <w:r w:rsidRPr="00DF5FF9">
              <w:rPr>
                <w:rStyle w:val="Hyperlink"/>
                <w:rFonts w:hint="cs"/>
                <w:rtl/>
              </w:rPr>
              <w:t>ی</w:t>
            </w:r>
            <w:r w:rsidRPr="00DF5FF9">
              <w:rPr>
                <w:rStyle w:val="Hyperlink"/>
                <w:rFonts w:hint="eastAsia"/>
                <w:rtl/>
              </w:rPr>
              <w:t>ر»</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40762502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62</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03" w:history="1">
            <w:r w:rsidRPr="00DF5FF9">
              <w:rPr>
                <w:rStyle w:val="Hyperlink"/>
                <w:rtl/>
              </w:rPr>
              <w:t xml:space="preserve">21. «مُحَمَّدُ بْنُ </w:t>
            </w:r>
            <w:r w:rsidRPr="00DF5FF9">
              <w:rPr>
                <w:rStyle w:val="Hyperlink"/>
                <w:rFonts w:hint="cs"/>
                <w:rtl/>
              </w:rPr>
              <w:t>ی</w:t>
            </w:r>
            <w:r w:rsidRPr="00DF5FF9">
              <w:rPr>
                <w:rStyle w:val="Hyperlink"/>
                <w:rFonts w:hint="eastAsia"/>
                <w:rtl/>
              </w:rPr>
              <w:t>حْ</w:t>
            </w:r>
            <w:r w:rsidRPr="00DF5FF9">
              <w:rPr>
                <w:rStyle w:val="Hyperlink"/>
                <w:rFonts w:hint="cs"/>
                <w:rtl/>
              </w:rPr>
              <w:t>یی</w:t>
            </w:r>
            <w:r w:rsidRPr="00DF5FF9">
              <w:rPr>
                <w:rStyle w:val="Hyperlink"/>
                <w:rtl/>
              </w:rPr>
              <w:t xml:space="preserve"> عَنْ أَحْمَدَ بْنِ مُحَمَّدٍ عَنِ ابْنِ مَحْبُوب عَنْ عَبْدِ اللَّهِ بْنِ سِنَان».</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40762503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62</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04" w:history="1">
            <w:r w:rsidRPr="00DF5FF9">
              <w:rPr>
                <w:rStyle w:val="Hyperlink"/>
                <w:rtl/>
              </w:rPr>
              <w:t xml:space="preserve">«محمد بن </w:t>
            </w:r>
            <w:r w:rsidRPr="00DF5FF9">
              <w:rPr>
                <w:rStyle w:val="Hyperlink"/>
                <w:rFonts w:hint="cs"/>
                <w:rtl/>
              </w:rPr>
              <w:t>ی</w:t>
            </w:r>
            <w:r w:rsidRPr="00DF5FF9">
              <w:rPr>
                <w:rStyle w:val="Hyperlink"/>
                <w:rFonts w:hint="eastAsia"/>
                <w:rtl/>
              </w:rPr>
              <w:t>ح</w:t>
            </w:r>
            <w:r w:rsidRPr="00DF5FF9">
              <w:rPr>
                <w:rStyle w:val="Hyperlink"/>
                <w:rFonts w:hint="cs"/>
                <w:rtl/>
              </w:rPr>
              <w:t>یی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40762504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62</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05" w:history="1">
            <w:r w:rsidRPr="00DF5FF9">
              <w:rPr>
                <w:rStyle w:val="Hyperlink"/>
                <w:rtl/>
              </w:rPr>
              <w:t>«احمد بن محمد»</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40762505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62</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06" w:history="1">
            <w:r w:rsidRPr="00DF5FF9">
              <w:rPr>
                <w:rStyle w:val="Hyperlink"/>
                <w:rtl/>
              </w:rPr>
              <w:t>«ابن محبوب»</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40762506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62</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07" w:history="1">
            <w:r w:rsidRPr="00DF5FF9">
              <w:rPr>
                <w:rStyle w:val="Hyperlink"/>
                <w:rtl/>
              </w:rPr>
              <w:t>«عبدالله بن سنان»</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40762507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62</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08" w:history="1">
            <w:r w:rsidRPr="00DF5FF9">
              <w:rPr>
                <w:rStyle w:val="Hyperlink"/>
                <w:rtl/>
              </w:rPr>
              <w:t xml:space="preserve">22. «مُحَمَّدُ بْنُ </w:t>
            </w:r>
            <w:r w:rsidRPr="00DF5FF9">
              <w:rPr>
                <w:rStyle w:val="Hyperlink"/>
                <w:rFonts w:hint="cs"/>
                <w:rtl/>
              </w:rPr>
              <w:t>ی</w:t>
            </w:r>
            <w:r w:rsidRPr="00DF5FF9">
              <w:rPr>
                <w:rStyle w:val="Hyperlink"/>
                <w:rFonts w:hint="eastAsia"/>
                <w:rtl/>
              </w:rPr>
              <w:t>حْ</w:t>
            </w:r>
            <w:r w:rsidRPr="00DF5FF9">
              <w:rPr>
                <w:rStyle w:val="Hyperlink"/>
                <w:rFonts w:hint="cs"/>
                <w:rtl/>
              </w:rPr>
              <w:t>یی</w:t>
            </w:r>
            <w:r w:rsidRPr="00DF5FF9">
              <w:rPr>
                <w:rStyle w:val="Hyperlink"/>
                <w:rtl/>
              </w:rPr>
              <w:t xml:space="preserve"> عَنْ أَحْمَدَ بْنِ مُحَمَّدِ بْنِ عِ</w:t>
            </w:r>
            <w:r w:rsidRPr="00DF5FF9">
              <w:rPr>
                <w:rStyle w:val="Hyperlink"/>
                <w:rFonts w:hint="cs"/>
                <w:rtl/>
              </w:rPr>
              <w:t>ی</w:t>
            </w:r>
            <w:r w:rsidRPr="00DF5FF9">
              <w:rPr>
                <w:rStyle w:val="Hyperlink"/>
                <w:rFonts w:hint="eastAsia"/>
                <w:rtl/>
              </w:rPr>
              <w:t>سَ</w:t>
            </w:r>
            <w:r w:rsidRPr="00DF5FF9">
              <w:rPr>
                <w:rStyle w:val="Hyperlink"/>
                <w:rFonts w:hint="cs"/>
                <w:rtl/>
              </w:rPr>
              <w:t>ی</w:t>
            </w:r>
            <w:r w:rsidRPr="00DF5FF9">
              <w:rPr>
                <w:rStyle w:val="Hyperlink"/>
                <w:rtl/>
              </w:rPr>
              <w:t xml:space="preserve"> عَنِ ابْنِ فَضَّالٍ عَنِ ابْنِ بُک</w:t>
            </w:r>
            <w:r w:rsidRPr="00DF5FF9">
              <w:rPr>
                <w:rStyle w:val="Hyperlink"/>
                <w:rFonts w:hint="cs"/>
                <w:rtl/>
              </w:rPr>
              <w:t>ی</w:t>
            </w:r>
            <w:r w:rsidRPr="00DF5FF9">
              <w:rPr>
                <w:rStyle w:val="Hyperlink"/>
                <w:rFonts w:hint="eastAsia"/>
                <w:rtl/>
              </w:rPr>
              <w:t>رٍ</w:t>
            </w:r>
            <w:r w:rsidRPr="00DF5FF9">
              <w:rPr>
                <w:rStyle w:val="Hyperlink"/>
                <w:rtl/>
              </w:rPr>
              <w:t xml:space="preserve"> عَنْ زُرَارَةَ».</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40762508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62</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09" w:history="1">
            <w:r w:rsidRPr="00DF5FF9">
              <w:rPr>
                <w:rStyle w:val="Hyperlink"/>
                <w:rtl/>
              </w:rPr>
              <w:t xml:space="preserve">«محمد بن </w:t>
            </w:r>
            <w:r w:rsidRPr="00DF5FF9">
              <w:rPr>
                <w:rStyle w:val="Hyperlink"/>
                <w:rFonts w:hint="cs"/>
                <w:rtl/>
              </w:rPr>
              <w:t>ی</w:t>
            </w:r>
            <w:r w:rsidRPr="00DF5FF9">
              <w:rPr>
                <w:rStyle w:val="Hyperlink"/>
                <w:rFonts w:hint="eastAsia"/>
                <w:rtl/>
              </w:rPr>
              <w:t>ح</w:t>
            </w:r>
            <w:r w:rsidRPr="00DF5FF9">
              <w:rPr>
                <w:rStyle w:val="Hyperlink"/>
                <w:rFonts w:hint="cs"/>
                <w:rtl/>
              </w:rPr>
              <w:t>یی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40762509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62</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10" w:history="1">
            <w:r w:rsidRPr="00DF5FF9">
              <w:rPr>
                <w:rStyle w:val="Hyperlink"/>
                <w:rtl/>
              </w:rPr>
              <w:t>«ابن فضال»</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40762510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63</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11" w:history="1">
            <w:r w:rsidRPr="00DF5FF9">
              <w:rPr>
                <w:rStyle w:val="Hyperlink"/>
                <w:rtl/>
              </w:rPr>
              <w:t>«ابن بک</w:t>
            </w:r>
            <w:r w:rsidRPr="00DF5FF9">
              <w:rPr>
                <w:rStyle w:val="Hyperlink"/>
                <w:rFonts w:hint="cs"/>
                <w:rtl/>
              </w:rPr>
              <w:t>ی</w:t>
            </w:r>
            <w:r w:rsidRPr="00DF5FF9">
              <w:rPr>
                <w:rStyle w:val="Hyperlink"/>
                <w:rFonts w:hint="eastAsia"/>
                <w:rtl/>
              </w:rPr>
              <w:t>ر»</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40762511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63</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12" w:history="1">
            <w:r w:rsidRPr="00DF5FF9">
              <w:rPr>
                <w:rStyle w:val="Hyperlink"/>
                <w:rtl/>
              </w:rPr>
              <w:t xml:space="preserve">23. «مُحَمَّدُ بْنُ </w:t>
            </w:r>
            <w:r w:rsidRPr="00DF5FF9">
              <w:rPr>
                <w:rStyle w:val="Hyperlink"/>
                <w:rFonts w:hint="cs"/>
                <w:rtl/>
              </w:rPr>
              <w:t>ی</w:t>
            </w:r>
            <w:r w:rsidRPr="00DF5FF9">
              <w:rPr>
                <w:rStyle w:val="Hyperlink"/>
                <w:rtl/>
              </w:rPr>
              <w:t>حْ</w:t>
            </w:r>
            <w:r w:rsidRPr="00DF5FF9">
              <w:rPr>
                <w:rStyle w:val="Hyperlink"/>
                <w:rFonts w:hint="cs"/>
                <w:rtl/>
              </w:rPr>
              <w:t>یی</w:t>
            </w:r>
            <w:r w:rsidRPr="00DF5FF9">
              <w:rPr>
                <w:rStyle w:val="Hyperlink"/>
                <w:rtl/>
              </w:rPr>
              <w:t xml:space="preserve"> عَنْ مُحَمَّدِ بْنِ أَحْمَدَ عَنْ أَحْمَدَ بْنِ الْحَسَنِ بْنِ عَلِ</w:t>
            </w:r>
            <w:r w:rsidRPr="00DF5FF9">
              <w:rPr>
                <w:rStyle w:val="Hyperlink"/>
                <w:rFonts w:hint="cs"/>
                <w:rtl/>
              </w:rPr>
              <w:t>ی</w:t>
            </w:r>
            <w:r w:rsidRPr="00DF5FF9">
              <w:rPr>
                <w:rStyle w:val="Hyperlink"/>
                <w:rtl/>
              </w:rPr>
              <w:t xml:space="preserve"> عَنْ عَمْرِو بْنِ سَعِ</w:t>
            </w:r>
            <w:r w:rsidRPr="00DF5FF9">
              <w:rPr>
                <w:rStyle w:val="Hyperlink"/>
                <w:rFonts w:hint="cs"/>
                <w:rtl/>
              </w:rPr>
              <w:t>ی</w:t>
            </w:r>
            <w:r w:rsidRPr="00DF5FF9">
              <w:rPr>
                <w:rStyle w:val="Hyperlink"/>
                <w:rtl/>
              </w:rPr>
              <w:t>دٍ عَنْ مُصَدِّقِ بْنِ صَدَقَةَ عَنْ عَمَّارِ بْنِ مُوسَ</w:t>
            </w:r>
            <w:r w:rsidRPr="00DF5FF9">
              <w:rPr>
                <w:rStyle w:val="Hyperlink"/>
                <w:rFonts w:hint="cs"/>
                <w:rtl/>
              </w:rPr>
              <w:t>ی</w:t>
            </w:r>
            <w:r w:rsidRPr="00DF5FF9">
              <w:rPr>
                <w:rStyle w:val="Hyperlink"/>
                <w:rtl/>
              </w:rPr>
              <w:t xml:space="preserve"> عَنْ أب</w:t>
            </w:r>
            <w:r w:rsidRPr="00DF5FF9">
              <w:rPr>
                <w:rStyle w:val="Hyperlink"/>
                <w:rFonts w:hint="cs"/>
                <w:rtl/>
              </w:rPr>
              <w:t>ی</w:t>
            </w:r>
            <w:r w:rsidRPr="00DF5FF9">
              <w:rPr>
                <w:rStyle w:val="Hyperlink"/>
                <w:rtl/>
              </w:rPr>
              <w:t xml:space="preserve"> عَبْدِ اللَّه عل</w:t>
            </w:r>
            <w:r w:rsidRPr="00DF5FF9">
              <w:rPr>
                <w:rStyle w:val="Hyperlink"/>
                <w:rFonts w:hint="cs"/>
                <w:rtl/>
              </w:rPr>
              <w:t>ی</w:t>
            </w:r>
            <w:r w:rsidRPr="00DF5FF9">
              <w:rPr>
                <w:rStyle w:val="Hyperlink"/>
                <w:rFonts w:hint="eastAsia"/>
                <w:rtl/>
              </w:rPr>
              <w:t>ه‌السلام»</w:t>
            </w:r>
            <w:r w:rsidRPr="00DF5FF9">
              <w:rPr>
                <w:rStyle w:val="Hyperlink"/>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40762512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63</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13" w:history="1">
            <w:r w:rsidRPr="00DF5FF9">
              <w:rPr>
                <w:rStyle w:val="Hyperlink"/>
                <w:rtl/>
              </w:rPr>
              <w:t xml:space="preserve">«محمد بن </w:t>
            </w:r>
            <w:r w:rsidRPr="00DF5FF9">
              <w:rPr>
                <w:rStyle w:val="Hyperlink"/>
                <w:rFonts w:hint="cs"/>
                <w:rtl/>
              </w:rPr>
              <w:t>ی</w:t>
            </w:r>
            <w:r w:rsidRPr="00DF5FF9">
              <w:rPr>
                <w:rStyle w:val="Hyperlink"/>
                <w:rFonts w:hint="eastAsia"/>
                <w:rtl/>
              </w:rPr>
              <w:t>ح</w:t>
            </w:r>
            <w:r w:rsidRPr="00DF5FF9">
              <w:rPr>
                <w:rStyle w:val="Hyperlink"/>
                <w:rFonts w:hint="cs"/>
                <w:rtl/>
              </w:rPr>
              <w:t>یی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40762513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63</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14" w:history="1">
            <w:r w:rsidRPr="00DF5FF9">
              <w:rPr>
                <w:rStyle w:val="Hyperlink"/>
                <w:rtl/>
              </w:rPr>
              <w:t>«محمد بن احمد»</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40762514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63</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15" w:history="1">
            <w:r w:rsidRPr="00DF5FF9">
              <w:rPr>
                <w:rStyle w:val="Hyperlink"/>
                <w:rtl/>
              </w:rPr>
              <w:t>«احمد بن الحسن بن عل</w:t>
            </w:r>
            <w:r w:rsidRPr="00DF5FF9">
              <w:rPr>
                <w:rStyle w:val="Hyperlink"/>
                <w:rFonts w:hint="cs"/>
                <w:rtl/>
              </w:rPr>
              <w:t>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40762515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63</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16" w:history="1">
            <w:r w:rsidRPr="00DF5FF9">
              <w:rPr>
                <w:rStyle w:val="Hyperlink"/>
                <w:rtl/>
              </w:rPr>
              <w:t>«عمرو بن سع</w:t>
            </w:r>
            <w:r w:rsidRPr="00DF5FF9">
              <w:rPr>
                <w:rStyle w:val="Hyperlink"/>
                <w:rFonts w:hint="cs"/>
                <w:rtl/>
              </w:rPr>
              <w:t>ی</w:t>
            </w:r>
            <w:r w:rsidRPr="00DF5FF9">
              <w:rPr>
                <w:rStyle w:val="Hyperlink"/>
                <w:rFonts w:hint="eastAsia"/>
                <w:rtl/>
              </w:rPr>
              <w:t>د»</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40762516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63</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17" w:history="1">
            <w:r w:rsidRPr="00DF5FF9">
              <w:rPr>
                <w:rStyle w:val="Hyperlink"/>
                <w:rtl/>
              </w:rPr>
              <w:t>«ابن صدقه»</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40762517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63</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18" w:history="1">
            <w:r w:rsidRPr="00DF5FF9">
              <w:rPr>
                <w:rStyle w:val="Hyperlink"/>
                <w:rtl/>
              </w:rPr>
              <w:t>«عمار بن موس</w:t>
            </w:r>
            <w:r w:rsidRPr="00DF5FF9">
              <w:rPr>
                <w:rStyle w:val="Hyperlink"/>
                <w:rFonts w:hint="cs"/>
                <w:rtl/>
              </w:rPr>
              <w:t>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40762518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63</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19" w:history="1">
            <w:r w:rsidRPr="00DF5FF9">
              <w:rPr>
                <w:rStyle w:val="Hyperlink"/>
                <w:rtl/>
              </w:rPr>
              <w:t xml:space="preserve">24. «مُحَمَّدُ بْنُ </w:t>
            </w:r>
            <w:r w:rsidRPr="00DF5FF9">
              <w:rPr>
                <w:rStyle w:val="Hyperlink"/>
                <w:rFonts w:hint="cs"/>
                <w:rtl/>
              </w:rPr>
              <w:t>ی</w:t>
            </w:r>
            <w:r w:rsidRPr="00DF5FF9">
              <w:rPr>
                <w:rStyle w:val="Hyperlink"/>
                <w:rtl/>
              </w:rPr>
              <w:t>حْ</w:t>
            </w:r>
            <w:r w:rsidRPr="00DF5FF9">
              <w:rPr>
                <w:rStyle w:val="Hyperlink"/>
                <w:rFonts w:hint="cs"/>
                <w:rtl/>
              </w:rPr>
              <w:t>یی</w:t>
            </w:r>
            <w:r w:rsidRPr="00DF5FF9">
              <w:rPr>
                <w:rStyle w:val="Hyperlink"/>
                <w:rtl/>
              </w:rPr>
              <w:t xml:space="preserve"> عَنْ أَحْمَدَ بْنِ مُحَمَّدٍ عَنْ مُحَمَّدِ بْنِ </w:t>
            </w:r>
            <w:r w:rsidRPr="00DF5FF9">
              <w:rPr>
                <w:rStyle w:val="Hyperlink"/>
                <w:rFonts w:hint="cs"/>
                <w:rtl/>
              </w:rPr>
              <w:t>ی</w:t>
            </w:r>
            <w:r w:rsidRPr="00DF5FF9">
              <w:rPr>
                <w:rStyle w:val="Hyperlink"/>
                <w:rtl/>
              </w:rPr>
              <w:t>حْ</w:t>
            </w:r>
            <w:r w:rsidRPr="00DF5FF9">
              <w:rPr>
                <w:rStyle w:val="Hyperlink"/>
                <w:rFonts w:hint="cs"/>
                <w:rtl/>
              </w:rPr>
              <w:t>یی</w:t>
            </w:r>
            <w:r w:rsidRPr="00DF5FF9">
              <w:rPr>
                <w:rStyle w:val="Hyperlink"/>
                <w:rtl/>
              </w:rPr>
              <w:t xml:space="preserve"> عَنْ غِ</w:t>
            </w:r>
            <w:r w:rsidRPr="00DF5FF9">
              <w:rPr>
                <w:rStyle w:val="Hyperlink"/>
                <w:rFonts w:hint="cs"/>
                <w:rtl/>
              </w:rPr>
              <w:t>ی</w:t>
            </w:r>
            <w:r w:rsidRPr="00DF5FF9">
              <w:rPr>
                <w:rStyle w:val="Hyperlink"/>
                <w:rtl/>
              </w:rPr>
              <w:t>اثِ بْنِ إِبْرَاهِ</w:t>
            </w:r>
            <w:r w:rsidRPr="00DF5FF9">
              <w:rPr>
                <w:rStyle w:val="Hyperlink"/>
                <w:rFonts w:hint="cs"/>
                <w:rtl/>
              </w:rPr>
              <w:t>ی</w:t>
            </w:r>
            <w:r w:rsidRPr="00DF5FF9">
              <w:rPr>
                <w:rStyle w:val="Hyperlink"/>
                <w:rtl/>
              </w:rPr>
              <w:t>م».</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40762519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63</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20" w:history="1">
            <w:r w:rsidRPr="00DF5FF9">
              <w:rPr>
                <w:rStyle w:val="Hyperlink"/>
                <w:rtl/>
              </w:rPr>
              <w:t xml:space="preserve">«محمد بن </w:t>
            </w:r>
            <w:r w:rsidRPr="00DF5FF9">
              <w:rPr>
                <w:rStyle w:val="Hyperlink"/>
                <w:rFonts w:hint="cs"/>
                <w:rtl/>
              </w:rPr>
              <w:t>ی</w:t>
            </w:r>
            <w:r w:rsidRPr="00DF5FF9">
              <w:rPr>
                <w:rStyle w:val="Hyperlink"/>
                <w:rFonts w:hint="eastAsia"/>
                <w:rtl/>
              </w:rPr>
              <w:t>ح</w:t>
            </w:r>
            <w:r w:rsidRPr="00DF5FF9">
              <w:rPr>
                <w:rStyle w:val="Hyperlink"/>
                <w:rFonts w:hint="cs"/>
                <w:rtl/>
              </w:rPr>
              <w:t>یی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40762520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63</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21" w:history="1">
            <w:r w:rsidRPr="00DF5FF9">
              <w:rPr>
                <w:rStyle w:val="Hyperlink"/>
                <w:rtl/>
              </w:rPr>
              <w:t>«احمد بن محمد»</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40762521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63</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22" w:history="1">
            <w:r w:rsidRPr="00DF5FF9">
              <w:rPr>
                <w:rStyle w:val="Hyperlink"/>
                <w:rtl/>
              </w:rPr>
              <w:t xml:space="preserve">«محمد بن </w:t>
            </w:r>
            <w:r w:rsidRPr="00DF5FF9">
              <w:rPr>
                <w:rStyle w:val="Hyperlink"/>
                <w:rFonts w:hint="cs"/>
                <w:rtl/>
              </w:rPr>
              <w:t>ی</w:t>
            </w:r>
            <w:r w:rsidRPr="00DF5FF9">
              <w:rPr>
                <w:rStyle w:val="Hyperlink"/>
                <w:rFonts w:hint="eastAsia"/>
                <w:rtl/>
              </w:rPr>
              <w:t>ح</w:t>
            </w:r>
            <w:r w:rsidRPr="00DF5FF9">
              <w:rPr>
                <w:rStyle w:val="Hyperlink"/>
                <w:rFonts w:hint="cs"/>
                <w:rtl/>
              </w:rPr>
              <w:t>یی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40762522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63</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23" w:history="1">
            <w:r w:rsidRPr="00DF5FF9">
              <w:rPr>
                <w:rStyle w:val="Hyperlink"/>
                <w:rtl/>
              </w:rPr>
              <w:t>«غ</w:t>
            </w:r>
            <w:r w:rsidRPr="00DF5FF9">
              <w:rPr>
                <w:rStyle w:val="Hyperlink"/>
                <w:rFonts w:hint="cs"/>
                <w:rtl/>
              </w:rPr>
              <w:t>ی</w:t>
            </w:r>
            <w:r w:rsidRPr="00DF5FF9">
              <w:rPr>
                <w:rStyle w:val="Hyperlink"/>
                <w:rFonts w:hint="eastAsia"/>
                <w:rtl/>
              </w:rPr>
              <w:t>اث</w:t>
            </w:r>
            <w:r w:rsidRPr="00DF5FF9">
              <w:rPr>
                <w:rStyle w:val="Hyperlink"/>
                <w:rtl/>
              </w:rPr>
              <w:t xml:space="preserve"> بن ابراه</w:t>
            </w:r>
            <w:r w:rsidRPr="00DF5FF9">
              <w:rPr>
                <w:rStyle w:val="Hyperlink"/>
                <w:rFonts w:hint="cs"/>
                <w:rtl/>
              </w:rPr>
              <w:t>ی</w:t>
            </w:r>
            <w:r w:rsidRPr="00DF5FF9">
              <w:rPr>
                <w:rStyle w:val="Hyperlink"/>
                <w:rFonts w:hint="eastAsia"/>
                <w:rtl/>
              </w:rPr>
              <w:t>م»</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40762523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63</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24" w:history="1">
            <w:r w:rsidRPr="00DF5FF9">
              <w:rPr>
                <w:rStyle w:val="Hyperlink"/>
                <w:rtl/>
              </w:rPr>
              <w:t xml:space="preserve">25. «مُحَمَّدُ بْنُ </w:t>
            </w:r>
            <w:r w:rsidRPr="00DF5FF9">
              <w:rPr>
                <w:rStyle w:val="Hyperlink"/>
                <w:rFonts w:hint="cs"/>
                <w:rtl/>
              </w:rPr>
              <w:t>ی</w:t>
            </w:r>
            <w:r w:rsidRPr="00DF5FF9">
              <w:rPr>
                <w:rStyle w:val="Hyperlink"/>
                <w:rtl/>
              </w:rPr>
              <w:t>حْ</w:t>
            </w:r>
            <w:r w:rsidRPr="00DF5FF9">
              <w:rPr>
                <w:rStyle w:val="Hyperlink"/>
                <w:rFonts w:hint="cs"/>
                <w:rtl/>
              </w:rPr>
              <w:t>یی</w:t>
            </w:r>
            <w:r w:rsidRPr="00DF5FF9">
              <w:rPr>
                <w:rStyle w:val="Hyperlink"/>
                <w:rtl/>
              </w:rPr>
              <w:t xml:space="preserve"> عَنِ الْعَمْرَک</w:t>
            </w:r>
            <w:r w:rsidRPr="00DF5FF9">
              <w:rPr>
                <w:rStyle w:val="Hyperlink"/>
                <w:rFonts w:hint="cs"/>
                <w:rtl/>
              </w:rPr>
              <w:t>ی</w:t>
            </w:r>
            <w:r w:rsidRPr="00DF5FF9">
              <w:rPr>
                <w:rStyle w:val="Hyperlink"/>
                <w:rtl/>
              </w:rPr>
              <w:t xml:space="preserve"> عَنْ عَلِ</w:t>
            </w:r>
            <w:r w:rsidRPr="00DF5FF9">
              <w:rPr>
                <w:rStyle w:val="Hyperlink"/>
                <w:rFonts w:hint="cs"/>
                <w:rtl/>
              </w:rPr>
              <w:t>ی</w:t>
            </w:r>
            <w:r w:rsidRPr="00DF5FF9">
              <w:rPr>
                <w:rStyle w:val="Hyperlink"/>
                <w:rtl/>
              </w:rPr>
              <w:t xml:space="preserve"> بْنِ جَعْفَر عَنْ أَخِ</w:t>
            </w:r>
            <w:r w:rsidRPr="00DF5FF9">
              <w:rPr>
                <w:rStyle w:val="Hyperlink"/>
                <w:rFonts w:hint="cs"/>
                <w:rtl/>
              </w:rPr>
              <w:t>ی</w:t>
            </w:r>
            <w:r w:rsidRPr="00DF5FF9">
              <w:rPr>
                <w:rStyle w:val="Hyperlink"/>
                <w:rtl/>
              </w:rPr>
              <w:t>هِ أب</w:t>
            </w:r>
            <w:r w:rsidRPr="00DF5FF9">
              <w:rPr>
                <w:rStyle w:val="Hyperlink"/>
                <w:rFonts w:hint="cs"/>
                <w:rtl/>
              </w:rPr>
              <w:t>ی</w:t>
            </w:r>
            <w:r w:rsidRPr="00DF5FF9">
              <w:rPr>
                <w:rStyle w:val="Hyperlink"/>
                <w:rtl/>
              </w:rPr>
              <w:t xml:space="preserve"> الْحَسَن».</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40762524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63</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25" w:history="1">
            <w:r w:rsidRPr="00DF5FF9">
              <w:rPr>
                <w:rStyle w:val="Hyperlink"/>
                <w:rtl/>
              </w:rPr>
              <w:t xml:space="preserve">«محمد بن </w:t>
            </w:r>
            <w:r w:rsidRPr="00DF5FF9">
              <w:rPr>
                <w:rStyle w:val="Hyperlink"/>
                <w:rFonts w:hint="cs"/>
                <w:rtl/>
              </w:rPr>
              <w:t>ی</w:t>
            </w:r>
            <w:r w:rsidRPr="00DF5FF9">
              <w:rPr>
                <w:rStyle w:val="Hyperlink"/>
                <w:rFonts w:hint="eastAsia"/>
                <w:rtl/>
              </w:rPr>
              <w:t>ح</w:t>
            </w:r>
            <w:r w:rsidRPr="00DF5FF9">
              <w:rPr>
                <w:rStyle w:val="Hyperlink"/>
                <w:rFonts w:hint="cs"/>
                <w:rtl/>
              </w:rPr>
              <w:t>یی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40762525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63</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26" w:history="1">
            <w:r w:rsidRPr="00DF5FF9">
              <w:rPr>
                <w:rStyle w:val="Hyperlink"/>
                <w:rtl/>
              </w:rPr>
              <w:t>«العمرک</w:t>
            </w:r>
            <w:r w:rsidRPr="00DF5FF9">
              <w:rPr>
                <w:rStyle w:val="Hyperlink"/>
                <w:rFonts w:hint="cs"/>
                <w:rtl/>
              </w:rPr>
              <w:t>ی</w:t>
            </w:r>
            <w:r w:rsidRPr="00DF5FF9">
              <w:rPr>
                <w:rStyle w:val="Hyperlink"/>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40762526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64</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27" w:history="1">
            <w:r w:rsidRPr="00DF5FF9">
              <w:rPr>
                <w:rStyle w:val="Hyperlink"/>
                <w:rtl/>
              </w:rPr>
              <w:t>«عل</w:t>
            </w:r>
            <w:r w:rsidRPr="00DF5FF9">
              <w:rPr>
                <w:rStyle w:val="Hyperlink"/>
                <w:rFonts w:hint="cs"/>
                <w:rtl/>
              </w:rPr>
              <w:t>ی</w:t>
            </w:r>
            <w:r w:rsidRPr="00DF5FF9">
              <w:rPr>
                <w:rStyle w:val="Hyperlink"/>
                <w:rtl/>
              </w:rPr>
              <w:t xml:space="preserve"> بن جعفر»</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40762527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64</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28" w:history="1">
            <w:r w:rsidRPr="00DF5FF9">
              <w:rPr>
                <w:rStyle w:val="Hyperlink"/>
                <w:rtl/>
              </w:rPr>
              <w:t>26. «عَلِ</w:t>
            </w:r>
            <w:r w:rsidRPr="00DF5FF9">
              <w:rPr>
                <w:rStyle w:val="Hyperlink"/>
                <w:rFonts w:hint="cs"/>
                <w:rtl/>
              </w:rPr>
              <w:t>ی</w:t>
            </w:r>
            <w:r w:rsidRPr="00DF5FF9">
              <w:rPr>
                <w:rStyle w:val="Hyperlink"/>
                <w:rtl/>
              </w:rPr>
              <w:t xml:space="preserve"> بْنُ إِبْرَاهِ</w:t>
            </w:r>
            <w:r w:rsidRPr="00DF5FF9">
              <w:rPr>
                <w:rStyle w:val="Hyperlink"/>
                <w:rFonts w:hint="cs"/>
                <w:rtl/>
              </w:rPr>
              <w:t>ی</w:t>
            </w:r>
            <w:r w:rsidRPr="00DF5FF9">
              <w:rPr>
                <w:rStyle w:val="Hyperlink"/>
                <w:rtl/>
              </w:rPr>
              <w:t>مَ عَنْ هَارُونَ بْنِ مُسْلِمٍ عَنْ مَسْعَدَةَ بْنِ صَدَقَةَ عَنْ أب</w:t>
            </w:r>
            <w:r w:rsidRPr="00DF5FF9">
              <w:rPr>
                <w:rStyle w:val="Hyperlink"/>
                <w:rFonts w:hint="cs"/>
                <w:rtl/>
              </w:rPr>
              <w:t>ی</w:t>
            </w:r>
            <w:r w:rsidRPr="00DF5FF9">
              <w:rPr>
                <w:rStyle w:val="Hyperlink"/>
                <w:rtl/>
              </w:rPr>
              <w:t xml:space="preserve"> عَبْدِ اللَّه».</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40762528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64</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29" w:history="1">
            <w:r w:rsidRPr="00DF5FF9">
              <w:rPr>
                <w:rStyle w:val="Hyperlink"/>
                <w:rtl/>
              </w:rPr>
              <w:t>«هارون بن مسلم»</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40762529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64</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30" w:history="1">
            <w:r w:rsidRPr="00DF5FF9">
              <w:rPr>
                <w:rStyle w:val="Hyperlink"/>
                <w:rtl/>
              </w:rPr>
              <w:t>«مسعده بن صدقه»</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40762530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64</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31" w:history="1">
            <w:r w:rsidRPr="00DF5FF9">
              <w:rPr>
                <w:rStyle w:val="Hyperlink"/>
                <w:rtl/>
              </w:rPr>
              <w:t>27. «الْحُسَ</w:t>
            </w:r>
            <w:r w:rsidRPr="00DF5FF9">
              <w:rPr>
                <w:rStyle w:val="Hyperlink"/>
                <w:rFonts w:hint="cs"/>
                <w:rtl/>
              </w:rPr>
              <w:t>ی</w:t>
            </w:r>
            <w:r w:rsidRPr="00DF5FF9">
              <w:rPr>
                <w:rStyle w:val="Hyperlink"/>
                <w:rtl/>
              </w:rPr>
              <w:t>نُ بْنُ سَعِ</w:t>
            </w:r>
            <w:r w:rsidRPr="00DF5FF9">
              <w:rPr>
                <w:rStyle w:val="Hyperlink"/>
                <w:rFonts w:hint="cs"/>
                <w:rtl/>
              </w:rPr>
              <w:t>ی</w:t>
            </w:r>
            <w:r w:rsidRPr="00DF5FF9">
              <w:rPr>
                <w:rStyle w:val="Hyperlink"/>
                <w:rtl/>
              </w:rPr>
              <w:t>دٍ عَنِ الْقَاسِمِ عَنْ عَلِ</w:t>
            </w:r>
            <w:r w:rsidRPr="00DF5FF9">
              <w:rPr>
                <w:rStyle w:val="Hyperlink"/>
                <w:rFonts w:hint="cs"/>
                <w:rtl/>
              </w:rPr>
              <w:t>ی</w:t>
            </w:r>
            <w:r w:rsidRPr="00DF5FF9">
              <w:rPr>
                <w:rStyle w:val="Hyperlink"/>
                <w:rtl/>
              </w:rPr>
              <w:t xml:space="preserve"> عَنْ أب</w:t>
            </w:r>
            <w:r w:rsidRPr="00DF5FF9">
              <w:rPr>
                <w:rStyle w:val="Hyperlink"/>
                <w:rFonts w:hint="cs"/>
                <w:rtl/>
              </w:rPr>
              <w:t>ی</w:t>
            </w:r>
            <w:r w:rsidRPr="00DF5FF9">
              <w:rPr>
                <w:rStyle w:val="Hyperlink"/>
                <w:rtl/>
              </w:rPr>
              <w:t xml:space="preserve"> بَصِ</w:t>
            </w:r>
            <w:r w:rsidRPr="00DF5FF9">
              <w:rPr>
                <w:rStyle w:val="Hyperlink"/>
                <w:rFonts w:hint="cs"/>
                <w:rtl/>
              </w:rPr>
              <w:t>ی</w:t>
            </w:r>
            <w:r w:rsidRPr="00DF5FF9">
              <w:rPr>
                <w:rStyle w:val="Hyperlink"/>
                <w:rtl/>
              </w:rPr>
              <w:t>رٍ».</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40762531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65</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32" w:history="1">
            <w:r w:rsidRPr="00DF5FF9">
              <w:rPr>
                <w:rStyle w:val="Hyperlink"/>
                <w:rtl/>
              </w:rPr>
              <w:t>«الحس</w:t>
            </w:r>
            <w:r w:rsidRPr="00DF5FF9">
              <w:rPr>
                <w:rStyle w:val="Hyperlink"/>
                <w:rFonts w:hint="cs"/>
                <w:rtl/>
              </w:rPr>
              <w:t>ی</w:t>
            </w:r>
            <w:r w:rsidRPr="00DF5FF9">
              <w:rPr>
                <w:rStyle w:val="Hyperlink"/>
                <w:rFonts w:hint="eastAsia"/>
                <w:rtl/>
              </w:rPr>
              <w:t>ن</w:t>
            </w:r>
            <w:r w:rsidRPr="00DF5FF9">
              <w:rPr>
                <w:rStyle w:val="Hyperlink"/>
                <w:rtl/>
              </w:rPr>
              <w:t xml:space="preserve"> بن سع</w:t>
            </w:r>
            <w:r w:rsidRPr="00DF5FF9">
              <w:rPr>
                <w:rStyle w:val="Hyperlink"/>
                <w:rFonts w:hint="cs"/>
                <w:rtl/>
              </w:rPr>
              <w:t>ی</w:t>
            </w:r>
            <w:r w:rsidRPr="00DF5FF9">
              <w:rPr>
                <w:rStyle w:val="Hyperlink"/>
                <w:rFonts w:hint="eastAsia"/>
                <w:rtl/>
              </w:rPr>
              <w:t>د»</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40762532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65</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33" w:history="1">
            <w:r w:rsidRPr="00DF5FF9">
              <w:rPr>
                <w:rStyle w:val="Hyperlink"/>
                <w:rtl/>
              </w:rPr>
              <w:t>«القاسم»</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40762533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65</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34" w:history="1">
            <w:r w:rsidRPr="00DF5FF9">
              <w:rPr>
                <w:rStyle w:val="Hyperlink"/>
                <w:rtl/>
              </w:rPr>
              <w:t>«عل</w:t>
            </w:r>
            <w:r w:rsidRPr="00DF5FF9">
              <w:rPr>
                <w:rStyle w:val="Hyperlink"/>
                <w:rFonts w:hint="cs"/>
                <w:rtl/>
              </w:rPr>
              <w:t>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40762534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66</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35" w:history="1">
            <w:r w:rsidRPr="00DF5FF9">
              <w:rPr>
                <w:rStyle w:val="Hyperlink"/>
                <w:rtl/>
              </w:rPr>
              <w:t>28. «الْحُسَ</w:t>
            </w:r>
            <w:r w:rsidRPr="00DF5FF9">
              <w:rPr>
                <w:rStyle w:val="Hyperlink"/>
                <w:rFonts w:hint="cs"/>
                <w:rtl/>
              </w:rPr>
              <w:t>ی</w:t>
            </w:r>
            <w:r w:rsidRPr="00DF5FF9">
              <w:rPr>
                <w:rStyle w:val="Hyperlink"/>
                <w:rtl/>
              </w:rPr>
              <w:t>نُ بْنُ سَعِ</w:t>
            </w:r>
            <w:r w:rsidRPr="00DF5FF9">
              <w:rPr>
                <w:rStyle w:val="Hyperlink"/>
                <w:rFonts w:hint="cs"/>
                <w:rtl/>
              </w:rPr>
              <w:t>ی</w:t>
            </w:r>
            <w:r w:rsidRPr="00DF5FF9">
              <w:rPr>
                <w:rStyle w:val="Hyperlink"/>
                <w:rtl/>
              </w:rPr>
              <w:t>دٍ عَنِ الْقَاسِمِ عَنْ أَبَانٍ عَنْ عَبْدِ الرَّحْمَنِ بْنِ أب</w:t>
            </w:r>
            <w:r w:rsidRPr="00DF5FF9">
              <w:rPr>
                <w:rStyle w:val="Hyperlink"/>
                <w:rFonts w:hint="cs"/>
                <w:rtl/>
              </w:rPr>
              <w:t>ی</w:t>
            </w:r>
            <w:r w:rsidRPr="00DF5FF9">
              <w:rPr>
                <w:rStyle w:val="Hyperlink"/>
                <w:rtl/>
              </w:rPr>
              <w:t xml:space="preserve"> عَبْدِ اللَّه».</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40762535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66</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36" w:history="1">
            <w:r w:rsidRPr="00DF5FF9">
              <w:rPr>
                <w:rStyle w:val="Hyperlink"/>
                <w:rtl/>
              </w:rPr>
              <w:t>«الحس</w:t>
            </w:r>
            <w:r w:rsidRPr="00DF5FF9">
              <w:rPr>
                <w:rStyle w:val="Hyperlink"/>
                <w:rFonts w:hint="cs"/>
                <w:rtl/>
              </w:rPr>
              <w:t>ی</w:t>
            </w:r>
            <w:r w:rsidRPr="00DF5FF9">
              <w:rPr>
                <w:rStyle w:val="Hyperlink"/>
                <w:rFonts w:hint="eastAsia"/>
                <w:rtl/>
              </w:rPr>
              <w:t>ن</w:t>
            </w:r>
            <w:r w:rsidRPr="00DF5FF9">
              <w:rPr>
                <w:rStyle w:val="Hyperlink"/>
                <w:rtl/>
              </w:rPr>
              <w:t xml:space="preserve"> بن سع</w:t>
            </w:r>
            <w:r w:rsidRPr="00DF5FF9">
              <w:rPr>
                <w:rStyle w:val="Hyperlink"/>
                <w:rFonts w:hint="cs"/>
                <w:rtl/>
              </w:rPr>
              <w:t>ی</w:t>
            </w:r>
            <w:r w:rsidRPr="00DF5FF9">
              <w:rPr>
                <w:rStyle w:val="Hyperlink"/>
                <w:rFonts w:hint="eastAsia"/>
                <w:rtl/>
              </w:rPr>
              <w:t>د»</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40762536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66</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37" w:history="1">
            <w:r w:rsidRPr="00DF5FF9">
              <w:rPr>
                <w:rStyle w:val="Hyperlink"/>
                <w:rtl/>
              </w:rPr>
              <w:t>«القاسم»</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40762537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66</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38" w:history="1">
            <w:r w:rsidRPr="00DF5FF9">
              <w:rPr>
                <w:rStyle w:val="Hyperlink"/>
                <w:rtl/>
              </w:rPr>
              <w:t>«ابان»</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40762538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66</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39" w:history="1">
            <w:r w:rsidRPr="00DF5FF9">
              <w:rPr>
                <w:rStyle w:val="Hyperlink"/>
                <w:rtl/>
              </w:rPr>
              <w:t>«عبدالرحمن بن أب</w:t>
            </w:r>
            <w:r w:rsidRPr="00DF5FF9">
              <w:rPr>
                <w:rStyle w:val="Hyperlink"/>
                <w:rFonts w:hint="cs"/>
                <w:rtl/>
              </w:rPr>
              <w:t>ی</w:t>
            </w:r>
            <w:r w:rsidRPr="00DF5FF9">
              <w:rPr>
                <w:rStyle w:val="Hyperlink"/>
                <w:rtl/>
              </w:rPr>
              <w:t xml:space="preserve"> عبدالله»</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40762539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66</w:t>
            </w:r>
            <w:r w:rsidRPr="00DF5FF9">
              <w:rPr>
                <w:rStyle w:val="Hyperlink"/>
                <w:rtl/>
              </w:rPr>
              <w:fldChar w:fldCharType="end"/>
            </w:r>
          </w:hyperlink>
        </w:p>
        <w:p w:rsidR="008A4457" w:rsidRPr="00DF5FF9" w:rsidRDefault="008A4457">
          <w:pPr>
            <w:pStyle w:val="TOC1"/>
            <w:rPr>
              <w:rFonts w:cstheme="minorBidi"/>
              <w:sz w:val="22"/>
              <w:szCs w:val="22"/>
              <w:rtl/>
              <w:lang w:bidi="fa-IR"/>
            </w:rPr>
          </w:pPr>
          <w:hyperlink w:anchor="_Toc40762540" w:history="1">
            <w:r w:rsidRPr="00DF5FF9">
              <w:rPr>
                <w:rStyle w:val="Hyperlink"/>
                <w:rtl/>
              </w:rPr>
              <w:t>جلسه چهاردهم: منابع رجال</w:t>
            </w:r>
            <w:r w:rsidRPr="00DF5FF9">
              <w:rPr>
                <w:rStyle w:val="Hyperlink"/>
                <w:rFonts w:hint="cs"/>
                <w:rtl/>
              </w:rPr>
              <w:t>ی</w:t>
            </w:r>
            <w:r w:rsidRPr="00DF5FF9">
              <w:rPr>
                <w:rStyle w:val="Hyperlink"/>
                <w:rtl/>
              </w:rPr>
              <w:t xml:space="preserve"> ش</w:t>
            </w:r>
            <w:r w:rsidRPr="00DF5FF9">
              <w:rPr>
                <w:rStyle w:val="Hyperlink"/>
                <w:rFonts w:hint="cs"/>
                <w:rtl/>
              </w:rPr>
              <w:t>ی</w:t>
            </w:r>
            <w:r w:rsidRPr="00DF5FF9">
              <w:rPr>
                <w:rStyle w:val="Hyperlink"/>
                <w:rFonts w:hint="eastAsia"/>
                <w:rtl/>
              </w:rPr>
              <w:t>عه</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40762540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67</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41" w:history="1">
            <w:r w:rsidRPr="00DF5FF9">
              <w:rPr>
                <w:rStyle w:val="Hyperlink"/>
                <w:rtl/>
              </w:rPr>
              <w:t>مقدمات</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40762541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67</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42" w:history="1">
            <w:r w:rsidRPr="00DF5FF9">
              <w:rPr>
                <w:rStyle w:val="Hyperlink"/>
                <w:rtl/>
              </w:rPr>
              <w:t>1. تار</w:t>
            </w:r>
            <w:r w:rsidRPr="00DF5FF9">
              <w:rPr>
                <w:rStyle w:val="Hyperlink"/>
                <w:rFonts w:hint="cs"/>
                <w:rtl/>
              </w:rPr>
              <w:t>ی</w:t>
            </w:r>
            <w:r w:rsidRPr="00DF5FF9">
              <w:rPr>
                <w:rStyle w:val="Hyperlink"/>
                <w:rFonts w:hint="eastAsia"/>
                <w:rtl/>
              </w:rPr>
              <w:t>خ</w:t>
            </w:r>
            <w:r w:rsidRPr="00DF5FF9">
              <w:rPr>
                <w:rStyle w:val="Hyperlink"/>
                <w:rtl/>
              </w:rPr>
              <w:t xml:space="preserve"> رجال ش</w:t>
            </w:r>
            <w:r w:rsidRPr="00DF5FF9">
              <w:rPr>
                <w:rStyle w:val="Hyperlink"/>
                <w:rFonts w:hint="cs"/>
                <w:rtl/>
              </w:rPr>
              <w:t>ی</w:t>
            </w:r>
            <w:r w:rsidRPr="00DF5FF9">
              <w:rPr>
                <w:rStyle w:val="Hyperlink"/>
                <w:rFonts w:hint="eastAsia"/>
                <w:rtl/>
              </w:rPr>
              <w:t>عه</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40762542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67</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43" w:history="1">
            <w:r w:rsidRPr="00DF5FF9">
              <w:rPr>
                <w:rStyle w:val="Hyperlink"/>
                <w:rtl/>
              </w:rPr>
              <w:t>2. ح</w:t>
            </w:r>
            <w:r w:rsidRPr="00DF5FF9">
              <w:rPr>
                <w:rStyle w:val="Hyperlink"/>
                <w:rFonts w:hint="cs"/>
                <w:rtl/>
              </w:rPr>
              <w:t>ی</w:t>
            </w:r>
            <w:r w:rsidRPr="00DF5FF9">
              <w:rPr>
                <w:rStyle w:val="Hyperlink"/>
                <w:rtl/>
              </w:rPr>
              <w:t>طه‌</w:t>
            </w:r>
            <w:r w:rsidRPr="00DF5FF9">
              <w:rPr>
                <w:rStyle w:val="Hyperlink"/>
                <w:rFonts w:hint="cs"/>
                <w:rtl/>
              </w:rPr>
              <w:t>ی</w:t>
            </w:r>
            <w:r w:rsidRPr="00DF5FF9">
              <w:rPr>
                <w:rStyle w:val="Hyperlink"/>
                <w:rtl/>
              </w:rPr>
              <w:t xml:space="preserve"> قدما</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40762543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67</w:t>
            </w:r>
            <w:r w:rsidRPr="00DF5FF9">
              <w:rPr>
                <w:rStyle w:val="Hyperlink"/>
                <w:rtl/>
              </w:rPr>
              <w:fldChar w:fldCharType="end"/>
            </w:r>
          </w:hyperlink>
        </w:p>
        <w:p w:rsidR="008A4457" w:rsidRPr="00DF5FF9" w:rsidRDefault="008A4457" w:rsidP="00F7689E">
          <w:pPr>
            <w:pStyle w:val="TOC4"/>
            <w:rPr>
              <w:rtl/>
            </w:rPr>
          </w:pPr>
          <w:hyperlink w:anchor="_Toc40762544" w:history="1">
            <w:r w:rsidRPr="00DF5FF9">
              <w:rPr>
                <w:rStyle w:val="Hyperlink"/>
                <w:rtl/>
              </w:rPr>
              <w:t>دل</w:t>
            </w:r>
            <w:r w:rsidRPr="00DF5FF9">
              <w:rPr>
                <w:rStyle w:val="Hyperlink"/>
                <w:rFonts w:hint="cs"/>
                <w:rtl/>
              </w:rPr>
              <w:t>ی</w:t>
            </w:r>
            <w:r w:rsidRPr="00DF5FF9">
              <w:rPr>
                <w:rStyle w:val="Hyperlink"/>
                <w:rFonts w:hint="eastAsia"/>
                <w:rtl/>
              </w:rPr>
              <w:t>ل</w:t>
            </w:r>
            <w:r w:rsidRPr="00DF5FF9">
              <w:rPr>
                <w:rStyle w:val="Hyperlink"/>
                <w:rtl/>
              </w:rPr>
              <w:t xml:space="preserve"> معتبر بودن توث</w:t>
            </w:r>
            <w:r w:rsidRPr="00DF5FF9">
              <w:rPr>
                <w:rStyle w:val="Hyperlink"/>
                <w:rFonts w:hint="cs"/>
                <w:rtl/>
              </w:rPr>
              <w:t>ی</w:t>
            </w:r>
            <w:r w:rsidRPr="00DF5FF9">
              <w:rPr>
                <w:rStyle w:val="Hyperlink"/>
                <w:rFonts w:hint="eastAsia"/>
                <w:rtl/>
              </w:rPr>
              <w:t>ق</w:t>
            </w:r>
            <w:r w:rsidRPr="00DF5FF9">
              <w:rPr>
                <w:rStyle w:val="Hyperlink"/>
                <w:rtl/>
              </w:rPr>
              <w:t xml:space="preserve"> و تضع</w:t>
            </w:r>
            <w:r w:rsidRPr="00DF5FF9">
              <w:rPr>
                <w:rStyle w:val="Hyperlink"/>
                <w:rFonts w:hint="cs"/>
                <w:rtl/>
              </w:rPr>
              <w:t>ی</w:t>
            </w:r>
            <w:r w:rsidRPr="00DF5FF9">
              <w:rPr>
                <w:rStyle w:val="Hyperlink"/>
                <w:rFonts w:hint="eastAsia"/>
                <w:rtl/>
              </w:rPr>
              <w:t>ف</w:t>
            </w:r>
            <w:r w:rsidRPr="00DF5FF9">
              <w:rPr>
                <w:rStyle w:val="Hyperlink"/>
                <w:rtl/>
              </w:rPr>
              <w:t xml:space="preserve"> قدما</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40762544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67</w:t>
            </w:r>
            <w:r w:rsidRPr="00DF5FF9">
              <w:rPr>
                <w:rStyle w:val="Hyperlink"/>
                <w:rtl/>
              </w:rPr>
              <w:fldChar w:fldCharType="end"/>
            </w:r>
          </w:hyperlink>
        </w:p>
        <w:p w:rsidR="008A4457" w:rsidRPr="00DF5FF9" w:rsidRDefault="008A4457" w:rsidP="00F7689E">
          <w:pPr>
            <w:pStyle w:val="TOC4"/>
            <w:rPr>
              <w:rtl/>
            </w:rPr>
          </w:pPr>
          <w:hyperlink w:anchor="_Toc40762545" w:history="1">
            <w:r w:rsidRPr="00DF5FF9">
              <w:rPr>
                <w:rStyle w:val="Hyperlink"/>
                <w:rtl/>
              </w:rPr>
              <w:t>مشخص نمودن ح</w:t>
            </w:r>
            <w:r w:rsidRPr="00DF5FF9">
              <w:rPr>
                <w:rStyle w:val="Hyperlink"/>
                <w:rFonts w:hint="cs"/>
                <w:rtl/>
              </w:rPr>
              <w:t>ی</w:t>
            </w:r>
            <w:r w:rsidRPr="00DF5FF9">
              <w:rPr>
                <w:rStyle w:val="Hyperlink"/>
                <w:rtl/>
              </w:rPr>
              <w:t>طه‌</w:t>
            </w:r>
            <w:r w:rsidRPr="00DF5FF9">
              <w:rPr>
                <w:rStyle w:val="Hyperlink"/>
                <w:rFonts w:hint="cs"/>
                <w:rtl/>
              </w:rPr>
              <w:t>ی</w:t>
            </w:r>
            <w:r w:rsidRPr="00DF5FF9">
              <w:rPr>
                <w:rStyle w:val="Hyperlink"/>
                <w:rtl/>
              </w:rPr>
              <w:t xml:space="preserve"> قدما</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40762545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68</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46" w:history="1">
            <w:r w:rsidRPr="00DF5FF9">
              <w:rPr>
                <w:rStyle w:val="Hyperlink"/>
                <w:rtl/>
              </w:rPr>
              <w:t>معرف</w:t>
            </w:r>
            <w:r w:rsidRPr="00DF5FF9">
              <w:rPr>
                <w:rStyle w:val="Hyperlink"/>
                <w:rFonts w:hint="cs"/>
                <w:rtl/>
              </w:rPr>
              <w:t>ی</w:t>
            </w:r>
            <w:r w:rsidRPr="00DF5FF9">
              <w:rPr>
                <w:rStyle w:val="Hyperlink"/>
                <w:rtl/>
              </w:rPr>
              <w:t xml:space="preserve"> کتب</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40762546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68</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47" w:history="1">
            <w:r w:rsidRPr="00DF5FF9">
              <w:rPr>
                <w:rStyle w:val="Hyperlink"/>
                <w:rtl/>
              </w:rPr>
              <w:t>1. طبقات برق</w:t>
            </w:r>
            <w:r w:rsidRPr="00DF5FF9">
              <w:rPr>
                <w:rStyle w:val="Hyperlink"/>
                <w:rFonts w:hint="cs"/>
                <w:rtl/>
              </w:rPr>
              <w:t>ی</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40762547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68</w:t>
            </w:r>
            <w:r w:rsidRPr="00DF5FF9">
              <w:rPr>
                <w:rStyle w:val="Hyperlink"/>
                <w:rtl/>
              </w:rPr>
              <w:fldChar w:fldCharType="end"/>
            </w:r>
          </w:hyperlink>
        </w:p>
        <w:p w:rsidR="008A4457" w:rsidRPr="00DF5FF9" w:rsidRDefault="008A4457">
          <w:pPr>
            <w:pStyle w:val="TOC5"/>
            <w:rPr>
              <w:rFonts w:cstheme="minorBidi"/>
              <w:sz w:val="22"/>
              <w:szCs w:val="22"/>
              <w:rtl/>
            </w:rPr>
          </w:pPr>
          <w:hyperlink w:anchor="_Toc40762548" w:history="1">
            <w:r w:rsidRPr="00DF5FF9">
              <w:rPr>
                <w:rStyle w:val="Hyperlink"/>
                <w:rtl/>
              </w:rPr>
              <w:t>نو</w:t>
            </w:r>
            <w:r w:rsidRPr="00DF5FF9">
              <w:rPr>
                <w:rStyle w:val="Hyperlink"/>
                <w:rFonts w:hint="cs"/>
                <w:rtl/>
              </w:rPr>
              <w:t>ی</w:t>
            </w:r>
            <w:r w:rsidRPr="00DF5FF9">
              <w:rPr>
                <w:rStyle w:val="Hyperlink"/>
                <w:rtl/>
              </w:rPr>
              <w:t>سنده‌</w:t>
            </w:r>
            <w:r w:rsidRPr="00DF5FF9">
              <w:rPr>
                <w:rStyle w:val="Hyperlink"/>
                <w:rFonts w:hint="cs"/>
                <w:rtl/>
              </w:rPr>
              <w:t>ی</w:t>
            </w:r>
            <w:r w:rsidRPr="00DF5FF9">
              <w:rPr>
                <w:rStyle w:val="Hyperlink"/>
                <w:rtl/>
              </w:rPr>
              <w:t xml:space="preserve"> کتاب: «احمد بن محمد بن خالد برق</w:t>
            </w:r>
            <w:r w:rsidRPr="00DF5FF9">
              <w:rPr>
                <w:rStyle w:val="Hyperlink"/>
                <w:rFonts w:hint="cs"/>
                <w:rtl/>
              </w:rPr>
              <w:t>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40762548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69</w:t>
            </w:r>
            <w:r w:rsidRPr="00DF5FF9">
              <w:rPr>
                <w:rStyle w:val="Hyperlink"/>
                <w:rtl/>
              </w:rPr>
              <w:fldChar w:fldCharType="end"/>
            </w:r>
          </w:hyperlink>
        </w:p>
        <w:p w:rsidR="008A4457" w:rsidRPr="00DF5FF9" w:rsidRDefault="008A4457">
          <w:pPr>
            <w:pStyle w:val="TOC5"/>
            <w:rPr>
              <w:rFonts w:cstheme="minorBidi"/>
              <w:sz w:val="22"/>
              <w:szCs w:val="22"/>
              <w:rtl/>
            </w:rPr>
          </w:pPr>
          <w:hyperlink w:anchor="_Toc40762549" w:history="1">
            <w:r w:rsidRPr="00DF5FF9">
              <w:rPr>
                <w:rStyle w:val="Hyperlink"/>
                <w:rtl/>
              </w:rPr>
              <w:t>دل</w:t>
            </w:r>
            <w:r w:rsidRPr="00DF5FF9">
              <w:rPr>
                <w:rStyle w:val="Hyperlink"/>
                <w:rFonts w:hint="cs"/>
                <w:rtl/>
              </w:rPr>
              <w:t>ی</w:t>
            </w:r>
            <w:r w:rsidRPr="00DF5FF9">
              <w:rPr>
                <w:rStyle w:val="Hyperlink"/>
                <w:rFonts w:hint="eastAsia"/>
                <w:rtl/>
              </w:rPr>
              <w:t>ل</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40762549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69</w:t>
            </w:r>
            <w:r w:rsidRPr="00DF5FF9">
              <w:rPr>
                <w:rStyle w:val="Hyperlink"/>
                <w:rtl/>
              </w:rPr>
              <w:fldChar w:fldCharType="end"/>
            </w:r>
          </w:hyperlink>
        </w:p>
        <w:p w:rsidR="008A4457" w:rsidRPr="00DF5FF9" w:rsidRDefault="008A4457">
          <w:pPr>
            <w:pStyle w:val="TOC1"/>
            <w:rPr>
              <w:rFonts w:cstheme="minorBidi"/>
              <w:sz w:val="22"/>
              <w:szCs w:val="22"/>
              <w:rtl/>
              <w:lang w:bidi="fa-IR"/>
            </w:rPr>
          </w:pPr>
          <w:hyperlink w:anchor="_Toc40762550" w:history="1">
            <w:r w:rsidRPr="00DF5FF9">
              <w:rPr>
                <w:rStyle w:val="Hyperlink"/>
                <w:rtl/>
              </w:rPr>
              <w:t>جلسه پانزدهم</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40762550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71</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51" w:history="1">
            <w:r w:rsidRPr="00DF5FF9">
              <w:rPr>
                <w:rStyle w:val="Hyperlink"/>
                <w:rtl/>
              </w:rPr>
              <w:t>الف)  موضوع اصول شش‌گانه‌</w:t>
            </w:r>
            <w:r w:rsidRPr="00DF5FF9">
              <w:rPr>
                <w:rStyle w:val="Hyperlink"/>
                <w:rFonts w:hint="cs"/>
                <w:rtl/>
              </w:rPr>
              <w:t>ی</w:t>
            </w:r>
            <w:r w:rsidRPr="00DF5FF9">
              <w:rPr>
                <w:rStyle w:val="Hyperlink"/>
                <w:rtl/>
              </w:rPr>
              <w:t xml:space="preserve"> رجال</w:t>
            </w:r>
            <w:r w:rsidRPr="00DF5FF9">
              <w:rPr>
                <w:rStyle w:val="Hyperlink"/>
                <w:rFonts w:hint="cs"/>
                <w:rtl/>
              </w:rPr>
              <w:t>ی</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40762551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71</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52" w:history="1">
            <w:r w:rsidRPr="00DF5FF9">
              <w:rPr>
                <w:rStyle w:val="Hyperlink"/>
                <w:rtl/>
              </w:rPr>
              <w:t>1 و 2. «رجال نجاش</w:t>
            </w:r>
            <w:r w:rsidRPr="00DF5FF9">
              <w:rPr>
                <w:rStyle w:val="Hyperlink"/>
                <w:rFonts w:hint="cs"/>
                <w:rtl/>
              </w:rPr>
              <w:t>ی</w:t>
            </w:r>
            <w:r w:rsidRPr="00DF5FF9">
              <w:rPr>
                <w:rStyle w:val="Hyperlink"/>
                <w:rFonts w:hint="eastAsia"/>
                <w:rtl/>
              </w:rPr>
              <w:t>»</w:t>
            </w:r>
            <w:r w:rsidRPr="00DF5FF9">
              <w:rPr>
                <w:rStyle w:val="Hyperlink"/>
                <w:rtl/>
              </w:rPr>
              <w:t xml:space="preserve"> و «فهرست ش</w:t>
            </w:r>
            <w:r w:rsidRPr="00DF5FF9">
              <w:rPr>
                <w:rStyle w:val="Hyperlink"/>
                <w:rFonts w:hint="cs"/>
                <w:rtl/>
              </w:rPr>
              <w:t>ی</w:t>
            </w:r>
            <w:r w:rsidRPr="00DF5FF9">
              <w:rPr>
                <w:rStyle w:val="Hyperlink"/>
                <w:rFonts w:hint="eastAsia"/>
                <w:rtl/>
              </w:rPr>
              <w:t>خ</w:t>
            </w:r>
            <w:r w:rsidRPr="00DF5FF9">
              <w:rPr>
                <w:rStyle w:val="Hyperlink"/>
                <w:rtl/>
              </w:rPr>
              <w:t xml:space="preserve"> طوس</w:t>
            </w:r>
            <w:r w:rsidRPr="00DF5FF9">
              <w:rPr>
                <w:rStyle w:val="Hyperlink"/>
                <w:rFonts w:hint="cs"/>
                <w:rtl/>
              </w:rPr>
              <w:t>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40762552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71</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53" w:history="1">
            <w:r w:rsidRPr="00DF5FF9">
              <w:rPr>
                <w:rStyle w:val="Hyperlink"/>
                <w:rtl/>
              </w:rPr>
              <w:t>3 و 4. «رجال برق</w:t>
            </w:r>
            <w:r w:rsidRPr="00DF5FF9">
              <w:rPr>
                <w:rStyle w:val="Hyperlink"/>
                <w:rFonts w:hint="cs"/>
                <w:rtl/>
              </w:rPr>
              <w:t>ی</w:t>
            </w:r>
            <w:r w:rsidRPr="00DF5FF9">
              <w:rPr>
                <w:rStyle w:val="Hyperlink"/>
                <w:rFonts w:hint="eastAsia"/>
                <w:rtl/>
              </w:rPr>
              <w:t>»</w:t>
            </w:r>
            <w:r w:rsidRPr="00DF5FF9">
              <w:rPr>
                <w:rStyle w:val="Hyperlink"/>
                <w:rtl/>
              </w:rPr>
              <w:t xml:space="preserve"> و «رجال ش</w:t>
            </w:r>
            <w:r w:rsidRPr="00DF5FF9">
              <w:rPr>
                <w:rStyle w:val="Hyperlink"/>
                <w:rFonts w:hint="cs"/>
                <w:rtl/>
              </w:rPr>
              <w:t>ی</w:t>
            </w:r>
            <w:r w:rsidRPr="00DF5FF9">
              <w:rPr>
                <w:rStyle w:val="Hyperlink"/>
                <w:rFonts w:hint="eastAsia"/>
                <w:rtl/>
              </w:rPr>
              <w:t>خ</w:t>
            </w:r>
            <w:r w:rsidRPr="00DF5FF9">
              <w:rPr>
                <w:rStyle w:val="Hyperlink"/>
                <w:rtl/>
              </w:rPr>
              <w:t xml:space="preserve"> طوس</w:t>
            </w:r>
            <w:r w:rsidRPr="00DF5FF9">
              <w:rPr>
                <w:rStyle w:val="Hyperlink"/>
                <w:rFonts w:hint="cs"/>
                <w:rtl/>
              </w:rPr>
              <w:t>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40762553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71</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54" w:history="1">
            <w:r w:rsidRPr="00DF5FF9">
              <w:rPr>
                <w:rStyle w:val="Hyperlink"/>
                <w:rtl/>
              </w:rPr>
              <w:t>5. «رجال کش</w:t>
            </w:r>
            <w:r w:rsidRPr="00DF5FF9">
              <w:rPr>
                <w:rStyle w:val="Hyperlink"/>
                <w:rFonts w:hint="cs"/>
                <w:rtl/>
              </w:rPr>
              <w:t>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40762554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71</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55" w:history="1">
            <w:r w:rsidRPr="00DF5FF9">
              <w:rPr>
                <w:rStyle w:val="Hyperlink"/>
                <w:rtl/>
              </w:rPr>
              <w:t>6. «رجال ابن غضائر</w:t>
            </w:r>
            <w:r w:rsidRPr="00DF5FF9">
              <w:rPr>
                <w:rStyle w:val="Hyperlink"/>
                <w:rFonts w:hint="cs"/>
                <w:rtl/>
              </w:rPr>
              <w:t>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40762555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72</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56" w:history="1">
            <w:r w:rsidRPr="00DF5FF9">
              <w:rPr>
                <w:rStyle w:val="Hyperlink"/>
                <w:rtl/>
              </w:rPr>
              <w:t>ب) جوامع رجال</w:t>
            </w:r>
            <w:r w:rsidRPr="00DF5FF9">
              <w:rPr>
                <w:rStyle w:val="Hyperlink"/>
                <w:rFonts w:hint="cs"/>
                <w:rtl/>
              </w:rPr>
              <w:t>ی</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40762556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72</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57" w:history="1">
            <w:r w:rsidRPr="00DF5FF9">
              <w:rPr>
                <w:rStyle w:val="Hyperlink"/>
                <w:rtl/>
              </w:rPr>
              <w:t>ج) کتب ب</w:t>
            </w:r>
            <w:r w:rsidRPr="00DF5FF9">
              <w:rPr>
                <w:rStyle w:val="Hyperlink"/>
                <w:rFonts w:hint="cs"/>
                <w:rtl/>
              </w:rPr>
              <w:t>ی</w:t>
            </w:r>
            <w:r w:rsidRPr="00DF5FF9">
              <w:rPr>
                <w:rStyle w:val="Hyperlink"/>
                <w:rFonts w:hint="eastAsia"/>
                <w:rtl/>
              </w:rPr>
              <w:t>ان</w:t>
            </w:r>
            <w:r w:rsidRPr="00DF5FF9">
              <w:rPr>
                <w:rStyle w:val="Hyperlink"/>
                <w:rtl/>
              </w:rPr>
              <w:t xml:space="preserve"> کننده‌</w:t>
            </w:r>
            <w:r w:rsidRPr="00DF5FF9">
              <w:rPr>
                <w:rStyle w:val="Hyperlink"/>
                <w:rFonts w:hint="cs"/>
                <w:rtl/>
              </w:rPr>
              <w:t>ی</w:t>
            </w:r>
            <w:r w:rsidRPr="00DF5FF9">
              <w:rPr>
                <w:rStyle w:val="Hyperlink"/>
                <w:rtl/>
              </w:rPr>
              <w:t xml:space="preserve"> اسام</w:t>
            </w:r>
            <w:r w:rsidRPr="00DF5FF9">
              <w:rPr>
                <w:rStyle w:val="Hyperlink"/>
                <w:rFonts w:hint="cs"/>
                <w:rtl/>
              </w:rPr>
              <w:t>ی</w:t>
            </w:r>
            <w:r w:rsidRPr="00DF5FF9">
              <w:rPr>
                <w:rStyle w:val="Hyperlink"/>
                <w:rtl/>
              </w:rPr>
              <w:t xml:space="preserve"> راو</w:t>
            </w:r>
            <w:r w:rsidRPr="00DF5FF9">
              <w:rPr>
                <w:rStyle w:val="Hyperlink"/>
                <w:rFonts w:hint="cs"/>
                <w:rtl/>
              </w:rPr>
              <w:t>ی</w:t>
            </w:r>
            <w:r w:rsidRPr="00DF5FF9">
              <w:rPr>
                <w:rStyle w:val="Hyperlink"/>
                <w:rFonts w:hint="eastAsia"/>
                <w:rtl/>
              </w:rPr>
              <w:t>ان</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40762557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72</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58" w:history="1">
            <w:r w:rsidRPr="00DF5FF9">
              <w:rPr>
                <w:rStyle w:val="Hyperlink"/>
                <w:rtl/>
              </w:rPr>
              <w:t>د) کتب رجال</w:t>
            </w:r>
            <w:r w:rsidRPr="00DF5FF9">
              <w:rPr>
                <w:rStyle w:val="Hyperlink"/>
                <w:rFonts w:hint="cs"/>
                <w:rtl/>
              </w:rPr>
              <w:t>ی</w:t>
            </w:r>
            <w:r w:rsidRPr="00DF5FF9">
              <w:rPr>
                <w:rStyle w:val="Hyperlink"/>
                <w:rtl/>
              </w:rPr>
              <w:t xml:space="preserve"> با موضوعات خاص</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40762558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73</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59" w:history="1">
            <w:r w:rsidRPr="00DF5FF9">
              <w:rPr>
                <w:rStyle w:val="Hyperlink"/>
                <w:rtl/>
              </w:rPr>
              <w:t>ه) کتب درا</w:t>
            </w:r>
            <w:r w:rsidRPr="00DF5FF9">
              <w:rPr>
                <w:rStyle w:val="Hyperlink"/>
                <w:rFonts w:hint="cs"/>
                <w:rtl/>
              </w:rPr>
              <w:t>ی</w:t>
            </w:r>
            <w:r w:rsidRPr="00DF5FF9">
              <w:rPr>
                <w:rStyle w:val="Hyperlink"/>
                <w:rFonts w:hint="eastAsia"/>
                <w:rtl/>
              </w:rPr>
              <w:t>ه</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40762559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73</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60" w:history="1">
            <w:r w:rsidRPr="00DF5FF9">
              <w:rPr>
                <w:rStyle w:val="Hyperlink"/>
                <w:rtl/>
              </w:rPr>
              <w:t>و) تفاوت کتب رجال</w:t>
            </w:r>
            <w:r w:rsidRPr="00DF5FF9">
              <w:rPr>
                <w:rStyle w:val="Hyperlink"/>
                <w:rFonts w:hint="cs"/>
                <w:rtl/>
              </w:rPr>
              <w:t>ی</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40762560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73</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61" w:history="1">
            <w:r w:rsidRPr="00DF5FF9">
              <w:rPr>
                <w:rStyle w:val="Hyperlink"/>
                <w:rtl/>
              </w:rPr>
              <w:t>ز) نکات</w:t>
            </w:r>
            <w:r w:rsidRPr="00DF5FF9">
              <w:rPr>
                <w:rStyle w:val="Hyperlink"/>
                <w:rFonts w:hint="cs"/>
                <w:rtl/>
              </w:rPr>
              <w:t>ی</w:t>
            </w:r>
            <w:r w:rsidRPr="00DF5FF9">
              <w:rPr>
                <w:rStyle w:val="Hyperlink"/>
                <w:rtl/>
              </w:rPr>
              <w:t xml:space="preserve"> برا</w:t>
            </w:r>
            <w:r w:rsidRPr="00DF5FF9">
              <w:rPr>
                <w:rStyle w:val="Hyperlink"/>
                <w:rFonts w:hint="cs"/>
                <w:rtl/>
              </w:rPr>
              <w:t>ی</w:t>
            </w:r>
            <w:r w:rsidRPr="00DF5FF9">
              <w:rPr>
                <w:rStyle w:val="Hyperlink"/>
                <w:rtl/>
              </w:rPr>
              <w:t xml:space="preserve"> کار با کتب رجال</w:t>
            </w:r>
            <w:r w:rsidRPr="00DF5FF9">
              <w:rPr>
                <w:rStyle w:val="Hyperlink"/>
                <w:rFonts w:hint="cs"/>
                <w:rtl/>
              </w:rPr>
              <w:t>ی</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40762561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73</w:t>
            </w:r>
            <w:r w:rsidRPr="00DF5FF9">
              <w:rPr>
                <w:rStyle w:val="Hyperlink"/>
                <w:rtl/>
              </w:rPr>
              <w:fldChar w:fldCharType="end"/>
            </w:r>
          </w:hyperlink>
        </w:p>
        <w:p w:rsidR="008A4457" w:rsidRPr="00DF5FF9" w:rsidRDefault="008A4457">
          <w:pPr>
            <w:pStyle w:val="TOC1"/>
            <w:rPr>
              <w:rFonts w:cstheme="minorBidi"/>
              <w:sz w:val="22"/>
              <w:szCs w:val="22"/>
              <w:rtl/>
              <w:lang w:bidi="fa-IR"/>
            </w:rPr>
          </w:pPr>
          <w:hyperlink w:anchor="_Toc40762562" w:history="1">
            <w:r w:rsidRPr="00DF5FF9">
              <w:rPr>
                <w:rStyle w:val="Hyperlink"/>
                <w:rtl/>
              </w:rPr>
              <w:t>جلسه شانزدهم</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40762562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74</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63" w:history="1">
            <w:r w:rsidRPr="00DF5FF9">
              <w:rPr>
                <w:rStyle w:val="Hyperlink"/>
                <w:rtl/>
              </w:rPr>
              <w:t>1. فوا</w:t>
            </w:r>
            <w:r w:rsidRPr="00DF5FF9">
              <w:rPr>
                <w:rStyle w:val="Hyperlink"/>
                <w:rFonts w:hint="cs"/>
                <w:rtl/>
              </w:rPr>
              <w:t>ی</w:t>
            </w:r>
            <w:r w:rsidRPr="00DF5FF9">
              <w:rPr>
                <w:rStyle w:val="Hyperlink"/>
                <w:rtl/>
              </w:rPr>
              <w:t>د علم رجال</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40762563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74</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64" w:history="1">
            <w:r w:rsidRPr="00DF5FF9">
              <w:rPr>
                <w:rStyle w:val="Hyperlink"/>
                <w:rtl/>
              </w:rPr>
              <w:t>2. علت عدم ذکر توث</w:t>
            </w:r>
            <w:r w:rsidRPr="00DF5FF9">
              <w:rPr>
                <w:rStyle w:val="Hyperlink"/>
                <w:rFonts w:hint="cs"/>
                <w:rtl/>
              </w:rPr>
              <w:t>ی</w:t>
            </w:r>
            <w:r w:rsidRPr="00DF5FF9">
              <w:rPr>
                <w:rStyle w:val="Hyperlink"/>
                <w:rFonts w:hint="eastAsia"/>
                <w:rtl/>
              </w:rPr>
              <w:t>ق</w:t>
            </w:r>
            <w:r w:rsidRPr="00DF5FF9">
              <w:rPr>
                <w:rStyle w:val="Hyperlink"/>
                <w:rtl/>
              </w:rPr>
              <w:t xml:space="preserve"> و تضع</w:t>
            </w:r>
            <w:r w:rsidRPr="00DF5FF9">
              <w:rPr>
                <w:rStyle w:val="Hyperlink"/>
                <w:rFonts w:hint="cs"/>
                <w:rtl/>
              </w:rPr>
              <w:t>ی</w:t>
            </w:r>
            <w:r w:rsidRPr="00DF5FF9">
              <w:rPr>
                <w:rStyle w:val="Hyperlink"/>
                <w:rFonts w:hint="eastAsia"/>
                <w:rtl/>
              </w:rPr>
              <w:t>ف</w:t>
            </w:r>
            <w:r w:rsidRPr="00DF5FF9">
              <w:rPr>
                <w:rStyle w:val="Hyperlink"/>
                <w:rtl/>
              </w:rPr>
              <w:t xml:space="preserve"> </w:t>
            </w:r>
            <w:r w:rsidRPr="00DF5FF9">
              <w:rPr>
                <w:rStyle w:val="Hyperlink"/>
                <w:rFonts w:hint="cs"/>
                <w:rtl/>
              </w:rPr>
              <w:t>ی</w:t>
            </w:r>
            <w:r w:rsidRPr="00DF5FF9">
              <w:rPr>
                <w:rStyle w:val="Hyperlink"/>
                <w:rFonts w:hint="eastAsia"/>
                <w:rtl/>
              </w:rPr>
              <w:t>ا</w:t>
            </w:r>
            <w:r w:rsidRPr="00DF5FF9">
              <w:rPr>
                <w:rStyle w:val="Hyperlink"/>
                <w:rtl/>
              </w:rPr>
              <w:t xml:space="preserve"> د</w:t>
            </w:r>
            <w:r w:rsidRPr="00DF5FF9">
              <w:rPr>
                <w:rStyle w:val="Hyperlink"/>
                <w:rFonts w:hint="cs"/>
                <w:rtl/>
              </w:rPr>
              <w:t>ی</w:t>
            </w:r>
            <w:r w:rsidRPr="00DF5FF9">
              <w:rPr>
                <w:rStyle w:val="Hyperlink"/>
                <w:rFonts w:hint="eastAsia"/>
                <w:rtl/>
              </w:rPr>
              <w:t>گر</w:t>
            </w:r>
            <w:r w:rsidRPr="00DF5FF9">
              <w:rPr>
                <w:rStyle w:val="Hyperlink"/>
                <w:rtl/>
              </w:rPr>
              <w:t xml:space="preserve"> اطلاعات در مورد راو</w:t>
            </w:r>
            <w:r w:rsidRPr="00DF5FF9">
              <w:rPr>
                <w:rStyle w:val="Hyperlink"/>
                <w:rFonts w:hint="cs"/>
                <w:rtl/>
              </w:rPr>
              <w:t>ی</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40762564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74</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65" w:history="1">
            <w:r w:rsidRPr="00DF5FF9">
              <w:rPr>
                <w:rStyle w:val="Hyperlink"/>
                <w:rtl/>
              </w:rPr>
              <w:t>پاسخ اول</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40762565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74</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66" w:history="1">
            <w:r w:rsidRPr="00DF5FF9">
              <w:rPr>
                <w:rStyle w:val="Hyperlink"/>
                <w:rtl/>
              </w:rPr>
              <w:t>نقد پاسخ</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40762566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74</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67" w:history="1">
            <w:r w:rsidRPr="00DF5FF9">
              <w:rPr>
                <w:rStyle w:val="Hyperlink"/>
                <w:rtl/>
              </w:rPr>
              <w:t>پاسخ دوم (کلام استاد)</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40762567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74</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68" w:history="1">
            <w:r w:rsidRPr="00DF5FF9">
              <w:rPr>
                <w:rStyle w:val="Hyperlink"/>
                <w:rtl/>
              </w:rPr>
              <w:t>3. نکات</w:t>
            </w:r>
            <w:r w:rsidRPr="00DF5FF9">
              <w:rPr>
                <w:rStyle w:val="Hyperlink"/>
                <w:rFonts w:hint="cs"/>
                <w:rtl/>
              </w:rPr>
              <w:t>ی</w:t>
            </w:r>
            <w:r w:rsidRPr="00DF5FF9">
              <w:rPr>
                <w:rStyle w:val="Hyperlink"/>
                <w:rtl/>
              </w:rPr>
              <w:t xml:space="preserve"> که در مراجعه به کتب رجال</w:t>
            </w:r>
            <w:r w:rsidRPr="00DF5FF9">
              <w:rPr>
                <w:rStyle w:val="Hyperlink"/>
                <w:rFonts w:hint="cs"/>
                <w:rtl/>
              </w:rPr>
              <w:t>ی</w:t>
            </w:r>
            <w:r w:rsidRPr="00DF5FF9">
              <w:rPr>
                <w:rStyle w:val="Hyperlink"/>
                <w:rtl/>
              </w:rPr>
              <w:t xml:space="preserve"> با</w:t>
            </w:r>
            <w:r w:rsidRPr="00DF5FF9">
              <w:rPr>
                <w:rStyle w:val="Hyperlink"/>
                <w:rFonts w:hint="cs"/>
                <w:rtl/>
              </w:rPr>
              <w:t>ی</w:t>
            </w:r>
            <w:r w:rsidRPr="00DF5FF9">
              <w:rPr>
                <w:rStyle w:val="Hyperlink"/>
                <w:rFonts w:hint="eastAsia"/>
                <w:rtl/>
              </w:rPr>
              <w:t>د</w:t>
            </w:r>
            <w:r w:rsidRPr="00DF5FF9">
              <w:rPr>
                <w:rStyle w:val="Hyperlink"/>
                <w:rtl/>
              </w:rPr>
              <w:t xml:space="preserve"> به آنها توجه داشت.</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40762568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75</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69" w:history="1">
            <w:r w:rsidRPr="00DF5FF9">
              <w:rPr>
                <w:rStyle w:val="Hyperlink"/>
                <w:rtl/>
              </w:rPr>
              <w:t>الف) مهمل گذاشتن راو</w:t>
            </w:r>
            <w:r w:rsidRPr="00DF5FF9">
              <w:rPr>
                <w:rStyle w:val="Hyperlink"/>
                <w:rFonts w:hint="cs"/>
                <w:rtl/>
              </w:rPr>
              <w:t>ی</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40762569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75</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70" w:history="1">
            <w:r w:rsidRPr="00DF5FF9">
              <w:rPr>
                <w:rStyle w:val="Hyperlink"/>
                <w:rtl/>
              </w:rPr>
              <w:t>ب) ب</w:t>
            </w:r>
            <w:r w:rsidRPr="00DF5FF9">
              <w:rPr>
                <w:rStyle w:val="Hyperlink"/>
                <w:rFonts w:hint="cs"/>
                <w:rtl/>
              </w:rPr>
              <w:t>ی</w:t>
            </w:r>
            <w:r w:rsidRPr="00DF5FF9">
              <w:rPr>
                <w:rStyle w:val="Hyperlink"/>
                <w:rFonts w:hint="eastAsia"/>
                <w:rtl/>
              </w:rPr>
              <w:t>ان</w:t>
            </w:r>
            <w:r w:rsidRPr="00DF5FF9">
              <w:rPr>
                <w:rStyle w:val="Hyperlink"/>
                <w:rtl/>
              </w:rPr>
              <w:t xml:space="preserve"> توث</w:t>
            </w:r>
            <w:r w:rsidRPr="00DF5FF9">
              <w:rPr>
                <w:rStyle w:val="Hyperlink"/>
                <w:rFonts w:hint="cs"/>
                <w:rtl/>
              </w:rPr>
              <w:t>ی</w:t>
            </w:r>
            <w:r w:rsidRPr="00DF5FF9">
              <w:rPr>
                <w:rStyle w:val="Hyperlink"/>
                <w:rFonts w:hint="eastAsia"/>
                <w:rtl/>
              </w:rPr>
              <w:t>ق</w:t>
            </w:r>
            <w:r w:rsidRPr="00DF5FF9">
              <w:rPr>
                <w:rStyle w:val="Hyperlink"/>
                <w:rtl/>
              </w:rPr>
              <w:t xml:space="preserve"> و تضع</w:t>
            </w:r>
            <w:r w:rsidRPr="00DF5FF9">
              <w:rPr>
                <w:rStyle w:val="Hyperlink"/>
                <w:rFonts w:hint="cs"/>
                <w:rtl/>
              </w:rPr>
              <w:t>ی</w:t>
            </w:r>
            <w:r w:rsidRPr="00DF5FF9">
              <w:rPr>
                <w:rStyle w:val="Hyperlink"/>
                <w:rFonts w:hint="eastAsia"/>
                <w:rtl/>
              </w:rPr>
              <w:t>ف</w:t>
            </w:r>
            <w:r w:rsidRPr="00DF5FF9">
              <w:rPr>
                <w:rStyle w:val="Hyperlink"/>
                <w:rtl/>
              </w:rPr>
              <w:t xml:space="preserve"> راو</w:t>
            </w:r>
            <w:r w:rsidRPr="00DF5FF9">
              <w:rPr>
                <w:rStyle w:val="Hyperlink"/>
                <w:rFonts w:hint="cs"/>
                <w:rtl/>
              </w:rPr>
              <w:t>ی</w:t>
            </w:r>
            <w:r w:rsidRPr="00DF5FF9">
              <w:rPr>
                <w:rStyle w:val="Hyperlink"/>
                <w:rtl/>
              </w:rPr>
              <w:t xml:space="preserve"> ذ</w:t>
            </w:r>
            <w:r w:rsidRPr="00DF5FF9">
              <w:rPr>
                <w:rStyle w:val="Hyperlink"/>
                <w:rFonts w:hint="cs"/>
                <w:rtl/>
              </w:rPr>
              <w:t>ی</w:t>
            </w:r>
            <w:r w:rsidRPr="00DF5FF9">
              <w:rPr>
                <w:rStyle w:val="Hyperlink"/>
                <w:rFonts w:hint="eastAsia"/>
                <w:rtl/>
              </w:rPr>
              <w:t>ل</w:t>
            </w:r>
            <w:r w:rsidRPr="00DF5FF9">
              <w:rPr>
                <w:rStyle w:val="Hyperlink"/>
                <w:rtl/>
              </w:rPr>
              <w:t xml:space="preserve"> نام راو</w:t>
            </w:r>
            <w:r w:rsidRPr="00DF5FF9">
              <w:rPr>
                <w:rStyle w:val="Hyperlink"/>
                <w:rFonts w:hint="cs"/>
                <w:rtl/>
              </w:rPr>
              <w:t>ی</w:t>
            </w:r>
            <w:r w:rsidRPr="00DF5FF9">
              <w:rPr>
                <w:rStyle w:val="Hyperlink"/>
                <w:rtl/>
              </w:rPr>
              <w:t xml:space="preserve"> د</w:t>
            </w:r>
            <w:r w:rsidRPr="00DF5FF9">
              <w:rPr>
                <w:rStyle w:val="Hyperlink"/>
                <w:rFonts w:hint="cs"/>
                <w:rtl/>
              </w:rPr>
              <w:t>ی</w:t>
            </w:r>
            <w:r w:rsidRPr="00DF5FF9">
              <w:rPr>
                <w:rStyle w:val="Hyperlink"/>
                <w:rFonts w:hint="eastAsia"/>
                <w:rtl/>
              </w:rPr>
              <w:t>گر</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40762570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76</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71" w:history="1">
            <w:r w:rsidRPr="00DF5FF9">
              <w:rPr>
                <w:rStyle w:val="Hyperlink"/>
                <w:rtl/>
              </w:rPr>
              <w:t>ج) توث</w:t>
            </w:r>
            <w:r w:rsidRPr="00DF5FF9">
              <w:rPr>
                <w:rStyle w:val="Hyperlink"/>
                <w:rFonts w:hint="cs"/>
                <w:rtl/>
              </w:rPr>
              <w:t>ی</w:t>
            </w:r>
            <w:r w:rsidRPr="00DF5FF9">
              <w:rPr>
                <w:rStyle w:val="Hyperlink"/>
                <w:rFonts w:hint="eastAsia"/>
                <w:rtl/>
              </w:rPr>
              <w:t>ق</w:t>
            </w:r>
            <w:r w:rsidRPr="00DF5FF9">
              <w:rPr>
                <w:rStyle w:val="Hyperlink"/>
                <w:rtl/>
              </w:rPr>
              <w:t xml:space="preserve"> </w:t>
            </w:r>
            <w:r w:rsidRPr="00DF5FF9">
              <w:rPr>
                <w:rStyle w:val="Hyperlink"/>
                <w:rFonts w:hint="cs"/>
                <w:rtl/>
              </w:rPr>
              <w:t>ی</w:t>
            </w:r>
            <w:r w:rsidRPr="00DF5FF9">
              <w:rPr>
                <w:rStyle w:val="Hyperlink"/>
                <w:rFonts w:hint="eastAsia"/>
                <w:rtl/>
              </w:rPr>
              <w:t>ا</w:t>
            </w:r>
            <w:r w:rsidRPr="00DF5FF9">
              <w:rPr>
                <w:rStyle w:val="Hyperlink"/>
                <w:rtl/>
              </w:rPr>
              <w:t xml:space="preserve"> تضع</w:t>
            </w:r>
            <w:r w:rsidRPr="00DF5FF9">
              <w:rPr>
                <w:rStyle w:val="Hyperlink"/>
                <w:rFonts w:hint="cs"/>
                <w:rtl/>
              </w:rPr>
              <w:t>ی</w:t>
            </w:r>
            <w:r w:rsidRPr="00DF5FF9">
              <w:rPr>
                <w:rStyle w:val="Hyperlink"/>
                <w:rFonts w:hint="eastAsia"/>
                <w:rtl/>
              </w:rPr>
              <w:t>ف</w:t>
            </w:r>
            <w:r w:rsidRPr="00DF5FF9">
              <w:rPr>
                <w:rStyle w:val="Hyperlink"/>
                <w:rtl/>
              </w:rPr>
              <w:t xml:space="preserve"> اعضا</w:t>
            </w:r>
            <w:r w:rsidRPr="00DF5FF9">
              <w:rPr>
                <w:rStyle w:val="Hyperlink"/>
                <w:rFonts w:hint="cs"/>
                <w:rtl/>
              </w:rPr>
              <w:t>ی</w:t>
            </w:r>
            <w:r w:rsidRPr="00DF5FF9">
              <w:rPr>
                <w:rStyle w:val="Hyperlink"/>
                <w:rtl/>
              </w:rPr>
              <w:t xml:space="preserve"> </w:t>
            </w:r>
            <w:r w:rsidRPr="00DF5FF9">
              <w:rPr>
                <w:rStyle w:val="Hyperlink"/>
                <w:rFonts w:hint="cs"/>
                <w:rtl/>
              </w:rPr>
              <w:t>ی</w:t>
            </w:r>
            <w:r w:rsidRPr="00DF5FF9">
              <w:rPr>
                <w:rStyle w:val="Hyperlink"/>
                <w:rFonts w:hint="eastAsia"/>
                <w:rtl/>
              </w:rPr>
              <w:t>ک</w:t>
            </w:r>
            <w:r w:rsidRPr="00DF5FF9">
              <w:rPr>
                <w:rStyle w:val="Hyperlink"/>
                <w:rtl/>
              </w:rPr>
              <w:t xml:space="preserve"> خانواده</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40762571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76</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72" w:history="1">
            <w:r w:rsidRPr="00DF5FF9">
              <w:rPr>
                <w:rStyle w:val="Hyperlink"/>
                <w:rtl/>
              </w:rPr>
              <w:t>4. تعارض در توث</w:t>
            </w:r>
            <w:r w:rsidRPr="00DF5FF9">
              <w:rPr>
                <w:rStyle w:val="Hyperlink"/>
                <w:rFonts w:hint="cs"/>
                <w:rtl/>
              </w:rPr>
              <w:t>ی</w:t>
            </w:r>
            <w:r w:rsidRPr="00DF5FF9">
              <w:rPr>
                <w:rStyle w:val="Hyperlink"/>
                <w:rFonts w:hint="eastAsia"/>
                <w:rtl/>
              </w:rPr>
              <w:t>قات</w:t>
            </w:r>
            <w:r w:rsidRPr="00DF5FF9">
              <w:rPr>
                <w:rStyle w:val="Hyperlink"/>
                <w:rtl/>
              </w:rPr>
              <w:t xml:space="preserve"> و تضع</w:t>
            </w:r>
            <w:r w:rsidRPr="00DF5FF9">
              <w:rPr>
                <w:rStyle w:val="Hyperlink"/>
                <w:rFonts w:hint="cs"/>
                <w:rtl/>
              </w:rPr>
              <w:t>ی</w:t>
            </w:r>
            <w:r w:rsidRPr="00DF5FF9">
              <w:rPr>
                <w:rStyle w:val="Hyperlink"/>
                <w:rFonts w:hint="eastAsia"/>
                <w:rtl/>
              </w:rPr>
              <w:t>فات</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40762572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76</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73" w:history="1">
            <w:r w:rsidRPr="00DF5FF9">
              <w:rPr>
                <w:rStyle w:val="Hyperlink"/>
                <w:rtl/>
              </w:rPr>
              <w:t>5. استفاده طبقات از کتب</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40762573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77</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74" w:history="1">
            <w:r w:rsidRPr="00DF5FF9">
              <w:rPr>
                <w:rStyle w:val="Hyperlink"/>
                <w:rtl/>
              </w:rPr>
              <w:t>الف) مثال‌ها</w:t>
            </w:r>
            <w:r w:rsidRPr="00DF5FF9">
              <w:rPr>
                <w:rStyle w:val="Hyperlink"/>
                <w:rFonts w:hint="cs"/>
                <w:rtl/>
              </w:rPr>
              <w:t>ی</w:t>
            </w:r>
            <w:r w:rsidRPr="00DF5FF9">
              <w:rPr>
                <w:rStyle w:val="Hyperlink"/>
                <w:rtl/>
              </w:rPr>
              <w:t xml:space="preserve"> پ</w:t>
            </w:r>
            <w:r w:rsidRPr="00DF5FF9">
              <w:rPr>
                <w:rStyle w:val="Hyperlink"/>
                <w:rFonts w:hint="cs"/>
                <w:rtl/>
              </w:rPr>
              <w:t>ی</w:t>
            </w:r>
            <w:r w:rsidRPr="00DF5FF9">
              <w:rPr>
                <w:rStyle w:val="Hyperlink"/>
                <w:rFonts w:hint="eastAsia"/>
                <w:rtl/>
              </w:rPr>
              <w:t>دا</w:t>
            </w:r>
            <w:r w:rsidRPr="00DF5FF9">
              <w:rPr>
                <w:rStyle w:val="Hyperlink"/>
                <w:rtl/>
              </w:rPr>
              <w:t xml:space="preserve"> کردن طبقه‌</w:t>
            </w:r>
            <w:r w:rsidRPr="00DF5FF9">
              <w:rPr>
                <w:rStyle w:val="Hyperlink"/>
                <w:rFonts w:hint="cs"/>
                <w:rtl/>
              </w:rPr>
              <w:t>ی</w:t>
            </w:r>
            <w:r w:rsidRPr="00DF5FF9">
              <w:rPr>
                <w:rStyle w:val="Hyperlink"/>
                <w:rtl/>
              </w:rPr>
              <w:t xml:space="preserve"> راو</w:t>
            </w:r>
            <w:r w:rsidRPr="00DF5FF9">
              <w:rPr>
                <w:rStyle w:val="Hyperlink"/>
                <w:rFonts w:hint="cs"/>
                <w:rtl/>
              </w:rPr>
              <w:t>ی</w:t>
            </w:r>
            <w:r w:rsidRPr="00DF5FF9">
              <w:rPr>
                <w:rStyle w:val="Hyperlink"/>
                <w:rtl/>
              </w:rPr>
              <w:t xml:space="preserve"> از طر</w:t>
            </w:r>
            <w:r w:rsidRPr="00DF5FF9">
              <w:rPr>
                <w:rStyle w:val="Hyperlink"/>
                <w:rFonts w:hint="cs"/>
                <w:rtl/>
              </w:rPr>
              <w:t>ی</w:t>
            </w:r>
            <w:r w:rsidRPr="00DF5FF9">
              <w:rPr>
                <w:rStyle w:val="Hyperlink"/>
                <w:rFonts w:hint="eastAsia"/>
                <w:rtl/>
              </w:rPr>
              <w:t>ق</w:t>
            </w:r>
            <w:r w:rsidRPr="00DF5FF9">
              <w:rPr>
                <w:rStyle w:val="Hyperlink"/>
                <w:rtl/>
              </w:rPr>
              <w:t xml:space="preserve"> سال تولد و وفات</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40762574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77</w:t>
            </w:r>
            <w:r w:rsidRPr="00DF5FF9">
              <w:rPr>
                <w:rStyle w:val="Hyperlink"/>
                <w:rtl/>
              </w:rPr>
              <w:fldChar w:fldCharType="end"/>
            </w:r>
          </w:hyperlink>
        </w:p>
        <w:p w:rsidR="008A4457" w:rsidRPr="00DF5FF9" w:rsidRDefault="008A4457">
          <w:pPr>
            <w:pStyle w:val="TOC3"/>
            <w:rPr>
              <w:rFonts w:cstheme="minorBidi"/>
              <w:sz w:val="22"/>
              <w:szCs w:val="22"/>
              <w:rtl/>
              <w:lang w:bidi="fa-IR"/>
            </w:rPr>
          </w:pPr>
          <w:hyperlink w:anchor="_Toc40762575" w:history="1">
            <w:r w:rsidRPr="00DF5FF9">
              <w:rPr>
                <w:rStyle w:val="Hyperlink"/>
                <w:rtl/>
              </w:rPr>
              <w:t>ب) مثال پ</w:t>
            </w:r>
            <w:r w:rsidRPr="00DF5FF9">
              <w:rPr>
                <w:rStyle w:val="Hyperlink"/>
                <w:rFonts w:hint="cs"/>
                <w:rtl/>
              </w:rPr>
              <w:t>ی</w:t>
            </w:r>
            <w:r w:rsidRPr="00DF5FF9">
              <w:rPr>
                <w:rStyle w:val="Hyperlink"/>
                <w:rFonts w:hint="eastAsia"/>
                <w:rtl/>
              </w:rPr>
              <w:t>دا</w:t>
            </w:r>
            <w:r w:rsidRPr="00DF5FF9">
              <w:rPr>
                <w:rStyle w:val="Hyperlink"/>
                <w:rtl/>
              </w:rPr>
              <w:t xml:space="preserve"> کردن طبقه‌</w:t>
            </w:r>
            <w:r w:rsidRPr="00DF5FF9">
              <w:rPr>
                <w:rStyle w:val="Hyperlink"/>
                <w:rFonts w:hint="cs"/>
                <w:rtl/>
              </w:rPr>
              <w:t>ی</w:t>
            </w:r>
            <w:r w:rsidRPr="00DF5FF9">
              <w:rPr>
                <w:rStyle w:val="Hyperlink"/>
                <w:rtl/>
              </w:rPr>
              <w:t xml:space="preserve"> راو</w:t>
            </w:r>
            <w:r w:rsidRPr="00DF5FF9">
              <w:rPr>
                <w:rStyle w:val="Hyperlink"/>
                <w:rFonts w:hint="cs"/>
                <w:rtl/>
              </w:rPr>
              <w:t>ی</w:t>
            </w:r>
            <w:r w:rsidRPr="00DF5FF9">
              <w:rPr>
                <w:rStyle w:val="Hyperlink"/>
                <w:rtl/>
              </w:rPr>
              <w:t xml:space="preserve"> از طر</w:t>
            </w:r>
            <w:r w:rsidRPr="00DF5FF9">
              <w:rPr>
                <w:rStyle w:val="Hyperlink"/>
                <w:rFonts w:hint="cs"/>
                <w:rtl/>
              </w:rPr>
              <w:t>ی</w:t>
            </w:r>
            <w:r w:rsidRPr="00DF5FF9">
              <w:rPr>
                <w:rStyle w:val="Hyperlink"/>
                <w:rFonts w:hint="eastAsia"/>
                <w:rtl/>
              </w:rPr>
              <w:t>ق</w:t>
            </w:r>
            <w:r w:rsidRPr="00DF5FF9">
              <w:rPr>
                <w:rStyle w:val="Hyperlink"/>
                <w:rtl/>
              </w:rPr>
              <w:t xml:space="preserve"> اصحاب ائمه عل</w:t>
            </w:r>
            <w:r w:rsidRPr="00DF5FF9">
              <w:rPr>
                <w:rStyle w:val="Hyperlink"/>
                <w:rFonts w:hint="cs"/>
                <w:rtl/>
              </w:rPr>
              <w:t>ی</w:t>
            </w:r>
            <w:r w:rsidRPr="00DF5FF9">
              <w:rPr>
                <w:rStyle w:val="Hyperlink"/>
                <w:rFonts w:hint="eastAsia"/>
                <w:rtl/>
              </w:rPr>
              <w:t>هم‌السلام</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40762575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78</w:t>
            </w:r>
            <w:r w:rsidRPr="00DF5FF9">
              <w:rPr>
                <w:rStyle w:val="Hyperlink"/>
                <w:rtl/>
              </w:rPr>
              <w:fldChar w:fldCharType="end"/>
            </w:r>
          </w:hyperlink>
        </w:p>
        <w:p w:rsidR="008A4457" w:rsidRPr="00DF5FF9" w:rsidRDefault="008A4457">
          <w:pPr>
            <w:pStyle w:val="TOC1"/>
            <w:rPr>
              <w:rFonts w:cstheme="minorBidi"/>
              <w:sz w:val="22"/>
              <w:szCs w:val="22"/>
              <w:rtl/>
              <w:lang w:bidi="fa-IR"/>
            </w:rPr>
          </w:pPr>
          <w:hyperlink w:anchor="_Toc40762576" w:history="1">
            <w:r w:rsidRPr="00DF5FF9">
              <w:rPr>
                <w:rStyle w:val="Hyperlink"/>
                <w:rtl/>
              </w:rPr>
              <w:t>جلسه هفدهم تا ب</w:t>
            </w:r>
            <w:r w:rsidRPr="00DF5FF9">
              <w:rPr>
                <w:rStyle w:val="Hyperlink"/>
                <w:rFonts w:hint="cs"/>
                <w:rtl/>
              </w:rPr>
              <w:t>ی</w:t>
            </w:r>
            <w:r w:rsidRPr="00DF5FF9">
              <w:rPr>
                <w:rStyle w:val="Hyperlink"/>
                <w:rFonts w:hint="eastAsia"/>
                <w:rtl/>
              </w:rPr>
              <w:t>ست</w:t>
            </w:r>
            <w:r w:rsidRPr="00DF5FF9">
              <w:rPr>
                <w:rStyle w:val="Hyperlink"/>
                <w:rtl/>
              </w:rPr>
              <w:t xml:space="preserve"> و هفتم: بررس</w:t>
            </w:r>
            <w:r w:rsidRPr="00DF5FF9">
              <w:rPr>
                <w:rStyle w:val="Hyperlink"/>
                <w:rFonts w:hint="cs"/>
                <w:rtl/>
              </w:rPr>
              <w:t>ی</w:t>
            </w:r>
            <w:r w:rsidRPr="00DF5FF9">
              <w:rPr>
                <w:rStyle w:val="Hyperlink"/>
                <w:rtl/>
              </w:rPr>
              <w:t xml:space="preserve"> راو</w:t>
            </w:r>
            <w:r w:rsidRPr="00DF5FF9">
              <w:rPr>
                <w:rStyle w:val="Hyperlink"/>
                <w:rFonts w:hint="cs"/>
                <w:rtl/>
              </w:rPr>
              <w:t>ی</w:t>
            </w:r>
            <w:r w:rsidRPr="00DF5FF9">
              <w:rPr>
                <w:rStyle w:val="Hyperlink"/>
                <w:rFonts w:hint="eastAsia"/>
                <w:rtl/>
              </w:rPr>
              <w:t>ان</w:t>
            </w:r>
            <w:r w:rsidRPr="00DF5FF9">
              <w:rPr>
                <w:rStyle w:val="Hyperlink"/>
                <w:rtl/>
              </w:rPr>
              <w:t xml:space="preserve"> در کتب رجال</w:t>
            </w:r>
            <w:r w:rsidRPr="00DF5FF9">
              <w:rPr>
                <w:rStyle w:val="Hyperlink"/>
                <w:rFonts w:hint="cs"/>
                <w:rtl/>
              </w:rPr>
              <w:t>ی</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40762576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79</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77" w:history="1">
            <w:r w:rsidRPr="00DF5FF9">
              <w:rPr>
                <w:rStyle w:val="Hyperlink"/>
                <w:rtl/>
              </w:rPr>
              <w:t>1. «ابراه</w:t>
            </w:r>
            <w:r w:rsidRPr="00DF5FF9">
              <w:rPr>
                <w:rStyle w:val="Hyperlink"/>
                <w:rFonts w:hint="cs"/>
                <w:rtl/>
              </w:rPr>
              <w:t>ی</w:t>
            </w:r>
            <w:r w:rsidRPr="00DF5FF9">
              <w:rPr>
                <w:rStyle w:val="Hyperlink"/>
                <w:rFonts w:hint="eastAsia"/>
                <w:rtl/>
              </w:rPr>
              <w:t>م</w:t>
            </w:r>
            <w:r w:rsidRPr="00DF5FF9">
              <w:rPr>
                <w:rStyle w:val="Hyperlink"/>
                <w:rtl/>
              </w:rPr>
              <w:t xml:space="preserve"> بن عبدالحم</w:t>
            </w:r>
            <w:r w:rsidRPr="00DF5FF9">
              <w:rPr>
                <w:rStyle w:val="Hyperlink"/>
                <w:rFonts w:hint="cs"/>
                <w:rtl/>
              </w:rPr>
              <w:t>ی</w:t>
            </w:r>
            <w:r w:rsidRPr="00DF5FF9">
              <w:rPr>
                <w:rStyle w:val="Hyperlink"/>
                <w:rFonts w:hint="eastAsia"/>
                <w:rtl/>
              </w:rPr>
              <w:t>د</w:t>
            </w:r>
            <w:r w:rsidRPr="00DF5FF9">
              <w:rPr>
                <w:rStyle w:val="Hyperlink"/>
                <w:rtl/>
              </w:rPr>
              <w:t xml:space="preserve"> الاسد</w:t>
            </w:r>
            <w:r w:rsidRPr="00DF5FF9">
              <w:rPr>
                <w:rStyle w:val="Hyperlink"/>
                <w:rFonts w:hint="cs"/>
                <w:rtl/>
              </w:rPr>
              <w:t>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40762577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79</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78" w:history="1">
            <w:r w:rsidRPr="00DF5FF9">
              <w:rPr>
                <w:rStyle w:val="Hyperlink"/>
                <w:rtl/>
              </w:rPr>
              <w:t>2. «ابراه</w:t>
            </w:r>
            <w:r w:rsidRPr="00DF5FF9">
              <w:rPr>
                <w:rStyle w:val="Hyperlink"/>
                <w:rFonts w:hint="cs"/>
                <w:rtl/>
              </w:rPr>
              <w:t>ی</w:t>
            </w:r>
            <w:r w:rsidRPr="00DF5FF9">
              <w:rPr>
                <w:rStyle w:val="Hyperlink"/>
                <w:rFonts w:hint="eastAsia"/>
                <w:rtl/>
              </w:rPr>
              <w:t>م</w:t>
            </w:r>
            <w:r w:rsidRPr="00DF5FF9">
              <w:rPr>
                <w:rStyle w:val="Hyperlink"/>
                <w:rtl/>
              </w:rPr>
              <w:t xml:space="preserve"> بن مهز</w:t>
            </w:r>
            <w:r w:rsidRPr="00DF5FF9">
              <w:rPr>
                <w:rStyle w:val="Hyperlink"/>
                <w:rFonts w:hint="cs"/>
                <w:rtl/>
              </w:rPr>
              <w:t>ی</w:t>
            </w:r>
            <w:r w:rsidRPr="00DF5FF9">
              <w:rPr>
                <w:rStyle w:val="Hyperlink"/>
                <w:rFonts w:hint="eastAsia"/>
                <w:rtl/>
              </w:rPr>
              <w:t>ار</w:t>
            </w:r>
            <w:r w:rsidRPr="00DF5FF9">
              <w:rPr>
                <w:rStyle w:val="Hyperlink"/>
                <w:rtl/>
              </w:rPr>
              <w:t xml:space="preserve"> اهواز</w:t>
            </w:r>
            <w:r w:rsidRPr="00DF5FF9">
              <w:rPr>
                <w:rStyle w:val="Hyperlink"/>
                <w:rFonts w:hint="cs"/>
                <w:rtl/>
              </w:rPr>
              <w:t>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40762578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83</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79" w:history="1">
            <w:r w:rsidRPr="00DF5FF9">
              <w:rPr>
                <w:rStyle w:val="Hyperlink"/>
                <w:rtl/>
              </w:rPr>
              <w:t>3. «ابراه</w:t>
            </w:r>
            <w:r w:rsidRPr="00DF5FF9">
              <w:rPr>
                <w:rStyle w:val="Hyperlink"/>
                <w:rFonts w:hint="cs"/>
                <w:rtl/>
              </w:rPr>
              <w:t>ی</w:t>
            </w:r>
            <w:r w:rsidRPr="00DF5FF9">
              <w:rPr>
                <w:rStyle w:val="Hyperlink"/>
                <w:rFonts w:hint="eastAsia"/>
                <w:rtl/>
              </w:rPr>
              <w:t>م</w:t>
            </w:r>
            <w:r w:rsidRPr="00DF5FF9">
              <w:rPr>
                <w:rStyle w:val="Hyperlink"/>
                <w:rtl/>
              </w:rPr>
              <w:t xml:space="preserve"> بن هاشم»</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40762579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85</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80" w:history="1">
            <w:r w:rsidRPr="00DF5FF9">
              <w:rPr>
                <w:rStyle w:val="Hyperlink"/>
                <w:rtl/>
              </w:rPr>
              <w:t>4. «احمد بن جعفر بن سف</w:t>
            </w:r>
            <w:r w:rsidRPr="00DF5FF9">
              <w:rPr>
                <w:rStyle w:val="Hyperlink"/>
                <w:rFonts w:hint="cs"/>
                <w:rtl/>
              </w:rPr>
              <w:t>ی</w:t>
            </w:r>
            <w:r w:rsidRPr="00DF5FF9">
              <w:rPr>
                <w:rStyle w:val="Hyperlink"/>
                <w:rFonts w:hint="eastAsia"/>
                <w:rtl/>
              </w:rPr>
              <w:t>ان»</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40762580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87</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81" w:history="1">
            <w:r w:rsidRPr="00DF5FF9">
              <w:rPr>
                <w:rStyle w:val="Hyperlink"/>
                <w:rtl/>
              </w:rPr>
              <w:t>5. «احمد بن عبد الواحد بن أحمد البزاز»</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40762581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88</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82" w:history="1">
            <w:r w:rsidRPr="00DF5FF9">
              <w:rPr>
                <w:rStyle w:val="Hyperlink"/>
                <w:rtl/>
              </w:rPr>
              <w:t>6. «احمد بن محمد بن حسن بن ول</w:t>
            </w:r>
            <w:r w:rsidRPr="00DF5FF9">
              <w:rPr>
                <w:rStyle w:val="Hyperlink"/>
                <w:rFonts w:hint="cs"/>
                <w:rtl/>
              </w:rPr>
              <w:t>ی</w:t>
            </w:r>
            <w:r w:rsidRPr="00DF5FF9">
              <w:rPr>
                <w:rStyle w:val="Hyperlink"/>
                <w:rFonts w:hint="eastAsia"/>
                <w:rtl/>
              </w:rPr>
              <w:t>د»</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40762582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91</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83" w:history="1">
            <w:r w:rsidRPr="00DF5FF9">
              <w:rPr>
                <w:rStyle w:val="Hyperlink"/>
                <w:rtl/>
              </w:rPr>
              <w:t xml:space="preserve">7. «احمد بن محمد بن </w:t>
            </w:r>
            <w:r w:rsidRPr="00DF5FF9">
              <w:rPr>
                <w:rStyle w:val="Hyperlink"/>
                <w:rFonts w:hint="cs"/>
                <w:rtl/>
              </w:rPr>
              <w:t>ی</w:t>
            </w:r>
            <w:r w:rsidRPr="00DF5FF9">
              <w:rPr>
                <w:rStyle w:val="Hyperlink"/>
                <w:rFonts w:hint="eastAsia"/>
                <w:rtl/>
              </w:rPr>
              <w:t>ح</w:t>
            </w:r>
            <w:r w:rsidRPr="00DF5FF9">
              <w:rPr>
                <w:rStyle w:val="Hyperlink"/>
                <w:rFonts w:hint="cs"/>
                <w:rtl/>
              </w:rPr>
              <w:t>یی</w:t>
            </w:r>
            <w:r w:rsidRPr="00DF5FF9">
              <w:rPr>
                <w:rStyle w:val="Hyperlink"/>
                <w:rtl/>
              </w:rPr>
              <w:t xml:space="preserve"> العطار»</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40762583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91</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84" w:history="1">
            <w:r w:rsidRPr="00DF5FF9">
              <w:rPr>
                <w:rStyle w:val="Hyperlink"/>
                <w:rtl/>
              </w:rPr>
              <w:t>8. «احمد بن هلال کرخ</w:t>
            </w:r>
            <w:r w:rsidRPr="00DF5FF9">
              <w:rPr>
                <w:rStyle w:val="Hyperlink"/>
                <w:rFonts w:hint="cs"/>
                <w:rtl/>
              </w:rPr>
              <w:t>ی</w:t>
            </w:r>
            <w:r w:rsidRPr="00DF5FF9">
              <w:rPr>
                <w:rStyle w:val="Hyperlink"/>
                <w:rtl/>
              </w:rPr>
              <w:t xml:space="preserve"> العبرتائ</w:t>
            </w:r>
            <w:r w:rsidRPr="00DF5FF9">
              <w:rPr>
                <w:rStyle w:val="Hyperlink"/>
                <w:rFonts w:hint="cs"/>
                <w:rtl/>
              </w:rPr>
              <w:t>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40762584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93</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85" w:history="1">
            <w:r w:rsidRPr="00DF5FF9">
              <w:rPr>
                <w:rStyle w:val="Hyperlink"/>
                <w:rtl/>
              </w:rPr>
              <w:t>9. «اسماع</w:t>
            </w:r>
            <w:r w:rsidRPr="00DF5FF9">
              <w:rPr>
                <w:rStyle w:val="Hyperlink"/>
                <w:rFonts w:hint="cs"/>
                <w:rtl/>
              </w:rPr>
              <w:t>ی</w:t>
            </w:r>
            <w:r w:rsidRPr="00DF5FF9">
              <w:rPr>
                <w:rStyle w:val="Hyperlink"/>
                <w:rFonts w:hint="eastAsia"/>
                <w:rtl/>
              </w:rPr>
              <w:t>ل</w:t>
            </w:r>
            <w:r w:rsidRPr="00DF5FF9">
              <w:rPr>
                <w:rStyle w:val="Hyperlink"/>
                <w:rtl/>
              </w:rPr>
              <w:t xml:space="preserve"> بن أب</w:t>
            </w:r>
            <w:r w:rsidRPr="00DF5FF9">
              <w:rPr>
                <w:rStyle w:val="Hyperlink"/>
                <w:rFonts w:hint="cs"/>
                <w:rtl/>
              </w:rPr>
              <w:t>ی</w:t>
            </w:r>
            <w:r w:rsidRPr="00DF5FF9">
              <w:rPr>
                <w:rStyle w:val="Hyperlink"/>
                <w:rtl/>
              </w:rPr>
              <w:t xml:space="preserve"> ز</w:t>
            </w:r>
            <w:r w:rsidRPr="00DF5FF9">
              <w:rPr>
                <w:rStyle w:val="Hyperlink"/>
                <w:rFonts w:hint="cs"/>
                <w:rtl/>
              </w:rPr>
              <w:t>ی</w:t>
            </w:r>
            <w:r w:rsidRPr="00DF5FF9">
              <w:rPr>
                <w:rStyle w:val="Hyperlink"/>
                <w:rFonts w:hint="eastAsia"/>
                <w:rtl/>
              </w:rPr>
              <w:t>اد</w:t>
            </w:r>
            <w:r w:rsidRPr="00DF5FF9">
              <w:rPr>
                <w:rStyle w:val="Hyperlink"/>
                <w:rtl/>
              </w:rPr>
              <w:t xml:space="preserve"> سکون</w:t>
            </w:r>
            <w:r w:rsidRPr="00DF5FF9">
              <w:rPr>
                <w:rStyle w:val="Hyperlink"/>
                <w:rFonts w:hint="cs"/>
                <w:rtl/>
              </w:rPr>
              <w:t>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40762585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96</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86" w:history="1">
            <w:r w:rsidRPr="00DF5FF9">
              <w:rPr>
                <w:rStyle w:val="Hyperlink"/>
                <w:rtl/>
              </w:rPr>
              <w:t>10. «اسماع</w:t>
            </w:r>
            <w:r w:rsidRPr="00DF5FF9">
              <w:rPr>
                <w:rStyle w:val="Hyperlink"/>
                <w:rFonts w:hint="cs"/>
                <w:rtl/>
              </w:rPr>
              <w:t>ی</w:t>
            </w:r>
            <w:r w:rsidRPr="00DF5FF9">
              <w:rPr>
                <w:rStyle w:val="Hyperlink"/>
                <w:rFonts w:hint="eastAsia"/>
                <w:rtl/>
              </w:rPr>
              <w:t>ل</w:t>
            </w:r>
            <w:r w:rsidRPr="00DF5FF9">
              <w:rPr>
                <w:rStyle w:val="Hyperlink"/>
                <w:rtl/>
              </w:rPr>
              <w:t xml:space="preserve"> بن جابر جعف</w:t>
            </w:r>
            <w:r w:rsidRPr="00DF5FF9">
              <w:rPr>
                <w:rStyle w:val="Hyperlink"/>
                <w:rFonts w:hint="cs"/>
                <w:rtl/>
              </w:rPr>
              <w:t>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40762586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101</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87" w:history="1">
            <w:r w:rsidRPr="00DF5FF9">
              <w:rPr>
                <w:rStyle w:val="Hyperlink"/>
                <w:rtl/>
              </w:rPr>
              <w:t>11. «اسماع</w:t>
            </w:r>
            <w:r w:rsidRPr="00DF5FF9">
              <w:rPr>
                <w:rStyle w:val="Hyperlink"/>
                <w:rFonts w:hint="cs"/>
                <w:rtl/>
              </w:rPr>
              <w:t>ی</w:t>
            </w:r>
            <w:r w:rsidRPr="00DF5FF9">
              <w:rPr>
                <w:rStyle w:val="Hyperlink"/>
                <w:rFonts w:hint="eastAsia"/>
                <w:rtl/>
              </w:rPr>
              <w:t>ل</w:t>
            </w:r>
            <w:r w:rsidRPr="00DF5FF9">
              <w:rPr>
                <w:rStyle w:val="Hyperlink"/>
                <w:rtl/>
              </w:rPr>
              <w:t xml:space="preserve"> بن عبدالرحمن»</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40762587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103</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88" w:history="1">
            <w:r w:rsidRPr="00DF5FF9">
              <w:rPr>
                <w:rStyle w:val="Hyperlink"/>
                <w:rtl/>
              </w:rPr>
              <w:t>12. «عبدالله بن محمد بن ع</w:t>
            </w:r>
            <w:r w:rsidRPr="00DF5FF9">
              <w:rPr>
                <w:rStyle w:val="Hyperlink"/>
                <w:rFonts w:hint="cs"/>
                <w:rtl/>
              </w:rPr>
              <w:t>ی</w:t>
            </w:r>
            <w:r w:rsidRPr="00DF5FF9">
              <w:rPr>
                <w:rStyle w:val="Hyperlink"/>
                <w:rFonts w:hint="eastAsia"/>
                <w:rtl/>
              </w:rPr>
              <w:t>س</w:t>
            </w:r>
            <w:r w:rsidRPr="00DF5FF9">
              <w:rPr>
                <w:rStyle w:val="Hyperlink"/>
                <w:rFonts w:hint="cs"/>
                <w:rtl/>
              </w:rPr>
              <w:t>ی</w:t>
            </w:r>
            <w:r w:rsidRPr="00DF5FF9">
              <w:rPr>
                <w:rStyle w:val="Hyperlink"/>
                <w:rtl/>
              </w:rPr>
              <w:t xml:space="preserve"> اشعر</w:t>
            </w:r>
            <w:r w:rsidRPr="00DF5FF9">
              <w:rPr>
                <w:rStyle w:val="Hyperlink"/>
                <w:rFonts w:hint="cs"/>
                <w:rtl/>
              </w:rPr>
              <w:t>ی</w:t>
            </w:r>
            <w:r w:rsidRPr="00DF5FF9">
              <w:rPr>
                <w:rStyle w:val="Hyperlink"/>
                <w:rtl/>
              </w:rPr>
              <w:t xml:space="preserve"> قم</w:t>
            </w:r>
            <w:r w:rsidRPr="00DF5FF9">
              <w:rPr>
                <w:rStyle w:val="Hyperlink"/>
                <w:rFonts w:hint="cs"/>
                <w:rtl/>
              </w:rPr>
              <w:t>ی</w:t>
            </w:r>
            <w:r w:rsidRPr="00DF5FF9">
              <w:rPr>
                <w:rStyle w:val="Hyperlink"/>
                <w:rFonts w:hint="eastAsia"/>
                <w:rtl/>
              </w:rPr>
              <w:t>»</w:t>
            </w:r>
            <w:r w:rsidRPr="00DF5FF9">
              <w:rPr>
                <w:rStyle w:val="Hyperlink"/>
                <w:rtl/>
              </w:rPr>
              <w:t xml:space="preserve"> معروف به «بنان»</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40762588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104</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89" w:history="1">
            <w:r w:rsidRPr="00DF5FF9">
              <w:rPr>
                <w:rStyle w:val="Hyperlink"/>
                <w:rtl/>
              </w:rPr>
              <w:t xml:space="preserve">13. «جابر بن </w:t>
            </w:r>
            <w:r w:rsidRPr="00DF5FF9">
              <w:rPr>
                <w:rStyle w:val="Hyperlink"/>
                <w:rFonts w:hint="cs"/>
                <w:rtl/>
              </w:rPr>
              <w:t>ی</w:t>
            </w:r>
            <w:r w:rsidRPr="00DF5FF9">
              <w:rPr>
                <w:rStyle w:val="Hyperlink"/>
                <w:rFonts w:hint="eastAsia"/>
                <w:rtl/>
              </w:rPr>
              <w:t>ز</w:t>
            </w:r>
            <w:r w:rsidRPr="00DF5FF9">
              <w:rPr>
                <w:rStyle w:val="Hyperlink"/>
                <w:rFonts w:hint="cs"/>
                <w:rtl/>
              </w:rPr>
              <w:t>ی</w:t>
            </w:r>
            <w:r w:rsidRPr="00DF5FF9">
              <w:rPr>
                <w:rStyle w:val="Hyperlink"/>
                <w:rFonts w:hint="eastAsia"/>
                <w:rtl/>
              </w:rPr>
              <w:t>د</w:t>
            </w:r>
            <w:r w:rsidRPr="00DF5FF9">
              <w:rPr>
                <w:rStyle w:val="Hyperlink"/>
                <w:rtl/>
              </w:rPr>
              <w:t xml:space="preserve"> جعف</w:t>
            </w:r>
            <w:r w:rsidRPr="00DF5FF9">
              <w:rPr>
                <w:rStyle w:val="Hyperlink"/>
                <w:rFonts w:hint="cs"/>
                <w:rtl/>
              </w:rPr>
              <w:t>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40762589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105</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90" w:history="1">
            <w:r w:rsidRPr="00DF5FF9">
              <w:rPr>
                <w:rStyle w:val="Hyperlink"/>
                <w:rtl/>
              </w:rPr>
              <w:t>14. «جعفر بن محمد العلو</w:t>
            </w:r>
            <w:r w:rsidRPr="00DF5FF9">
              <w:rPr>
                <w:rStyle w:val="Hyperlink"/>
                <w:rFonts w:hint="cs"/>
                <w:rtl/>
              </w:rPr>
              <w:t>ی</w:t>
            </w:r>
            <w:r w:rsidRPr="00DF5FF9">
              <w:rPr>
                <w:rStyle w:val="Hyperlink"/>
                <w:rtl/>
              </w:rPr>
              <w:t xml:space="preserve"> الاشعر</w:t>
            </w:r>
            <w:r w:rsidRPr="00DF5FF9">
              <w:rPr>
                <w:rStyle w:val="Hyperlink"/>
                <w:rFonts w:hint="cs"/>
                <w:rtl/>
              </w:rPr>
              <w:t>ی</w:t>
            </w:r>
            <w:r w:rsidRPr="00DF5FF9">
              <w:rPr>
                <w:rStyle w:val="Hyperlink"/>
                <w:rFonts w:hint="eastAsia"/>
                <w:rtl/>
              </w:rPr>
              <w:t>»</w:t>
            </w:r>
            <w:r w:rsidRPr="00DF5FF9">
              <w:rPr>
                <w:rStyle w:val="Hyperlink"/>
                <w:rtl/>
              </w:rPr>
              <w:t xml:space="preserve"> از نوادگان امام سجاد عل</w:t>
            </w:r>
            <w:r w:rsidRPr="00DF5FF9">
              <w:rPr>
                <w:rStyle w:val="Hyperlink"/>
                <w:rFonts w:hint="cs"/>
                <w:rtl/>
              </w:rPr>
              <w:t>ی</w:t>
            </w:r>
            <w:r w:rsidRPr="00DF5FF9">
              <w:rPr>
                <w:rStyle w:val="Hyperlink"/>
                <w:rFonts w:hint="eastAsia"/>
                <w:rtl/>
              </w:rPr>
              <w:t>ه‌السلام</w:t>
            </w:r>
            <w:r w:rsidRPr="00DF5FF9">
              <w:rPr>
                <w:rStyle w:val="Hyperlink"/>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40762590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108</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91" w:history="1">
            <w:r w:rsidRPr="00DF5FF9">
              <w:rPr>
                <w:rStyle w:val="Hyperlink"/>
                <w:rtl/>
              </w:rPr>
              <w:t>15. «حسن بن عل</w:t>
            </w:r>
            <w:r w:rsidRPr="00DF5FF9">
              <w:rPr>
                <w:rStyle w:val="Hyperlink"/>
                <w:rFonts w:hint="cs"/>
                <w:rtl/>
              </w:rPr>
              <w:t>ی</w:t>
            </w:r>
            <w:r w:rsidRPr="00DF5FF9">
              <w:rPr>
                <w:rStyle w:val="Hyperlink"/>
                <w:rtl/>
              </w:rPr>
              <w:t xml:space="preserve"> بن أب</w:t>
            </w:r>
            <w:r w:rsidRPr="00DF5FF9">
              <w:rPr>
                <w:rStyle w:val="Hyperlink"/>
                <w:rFonts w:hint="cs"/>
                <w:rtl/>
              </w:rPr>
              <w:t>ی</w:t>
            </w:r>
            <w:r w:rsidRPr="00DF5FF9">
              <w:rPr>
                <w:rStyle w:val="Hyperlink"/>
                <w:rtl/>
              </w:rPr>
              <w:t xml:space="preserve"> حمزه بطائن</w:t>
            </w:r>
            <w:r w:rsidRPr="00DF5FF9">
              <w:rPr>
                <w:rStyle w:val="Hyperlink"/>
                <w:rFonts w:hint="cs"/>
                <w:rtl/>
              </w:rPr>
              <w:t>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40762591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109</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92" w:history="1">
            <w:r w:rsidRPr="00DF5FF9">
              <w:rPr>
                <w:rStyle w:val="Hyperlink"/>
                <w:rtl/>
              </w:rPr>
              <w:t>16. «حمدو</w:t>
            </w:r>
            <w:r w:rsidRPr="00DF5FF9">
              <w:rPr>
                <w:rStyle w:val="Hyperlink"/>
                <w:rFonts w:hint="cs"/>
                <w:rtl/>
              </w:rPr>
              <w:t>ی</w:t>
            </w:r>
            <w:r w:rsidRPr="00DF5FF9">
              <w:rPr>
                <w:rStyle w:val="Hyperlink"/>
                <w:rFonts w:hint="eastAsia"/>
                <w:rtl/>
              </w:rPr>
              <w:t>ه</w:t>
            </w:r>
            <w:r w:rsidRPr="00DF5FF9">
              <w:rPr>
                <w:rStyle w:val="Hyperlink"/>
                <w:rtl/>
              </w:rPr>
              <w:t xml:space="preserve"> بن نص</w:t>
            </w:r>
            <w:r w:rsidRPr="00DF5FF9">
              <w:rPr>
                <w:rStyle w:val="Hyperlink"/>
                <w:rFonts w:hint="cs"/>
                <w:rtl/>
              </w:rPr>
              <w:t>ی</w:t>
            </w:r>
            <w:r w:rsidRPr="00DF5FF9">
              <w:rPr>
                <w:rStyle w:val="Hyperlink"/>
                <w:rFonts w:hint="eastAsia"/>
                <w:rtl/>
              </w:rPr>
              <w:t>ر»</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40762592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109</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93" w:history="1">
            <w:r w:rsidRPr="00DF5FF9">
              <w:rPr>
                <w:rStyle w:val="Hyperlink"/>
                <w:rtl/>
              </w:rPr>
              <w:t>17. «حس</w:t>
            </w:r>
            <w:r w:rsidRPr="00DF5FF9">
              <w:rPr>
                <w:rStyle w:val="Hyperlink"/>
                <w:rFonts w:hint="cs"/>
                <w:rtl/>
              </w:rPr>
              <w:t>ی</w:t>
            </w:r>
            <w:r w:rsidRPr="00DF5FF9">
              <w:rPr>
                <w:rStyle w:val="Hyperlink"/>
                <w:rFonts w:hint="eastAsia"/>
                <w:rtl/>
              </w:rPr>
              <w:t>ن</w:t>
            </w:r>
            <w:r w:rsidRPr="00DF5FF9">
              <w:rPr>
                <w:rStyle w:val="Hyperlink"/>
                <w:rtl/>
              </w:rPr>
              <w:t xml:space="preserve"> بن حسن بن ابان»</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40762593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111</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94" w:history="1">
            <w:r w:rsidRPr="00DF5FF9">
              <w:rPr>
                <w:rStyle w:val="Hyperlink"/>
                <w:rtl/>
              </w:rPr>
              <w:t>18. «خل</w:t>
            </w:r>
            <w:r w:rsidRPr="00DF5FF9">
              <w:rPr>
                <w:rStyle w:val="Hyperlink"/>
                <w:rFonts w:hint="cs"/>
                <w:rtl/>
              </w:rPr>
              <w:t>ی</w:t>
            </w:r>
            <w:r w:rsidRPr="00DF5FF9">
              <w:rPr>
                <w:rStyle w:val="Hyperlink"/>
                <w:rFonts w:hint="eastAsia"/>
                <w:rtl/>
              </w:rPr>
              <w:t>د</w:t>
            </w:r>
            <w:r w:rsidRPr="00DF5FF9">
              <w:rPr>
                <w:rStyle w:val="Hyperlink"/>
                <w:rtl/>
              </w:rPr>
              <w:t xml:space="preserve"> بن اوف</w:t>
            </w:r>
            <w:r w:rsidRPr="00DF5FF9">
              <w:rPr>
                <w:rStyle w:val="Hyperlink"/>
                <w:rFonts w:hint="cs"/>
                <w:rtl/>
              </w:rPr>
              <w:t>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40762594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112</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95" w:history="1">
            <w:r w:rsidRPr="00DF5FF9">
              <w:rPr>
                <w:rStyle w:val="Hyperlink"/>
                <w:rtl/>
              </w:rPr>
              <w:t>19. «حس</w:t>
            </w:r>
            <w:r w:rsidRPr="00DF5FF9">
              <w:rPr>
                <w:rStyle w:val="Hyperlink"/>
                <w:rFonts w:hint="cs"/>
                <w:rtl/>
              </w:rPr>
              <w:t>ی</w:t>
            </w:r>
            <w:r w:rsidRPr="00DF5FF9">
              <w:rPr>
                <w:rStyle w:val="Hyperlink"/>
                <w:rFonts w:hint="eastAsia"/>
                <w:rtl/>
              </w:rPr>
              <w:t>ن</w:t>
            </w:r>
            <w:r w:rsidRPr="00DF5FF9">
              <w:rPr>
                <w:rStyle w:val="Hyperlink"/>
                <w:rtl/>
              </w:rPr>
              <w:t xml:space="preserve"> بن </w:t>
            </w:r>
            <w:r w:rsidRPr="00DF5FF9">
              <w:rPr>
                <w:rStyle w:val="Hyperlink"/>
                <w:rFonts w:hint="cs"/>
                <w:rtl/>
              </w:rPr>
              <w:t>ی</w:t>
            </w:r>
            <w:r w:rsidRPr="00DF5FF9">
              <w:rPr>
                <w:rStyle w:val="Hyperlink"/>
                <w:rFonts w:hint="eastAsia"/>
                <w:rtl/>
              </w:rPr>
              <w:t>ز</w:t>
            </w:r>
            <w:r w:rsidRPr="00DF5FF9">
              <w:rPr>
                <w:rStyle w:val="Hyperlink"/>
                <w:rFonts w:hint="cs"/>
                <w:rtl/>
              </w:rPr>
              <w:t>ی</w:t>
            </w:r>
            <w:r w:rsidRPr="00DF5FF9">
              <w:rPr>
                <w:rStyle w:val="Hyperlink"/>
                <w:rFonts w:hint="eastAsia"/>
                <w:rtl/>
              </w:rPr>
              <w:t>د</w:t>
            </w:r>
            <w:r w:rsidRPr="00DF5FF9">
              <w:rPr>
                <w:rStyle w:val="Hyperlink"/>
                <w:rtl/>
              </w:rPr>
              <w:t xml:space="preserve"> نوفل</w:t>
            </w:r>
            <w:r w:rsidRPr="00DF5FF9">
              <w:rPr>
                <w:rStyle w:val="Hyperlink"/>
                <w:rFonts w:hint="cs"/>
                <w:rtl/>
              </w:rPr>
              <w:t>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40762595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113</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96" w:history="1">
            <w:r w:rsidRPr="00DF5FF9">
              <w:rPr>
                <w:rStyle w:val="Hyperlink"/>
                <w:rtl/>
              </w:rPr>
              <w:t>20. «داود بن کث</w:t>
            </w:r>
            <w:r w:rsidRPr="00DF5FF9">
              <w:rPr>
                <w:rStyle w:val="Hyperlink"/>
                <w:rFonts w:hint="cs"/>
                <w:rtl/>
              </w:rPr>
              <w:t>ی</w:t>
            </w:r>
            <w:r w:rsidRPr="00DF5FF9">
              <w:rPr>
                <w:rStyle w:val="Hyperlink"/>
                <w:rFonts w:hint="eastAsia"/>
                <w:rtl/>
              </w:rPr>
              <w:t>ر</w:t>
            </w:r>
            <w:r w:rsidRPr="00DF5FF9">
              <w:rPr>
                <w:rStyle w:val="Hyperlink"/>
                <w:rtl/>
              </w:rPr>
              <w:t xml:space="preserve"> رق</w:t>
            </w:r>
            <w:r w:rsidRPr="00DF5FF9">
              <w:rPr>
                <w:rStyle w:val="Hyperlink"/>
                <w:rFonts w:hint="cs"/>
                <w:rtl/>
              </w:rPr>
              <w:t>ی</w:t>
            </w:r>
            <w:r w:rsidRPr="00DF5FF9">
              <w:rPr>
                <w:rStyle w:val="Hyperlink"/>
                <w:rFonts w:hint="eastAsia"/>
                <w:rtl/>
              </w:rPr>
              <w:t>»</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40762596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115</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97" w:history="1">
            <w:r w:rsidRPr="00DF5FF9">
              <w:rPr>
                <w:rStyle w:val="Hyperlink"/>
                <w:rtl/>
              </w:rPr>
              <w:t>21. «درست بن أب</w:t>
            </w:r>
            <w:r w:rsidRPr="00DF5FF9">
              <w:rPr>
                <w:rStyle w:val="Hyperlink"/>
                <w:rFonts w:hint="cs"/>
                <w:rtl/>
              </w:rPr>
              <w:t>ی</w:t>
            </w:r>
            <w:r w:rsidRPr="00DF5FF9">
              <w:rPr>
                <w:rStyle w:val="Hyperlink"/>
                <w:rtl/>
              </w:rPr>
              <w:t xml:space="preserve"> منصور»</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40762597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118</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98" w:history="1">
            <w:r w:rsidRPr="00DF5FF9">
              <w:rPr>
                <w:rStyle w:val="Hyperlink"/>
                <w:rtl/>
              </w:rPr>
              <w:t>22. «سالم بن مکرم»</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40762598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120</w:t>
            </w:r>
            <w:r w:rsidRPr="00DF5FF9">
              <w:rPr>
                <w:rStyle w:val="Hyperlink"/>
                <w:rtl/>
              </w:rPr>
              <w:fldChar w:fldCharType="end"/>
            </w:r>
          </w:hyperlink>
        </w:p>
        <w:p w:rsidR="008A4457" w:rsidRPr="00DF5FF9" w:rsidRDefault="008A4457">
          <w:pPr>
            <w:pStyle w:val="TOC2"/>
            <w:rPr>
              <w:rFonts w:cstheme="minorBidi"/>
              <w:sz w:val="22"/>
              <w:szCs w:val="22"/>
              <w:rtl/>
              <w:lang w:bidi="fa-IR"/>
            </w:rPr>
          </w:pPr>
          <w:hyperlink w:anchor="_Toc40762599" w:history="1">
            <w:r w:rsidRPr="00DF5FF9">
              <w:rPr>
                <w:rStyle w:val="Hyperlink"/>
                <w:rtl/>
              </w:rPr>
              <w:t>23. «سهل بن ز</w:t>
            </w:r>
            <w:r w:rsidRPr="00DF5FF9">
              <w:rPr>
                <w:rStyle w:val="Hyperlink"/>
                <w:rFonts w:hint="cs"/>
                <w:rtl/>
              </w:rPr>
              <w:t>ی</w:t>
            </w:r>
            <w:r w:rsidRPr="00DF5FF9">
              <w:rPr>
                <w:rStyle w:val="Hyperlink"/>
                <w:rFonts w:hint="eastAsia"/>
                <w:rtl/>
              </w:rPr>
              <w:t>اد»</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40762599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123</w:t>
            </w:r>
            <w:r w:rsidRPr="00DF5FF9">
              <w:rPr>
                <w:rStyle w:val="Hyperlink"/>
                <w:rtl/>
              </w:rPr>
              <w:fldChar w:fldCharType="end"/>
            </w:r>
          </w:hyperlink>
        </w:p>
        <w:p w:rsidR="008F3F80" w:rsidRPr="00DF5FF9" w:rsidRDefault="008A4457" w:rsidP="004253E9">
          <w:pPr>
            <w:pStyle w:val="TOC1"/>
            <w:rPr>
              <w:rFonts w:hint="cs"/>
              <w:lang w:bidi="fa-IR"/>
            </w:rPr>
          </w:pPr>
          <w:hyperlink w:anchor="_Toc40762600" w:history="1">
            <w:r w:rsidRPr="00DF5FF9">
              <w:rPr>
                <w:rStyle w:val="Hyperlink"/>
                <w:rtl/>
              </w:rPr>
              <w:t>کتابسوز</w:t>
            </w:r>
            <w:r w:rsidRPr="00DF5FF9">
              <w:rPr>
                <w:rStyle w:val="Hyperlink"/>
                <w:rFonts w:hint="cs"/>
                <w:rtl/>
              </w:rPr>
              <w:t>ی</w:t>
            </w:r>
            <w:r w:rsidRPr="00DF5FF9">
              <w:rPr>
                <w:webHidden/>
                <w:rtl/>
              </w:rPr>
              <w:tab/>
            </w:r>
            <w:r w:rsidRPr="00DF5FF9">
              <w:rPr>
                <w:rStyle w:val="Hyperlink"/>
                <w:rtl/>
              </w:rPr>
              <w:fldChar w:fldCharType="begin"/>
            </w:r>
            <w:r w:rsidRPr="00DF5FF9">
              <w:rPr>
                <w:webHidden/>
                <w:rtl/>
              </w:rPr>
              <w:instrText xml:space="preserve"> </w:instrText>
            </w:r>
            <w:r w:rsidRPr="00DF5FF9">
              <w:rPr>
                <w:webHidden/>
              </w:rPr>
              <w:instrText>PAGEREF</w:instrText>
            </w:r>
            <w:r w:rsidRPr="00DF5FF9">
              <w:rPr>
                <w:webHidden/>
                <w:rtl/>
              </w:rPr>
              <w:instrText xml:space="preserve"> _</w:instrText>
            </w:r>
            <w:r w:rsidRPr="00DF5FF9">
              <w:rPr>
                <w:webHidden/>
              </w:rPr>
              <w:instrText>Toc</w:instrText>
            </w:r>
            <w:r w:rsidRPr="00DF5FF9">
              <w:rPr>
                <w:webHidden/>
                <w:rtl/>
              </w:rPr>
              <w:instrText xml:space="preserve">40762600 </w:instrText>
            </w:r>
            <w:r w:rsidRPr="00DF5FF9">
              <w:rPr>
                <w:webHidden/>
              </w:rPr>
              <w:instrText>\h</w:instrText>
            </w:r>
            <w:r w:rsidRPr="00DF5FF9">
              <w:rPr>
                <w:webHidden/>
                <w:rtl/>
              </w:rPr>
              <w:instrText xml:space="preserve"> </w:instrText>
            </w:r>
            <w:r w:rsidRPr="00DF5FF9">
              <w:rPr>
                <w:rStyle w:val="Hyperlink"/>
                <w:rtl/>
              </w:rPr>
            </w:r>
            <w:r w:rsidRPr="00DF5FF9">
              <w:rPr>
                <w:rStyle w:val="Hyperlink"/>
                <w:rtl/>
              </w:rPr>
              <w:fldChar w:fldCharType="separate"/>
            </w:r>
            <w:r w:rsidRPr="00DF5FF9">
              <w:rPr>
                <w:webHidden/>
                <w:rtl/>
              </w:rPr>
              <w:t>129</w:t>
            </w:r>
            <w:r w:rsidRPr="00DF5FF9">
              <w:rPr>
                <w:rStyle w:val="Hyperlink"/>
                <w:rtl/>
              </w:rPr>
              <w:fldChar w:fldCharType="end"/>
            </w:r>
          </w:hyperlink>
          <w:r w:rsidRPr="00DF5FF9">
            <w:fldChar w:fldCharType="end"/>
          </w:r>
        </w:p>
      </w:sdtContent>
    </w:sdt>
    <w:p w:rsidR="004968C9" w:rsidRPr="00BC704D" w:rsidRDefault="004968C9" w:rsidP="00BC704D">
      <w:pPr>
        <w:pStyle w:val="1"/>
        <w:rPr>
          <w:rtl/>
        </w:rPr>
      </w:pPr>
      <w:bookmarkStart w:id="0" w:name="_Toc40762306"/>
      <w:r w:rsidRPr="00BC704D">
        <w:rPr>
          <w:rFonts w:hint="cs"/>
          <w:rtl/>
        </w:rPr>
        <w:lastRenderedPageBreak/>
        <w:t>جلسه اول</w:t>
      </w:r>
      <w:r w:rsidR="00FC63AF">
        <w:rPr>
          <w:rFonts w:hint="cs"/>
          <w:rtl/>
        </w:rPr>
        <w:t>: مقدمات</w:t>
      </w:r>
      <w:bookmarkEnd w:id="0"/>
    </w:p>
    <w:p w:rsidR="00CF5C46" w:rsidRPr="006D22E5" w:rsidRDefault="00B40678" w:rsidP="00C97364">
      <w:pPr>
        <w:pStyle w:val="2"/>
        <w:rPr>
          <w:rtl/>
        </w:rPr>
      </w:pPr>
      <w:bookmarkStart w:id="1" w:name="_Toc40762307"/>
      <w:r w:rsidRPr="006D22E5">
        <w:rPr>
          <w:rFonts w:hint="cs"/>
          <w:rtl/>
        </w:rPr>
        <w:t xml:space="preserve">1. تعریف </w:t>
      </w:r>
      <w:r w:rsidR="003405A1" w:rsidRPr="006D22E5">
        <w:rPr>
          <w:rFonts w:hint="cs"/>
          <w:rtl/>
        </w:rPr>
        <w:t>علم رجال و علوم مشابه آن</w:t>
      </w:r>
      <w:bookmarkEnd w:id="1"/>
    </w:p>
    <w:p w:rsidR="006D22E5" w:rsidRPr="00B54DD9" w:rsidRDefault="00B40678" w:rsidP="00B54DD9">
      <w:pPr>
        <w:pStyle w:val="3"/>
        <w:rPr>
          <w:rtl/>
        </w:rPr>
      </w:pPr>
      <w:bookmarkStart w:id="2" w:name="_Toc40762308"/>
      <w:r w:rsidRPr="00B54DD9">
        <w:rPr>
          <w:rFonts w:hint="cs"/>
          <w:rtl/>
        </w:rPr>
        <w:t xml:space="preserve">الف) </w:t>
      </w:r>
      <w:r w:rsidR="006D22E5" w:rsidRPr="00B54DD9">
        <w:rPr>
          <w:rFonts w:hint="cs"/>
          <w:rtl/>
        </w:rPr>
        <w:t>تعریف علم رجال</w:t>
      </w:r>
      <w:bookmarkEnd w:id="2"/>
    </w:p>
    <w:p w:rsidR="00311A4D" w:rsidRPr="003C213A" w:rsidRDefault="00A21AF0" w:rsidP="00634270">
      <w:pPr>
        <w:jc w:val="both"/>
        <w:rPr>
          <w:rtl/>
        </w:rPr>
      </w:pPr>
      <w:r w:rsidRPr="003C213A">
        <w:rPr>
          <w:rFonts w:hint="cs"/>
          <w:rtl/>
        </w:rPr>
        <w:t xml:space="preserve">علوم مختلفی داریم که به اشخاص </w:t>
      </w:r>
      <w:r w:rsidR="00CB70A1">
        <w:rPr>
          <w:rtl/>
        </w:rPr>
        <w:t>م</w:t>
      </w:r>
      <w:r w:rsidR="00CB70A1">
        <w:rPr>
          <w:rFonts w:hint="cs"/>
          <w:rtl/>
        </w:rPr>
        <w:t>ی‌</w:t>
      </w:r>
      <w:r w:rsidR="00CB70A1">
        <w:rPr>
          <w:rFonts w:hint="eastAsia"/>
          <w:rtl/>
        </w:rPr>
        <w:t>پردازند</w:t>
      </w:r>
      <w:r w:rsidRPr="003C213A">
        <w:rPr>
          <w:rFonts w:hint="cs"/>
          <w:rtl/>
        </w:rPr>
        <w:t>: رجال، تراجم</w:t>
      </w:r>
      <w:r w:rsidR="00311A4D" w:rsidRPr="003C213A">
        <w:rPr>
          <w:rFonts w:hint="cs"/>
          <w:rtl/>
        </w:rPr>
        <w:t>،</w:t>
      </w:r>
      <w:r w:rsidRPr="003C213A">
        <w:rPr>
          <w:rFonts w:hint="cs"/>
          <w:rtl/>
        </w:rPr>
        <w:t xml:space="preserve"> </w:t>
      </w:r>
      <w:r w:rsidR="00BF20AE" w:rsidRPr="003C213A">
        <w:rPr>
          <w:rFonts w:hint="cs"/>
          <w:rtl/>
        </w:rPr>
        <w:t>فهرست</w:t>
      </w:r>
      <w:r w:rsidR="00311A4D" w:rsidRPr="003C213A">
        <w:rPr>
          <w:rFonts w:hint="cs"/>
          <w:rtl/>
        </w:rPr>
        <w:t xml:space="preserve"> و درایه</w:t>
      </w:r>
      <w:r w:rsidRPr="003C213A">
        <w:rPr>
          <w:rFonts w:hint="cs"/>
          <w:rtl/>
        </w:rPr>
        <w:t xml:space="preserve">. </w:t>
      </w:r>
      <w:r w:rsidR="00665710" w:rsidRPr="003C213A">
        <w:rPr>
          <w:rFonts w:hint="cs"/>
          <w:rtl/>
        </w:rPr>
        <w:t xml:space="preserve">به نظر ما تمایز علوم به غایات است و </w:t>
      </w:r>
      <w:r w:rsidR="00783C97" w:rsidRPr="003C213A">
        <w:rPr>
          <w:rtl/>
        </w:rPr>
        <w:t>آنچه</w:t>
      </w:r>
      <w:r w:rsidRPr="003C213A">
        <w:rPr>
          <w:rFonts w:hint="cs"/>
          <w:rtl/>
        </w:rPr>
        <w:t xml:space="preserve"> علم رجال را از باقی جدا </w:t>
      </w:r>
      <w:r w:rsidR="00CB70A1">
        <w:rPr>
          <w:rtl/>
        </w:rPr>
        <w:t>م</w:t>
      </w:r>
      <w:r w:rsidR="00CB70A1">
        <w:rPr>
          <w:rFonts w:hint="cs"/>
          <w:rtl/>
        </w:rPr>
        <w:t>ی‌</w:t>
      </w:r>
      <w:r w:rsidR="00CB70A1">
        <w:rPr>
          <w:rFonts w:hint="eastAsia"/>
          <w:rtl/>
        </w:rPr>
        <w:t>کند</w:t>
      </w:r>
      <w:r w:rsidR="00665710" w:rsidRPr="003C213A">
        <w:rPr>
          <w:rFonts w:hint="cs"/>
          <w:rtl/>
        </w:rPr>
        <w:t xml:space="preserve"> این است که شخص اطلاعاتی از روایان داشته باشد که بر اساس آنها بتواند در مورد اعتبار یا عدم اعتبار خبر آنها سخن بگوید</w:t>
      </w:r>
      <w:r w:rsidR="00B91409" w:rsidRPr="003C213A">
        <w:rPr>
          <w:rtl/>
        </w:rPr>
        <w:t xml:space="preserve">؛ </w:t>
      </w:r>
      <w:r w:rsidR="00665710" w:rsidRPr="003C213A">
        <w:rPr>
          <w:rFonts w:hint="cs"/>
          <w:rtl/>
        </w:rPr>
        <w:t xml:space="preserve">بنابراین </w:t>
      </w:r>
      <w:r w:rsidR="004A3FF7" w:rsidRPr="003C213A">
        <w:rPr>
          <w:rFonts w:hint="cs"/>
          <w:rtl/>
        </w:rPr>
        <w:t>چون غایت ما از علم رجال این است،</w:t>
      </w:r>
      <w:r w:rsidR="00311A4D" w:rsidRPr="003C213A">
        <w:rPr>
          <w:rFonts w:hint="cs"/>
          <w:rtl/>
        </w:rPr>
        <w:t xml:space="preserve"> تعریف علم رجال </w:t>
      </w:r>
      <w:r w:rsidR="00CB70A1">
        <w:rPr>
          <w:rtl/>
        </w:rPr>
        <w:t>ا</w:t>
      </w:r>
      <w:r w:rsidR="00CB70A1">
        <w:rPr>
          <w:rFonts w:hint="cs"/>
          <w:rtl/>
        </w:rPr>
        <w:t>ی</w:t>
      </w:r>
      <w:r w:rsidR="00CB70A1">
        <w:rPr>
          <w:rFonts w:hint="eastAsia"/>
          <w:rtl/>
        </w:rPr>
        <w:t>ن‌گونه</w:t>
      </w:r>
      <w:r w:rsidR="00311A4D" w:rsidRPr="003C213A">
        <w:rPr>
          <w:rFonts w:hint="cs"/>
          <w:rtl/>
        </w:rPr>
        <w:t xml:space="preserve"> خواهد بود:</w:t>
      </w:r>
      <w:r w:rsidR="004A3FF7" w:rsidRPr="003C213A">
        <w:rPr>
          <w:rFonts w:hint="cs"/>
          <w:rtl/>
        </w:rPr>
        <w:t xml:space="preserve"> </w:t>
      </w:r>
      <w:r w:rsidR="00665710" w:rsidRPr="003C213A">
        <w:rPr>
          <w:rFonts w:hint="cs"/>
          <w:rtl/>
        </w:rPr>
        <w:t xml:space="preserve">«علم رجال </w:t>
      </w:r>
      <w:r w:rsidR="004A3FF7" w:rsidRPr="003C213A">
        <w:rPr>
          <w:rFonts w:hint="cs"/>
          <w:rtl/>
        </w:rPr>
        <w:t xml:space="preserve">علمی است که </w:t>
      </w:r>
      <w:r w:rsidR="00665710" w:rsidRPr="003C213A">
        <w:rPr>
          <w:rFonts w:hint="cs"/>
          <w:rtl/>
        </w:rPr>
        <w:t>حالات</w:t>
      </w:r>
      <w:r w:rsidR="004A3FF7" w:rsidRPr="003C213A">
        <w:rPr>
          <w:rFonts w:hint="cs"/>
          <w:rtl/>
        </w:rPr>
        <w:t xml:space="preserve"> و اوصافی </w:t>
      </w:r>
      <w:r w:rsidR="00665710" w:rsidRPr="003C213A">
        <w:rPr>
          <w:rFonts w:hint="cs"/>
          <w:rtl/>
        </w:rPr>
        <w:t xml:space="preserve">از راویان را بیان </w:t>
      </w:r>
      <w:r w:rsidR="00CB70A1">
        <w:rPr>
          <w:rtl/>
        </w:rPr>
        <w:t>م</w:t>
      </w:r>
      <w:r w:rsidR="00CB70A1">
        <w:rPr>
          <w:rFonts w:hint="cs"/>
          <w:rtl/>
        </w:rPr>
        <w:t>ی‌</w:t>
      </w:r>
      <w:r w:rsidR="00CB70A1">
        <w:rPr>
          <w:rFonts w:hint="eastAsia"/>
          <w:rtl/>
        </w:rPr>
        <w:t>کند</w:t>
      </w:r>
      <w:r w:rsidR="00665710" w:rsidRPr="003C213A">
        <w:rPr>
          <w:rFonts w:hint="cs"/>
          <w:rtl/>
        </w:rPr>
        <w:t xml:space="preserve"> </w:t>
      </w:r>
      <w:r w:rsidR="004A3FF7" w:rsidRPr="003C213A">
        <w:rPr>
          <w:rFonts w:hint="cs"/>
          <w:rtl/>
        </w:rPr>
        <w:t xml:space="preserve">که در قبول یا رد خبر آنها </w:t>
      </w:r>
      <w:r w:rsidR="00783C97" w:rsidRPr="003C213A">
        <w:rPr>
          <w:rFonts w:hint="cs"/>
          <w:rtl/>
        </w:rPr>
        <w:t>مؤثر</w:t>
      </w:r>
      <w:r w:rsidR="004A3FF7" w:rsidRPr="003C213A">
        <w:rPr>
          <w:rFonts w:hint="cs"/>
          <w:rtl/>
        </w:rPr>
        <w:t xml:space="preserve"> است».</w:t>
      </w:r>
    </w:p>
    <w:p w:rsidR="00B54DD9" w:rsidRPr="00FA4663" w:rsidRDefault="00B40678" w:rsidP="00B54DD9">
      <w:pPr>
        <w:pStyle w:val="3"/>
        <w:rPr>
          <w:rtl/>
        </w:rPr>
      </w:pPr>
      <w:bookmarkStart w:id="3" w:name="_Toc40762309"/>
      <w:r w:rsidRPr="00FA4663">
        <w:rPr>
          <w:rStyle w:val="Heading2Char"/>
          <w:rFonts w:hint="cs"/>
          <w:sz w:val="22"/>
          <w:szCs w:val="22"/>
          <w:rtl/>
        </w:rPr>
        <w:t xml:space="preserve">ب) </w:t>
      </w:r>
      <w:r w:rsidR="00B54DD9" w:rsidRPr="00FA4663">
        <w:rPr>
          <w:rStyle w:val="Heading2Char"/>
          <w:rFonts w:hint="cs"/>
          <w:sz w:val="22"/>
          <w:szCs w:val="22"/>
          <w:rtl/>
        </w:rPr>
        <w:t>تعریف علم «فهرست»</w:t>
      </w:r>
      <w:bookmarkEnd w:id="3"/>
    </w:p>
    <w:p w:rsidR="00FB15E2" w:rsidRPr="003C213A" w:rsidRDefault="00FB15E2" w:rsidP="00634270">
      <w:pPr>
        <w:jc w:val="both"/>
        <w:rPr>
          <w:rtl/>
        </w:rPr>
      </w:pPr>
      <w:r w:rsidRPr="003C213A">
        <w:rPr>
          <w:rFonts w:hint="cs"/>
          <w:rtl/>
        </w:rPr>
        <w:t xml:space="preserve">علمی که افراد صاحب کتاب را معرفی </w:t>
      </w:r>
      <w:r w:rsidR="00CB70A1">
        <w:rPr>
          <w:rtl/>
        </w:rPr>
        <w:t>م</w:t>
      </w:r>
      <w:r w:rsidR="00CB70A1">
        <w:rPr>
          <w:rFonts w:hint="cs"/>
          <w:rtl/>
        </w:rPr>
        <w:t>ی‌</w:t>
      </w:r>
      <w:r w:rsidR="00CB70A1">
        <w:rPr>
          <w:rFonts w:hint="eastAsia"/>
          <w:rtl/>
        </w:rPr>
        <w:t>کند</w:t>
      </w:r>
      <w:r w:rsidRPr="003C213A">
        <w:rPr>
          <w:rFonts w:hint="cs"/>
          <w:rtl/>
        </w:rPr>
        <w:t>.</w:t>
      </w:r>
    </w:p>
    <w:p w:rsidR="00B54DD9" w:rsidRPr="00FA4663" w:rsidRDefault="00B40678" w:rsidP="00B54DD9">
      <w:pPr>
        <w:pStyle w:val="3"/>
        <w:rPr>
          <w:rtl/>
        </w:rPr>
      </w:pPr>
      <w:bookmarkStart w:id="4" w:name="_Toc40762310"/>
      <w:r w:rsidRPr="00FA4663">
        <w:rPr>
          <w:rStyle w:val="Heading2Char"/>
          <w:rFonts w:hint="cs"/>
          <w:sz w:val="22"/>
          <w:szCs w:val="22"/>
          <w:rtl/>
        </w:rPr>
        <w:t xml:space="preserve">ج) </w:t>
      </w:r>
      <w:r w:rsidR="00FB15E2" w:rsidRPr="00FA4663">
        <w:rPr>
          <w:rStyle w:val="Heading2Char"/>
          <w:rFonts w:hint="cs"/>
          <w:sz w:val="22"/>
          <w:szCs w:val="22"/>
          <w:rtl/>
        </w:rPr>
        <w:t>تعریف علم «</w:t>
      </w:r>
      <w:r w:rsidR="00CB70A1">
        <w:rPr>
          <w:rStyle w:val="Heading2Char"/>
          <w:sz w:val="22"/>
          <w:szCs w:val="22"/>
          <w:rtl/>
        </w:rPr>
        <w:t>درا</w:t>
      </w:r>
      <w:r w:rsidR="00CB70A1">
        <w:rPr>
          <w:rStyle w:val="Heading2Char"/>
          <w:rFonts w:hint="cs"/>
          <w:sz w:val="22"/>
          <w:szCs w:val="22"/>
          <w:rtl/>
        </w:rPr>
        <w:t>ی</w:t>
      </w:r>
      <w:r w:rsidR="00CB70A1">
        <w:rPr>
          <w:rStyle w:val="Heading2Char"/>
          <w:rFonts w:hint="eastAsia"/>
          <w:sz w:val="22"/>
          <w:szCs w:val="22"/>
          <w:rtl/>
        </w:rPr>
        <w:t>ه‌الحد</w:t>
      </w:r>
      <w:r w:rsidR="00CB70A1">
        <w:rPr>
          <w:rStyle w:val="Heading2Char"/>
          <w:rFonts w:hint="cs"/>
          <w:sz w:val="22"/>
          <w:szCs w:val="22"/>
          <w:rtl/>
        </w:rPr>
        <w:t>ی</w:t>
      </w:r>
      <w:r w:rsidR="00CB70A1">
        <w:rPr>
          <w:rStyle w:val="Heading2Char"/>
          <w:rFonts w:hint="eastAsia"/>
          <w:sz w:val="22"/>
          <w:szCs w:val="22"/>
          <w:rtl/>
        </w:rPr>
        <w:t>ث</w:t>
      </w:r>
      <w:r w:rsidR="00B54DD9" w:rsidRPr="00FA4663">
        <w:rPr>
          <w:rStyle w:val="Heading2Char"/>
          <w:rFonts w:hint="cs"/>
          <w:sz w:val="22"/>
          <w:szCs w:val="22"/>
          <w:rtl/>
        </w:rPr>
        <w:t>»</w:t>
      </w:r>
      <w:bookmarkEnd w:id="4"/>
    </w:p>
    <w:p w:rsidR="00FB15E2" w:rsidRPr="003C213A" w:rsidRDefault="00FB15E2" w:rsidP="00634270">
      <w:pPr>
        <w:jc w:val="both"/>
        <w:rPr>
          <w:rtl/>
        </w:rPr>
      </w:pPr>
      <w:r w:rsidRPr="003C213A">
        <w:rPr>
          <w:rFonts w:hint="cs"/>
          <w:rtl/>
        </w:rPr>
        <w:t>تعریف ای</w:t>
      </w:r>
      <w:r w:rsidR="00B34291" w:rsidRPr="003C213A">
        <w:rPr>
          <w:rFonts w:hint="cs"/>
          <w:rtl/>
        </w:rPr>
        <w:t>ن علم در گذشته و حال متفاوت است:</w:t>
      </w:r>
    </w:p>
    <w:p w:rsidR="00FB15E2" w:rsidRPr="006142D2" w:rsidRDefault="00FB15E2" w:rsidP="003729C2">
      <w:pPr>
        <w:ind w:left="720"/>
        <w:jc w:val="both"/>
        <w:rPr>
          <w:rtl/>
        </w:rPr>
      </w:pPr>
      <w:r w:rsidRPr="006142D2">
        <w:rPr>
          <w:rFonts w:hint="cs"/>
          <w:rtl/>
        </w:rPr>
        <w:t>در گذشته «</w:t>
      </w:r>
      <w:r w:rsidR="00CB70A1">
        <w:rPr>
          <w:rtl/>
        </w:rPr>
        <w:t>درا</w:t>
      </w:r>
      <w:r w:rsidR="00CB70A1">
        <w:rPr>
          <w:rFonts w:hint="cs"/>
          <w:rtl/>
        </w:rPr>
        <w:t>ی</w:t>
      </w:r>
      <w:r w:rsidR="00CB70A1">
        <w:rPr>
          <w:rFonts w:hint="eastAsia"/>
          <w:rtl/>
        </w:rPr>
        <w:t>ه‌الحد</w:t>
      </w:r>
      <w:r w:rsidR="00CB70A1">
        <w:rPr>
          <w:rFonts w:hint="cs"/>
          <w:rtl/>
        </w:rPr>
        <w:t>ی</w:t>
      </w:r>
      <w:r w:rsidR="00CB70A1">
        <w:rPr>
          <w:rFonts w:hint="eastAsia"/>
          <w:rtl/>
        </w:rPr>
        <w:t>ث</w:t>
      </w:r>
      <w:r w:rsidRPr="006142D2">
        <w:rPr>
          <w:rFonts w:hint="cs"/>
          <w:rtl/>
        </w:rPr>
        <w:t>» به معنای «فهم الحدیث» بوده است؛</w:t>
      </w:r>
    </w:p>
    <w:p w:rsidR="00FB15E2" w:rsidRPr="006142D2" w:rsidRDefault="00FB15E2" w:rsidP="003729C2">
      <w:pPr>
        <w:ind w:left="720"/>
        <w:jc w:val="both"/>
        <w:rPr>
          <w:rtl/>
        </w:rPr>
      </w:pPr>
      <w:r w:rsidRPr="006142D2">
        <w:rPr>
          <w:rFonts w:hint="cs"/>
          <w:rtl/>
        </w:rPr>
        <w:t>و امروزه «</w:t>
      </w:r>
      <w:r w:rsidR="00CB70A1">
        <w:rPr>
          <w:rtl/>
        </w:rPr>
        <w:t>درا</w:t>
      </w:r>
      <w:r w:rsidR="00CB70A1">
        <w:rPr>
          <w:rFonts w:hint="cs"/>
          <w:rtl/>
        </w:rPr>
        <w:t>ی</w:t>
      </w:r>
      <w:r w:rsidR="00CB70A1">
        <w:rPr>
          <w:rFonts w:hint="eastAsia"/>
          <w:rtl/>
        </w:rPr>
        <w:t>ه‌الحد</w:t>
      </w:r>
      <w:r w:rsidR="00CB70A1">
        <w:rPr>
          <w:rFonts w:hint="cs"/>
          <w:rtl/>
        </w:rPr>
        <w:t>ی</w:t>
      </w:r>
      <w:r w:rsidR="00CB70A1">
        <w:rPr>
          <w:rFonts w:hint="eastAsia"/>
          <w:rtl/>
        </w:rPr>
        <w:t>ث</w:t>
      </w:r>
      <w:r w:rsidRPr="006142D2">
        <w:rPr>
          <w:rFonts w:hint="cs"/>
          <w:rtl/>
        </w:rPr>
        <w:t xml:space="preserve">» به معرفی اصطلاحاتی </w:t>
      </w:r>
      <w:r w:rsidR="00CB70A1">
        <w:rPr>
          <w:rtl/>
        </w:rPr>
        <w:t>م</w:t>
      </w:r>
      <w:r w:rsidR="00CB70A1">
        <w:rPr>
          <w:rFonts w:hint="cs"/>
          <w:rtl/>
        </w:rPr>
        <w:t>ی‌</w:t>
      </w:r>
      <w:r w:rsidR="00CB70A1">
        <w:rPr>
          <w:rFonts w:hint="eastAsia"/>
          <w:rtl/>
        </w:rPr>
        <w:t>پردازد</w:t>
      </w:r>
      <w:r w:rsidRPr="006142D2">
        <w:rPr>
          <w:rFonts w:hint="cs"/>
          <w:rtl/>
        </w:rPr>
        <w:t xml:space="preserve"> که در علوم حدیث از آنها استفاده </w:t>
      </w:r>
      <w:r w:rsidR="00CB70A1">
        <w:rPr>
          <w:rtl/>
        </w:rPr>
        <w:t>م</w:t>
      </w:r>
      <w:r w:rsidR="00CB70A1">
        <w:rPr>
          <w:rFonts w:hint="cs"/>
          <w:rtl/>
        </w:rPr>
        <w:t>ی‌</w:t>
      </w:r>
      <w:r w:rsidR="00CB70A1">
        <w:rPr>
          <w:rFonts w:hint="eastAsia"/>
          <w:rtl/>
        </w:rPr>
        <w:t>شود</w:t>
      </w:r>
      <w:r w:rsidRPr="006142D2">
        <w:rPr>
          <w:rFonts w:hint="cs"/>
          <w:rtl/>
        </w:rPr>
        <w:t>.</w:t>
      </w:r>
    </w:p>
    <w:p w:rsidR="0082355E" w:rsidRPr="00FA4663" w:rsidRDefault="00B40678" w:rsidP="0082355E">
      <w:pPr>
        <w:pStyle w:val="3"/>
        <w:rPr>
          <w:rtl/>
        </w:rPr>
      </w:pPr>
      <w:bookmarkStart w:id="5" w:name="_Toc40762311"/>
      <w:r w:rsidRPr="00FA4663">
        <w:rPr>
          <w:rStyle w:val="Heading2Char"/>
          <w:rFonts w:hint="cs"/>
          <w:sz w:val="22"/>
          <w:szCs w:val="22"/>
          <w:rtl/>
        </w:rPr>
        <w:t xml:space="preserve">د) </w:t>
      </w:r>
      <w:r w:rsidR="00FB15E2" w:rsidRPr="00FA4663">
        <w:rPr>
          <w:rStyle w:val="Heading2Char"/>
          <w:rFonts w:hint="cs"/>
          <w:sz w:val="22"/>
          <w:szCs w:val="22"/>
          <w:rtl/>
        </w:rPr>
        <w:t>تعریف علم «تراجم»</w:t>
      </w:r>
      <w:bookmarkEnd w:id="5"/>
    </w:p>
    <w:p w:rsidR="00FB15E2" w:rsidRPr="003C213A" w:rsidRDefault="00FB15E2" w:rsidP="00634270">
      <w:pPr>
        <w:jc w:val="both"/>
        <w:rPr>
          <w:rtl/>
        </w:rPr>
      </w:pPr>
      <w:r w:rsidRPr="003C213A">
        <w:rPr>
          <w:rFonts w:hint="cs"/>
          <w:rtl/>
        </w:rPr>
        <w:t xml:space="preserve">علمی است که برسی افرادی </w:t>
      </w:r>
      <w:r w:rsidR="00CB70A1">
        <w:rPr>
          <w:rtl/>
        </w:rPr>
        <w:t>م</w:t>
      </w:r>
      <w:r w:rsidR="00CB70A1">
        <w:rPr>
          <w:rFonts w:hint="cs"/>
          <w:rtl/>
        </w:rPr>
        <w:t>ی‌</w:t>
      </w:r>
      <w:r w:rsidR="00CB70A1">
        <w:rPr>
          <w:rFonts w:hint="eastAsia"/>
          <w:rtl/>
        </w:rPr>
        <w:t>پردازد</w:t>
      </w:r>
      <w:r w:rsidRPr="003C213A">
        <w:rPr>
          <w:rFonts w:hint="cs"/>
          <w:rtl/>
        </w:rPr>
        <w:t xml:space="preserve"> که در </w:t>
      </w:r>
      <w:r w:rsidR="00CB70A1">
        <w:rPr>
          <w:rtl/>
        </w:rPr>
        <w:t>جامعه‌</w:t>
      </w:r>
      <w:r w:rsidR="00CB70A1">
        <w:rPr>
          <w:rFonts w:hint="cs"/>
          <w:rtl/>
        </w:rPr>
        <w:t>ی</w:t>
      </w:r>
      <w:r w:rsidRPr="003C213A">
        <w:rPr>
          <w:rFonts w:hint="cs"/>
          <w:rtl/>
        </w:rPr>
        <w:t xml:space="preserve"> خود </w:t>
      </w:r>
      <w:r w:rsidR="00C43E41" w:rsidRPr="003C213A">
        <w:rPr>
          <w:rFonts w:hint="cs"/>
          <w:rtl/>
        </w:rPr>
        <w:t>تأثیرگذار</w:t>
      </w:r>
      <w:r w:rsidRPr="003C213A">
        <w:rPr>
          <w:rFonts w:hint="cs"/>
          <w:rtl/>
        </w:rPr>
        <w:t xml:space="preserve"> </w:t>
      </w:r>
      <w:r w:rsidR="00CB70A1">
        <w:rPr>
          <w:rtl/>
        </w:rPr>
        <w:t>بوده‌اند</w:t>
      </w:r>
      <w:r w:rsidRPr="003C213A">
        <w:rPr>
          <w:rFonts w:hint="cs"/>
          <w:rtl/>
        </w:rPr>
        <w:t>.</w:t>
      </w:r>
    </w:p>
    <w:p w:rsidR="00E21BA3" w:rsidRDefault="00E21BA3" w:rsidP="00C97364">
      <w:pPr>
        <w:pStyle w:val="2"/>
        <w:rPr>
          <w:rtl/>
        </w:rPr>
      </w:pPr>
      <w:bookmarkStart w:id="6" w:name="_Toc40762312"/>
      <w:r>
        <w:rPr>
          <w:rFonts w:hint="cs"/>
          <w:rtl/>
        </w:rPr>
        <w:t xml:space="preserve">2. </w:t>
      </w:r>
      <w:r w:rsidR="00B40678">
        <w:rPr>
          <w:rFonts w:hint="cs"/>
          <w:rtl/>
        </w:rPr>
        <w:t>بررسی تعریف</w:t>
      </w:r>
      <w:r>
        <w:rPr>
          <w:rFonts w:hint="cs"/>
          <w:rtl/>
        </w:rPr>
        <w:t xml:space="preserve"> علم رجال</w:t>
      </w:r>
      <w:bookmarkEnd w:id="6"/>
    </w:p>
    <w:p w:rsidR="00B40678" w:rsidRPr="003C213A" w:rsidRDefault="00B40678" w:rsidP="00634270">
      <w:pPr>
        <w:jc w:val="both"/>
        <w:rPr>
          <w:rtl/>
        </w:rPr>
      </w:pPr>
      <w:r w:rsidRPr="003C213A">
        <w:rPr>
          <w:rFonts w:hint="cs"/>
          <w:rtl/>
        </w:rPr>
        <w:t xml:space="preserve">باید به قیودی که در تعریف </w:t>
      </w:r>
      <w:r w:rsidR="00E21BA3" w:rsidRPr="003C213A">
        <w:rPr>
          <w:rFonts w:hint="cs"/>
          <w:rtl/>
        </w:rPr>
        <w:t xml:space="preserve">علم رجال </w:t>
      </w:r>
      <w:r w:rsidRPr="003C213A">
        <w:rPr>
          <w:rFonts w:hint="cs"/>
          <w:rtl/>
        </w:rPr>
        <w:t>آمده است، دقت</w:t>
      </w:r>
      <w:r w:rsidR="00E21BA3" w:rsidRPr="003C213A">
        <w:rPr>
          <w:rFonts w:hint="cs"/>
          <w:rtl/>
        </w:rPr>
        <w:t xml:space="preserve"> کرد تا تمایز رجال از فهرست و تراجم روشن شود</w:t>
      </w:r>
      <w:r w:rsidRPr="003C213A">
        <w:rPr>
          <w:rFonts w:hint="cs"/>
          <w:rtl/>
        </w:rPr>
        <w:t xml:space="preserve">. این قیود </w:t>
      </w:r>
      <w:r w:rsidR="00C43E41" w:rsidRPr="003C213A">
        <w:rPr>
          <w:rFonts w:hint="cs"/>
          <w:rtl/>
        </w:rPr>
        <w:t>عبارت‌اند</w:t>
      </w:r>
      <w:r w:rsidRPr="003C213A">
        <w:rPr>
          <w:rFonts w:hint="cs"/>
          <w:rtl/>
        </w:rPr>
        <w:t xml:space="preserve"> از:</w:t>
      </w:r>
    </w:p>
    <w:p w:rsidR="00B40678" w:rsidRPr="006142D2" w:rsidRDefault="00783C97" w:rsidP="003729C2">
      <w:pPr>
        <w:ind w:left="720"/>
        <w:jc w:val="both"/>
        <w:rPr>
          <w:rtl/>
        </w:rPr>
      </w:pPr>
      <w:r w:rsidRPr="006142D2">
        <w:rPr>
          <w:rtl/>
        </w:rPr>
        <w:t>راجع</w:t>
      </w:r>
      <w:r w:rsidR="004A3FF7" w:rsidRPr="006142D2">
        <w:rPr>
          <w:rFonts w:hint="cs"/>
          <w:rtl/>
        </w:rPr>
        <w:t xml:space="preserve"> راویان بودن؛</w:t>
      </w:r>
    </w:p>
    <w:p w:rsidR="004A3FF7" w:rsidRPr="006142D2" w:rsidRDefault="004A3FF7" w:rsidP="003729C2">
      <w:pPr>
        <w:ind w:left="720"/>
        <w:jc w:val="both"/>
        <w:rPr>
          <w:rtl/>
        </w:rPr>
      </w:pPr>
      <w:r w:rsidRPr="006142D2">
        <w:rPr>
          <w:rFonts w:hint="cs"/>
          <w:rtl/>
        </w:rPr>
        <w:t xml:space="preserve">بیان صفاتی که در رد و قبول </w:t>
      </w:r>
      <w:r w:rsidR="00783C97" w:rsidRPr="006142D2">
        <w:rPr>
          <w:rFonts w:hint="cs"/>
          <w:rtl/>
        </w:rPr>
        <w:t>مؤثر</w:t>
      </w:r>
      <w:r w:rsidRPr="006142D2">
        <w:rPr>
          <w:rFonts w:hint="cs"/>
          <w:rtl/>
        </w:rPr>
        <w:t xml:space="preserve"> هستند.</w:t>
      </w:r>
    </w:p>
    <w:p w:rsidR="0082355E" w:rsidRDefault="00B34291" w:rsidP="00C23619">
      <w:pPr>
        <w:pStyle w:val="3"/>
        <w:rPr>
          <w:rtl/>
        </w:rPr>
      </w:pPr>
      <w:bookmarkStart w:id="7" w:name="_Toc40762313"/>
      <w:r>
        <w:rPr>
          <w:rFonts w:hint="cs"/>
          <w:rtl/>
        </w:rPr>
        <w:t>نقش</w:t>
      </w:r>
      <w:r w:rsidR="003734F1" w:rsidRPr="00E0122D">
        <w:rPr>
          <w:rFonts w:hint="cs"/>
          <w:rtl/>
        </w:rPr>
        <w:t xml:space="preserve"> قید</w:t>
      </w:r>
      <w:r w:rsidR="0082355E">
        <w:rPr>
          <w:rFonts w:hint="cs"/>
          <w:rtl/>
        </w:rPr>
        <w:t xml:space="preserve"> </w:t>
      </w:r>
      <w:r w:rsidR="00242AB2">
        <w:rPr>
          <w:rFonts w:hint="cs"/>
          <w:rtl/>
        </w:rPr>
        <w:t>«</w:t>
      </w:r>
      <w:r w:rsidR="0082355E">
        <w:rPr>
          <w:rFonts w:hint="cs"/>
          <w:rtl/>
        </w:rPr>
        <w:t>راجع راویان بودن</w:t>
      </w:r>
      <w:r w:rsidR="00242AB2">
        <w:rPr>
          <w:rFonts w:hint="cs"/>
          <w:rtl/>
        </w:rPr>
        <w:t>»</w:t>
      </w:r>
      <w:bookmarkEnd w:id="7"/>
    </w:p>
    <w:p w:rsidR="00B40678" w:rsidRPr="003C213A" w:rsidRDefault="004A3FF7" w:rsidP="00634270">
      <w:pPr>
        <w:jc w:val="both"/>
        <w:rPr>
          <w:rtl/>
        </w:rPr>
      </w:pPr>
      <w:r w:rsidRPr="003C213A">
        <w:rPr>
          <w:rFonts w:hint="cs"/>
          <w:rtl/>
        </w:rPr>
        <w:t xml:space="preserve">علم تراجم </w:t>
      </w:r>
      <w:r w:rsidR="00EC3665" w:rsidRPr="003C213A">
        <w:rPr>
          <w:rFonts w:hint="cs"/>
          <w:rtl/>
        </w:rPr>
        <w:t xml:space="preserve">هم افراد را بررسی </w:t>
      </w:r>
      <w:r w:rsidR="00CB70A1">
        <w:rPr>
          <w:rtl/>
        </w:rPr>
        <w:t>م</w:t>
      </w:r>
      <w:r w:rsidR="00CB70A1">
        <w:rPr>
          <w:rFonts w:hint="cs"/>
          <w:rtl/>
        </w:rPr>
        <w:t>ی‌</w:t>
      </w:r>
      <w:r w:rsidR="00CB70A1">
        <w:rPr>
          <w:rFonts w:hint="eastAsia"/>
          <w:rtl/>
        </w:rPr>
        <w:t>کند</w:t>
      </w:r>
      <w:r w:rsidR="00EC3665" w:rsidRPr="003C213A">
        <w:rPr>
          <w:rFonts w:hint="cs"/>
          <w:rtl/>
        </w:rPr>
        <w:t xml:space="preserve"> اما افرادی که در محیط اطراف خود </w:t>
      </w:r>
      <w:r w:rsidR="00C43E41" w:rsidRPr="003C213A">
        <w:rPr>
          <w:rFonts w:hint="cs"/>
          <w:rtl/>
        </w:rPr>
        <w:t>تأثیرگذار</w:t>
      </w:r>
      <w:r w:rsidR="00EC3665" w:rsidRPr="003C213A">
        <w:rPr>
          <w:rFonts w:hint="cs"/>
          <w:rtl/>
        </w:rPr>
        <w:t xml:space="preserve"> باشند؛ این افراد</w:t>
      </w:r>
      <w:r w:rsidR="00C23619" w:rsidRPr="003C213A">
        <w:rPr>
          <w:rFonts w:hint="cs"/>
          <w:rtl/>
        </w:rPr>
        <w:t>:</w:t>
      </w:r>
    </w:p>
    <w:p w:rsidR="004A3FF7" w:rsidRPr="006142D2" w:rsidRDefault="00EC3665" w:rsidP="003729C2">
      <w:pPr>
        <w:ind w:left="720"/>
        <w:jc w:val="both"/>
        <w:rPr>
          <w:rtl/>
        </w:rPr>
      </w:pPr>
      <w:r w:rsidRPr="006142D2">
        <w:rPr>
          <w:rFonts w:hint="cs"/>
          <w:rtl/>
        </w:rPr>
        <w:t>ممکن است راوی باشند مانند زراره، کمیل و...</w:t>
      </w:r>
    </w:p>
    <w:p w:rsidR="00B40678" w:rsidRPr="006142D2" w:rsidRDefault="00160830" w:rsidP="003729C2">
      <w:pPr>
        <w:ind w:left="720"/>
        <w:jc w:val="both"/>
        <w:rPr>
          <w:rtl/>
        </w:rPr>
      </w:pPr>
      <w:r w:rsidRPr="006142D2">
        <w:rPr>
          <w:rFonts w:hint="cs"/>
          <w:rtl/>
        </w:rPr>
        <w:t xml:space="preserve">ممکن است شخصی </w:t>
      </w:r>
      <w:r w:rsidR="00C43E41" w:rsidRPr="006142D2">
        <w:rPr>
          <w:rFonts w:hint="cs"/>
          <w:rtl/>
        </w:rPr>
        <w:t>تأثیرگذار</w:t>
      </w:r>
      <w:r w:rsidRPr="006142D2">
        <w:rPr>
          <w:rFonts w:hint="cs"/>
          <w:rtl/>
        </w:rPr>
        <w:t xml:space="preserve"> باشد و راوی نباشد</w:t>
      </w:r>
      <w:r w:rsidR="00B40678" w:rsidRPr="006142D2">
        <w:rPr>
          <w:rFonts w:hint="cs"/>
          <w:rtl/>
        </w:rPr>
        <w:t>؛</w:t>
      </w:r>
    </w:p>
    <w:p w:rsidR="00160830" w:rsidRPr="006142D2" w:rsidRDefault="00160830" w:rsidP="003729C2">
      <w:pPr>
        <w:ind w:left="720"/>
        <w:jc w:val="both"/>
        <w:rPr>
          <w:rtl/>
        </w:rPr>
      </w:pPr>
      <w:r w:rsidRPr="006142D2">
        <w:rPr>
          <w:rFonts w:hint="cs"/>
          <w:rtl/>
        </w:rPr>
        <w:t xml:space="preserve">یا راوی باشد ولی </w:t>
      </w:r>
      <w:r w:rsidR="00C43E41" w:rsidRPr="006142D2">
        <w:rPr>
          <w:rFonts w:hint="cs"/>
          <w:rtl/>
        </w:rPr>
        <w:t>تأثیرگذار</w:t>
      </w:r>
      <w:r w:rsidRPr="006142D2">
        <w:rPr>
          <w:rFonts w:hint="cs"/>
          <w:rtl/>
        </w:rPr>
        <w:t xml:space="preserve"> نباشند مانند «معروف بن خربو</w:t>
      </w:r>
      <w:r w:rsidR="00CB6E0C" w:rsidRPr="006142D2">
        <w:rPr>
          <w:rFonts w:hint="cs"/>
          <w:rtl/>
        </w:rPr>
        <w:t>ذ</w:t>
      </w:r>
      <w:r w:rsidRPr="006142D2">
        <w:rPr>
          <w:rFonts w:hint="cs"/>
          <w:rtl/>
        </w:rPr>
        <w:t>».</w:t>
      </w:r>
    </w:p>
    <w:p w:rsidR="00160830" w:rsidRPr="003C213A" w:rsidRDefault="00160830" w:rsidP="00634270">
      <w:pPr>
        <w:jc w:val="both"/>
        <w:rPr>
          <w:rtl/>
        </w:rPr>
      </w:pPr>
      <w:r w:rsidRPr="003C213A">
        <w:rPr>
          <w:rFonts w:hint="cs"/>
          <w:rtl/>
        </w:rPr>
        <w:t xml:space="preserve">علم رجال در مورد راوی بحث </w:t>
      </w:r>
      <w:r w:rsidR="00CB70A1">
        <w:rPr>
          <w:rtl/>
        </w:rPr>
        <w:t>م</w:t>
      </w:r>
      <w:r w:rsidR="00CB70A1">
        <w:rPr>
          <w:rFonts w:hint="cs"/>
          <w:rtl/>
        </w:rPr>
        <w:t>ی‌</w:t>
      </w:r>
      <w:r w:rsidR="00CB70A1">
        <w:rPr>
          <w:rFonts w:hint="eastAsia"/>
          <w:rtl/>
        </w:rPr>
        <w:t>کند</w:t>
      </w:r>
      <w:r w:rsidRPr="003C213A">
        <w:rPr>
          <w:rFonts w:hint="cs"/>
          <w:rtl/>
        </w:rPr>
        <w:t xml:space="preserve"> بدون اینکه </w:t>
      </w:r>
      <w:r w:rsidR="00783C97" w:rsidRPr="003C213A">
        <w:rPr>
          <w:rFonts w:hint="cs"/>
          <w:rtl/>
        </w:rPr>
        <w:t>تأثیرگذاری</w:t>
      </w:r>
      <w:r w:rsidRPr="003C213A">
        <w:rPr>
          <w:rFonts w:hint="cs"/>
          <w:rtl/>
        </w:rPr>
        <w:t xml:space="preserve"> یا عدم </w:t>
      </w:r>
      <w:r w:rsidR="00783C97" w:rsidRPr="003C213A">
        <w:rPr>
          <w:rFonts w:hint="cs"/>
          <w:rtl/>
        </w:rPr>
        <w:t>تأثیرگذاری</w:t>
      </w:r>
      <w:r w:rsidRPr="003C213A">
        <w:rPr>
          <w:rFonts w:hint="cs"/>
          <w:rtl/>
        </w:rPr>
        <w:t xml:space="preserve"> او را لحاظ کند</w:t>
      </w:r>
      <w:r w:rsidR="004A12DF" w:rsidRPr="003C213A">
        <w:rPr>
          <w:rFonts w:hint="cs"/>
          <w:rtl/>
        </w:rPr>
        <w:t xml:space="preserve">؛ اما تراجم در مورد اشخاص </w:t>
      </w:r>
      <w:r w:rsidR="00C43E41" w:rsidRPr="003C213A">
        <w:rPr>
          <w:rFonts w:hint="cs"/>
          <w:rtl/>
        </w:rPr>
        <w:t>تأثیرگذار</w:t>
      </w:r>
      <w:r w:rsidR="004A12DF" w:rsidRPr="003C213A">
        <w:rPr>
          <w:rFonts w:hint="cs"/>
          <w:rtl/>
        </w:rPr>
        <w:t xml:space="preserve"> بحث </w:t>
      </w:r>
      <w:r w:rsidR="00CB70A1">
        <w:rPr>
          <w:rtl/>
        </w:rPr>
        <w:t>م</w:t>
      </w:r>
      <w:r w:rsidR="00CB70A1">
        <w:rPr>
          <w:rFonts w:hint="cs"/>
          <w:rtl/>
        </w:rPr>
        <w:t>ی‌</w:t>
      </w:r>
      <w:r w:rsidR="00CB70A1">
        <w:rPr>
          <w:rFonts w:hint="eastAsia"/>
          <w:rtl/>
        </w:rPr>
        <w:t>کند</w:t>
      </w:r>
      <w:r w:rsidR="004A12DF" w:rsidRPr="003C213A">
        <w:rPr>
          <w:rFonts w:hint="cs"/>
          <w:rtl/>
        </w:rPr>
        <w:t>؛ چه راوی باشند چه نباشند؛ پس رابطه بین رجال و تراجم، عموم و خصوص من وجه است.</w:t>
      </w:r>
    </w:p>
    <w:p w:rsidR="004A12DF" w:rsidRPr="003C213A" w:rsidRDefault="00AF7D77" w:rsidP="00634270">
      <w:pPr>
        <w:jc w:val="both"/>
        <w:rPr>
          <w:rtl/>
        </w:rPr>
      </w:pPr>
      <w:r w:rsidRPr="003C213A">
        <w:rPr>
          <w:rFonts w:hint="cs"/>
          <w:rtl/>
        </w:rPr>
        <w:t xml:space="preserve">پس برای بررسی بعضی راویان؛ یعنی راویانی که </w:t>
      </w:r>
      <w:r w:rsidR="00783C97" w:rsidRPr="003C213A">
        <w:rPr>
          <w:rFonts w:hint="cs"/>
          <w:rtl/>
        </w:rPr>
        <w:t>تأثیرگذار</w:t>
      </w:r>
      <w:r w:rsidRPr="003C213A">
        <w:rPr>
          <w:rFonts w:hint="cs"/>
          <w:rtl/>
        </w:rPr>
        <w:t xml:space="preserve">ند به کتب علم تراجم هم مراجعه </w:t>
      </w:r>
      <w:r w:rsidR="00CB70A1">
        <w:rPr>
          <w:rtl/>
        </w:rPr>
        <w:t>م</w:t>
      </w:r>
      <w:r w:rsidR="00CB70A1">
        <w:rPr>
          <w:rFonts w:hint="cs"/>
          <w:rtl/>
        </w:rPr>
        <w:t>ی‌</w:t>
      </w:r>
      <w:r w:rsidR="00CB70A1">
        <w:rPr>
          <w:rFonts w:hint="eastAsia"/>
          <w:rtl/>
        </w:rPr>
        <w:t>شود</w:t>
      </w:r>
      <w:r w:rsidRPr="003C213A">
        <w:rPr>
          <w:rFonts w:hint="cs"/>
          <w:rtl/>
        </w:rPr>
        <w:t xml:space="preserve"> و برای ترجمه نویسی هم </w:t>
      </w:r>
      <w:r w:rsidR="003734F1" w:rsidRPr="003C213A">
        <w:rPr>
          <w:rFonts w:hint="cs"/>
          <w:rtl/>
        </w:rPr>
        <w:t xml:space="preserve">برای بررسی افرادی که راوی هستند، </w:t>
      </w:r>
      <w:r w:rsidRPr="003C213A">
        <w:rPr>
          <w:rFonts w:hint="cs"/>
          <w:rtl/>
        </w:rPr>
        <w:t xml:space="preserve">به کتب رجال مراجعه </w:t>
      </w:r>
      <w:r w:rsidR="00CB70A1">
        <w:rPr>
          <w:rtl/>
        </w:rPr>
        <w:t>م</w:t>
      </w:r>
      <w:r w:rsidR="00CB70A1">
        <w:rPr>
          <w:rFonts w:hint="cs"/>
          <w:rtl/>
        </w:rPr>
        <w:t>ی‌</w:t>
      </w:r>
      <w:r w:rsidR="00CB70A1">
        <w:rPr>
          <w:rFonts w:hint="eastAsia"/>
          <w:rtl/>
        </w:rPr>
        <w:t>شود</w:t>
      </w:r>
      <w:r w:rsidR="00B40678" w:rsidRPr="003C213A">
        <w:rPr>
          <w:rFonts w:hint="cs"/>
          <w:rtl/>
        </w:rPr>
        <w:t>؛ درنتیجه</w:t>
      </w:r>
      <w:r w:rsidR="003734F1" w:rsidRPr="003C213A">
        <w:rPr>
          <w:rFonts w:hint="cs"/>
          <w:rtl/>
        </w:rPr>
        <w:t xml:space="preserve"> این دو علم، کاملاً منفک و جدا نیستند.</w:t>
      </w:r>
    </w:p>
    <w:p w:rsidR="00C23619" w:rsidRDefault="00B34291" w:rsidP="00AF1F3D">
      <w:pPr>
        <w:pStyle w:val="3"/>
        <w:rPr>
          <w:rtl/>
        </w:rPr>
      </w:pPr>
      <w:bookmarkStart w:id="8" w:name="_Toc40762314"/>
      <w:r>
        <w:rPr>
          <w:rFonts w:hint="cs"/>
          <w:rtl/>
        </w:rPr>
        <w:t xml:space="preserve">نقش </w:t>
      </w:r>
      <w:r w:rsidR="00973297" w:rsidRPr="00E0122D">
        <w:rPr>
          <w:rFonts w:hint="cs"/>
          <w:rtl/>
        </w:rPr>
        <w:t xml:space="preserve">قید </w:t>
      </w:r>
      <w:r w:rsidR="00242AB2">
        <w:rPr>
          <w:rFonts w:hint="cs"/>
          <w:rtl/>
        </w:rPr>
        <w:t>«</w:t>
      </w:r>
      <w:r w:rsidR="00AF1F3D">
        <w:rPr>
          <w:rFonts w:hint="cs"/>
          <w:rtl/>
        </w:rPr>
        <w:t>صفات مؤثر در رد یا قبول</w:t>
      </w:r>
      <w:r w:rsidR="00242AB2">
        <w:rPr>
          <w:rFonts w:hint="cs"/>
          <w:rtl/>
        </w:rPr>
        <w:t>»</w:t>
      </w:r>
      <w:bookmarkEnd w:id="8"/>
    </w:p>
    <w:p w:rsidR="003734F1" w:rsidRPr="003C213A" w:rsidRDefault="00973297" w:rsidP="00634270">
      <w:pPr>
        <w:jc w:val="both"/>
        <w:rPr>
          <w:rtl/>
        </w:rPr>
      </w:pPr>
      <w:r w:rsidRPr="003C213A">
        <w:rPr>
          <w:rFonts w:hint="cs"/>
          <w:rtl/>
        </w:rPr>
        <w:t xml:space="preserve">ما از اوصافی که در رد یا قبول خبر </w:t>
      </w:r>
      <w:r w:rsidR="00783C97" w:rsidRPr="003C213A">
        <w:rPr>
          <w:rFonts w:hint="cs"/>
          <w:rtl/>
        </w:rPr>
        <w:t>تأثیرگذار</w:t>
      </w:r>
      <w:r w:rsidRPr="003C213A">
        <w:rPr>
          <w:rFonts w:hint="cs"/>
          <w:rtl/>
        </w:rPr>
        <w:t xml:space="preserve">ند بحث </w:t>
      </w:r>
      <w:r w:rsidR="00CB70A1">
        <w:rPr>
          <w:rtl/>
        </w:rPr>
        <w:t>م</w:t>
      </w:r>
      <w:r w:rsidR="00CB70A1">
        <w:rPr>
          <w:rFonts w:hint="cs"/>
          <w:rtl/>
        </w:rPr>
        <w:t>ی‌</w:t>
      </w:r>
      <w:r w:rsidR="00CB70A1">
        <w:rPr>
          <w:rFonts w:hint="eastAsia"/>
          <w:rtl/>
        </w:rPr>
        <w:t>کن</w:t>
      </w:r>
      <w:r w:rsidR="00CB70A1">
        <w:rPr>
          <w:rFonts w:hint="cs"/>
          <w:rtl/>
        </w:rPr>
        <w:t>ی</w:t>
      </w:r>
      <w:r w:rsidR="00CB70A1">
        <w:rPr>
          <w:rFonts w:hint="eastAsia"/>
          <w:rtl/>
        </w:rPr>
        <w:t>م</w:t>
      </w:r>
      <w:r w:rsidRPr="003C213A">
        <w:rPr>
          <w:rFonts w:hint="cs"/>
          <w:rtl/>
        </w:rPr>
        <w:t xml:space="preserve">. علم </w:t>
      </w:r>
      <w:r w:rsidR="00BF20AE" w:rsidRPr="003C213A">
        <w:rPr>
          <w:rFonts w:hint="cs"/>
          <w:rtl/>
        </w:rPr>
        <w:t>فهرست</w:t>
      </w:r>
      <w:r w:rsidRPr="003C213A">
        <w:rPr>
          <w:rFonts w:hint="cs"/>
          <w:rtl/>
        </w:rPr>
        <w:t xml:space="preserve"> </w:t>
      </w:r>
      <w:r w:rsidR="00783C97" w:rsidRPr="003C213A">
        <w:rPr>
          <w:rFonts w:hint="cs"/>
          <w:rtl/>
        </w:rPr>
        <w:t>راجع</w:t>
      </w:r>
      <w:r w:rsidRPr="003C213A">
        <w:rPr>
          <w:rFonts w:hint="cs"/>
          <w:rtl/>
        </w:rPr>
        <w:t xml:space="preserve"> به راویان صحبت </w:t>
      </w:r>
      <w:r w:rsidR="00CB70A1">
        <w:rPr>
          <w:rtl/>
        </w:rPr>
        <w:t>م</w:t>
      </w:r>
      <w:r w:rsidR="00CB70A1">
        <w:rPr>
          <w:rFonts w:hint="cs"/>
          <w:rtl/>
        </w:rPr>
        <w:t>ی‌</w:t>
      </w:r>
      <w:r w:rsidR="00CB70A1">
        <w:rPr>
          <w:rFonts w:hint="eastAsia"/>
          <w:rtl/>
        </w:rPr>
        <w:t>کند</w:t>
      </w:r>
      <w:r w:rsidRPr="003C213A">
        <w:rPr>
          <w:rFonts w:hint="cs"/>
          <w:rtl/>
        </w:rPr>
        <w:t xml:space="preserve"> اما </w:t>
      </w:r>
      <w:r w:rsidR="00C43E41" w:rsidRPr="003C213A">
        <w:rPr>
          <w:rFonts w:hint="cs"/>
          <w:rtl/>
        </w:rPr>
        <w:t>به‌منظور</w:t>
      </w:r>
      <w:r w:rsidRPr="003C213A">
        <w:rPr>
          <w:rFonts w:hint="cs"/>
          <w:rtl/>
        </w:rPr>
        <w:t xml:space="preserve"> معرفی کتب آنها</w:t>
      </w:r>
      <w:r w:rsidR="00B91409" w:rsidRPr="003C213A">
        <w:rPr>
          <w:rtl/>
        </w:rPr>
        <w:t xml:space="preserve">؛ </w:t>
      </w:r>
      <w:r w:rsidRPr="003C213A">
        <w:rPr>
          <w:rFonts w:hint="cs"/>
          <w:rtl/>
        </w:rPr>
        <w:t xml:space="preserve">بنابراین راویانی که صاحب کتاب نیستند در علم </w:t>
      </w:r>
      <w:r w:rsidR="00BF20AE" w:rsidRPr="003C213A">
        <w:rPr>
          <w:rFonts w:hint="cs"/>
          <w:rtl/>
        </w:rPr>
        <w:t>فهرست</w:t>
      </w:r>
      <w:r w:rsidRPr="003C213A">
        <w:rPr>
          <w:rFonts w:hint="cs"/>
          <w:rtl/>
        </w:rPr>
        <w:t xml:space="preserve"> از آنها بحث </w:t>
      </w:r>
      <w:r w:rsidR="00CB70A1">
        <w:rPr>
          <w:rtl/>
        </w:rPr>
        <w:t>نم</w:t>
      </w:r>
      <w:r w:rsidR="00CB70A1">
        <w:rPr>
          <w:rFonts w:hint="cs"/>
          <w:rtl/>
        </w:rPr>
        <w:t>ی‌</w:t>
      </w:r>
      <w:r w:rsidR="00CB70A1">
        <w:rPr>
          <w:rFonts w:hint="eastAsia"/>
          <w:rtl/>
        </w:rPr>
        <w:t>شود</w:t>
      </w:r>
      <w:r w:rsidRPr="003C213A">
        <w:rPr>
          <w:rFonts w:hint="cs"/>
          <w:rtl/>
        </w:rPr>
        <w:t xml:space="preserve"> </w:t>
      </w:r>
      <w:r w:rsidR="00C43E41" w:rsidRPr="003C213A">
        <w:rPr>
          <w:rFonts w:hint="cs"/>
          <w:rtl/>
        </w:rPr>
        <w:t>درحالی‌که</w:t>
      </w:r>
      <w:r w:rsidRPr="003C213A">
        <w:rPr>
          <w:rFonts w:hint="cs"/>
          <w:rtl/>
        </w:rPr>
        <w:t xml:space="preserve"> در علم رجال، دارای کتاب بودن یا نبودن مورد ملاحظه قرار </w:t>
      </w:r>
      <w:r w:rsidR="00CB70A1">
        <w:rPr>
          <w:rtl/>
        </w:rPr>
        <w:t>نم</w:t>
      </w:r>
      <w:r w:rsidR="00CB70A1">
        <w:rPr>
          <w:rFonts w:hint="cs"/>
          <w:rtl/>
        </w:rPr>
        <w:t>ی‌</w:t>
      </w:r>
      <w:r w:rsidR="00CB70A1">
        <w:rPr>
          <w:rFonts w:hint="eastAsia"/>
          <w:rtl/>
        </w:rPr>
        <w:t>گ</w:t>
      </w:r>
      <w:r w:rsidR="00CB70A1">
        <w:rPr>
          <w:rFonts w:hint="cs"/>
          <w:rtl/>
        </w:rPr>
        <w:t>ی</w:t>
      </w:r>
      <w:r w:rsidR="00CB70A1">
        <w:rPr>
          <w:rFonts w:hint="eastAsia"/>
          <w:rtl/>
        </w:rPr>
        <w:t>رد</w:t>
      </w:r>
      <w:r w:rsidRPr="003C213A">
        <w:rPr>
          <w:rFonts w:hint="cs"/>
          <w:rtl/>
        </w:rPr>
        <w:t>.</w:t>
      </w:r>
    </w:p>
    <w:p w:rsidR="00973297" w:rsidRPr="003C213A" w:rsidRDefault="00973297" w:rsidP="00634270">
      <w:pPr>
        <w:jc w:val="both"/>
        <w:rPr>
          <w:rtl/>
        </w:rPr>
      </w:pPr>
      <w:r w:rsidRPr="003C213A">
        <w:rPr>
          <w:rFonts w:hint="cs"/>
          <w:rtl/>
        </w:rPr>
        <w:t xml:space="preserve">علاوه بر این در </w:t>
      </w:r>
      <w:r w:rsidR="00BF20AE" w:rsidRPr="003C213A">
        <w:rPr>
          <w:rtl/>
        </w:rPr>
        <w:t>فهرست</w:t>
      </w:r>
      <w:r w:rsidR="0037005C" w:rsidRPr="003C213A">
        <w:rPr>
          <w:rtl/>
        </w:rPr>
        <w:t>‌نو</w:t>
      </w:r>
      <w:r w:rsidR="0037005C" w:rsidRPr="003C213A">
        <w:rPr>
          <w:rFonts w:hint="cs"/>
          <w:rtl/>
        </w:rPr>
        <w:t>ی</w:t>
      </w:r>
      <w:r w:rsidR="0037005C" w:rsidRPr="003C213A">
        <w:rPr>
          <w:rFonts w:hint="eastAsia"/>
          <w:rtl/>
        </w:rPr>
        <w:t>س</w:t>
      </w:r>
      <w:r w:rsidR="0037005C" w:rsidRPr="003C213A">
        <w:rPr>
          <w:rFonts w:hint="cs"/>
          <w:rtl/>
        </w:rPr>
        <w:t>ی</w:t>
      </w:r>
      <w:r w:rsidRPr="003C213A">
        <w:rPr>
          <w:rFonts w:hint="cs"/>
          <w:rtl/>
        </w:rPr>
        <w:t xml:space="preserve">، نقطه ثقل، </w:t>
      </w:r>
      <w:r w:rsidR="00C64F54" w:rsidRPr="003C213A">
        <w:rPr>
          <w:rFonts w:hint="cs"/>
          <w:rtl/>
        </w:rPr>
        <w:t>اطلاعاتی در مورد کت</w:t>
      </w:r>
      <w:r w:rsidRPr="003C213A">
        <w:rPr>
          <w:rFonts w:hint="cs"/>
          <w:rtl/>
        </w:rPr>
        <w:t>ب راویان بوده و سیر</w:t>
      </w:r>
      <w:r w:rsidR="00C64F54" w:rsidRPr="003C213A">
        <w:rPr>
          <w:rFonts w:hint="cs"/>
          <w:rtl/>
        </w:rPr>
        <w:t xml:space="preserve"> کتاب نویسی آنان</w:t>
      </w:r>
      <w:r w:rsidRPr="003C213A">
        <w:rPr>
          <w:rFonts w:hint="cs"/>
          <w:rtl/>
        </w:rPr>
        <w:t xml:space="preserve"> </w:t>
      </w:r>
      <w:r w:rsidR="00C64F54" w:rsidRPr="003C213A">
        <w:rPr>
          <w:rFonts w:hint="cs"/>
          <w:rtl/>
        </w:rPr>
        <w:t xml:space="preserve">را بررسی </w:t>
      </w:r>
      <w:r w:rsidR="00CB70A1">
        <w:rPr>
          <w:rtl/>
        </w:rPr>
        <w:t>م</w:t>
      </w:r>
      <w:r w:rsidR="00CB70A1">
        <w:rPr>
          <w:rFonts w:hint="cs"/>
          <w:rtl/>
        </w:rPr>
        <w:t>ی‌</w:t>
      </w:r>
      <w:r w:rsidR="00CB70A1">
        <w:rPr>
          <w:rFonts w:hint="eastAsia"/>
          <w:rtl/>
        </w:rPr>
        <w:t>کند</w:t>
      </w:r>
      <w:r w:rsidR="00C64F54" w:rsidRPr="003C213A">
        <w:rPr>
          <w:rFonts w:hint="cs"/>
          <w:rtl/>
        </w:rPr>
        <w:t xml:space="preserve">؛ حال اگر شخص دارای </w:t>
      </w:r>
      <w:r w:rsidR="006F2882" w:rsidRPr="003C213A">
        <w:rPr>
          <w:rFonts w:hint="cs"/>
          <w:rtl/>
        </w:rPr>
        <w:t xml:space="preserve">اوصافی باشد که در </w:t>
      </w:r>
      <w:r w:rsidR="0037005C" w:rsidRPr="003C213A">
        <w:rPr>
          <w:rtl/>
        </w:rPr>
        <w:t>کتاب نو</w:t>
      </w:r>
      <w:r w:rsidR="0037005C" w:rsidRPr="003C213A">
        <w:rPr>
          <w:rFonts w:hint="cs"/>
          <w:rtl/>
        </w:rPr>
        <w:t>ی</w:t>
      </w:r>
      <w:r w:rsidR="0037005C" w:rsidRPr="003C213A">
        <w:rPr>
          <w:rFonts w:hint="eastAsia"/>
          <w:rtl/>
        </w:rPr>
        <w:t>س</w:t>
      </w:r>
      <w:r w:rsidR="0037005C" w:rsidRPr="003C213A">
        <w:rPr>
          <w:rFonts w:hint="cs"/>
          <w:rtl/>
        </w:rPr>
        <w:t>ی</w:t>
      </w:r>
      <w:r w:rsidR="006F2882" w:rsidRPr="003C213A">
        <w:rPr>
          <w:rFonts w:hint="cs"/>
          <w:rtl/>
        </w:rPr>
        <w:t xml:space="preserve"> او </w:t>
      </w:r>
      <w:r w:rsidR="00C43E41" w:rsidRPr="003C213A">
        <w:rPr>
          <w:rFonts w:hint="cs"/>
          <w:rtl/>
        </w:rPr>
        <w:t>تأثیرگذار</w:t>
      </w:r>
      <w:r w:rsidR="006F2882" w:rsidRPr="003C213A">
        <w:rPr>
          <w:rFonts w:hint="cs"/>
          <w:rtl/>
        </w:rPr>
        <w:t xml:space="preserve"> نباشد، در </w:t>
      </w:r>
      <w:r w:rsidR="00BF20AE" w:rsidRPr="003C213A">
        <w:rPr>
          <w:rFonts w:hint="cs"/>
          <w:rtl/>
        </w:rPr>
        <w:t>فهرست</w:t>
      </w:r>
      <w:r w:rsidR="006F2882" w:rsidRPr="003C213A">
        <w:rPr>
          <w:rFonts w:hint="cs"/>
          <w:rtl/>
        </w:rPr>
        <w:t xml:space="preserve"> از آنها بحث </w:t>
      </w:r>
      <w:r w:rsidR="00CB70A1">
        <w:rPr>
          <w:rtl/>
        </w:rPr>
        <w:t>نم</w:t>
      </w:r>
      <w:r w:rsidR="00CB70A1">
        <w:rPr>
          <w:rFonts w:hint="cs"/>
          <w:rtl/>
        </w:rPr>
        <w:t>ی‌</w:t>
      </w:r>
      <w:r w:rsidR="00CB70A1">
        <w:rPr>
          <w:rFonts w:hint="eastAsia"/>
          <w:rtl/>
        </w:rPr>
        <w:t>شود</w:t>
      </w:r>
      <w:r w:rsidR="006F2882" w:rsidRPr="003C213A">
        <w:rPr>
          <w:rFonts w:hint="cs"/>
          <w:rtl/>
        </w:rPr>
        <w:t xml:space="preserve"> اما </w:t>
      </w:r>
      <w:r w:rsidR="00474814" w:rsidRPr="003C213A">
        <w:rPr>
          <w:rFonts w:hint="cs"/>
          <w:rtl/>
        </w:rPr>
        <w:t xml:space="preserve">به دلیل اینکه </w:t>
      </w:r>
      <w:r w:rsidR="006F2882" w:rsidRPr="003C213A">
        <w:rPr>
          <w:rFonts w:hint="cs"/>
          <w:rtl/>
        </w:rPr>
        <w:t xml:space="preserve">در رجال نقطه ثقل حالات و اوصافی است که در رد یا قبول خبر </w:t>
      </w:r>
      <w:r w:rsidR="00783C97" w:rsidRPr="003C213A">
        <w:rPr>
          <w:rFonts w:hint="cs"/>
          <w:rtl/>
        </w:rPr>
        <w:t>مؤثر</w:t>
      </w:r>
      <w:r w:rsidR="006F2882" w:rsidRPr="003C213A">
        <w:rPr>
          <w:rFonts w:hint="cs"/>
          <w:rtl/>
        </w:rPr>
        <w:t xml:space="preserve"> است</w:t>
      </w:r>
      <w:r w:rsidR="00474814" w:rsidRPr="003C213A">
        <w:rPr>
          <w:rFonts w:hint="cs"/>
          <w:rtl/>
        </w:rPr>
        <w:t xml:space="preserve">، بسیاری از اوصافی که در </w:t>
      </w:r>
      <w:r w:rsidR="00701388" w:rsidRPr="003C213A">
        <w:rPr>
          <w:rFonts w:hint="cs"/>
          <w:rtl/>
        </w:rPr>
        <w:t>تألیفات</w:t>
      </w:r>
      <w:r w:rsidR="00474814" w:rsidRPr="003C213A">
        <w:rPr>
          <w:rFonts w:hint="cs"/>
          <w:rtl/>
        </w:rPr>
        <w:t xml:space="preserve"> نقشی نداشتند و </w:t>
      </w:r>
      <w:r w:rsidR="00CB70A1">
        <w:rPr>
          <w:rtl/>
        </w:rPr>
        <w:t>م</w:t>
      </w:r>
      <w:r w:rsidR="00CB70A1">
        <w:rPr>
          <w:rFonts w:hint="cs"/>
          <w:rtl/>
        </w:rPr>
        <w:t>ی‌</w:t>
      </w:r>
      <w:r w:rsidR="00CB70A1">
        <w:rPr>
          <w:rFonts w:hint="eastAsia"/>
          <w:rtl/>
        </w:rPr>
        <w:t>توانند</w:t>
      </w:r>
      <w:r w:rsidR="00474814" w:rsidRPr="003C213A">
        <w:rPr>
          <w:rFonts w:hint="cs"/>
          <w:rtl/>
        </w:rPr>
        <w:t xml:space="preserve"> در رد یا قبول خبر </w:t>
      </w:r>
      <w:r w:rsidR="00C43E41" w:rsidRPr="003C213A">
        <w:rPr>
          <w:rFonts w:hint="cs"/>
          <w:rtl/>
        </w:rPr>
        <w:t>تأثیرگذار</w:t>
      </w:r>
      <w:r w:rsidR="00474814" w:rsidRPr="003C213A">
        <w:rPr>
          <w:rFonts w:hint="cs"/>
          <w:rtl/>
        </w:rPr>
        <w:t xml:space="preserve"> باشند،</w:t>
      </w:r>
      <w:r w:rsidR="00B72C46" w:rsidRPr="003C213A">
        <w:rPr>
          <w:rFonts w:hint="cs"/>
          <w:rtl/>
        </w:rPr>
        <w:t xml:space="preserve"> مورد بحث قرار </w:t>
      </w:r>
      <w:r w:rsidR="00CB70A1">
        <w:rPr>
          <w:rtl/>
        </w:rPr>
        <w:t>م</w:t>
      </w:r>
      <w:r w:rsidR="00CB70A1">
        <w:rPr>
          <w:rFonts w:hint="cs"/>
          <w:rtl/>
        </w:rPr>
        <w:t>ی‌</w:t>
      </w:r>
      <w:r w:rsidR="00CB70A1">
        <w:rPr>
          <w:rFonts w:hint="eastAsia"/>
          <w:rtl/>
        </w:rPr>
        <w:t>گ</w:t>
      </w:r>
      <w:r w:rsidR="00CB70A1">
        <w:rPr>
          <w:rFonts w:hint="cs"/>
          <w:rtl/>
        </w:rPr>
        <w:t>ی</w:t>
      </w:r>
      <w:r w:rsidR="00CB70A1">
        <w:rPr>
          <w:rFonts w:hint="eastAsia"/>
          <w:rtl/>
        </w:rPr>
        <w:t>رند</w:t>
      </w:r>
      <w:r w:rsidR="00B72C46" w:rsidRPr="003C213A">
        <w:rPr>
          <w:rFonts w:hint="cs"/>
          <w:rtl/>
        </w:rPr>
        <w:t>.</w:t>
      </w:r>
    </w:p>
    <w:p w:rsidR="00B72C46" w:rsidRPr="003C213A" w:rsidRDefault="00B7033E" w:rsidP="00634270">
      <w:pPr>
        <w:jc w:val="both"/>
        <w:rPr>
          <w:rtl/>
        </w:rPr>
      </w:pPr>
      <w:r w:rsidRPr="003C213A">
        <w:rPr>
          <w:rFonts w:hint="cs"/>
          <w:rtl/>
        </w:rPr>
        <w:t xml:space="preserve">پس در </w:t>
      </w:r>
      <w:r w:rsidR="00CB70A1">
        <w:rPr>
          <w:rtl/>
        </w:rPr>
        <w:t>بحث‌ها</w:t>
      </w:r>
      <w:r w:rsidR="00CB70A1">
        <w:rPr>
          <w:rFonts w:hint="cs"/>
          <w:rtl/>
        </w:rPr>
        <w:t>ی</w:t>
      </w:r>
      <w:r w:rsidRPr="003C213A">
        <w:rPr>
          <w:rFonts w:hint="cs"/>
          <w:rtl/>
        </w:rPr>
        <w:t xml:space="preserve"> رجالی از کتب </w:t>
      </w:r>
      <w:r w:rsidR="00BF20AE" w:rsidRPr="003C213A">
        <w:rPr>
          <w:rFonts w:hint="cs"/>
          <w:rtl/>
        </w:rPr>
        <w:t>فهرست</w:t>
      </w:r>
      <w:r w:rsidRPr="003C213A">
        <w:rPr>
          <w:rFonts w:hint="cs"/>
          <w:rtl/>
        </w:rPr>
        <w:t xml:space="preserve"> و تراجم هم استفاده </w:t>
      </w:r>
      <w:r w:rsidR="00CB70A1">
        <w:rPr>
          <w:rtl/>
        </w:rPr>
        <w:t>م</w:t>
      </w:r>
      <w:r w:rsidR="00CB70A1">
        <w:rPr>
          <w:rFonts w:hint="cs"/>
          <w:rtl/>
        </w:rPr>
        <w:t>ی‌</w:t>
      </w:r>
      <w:r w:rsidR="00CB70A1">
        <w:rPr>
          <w:rFonts w:hint="eastAsia"/>
          <w:rtl/>
        </w:rPr>
        <w:t>شود</w:t>
      </w:r>
      <w:r w:rsidRPr="003C213A">
        <w:rPr>
          <w:rFonts w:hint="cs"/>
          <w:rtl/>
        </w:rPr>
        <w:t xml:space="preserve"> ولی </w:t>
      </w:r>
      <w:r w:rsidR="00C43E41" w:rsidRPr="003C213A">
        <w:rPr>
          <w:rFonts w:hint="cs"/>
          <w:rtl/>
        </w:rPr>
        <w:t>این‌ها</w:t>
      </w:r>
      <w:r w:rsidRPr="003C213A">
        <w:rPr>
          <w:rFonts w:hint="cs"/>
          <w:rtl/>
        </w:rPr>
        <w:t xml:space="preserve"> یک علم نیستند.</w:t>
      </w:r>
    </w:p>
    <w:p w:rsidR="003405A1" w:rsidRDefault="003405A1" w:rsidP="00C97364">
      <w:pPr>
        <w:pStyle w:val="2"/>
        <w:rPr>
          <w:rtl/>
        </w:rPr>
      </w:pPr>
      <w:bookmarkStart w:id="9" w:name="_Toc40762315"/>
      <w:r>
        <w:rPr>
          <w:rFonts w:hint="cs"/>
          <w:rtl/>
        </w:rPr>
        <w:lastRenderedPageBreak/>
        <w:t xml:space="preserve">3. میزان </w:t>
      </w:r>
      <w:r w:rsidR="008722FC">
        <w:rPr>
          <w:rFonts w:hint="cs"/>
          <w:rtl/>
        </w:rPr>
        <w:t>نیاز به علم</w:t>
      </w:r>
      <w:r>
        <w:rPr>
          <w:rFonts w:hint="cs"/>
          <w:rtl/>
        </w:rPr>
        <w:t xml:space="preserve"> رجال طبق مبانی مختلف</w:t>
      </w:r>
      <w:bookmarkEnd w:id="9"/>
    </w:p>
    <w:p w:rsidR="00A03298" w:rsidRPr="003C213A" w:rsidRDefault="003405A1" w:rsidP="00634270">
      <w:pPr>
        <w:jc w:val="both"/>
        <w:rPr>
          <w:rtl/>
        </w:rPr>
      </w:pPr>
      <w:r w:rsidRPr="003C213A">
        <w:rPr>
          <w:rFonts w:hint="cs"/>
          <w:rtl/>
        </w:rPr>
        <w:t xml:space="preserve">میزان </w:t>
      </w:r>
      <w:r w:rsidR="008722FC" w:rsidRPr="003C213A">
        <w:rPr>
          <w:rFonts w:hint="cs"/>
          <w:rtl/>
        </w:rPr>
        <w:t xml:space="preserve">نیاز به علم </w:t>
      </w:r>
      <w:r w:rsidRPr="003C213A">
        <w:rPr>
          <w:rFonts w:hint="cs"/>
          <w:rtl/>
        </w:rPr>
        <w:t xml:space="preserve">رجال طبق مبانی مختلف تغییر </w:t>
      </w:r>
      <w:r w:rsidR="00CB70A1">
        <w:rPr>
          <w:rtl/>
        </w:rPr>
        <w:t>م</w:t>
      </w:r>
      <w:r w:rsidR="00CB70A1">
        <w:rPr>
          <w:rFonts w:hint="cs"/>
          <w:rtl/>
        </w:rPr>
        <w:t>ی‌</w:t>
      </w:r>
      <w:r w:rsidR="00CB70A1">
        <w:rPr>
          <w:rFonts w:hint="eastAsia"/>
          <w:rtl/>
        </w:rPr>
        <w:t>کند</w:t>
      </w:r>
      <w:r w:rsidRPr="003C213A">
        <w:rPr>
          <w:rFonts w:hint="cs"/>
          <w:rtl/>
        </w:rPr>
        <w:t xml:space="preserve">؛ زیرا </w:t>
      </w:r>
      <w:r w:rsidR="00B7033E" w:rsidRPr="003C213A">
        <w:rPr>
          <w:rFonts w:hint="cs"/>
          <w:rtl/>
        </w:rPr>
        <w:t xml:space="preserve">اصول در کل استنباط نقش اصلی را ایفا </w:t>
      </w:r>
      <w:r w:rsidR="00CB70A1">
        <w:rPr>
          <w:rtl/>
        </w:rPr>
        <w:t>م</w:t>
      </w:r>
      <w:r w:rsidR="00CB70A1">
        <w:rPr>
          <w:rFonts w:hint="cs"/>
          <w:rtl/>
        </w:rPr>
        <w:t>ی‌</w:t>
      </w:r>
      <w:r w:rsidR="00CB70A1">
        <w:rPr>
          <w:rFonts w:hint="eastAsia"/>
          <w:rtl/>
        </w:rPr>
        <w:t>کند</w:t>
      </w:r>
      <w:r w:rsidR="00A03298" w:rsidRPr="003C213A">
        <w:rPr>
          <w:rFonts w:hint="cs"/>
          <w:rtl/>
        </w:rPr>
        <w:t xml:space="preserve"> و در صورت متفاوت بودن مبانی رجالی، میزان </w:t>
      </w:r>
      <w:r w:rsidR="008722FC" w:rsidRPr="003C213A">
        <w:rPr>
          <w:rFonts w:hint="cs"/>
          <w:rtl/>
        </w:rPr>
        <w:t xml:space="preserve">نیاز به علم </w:t>
      </w:r>
      <w:r w:rsidR="00A03298" w:rsidRPr="003C213A">
        <w:rPr>
          <w:rFonts w:hint="cs"/>
          <w:rtl/>
        </w:rPr>
        <w:t>رجال نزد اشخاص مختلف، متفاوت خواهد بود.</w:t>
      </w:r>
    </w:p>
    <w:p w:rsidR="00925C32" w:rsidRPr="003C213A" w:rsidRDefault="0069712B" w:rsidP="00634270">
      <w:pPr>
        <w:jc w:val="both"/>
        <w:rPr>
          <w:rtl/>
        </w:rPr>
      </w:pPr>
      <w:r w:rsidRPr="00867E8B">
        <w:rPr>
          <w:rFonts w:eastAsiaTheme="majorEastAsia" w:cs="B Titr"/>
          <w:color w:val="auto"/>
          <w:sz w:val="24"/>
          <w:szCs w:val="24"/>
          <w:rtl/>
          <w:lang w:bidi="ar-SA"/>
        </w:rPr>
        <w:t>مثال 1</w:t>
      </w:r>
      <w:r w:rsidR="00A03298" w:rsidRPr="00867E8B">
        <w:rPr>
          <w:rFonts w:eastAsiaTheme="majorEastAsia" w:cs="B Titr" w:hint="cs"/>
          <w:color w:val="auto"/>
          <w:sz w:val="24"/>
          <w:szCs w:val="24"/>
          <w:rtl/>
          <w:lang w:bidi="ar-SA"/>
        </w:rPr>
        <w:t>:</w:t>
      </w:r>
      <w:r w:rsidR="00A03298" w:rsidRPr="003C213A">
        <w:rPr>
          <w:rFonts w:hint="cs"/>
          <w:rtl/>
        </w:rPr>
        <w:t xml:space="preserve"> </w:t>
      </w:r>
      <w:r w:rsidR="00925C32" w:rsidRPr="003C213A">
        <w:rPr>
          <w:rFonts w:hint="cs"/>
          <w:rtl/>
        </w:rPr>
        <w:t xml:space="preserve">باید روشن کرد که در بحث خبر واحد چه خبری را حجت </w:t>
      </w:r>
      <w:r w:rsidR="00CB70A1">
        <w:rPr>
          <w:rtl/>
        </w:rPr>
        <w:t>م</w:t>
      </w:r>
      <w:r w:rsidR="00CB70A1">
        <w:rPr>
          <w:rFonts w:hint="cs"/>
          <w:rtl/>
        </w:rPr>
        <w:t>ی‌</w:t>
      </w:r>
      <w:r w:rsidR="00CB70A1">
        <w:rPr>
          <w:rFonts w:hint="eastAsia"/>
          <w:rtl/>
        </w:rPr>
        <w:t>دان</w:t>
      </w:r>
      <w:r w:rsidR="00CB70A1">
        <w:rPr>
          <w:rFonts w:hint="cs"/>
          <w:rtl/>
        </w:rPr>
        <w:t>ی</w:t>
      </w:r>
      <w:r w:rsidR="00CB70A1">
        <w:rPr>
          <w:rFonts w:hint="eastAsia"/>
          <w:rtl/>
        </w:rPr>
        <w:t>د</w:t>
      </w:r>
      <w:r w:rsidR="00925C32" w:rsidRPr="003C213A">
        <w:rPr>
          <w:rFonts w:hint="cs"/>
          <w:rtl/>
        </w:rPr>
        <w:t>؟</w:t>
      </w:r>
      <w:r w:rsidR="00967C79" w:rsidRPr="003C213A">
        <w:rPr>
          <w:rFonts w:hint="cs"/>
          <w:rtl/>
        </w:rPr>
        <w:t xml:space="preserve"> مبنایی که در خبر واحد دارید </w:t>
      </w:r>
      <w:r w:rsidR="00A03298" w:rsidRPr="003C213A">
        <w:rPr>
          <w:rFonts w:hint="cs"/>
          <w:rtl/>
        </w:rPr>
        <w:t>و</w:t>
      </w:r>
      <w:r w:rsidR="00967C79" w:rsidRPr="003C213A">
        <w:rPr>
          <w:rFonts w:hint="cs"/>
          <w:rtl/>
        </w:rPr>
        <w:t xml:space="preserve"> بر اساس آن خبر خاصی را حجت </w:t>
      </w:r>
      <w:r w:rsidR="00CB70A1">
        <w:rPr>
          <w:rtl/>
        </w:rPr>
        <w:t>م</w:t>
      </w:r>
      <w:r w:rsidR="00CB70A1">
        <w:rPr>
          <w:rFonts w:hint="cs"/>
          <w:rtl/>
        </w:rPr>
        <w:t>ی‌</w:t>
      </w:r>
      <w:r w:rsidR="00CB70A1">
        <w:rPr>
          <w:rFonts w:hint="eastAsia"/>
          <w:rtl/>
        </w:rPr>
        <w:t>دان</w:t>
      </w:r>
      <w:r w:rsidR="00CB70A1">
        <w:rPr>
          <w:rFonts w:hint="cs"/>
          <w:rtl/>
        </w:rPr>
        <w:t>ی</w:t>
      </w:r>
      <w:r w:rsidR="00CB70A1">
        <w:rPr>
          <w:rFonts w:hint="eastAsia"/>
          <w:rtl/>
        </w:rPr>
        <w:t>د</w:t>
      </w:r>
      <w:r w:rsidR="00A03298" w:rsidRPr="003C213A">
        <w:rPr>
          <w:rFonts w:hint="cs"/>
          <w:rtl/>
        </w:rPr>
        <w:t xml:space="preserve">، میزان اعتبار رجال </w:t>
      </w:r>
      <w:r w:rsidR="00C43E41" w:rsidRPr="003C213A">
        <w:rPr>
          <w:rtl/>
        </w:rPr>
        <w:t>را</w:t>
      </w:r>
      <w:r w:rsidR="00C43E41" w:rsidRPr="003C213A">
        <w:rPr>
          <w:rFonts w:hint="cs"/>
          <w:rtl/>
        </w:rPr>
        <w:t xml:space="preserve"> </w:t>
      </w:r>
      <w:r w:rsidR="00A03298" w:rsidRPr="003C213A">
        <w:rPr>
          <w:rFonts w:hint="cs"/>
          <w:rtl/>
        </w:rPr>
        <w:t xml:space="preserve">نزد شما مشخص </w:t>
      </w:r>
      <w:r w:rsidR="00CB70A1">
        <w:rPr>
          <w:rtl/>
        </w:rPr>
        <w:t>م</w:t>
      </w:r>
      <w:r w:rsidR="00CB70A1">
        <w:rPr>
          <w:rFonts w:hint="cs"/>
          <w:rtl/>
        </w:rPr>
        <w:t>ی‌</w:t>
      </w:r>
      <w:r w:rsidR="00CB70A1">
        <w:rPr>
          <w:rFonts w:hint="eastAsia"/>
          <w:rtl/>
        </w:rPr>
        <w:t>کند</w:t>
      </w:r>
      <w:r w:rsidR="00A03298" w:rsidRPr="003C213A">
        <w:rPr>
          <w:rFonts w:hint="cs"/>
          <w:rtl/>
        </w:rPr>
        <w:t>:</w:t>
      </w:r>
    </w:p>
    <w:p w:rsidR="00C87915" w:rsidRPr="003C213A" w:rsidRDefault="00C87915" w:rsidP="00634270">
      <w:pPr>
        <w:jc w:val="both"/>
        <w:rPr>
          <w:rtl/>
        </w:rPr>
      </w:pPr>
      <w:r w:rsidRPr="003C213A">
        <w:rPr>
          <w:rFonts w:hint="cs"/>
          <w:rtl/>
        </w:rPr>
        <w:t>اگر فقط خبر ثقه را حجت بدانید، نیاز شما به علم رجال بسیار است؛</w:t>
      </w:r>
    </w:p>
    <w:p w:rsidR="00C87915" w:rsidRPr="003C213A" w:rsidRDefault="00C87915" w:rsidP="00634270">
      <w:pPr>
        <w:jc w:val="both"/>
        <w:rPr>
          <w:rtl/>
        </w:rPr>
      </w:pPr>
      <w:r w:rsidRPr="003C213A">
        <w:rPr>
          <w:rFonts w:hint="cs"/>
          <w:rtl/>
        </w:rPr>
        <w:t xml:space="preserve">اما اگر موثوق الصدور را حجت بدانید، نیاز شما به علم رجال کمتر است؛ زیرا با وجود نیاز به این علم </w:t>
      </w:r>
      <w:r w:rsidR="00C43E41" w:rsidRPr="003C213A">
        <w:rPr>
          <w:rFonts w:hint="cs"/>
          <w:rtl/>
        </w:rPr>
        <w:t>به‌عنوان</w:t>
      </w:r>
      <w:r w:rsidRPr="003C213A">
        <w:rPr>
          <w:rFonts w:hint="cs"/>
          <w:rtl/>
        </w:rPr>
        <w:t xml:space="preserve"> یکی از </w:t>
      </w:r>
      <w:r w:rsidR="00CB70A1">
        <w:rPr>
          <w:rtl/>
        </w:rPr>
        <w:t>راه‌ها</w:t>
      </w:r>
      <w:r w:rsidR="00CB70A1">
        <w:rPr>
          <w:rFonts w:hint="cs"/>
          <w:rtl/>
        </w:rPr>
        <w:t>ی</w:t>
      </w:r>
      <w:r w:rsidRPr="003C213A">
        <w:rPr>
          <w:rFonts w:hint="cs"/>
          <w:rtl/>
        </w:rPr>
        <w:t xml:space="preserve"> اطمینان به صدور، </w:t>
      </w:r>
      <w:r w:rsidR="00CB70A1">
        <w:rPr>
          <w:rtl/>
        </w:rPr>
        <w:t>راه‌ها</w:t>
      </w:r>
      <w:r w:rsidR="00CB70A1">
        <w:rPr>
          <w:rFonts w:hint="cs"/>
          <w:rtl/>
        </w:rPr>
        <w:t>ی</w:t>
      </w:r>
      <w:r w:rsidRPr="003C213A">
        <w:rPr>
          <w:rFonts w:hint="cs"/>
          <w:rtl/>
        </w:rPr>
        <w:t xml:space="preserve"> دیگری (مانند </w:t>
      </w:r>
      <w:r w:rsidR="00CB70A1">
        <w:rPr>
          <w:rtl/>
        </w:rPr>
        <w:t>نحوه‌</w:t>
      </w:r>
      <w:r w:rsidR="00CB70A1">
        <w:rPr>
          <w:rFonts w:hint="cs"/>
          <w:rtl/>
        </w:rPr>
        <w:t>ی</w:t>
      </w:r>
      <w:r w:rsidRPr="003C213A">
        <w:rPr>
          <w:rFonts w:hint="cs"/>
          <w:rtl/>
        </w:rPr>
        <w:t xml:space="preserve"> برخورد اصحاب با این روایت و میزان افتاء به لوازم یک روایت) نیز در اختیار دارید.</w:t>
      </w:r>
    </w:p>
    <w:p w:rsidR="00967C79" w:rsidRPr="003C213A" w:rsidRDefault="00967C79" w:rsidP="00634270">
      <w:pPr>
        <w:jc w:val="both"/>
        <w:rPr>
          <w:rtl/>
        </w:rPr>
      </w:pPr>
      <w:r w:rsidRPr="003C213A">
        <w:rPr>
          <w:rFonts w:hint="cs"/>
          <w:rtl/>
        </w:rPr>
        <w:t xml:space="preserve">به </w:t>
      </w:r>
      <w:r w:rsidR="008722FC" w:rsidRPr="003C213A">
        <w:rPr>
          <w:rFonts w:hint="cs"/>
          <w:rtl/>
        </w:rPr>
        <w:t>همین</w:t>
      </w:r>
      <w:r w:rsidRPr="003C213A">
        <w:rPr>
          <w:rFonts w:hint="cs"/>
          <w:rtl/>
        </w:rPr>
        <w:t xml:space="preserve"> دلیل است که </w:t>
      </w:r>
      <w:r w:rsidR="008722FC" w:rsidRPr="003C213A">
        <w:rPr>
          <w:rFonts w:hint="cs"/>
          <w:rtl/>
        </w:rPr>
        <w:t xml:space="preserve">نیاز مرحوم خویی به رجال، بیش از نیاز مرحوم امام است؛ زیرا مرحوم خویی صرفاً خبر ثقه را حجت </w:t>
      </w:r>
      <w:r w:rsidR="00CB70A1">
        <w:rPr>
          <w:rtl/>
        </w:rPr>
        <w:t>م</w:t>
      </w:r>
      <w:r w:rsidR="00CB70A1">
        <w:rPr>
          <w:rFonts w:hint="cs"/>
          <w:rtl/>
        </w:rPr>
        <w:t>ی‌</w:t>
      </w:r>
      <w:r w:rsidR="00CB70A1">
        <w:rPr>
          <w:rFonts w:hint="eastAsia"/>
          <w:rtl/>
        </w:rPr>
        <w:t>دانند</w:t>
      </w:r>
      <w:r w:rsidR="008722FC" w:rsidRPr="003C213A">
        <w:rPr>
          <w:rFonts w:hint="cs"/>
          <w:rtl/>
        </w:rPr>
        <w:t xml:space="preserve">؛ برخلاف مرحوم امام که حجیت خبر موثوق را نیز </w:t>
      </w:r>
      <w:r w:rsidR="00CB70A1">
        <w:rPr>
          <w:rtl/>
        </w:rPr>
        <w:t>م</w:t>
      </w:r>
      <w:r w:rsidR="00CB70A1">
        <w:rPr>
          <w:rFonts w:hint="cs"/>
          <w:rtl/>
        </w:rPr>
        <w:t>ی‌</w:t>
      </w:r>
      <w:r w:rsidR="00CB70A1">
        <w:rPr>
          <w:rFonts w:hint="eastAsia"/>
          <w:rtl/>
        </w:rPr>
        <w:t>پذ</w:t>
      </w:r>
      <w:r w:rsidR="00CB70A1">
        <w:rPr>
          <w:rFonts w:hint="cs"/>
          <w:rtl/>
        </w:rPr>
        <w:t>ی</w:t>
      </w:r>
      <w:r w:rsidR="00CB70A1">
        <w:rPr>
          <w:rFonts w:hint="eastAsia"/>
          <w:rtl/>
        </w:rPr>
        <w:t>رند</w:t>
      </w:r>
      <w:r w:rsidR="008722FC" w:rsidRPr="003C213A">
        <w:rPr>
          <w:rFonts w:hint="cs"/>
          <w:rtl/>
        </w:rPr>
        <w:t>.</w:t>
      </w:r>
    </w:p>
    <w:p w:rsidR="008722FC" w:rsidRPr="003C213A" w:rsidRDefault="00B40678" w:rsidP="00634270">
      <w:pPr>
        <w:jc w:val="both"/>
        <w:rPr>
          <w:rtl/>
        </w:rPr>
      </w:pPr>
      <w:r w:rsidRPr="00867E8B">
        <w:rPr>
          <w:rFonts w:eastAsiaTheme="majorEastAsia" w:cs="B Titr" w:hint="cs"/>
          <w:color w:val="auto"/>
          <w:sz w:val="24"/>
          <w:szCs w:val="24"/>
          <w:rtl/>
          <w:lang w:bidi="ar-SA"/>
        </w:rPr>
        <w:t>مثال</w:t>
      </w:r>
      <w:r w:rsidR="00076EE4" w:rsidRPr="00867E8B">
        <w:rPr>
          <w:rFonts w:eastAsiaTheme="majorEastAsia" w:cs="B Titr" w:hint="cs"/>
          <w:color w:val="auto"/>
          <w:sz w:val="24"/>
          <w:szCs w:val="24"/>
          <w:rtl/>
          <w:lang w:bidi="ar-SA"/>
        </w:rPr>
        <w:t xml:space="preserve"> </w:t>
      </w:r>
      <w:r w:rsidR="00A03298" w:rsidRPr="00867E8B">
        <w:rPr>
          <w:rFonts w:eastAsiaTheme="majorEastAsia" w:cs="B Titr" w:hint="cs"/>
          <w:color w:val="auto"/>
          <w:sz w:val="24"/>
          <w:szCs w:val="24"/>
          <w:rtl/>
          <w:lang w:bidi="ar-SA"/>
        </w:rPr>
        <w:t>2</w:t>
      </w:r>
      <w:r w:rsidRPr="00867E8B">
        <w:rPr>
          <w:rFonts w:eastAsiaTheme="majorEastAsia" w:cs="B Titr" w:hint="cs"/>
          <w:color w:val="auto"/>
          <w:sz w:val="24"/>
          <w:szCs w:val="24"/>
          <w:rtl/>
          <w:lang w:bidi="ar-SA"/>
        </w:rPr>
        <w:t>:</w:t>
      </w:r>
      <w:r w:rsidRPr="003C213A">
        <w:rPr>
          <w:rFonts w:hint="cs"/>
          <w:rtl/>
        </w:rPr>
        <w:t xml:space="preserve"> </w:t>
      </w:r>
      <w:r w:rsidR="00B97F01" w:rsidRPr="003C213A">
        <w:rPr>
          <w:rFonts w:hint="cs"/>
          <w:rtl/>
        </w:rPr>
        <w:t xml:space="preserve">مثال </w:t>
      </w:r>
      <w:r w:rsidR="00A03298" w:rsidRPr="003C213A">
        <w:rPr>
          <w:rFonts w:hint="cs"/>
          <w:rtl/>
        </w:rPr>
        <w:t xml:space="preserve">دیگر </w:t>
      </w:r>
      <w:r w:rsidRPr="003C213A">
        <w:rPr>
          <w:rFonts w:hint="cs"/>
          <w:rtl/>
        </w:rPr>
        <w:t xml:space="preserve">این است که </w:t>
      </w:r>
      <w:r w:rsidR="00B97F01" w:rsidRPr="003C213A">
        <w:rPr>
          <w:rFonts w:hint="cs"/>
          <w:rtl/>
        </w:rPr>
        <w:t>در بحث تعادل و تراجیح،</w:t>
      </w:r>
      <w:r w:rsidR="001E1C5C" w:rsidRPr="003C213A">
        <w:rPr>
          <w:rFonts w:hint="cs"/>
          <w:rtl/>
        </w:rPr>
        <w:t xml:space="preserve"> آیا مرجحات غیر منصوصه را نیز </w:t>
      </w:r>
      <w:r w:rsidR="00CB70A1">
        <w:rPr>
          <w:rtl/>
        </w:rPr>
        <w:t>م</w:t>
      </w:r>
      <w:r w:rsidR="00CB70A1">
        <w:rPr>
          <w:rFonts w:hint="cs"/>
          <w:rtl/>
        </w:rPr>
        <w:t>ی‌</w:t>
      </w:r>
      <w:r w:rsidR="00CB70A1">
        <w:rPr>
          <w:rFonts w:hint="eastAsia"/>
          <w:rtl/>
        </w:rPr>
        <w:t>پذ</w:t>
      </w:r>
      <w:r w:rsidR="00CB70A1">
        <w:rPr>
          <w:rFonts w:hint="cs"/>
          <w:rtl/>
        </w:rPr>
        <w:t>ی</w:t>
      </w:r>
      <w:r w:rsidR="00CB70A1">
        <w:rPr>
          <w:rFonts w:hint="eastAsia"/>
          <w:rtl/>
        </w:rPr>
        <w:t>ر</w:t>
      </w:r>
      <w:r w:rsidR="00CB70A1">
        <w:rPr>
          <w:rFonts w:hint="cs"/>
          <w:rtl/>
        </w:rPr>
        <w:t>ی</w:t>
      </w:r>
      <w:r w:rsidR="00CB70A1">
        <w:rPr>
          <w:rFonts w:hint="eastAsia"/>
          <w:rtl/>
        </w:rPr>
        <w:t>د</w:t>
      </w:r>
      <w:r w:rsidR="001E1C5C" w:rsidRPr="003C213A">
        <w:rPr>
          <w:rFonts w:hint="cs"/>
          <w:rtl/>
        </w:rPr>
        <w:t xml:space="preserve"> یا خیر؟ اگر مرجحات غیر منصوصه را </w:t>
      </w:r>
      <w:r w:rsidR="00CB70A1">
        <w:rPr>
          <w:rtl/>
        </w:rPr>
        <w:t>م</w:t>
      </w:r>
      <w:r w:rsidR="00CB70A1">
        <w:rPr>
          <w:rFonts w:hint="cs"/>
          <w:rtl/>
        </w:rPr>
        <w:t>ی‌</w:t>
      </w:r>
      <w:r w:rsidR="00CB70A1">
        <w:rPr>
          <w:rFonts w:hint="eastAsia"/>
          <w:rtl/>
        </w:rPr>
        <w:t>پذ</w:t>
      </w:r>
      <w:r w:rsidR="00CB70A1">
        <w:rPr>
          <w:rFonts w:hint="cs"/>
          <w:rtl/>
        </w:rPr>
        <w:t>ی</w:t>
      </w:r>
      <w:r w:rsidR="00CB70A1">
        <w:rPr>
          <w:rFonts w:hint="eastAsia"/>
          <w:rtl/>
        </w:rPr>
        <w:t>ر</w:t>
      </w:r>
      <w:r w:rsidR="00CB70A1">
        <w:rPr>
          <w:rFonts w:hint="cs"/>
          <w:rtl/>
        </w:rPr>
        <w:t>ی</w:t>
      </w:r>
      <w:r w:rsidR="00CB70A1">
        <w:rPr>
          <w:rFonts w:hint="eastAsia"/>
          <w:rtl/>
        </w:rPr>
        <w:t>د</w:t>
      </w:r>
      <w:r w:rsidR="001E1C5C" w:rsidRPr="003C213A">
        <w:rPr>
          <w:rFonts w:hint="cs"/>
          <w:rtl/>
        </w:rPr>
        <w:t>، معیار در غیرمنصوصه چیست؟</w:t>
      </w:r>
    </w:p>
    <w:p w:rsidR="00B97F01" w:rsidRPr="003C213A" w:rsidRDefault="001E1C5C" w:rsidP="00634270">
      <w:pPr>
        <w:jc w:val="both"/>
        <w:rPr>
          <w:rtl/>
        </w:rPr>
      </w:pPr>
      <w:r w:rsidRPr="003C213A">
        <w:rPr>
          <w:rFonts w:hint="cs"/>
          <w:rtl/>
        </w:rPr>
        <w:t xml:space="preserve">اگر </w:t>
      </w:r>
      <w:r w:rsidR="00A92A51" w:rsidRPr="003C213A">
        <w:rPr>
          <w:rFonts w:hint="cs"/>
          <w:rtl/>
        </w:rPr>
        <w:t xml:space="preserve">یکی از معیارهای مرجح بودن را عرب صمیم بودن راوی بدانید، در رجال نیز به دنبال این </w:t>
      </w:r>
      <w:r w:rsidR="0037005C" w:rsidRPr="003C213A">
        <w:rPr>
          <w:rtl/>
        </w:rPr>
        <w:t>هست</w:t>
      </w:r>
      <w:r w:rsidR="0037005C" w:rsidRPr="003C213A">
        <w:rPr>
          <w:rFonts w:hint="cs"/>
          <w:rtl/>
        </w:rPr>
        <w:t>ی</w:t>
      </w:r>
      <w:r w:rsidR="0037005C" w:rsidRPr="003C213A">
        <w:rPr>
          <w:rFonts w:hint="eastAsia"/>
          <w:rtl/>
        </w:rPr>
        <w:t>د</w:t>
      </w:r>
      <w:r w:rsidR="008722FC" w:rsidRPr="003C213A">
        <w:rPr>
          <w:rFonts w:hint="cs"/>
          <w:rtl/>
        </w:rPr>
        <w:t xml:space="preserve"> که راوی عرب صمیم هست یا خیر؛</w:t>
      </w:r>
    </w:p>
    <w:p w:rsidR="008722FC" w:rsidRPr="003C213A" w:rsidRDefault="008722FC" w:rsidP="00634270">
      <w:pPr>
        <w:jc w:val="both"/>
        <w:rPr>
          <w:rtl/>
        </w:rPr>
      </w:pPr>
      <w:r w:rsidRPr="003C213A">
        <w:rPr>
          <w:rFonts w:hint="cs"/>
          <w:rtl/>
        </w:rPr>
        <w:t>اما این معیار را برای ترجیح نپذیرفتید، نیازی به بررسی این صفت ندارید.</w:t>
      </w:r>
    </w:p>
    <w:p w:rsidR="00C87915" w:rsidRPr="003C213A" w:rsidRDefault="00076EE4" w:rsidP="00634270">
      <w:pPr>
        <w:jc w:val="both"/>
        <w:rPr>
          <w:rtl/>
        </w:rPr>
      </w:pPr>
      <w:r w:rsidRPr="00867E8B">
        <w:rPr>
          <w:rFonts w:eastAsiaTheme="majorEastAsia" w:cs="B Titr" w:hint="cs"/>
          <w:color w:val="auto"/>
          <w:sz w:val="24"/>
          <w:szCs w:val="24"/>
          <w:rtl/>
          <w:lang w:bidi="ar-SA"/>
        </w:rPr>
        <w:t xml:space="preserve">مثال </w:t>
      </w:r>
      <w:r w:rsidR="00A03298" w:rsidRPr="00867E8B">
        <w:rPr>
          <w:rFonts w:eastAsiaTheme="majorEastAsia" w:cs="B Titr" w:hint="cs"/>
          <w:color w:val="auto"/>
          <w:sz w:val="24"/>
          <w:szCs w:val="24"/>
          <w:rtl/>
          <w:lang w:bidi="ar-SA"/>
        </w:rPr>
        <w:t>3</w:t>
      </w:r>
      <w:r w:rsidRPr="00867E8B">
        <w:rPr>
          <w:rFonts w:eastAsiaTheme="majorEastAsia" w:cs="B Titr" w:hint="cs"/>
          <w:color w:val="auto"/>
          <w:sz w:val="24"/>
          <w:szCs w:val="24"/>
          <w:rtl/>
          <w:lang w:bidi="ar-SA"/>
        </w:rPr>
        <w:t>:</w:t>
      </w:r>
      <w:r w:rsidRPr="003C213A">
        <w:rPr>
          <w:rFonts w:hint="cs"/>
          <w:rtl/>
        </w:rPr>
        <w:t xml:space="preserve"> </w:t>
      </w:r>
      <w:r w:rsidR="004E1FD5" w:rsidRPr="003C213A">
        <w:rPr>
          <w:rFonts w:hint="cs"/>
          <w:rtl/>
        </w:rPr>
        <w:t>مثال دیگر اینک</w:t>
      </w:r>
      <w:r w:rsidR="00C87915" w:rsidRPr="003C213A">
        <w:rPr>
          <w:rFonts w:hint="cs"/>
          <w:rtl/>
        </w:rPr>
        <w:t xml:space="preserve">ه در بحث تعارض </w:t>
      </w:r>
      <w:r w:rsidR="004E1FD5" w:rsidRPr="003C213A">
        <w:rPr>
          <w:rFonts w:hint="cs"/>
          <w:rtl/>
        </w:rPr>
        <w:t xml:space="preserve">بعضی مرجحات صفاتی را </w:t>
      </w:r>
      <w:r w:rsidR="00CB70A1">
        <w:rPr>
          <w:rtl/>
        </w:rPr>
        <w:t>م</w:t>
      </w:r>
      <w:r w:rsidR="00CB70A1">
        <w:rPr>
          <w:rFonts w:hint="cs"/>
          <w:rtl/>
        </w:rPr>
        <w:t>ی‌</w:t>
      </w:r>
      <w:r w:rsidR="00CB70A1">
        <w:rPr>
          <w:rFonts w:hint="eastAsia"/>
          <w:rtl/>
        </w:rPr>
        <w:t>پذ</w:t>
      </w:r>
      <w:r w:rsidR="00CB70A1">
        <w:rPr>
          <w:rFonts w:hint="cs"/>
          <w:rtl/>
        </w:rPr>
        <w:t>ی</w:t>
      </w:r>
      <w:r w:rsidR="00CB70A1">
        <w:rPr>
          <w:rFonts w:hint="eastAsia"/>
          <w:rtl/>
        </w:rPr>
        <w:t>رند</w:t>
      </w:r>
      <w:r w:rsidR="00C87915" w:rsidRPr="003C213A">
        <w:rPr>
          <w:rFonts w:hint="cs"/>
          <w:rtl/>
        </w:rPr>
        <w:t xml:space="preserve"> و بعضی دیگر این مرجحات را </w:t>
      </w:r>
      <w:r w:rsidR="00CB70A1">
        <w:rPr>
          <w:rtl/>
        </w:rPr>
        <w:t>نم</w:t>
      </w:r>
      <w:r w:rsidR="00CB70A1">
        <w:rPr>
          <w:rFonts w:hint="cs"/>
          <w:rtl/>
        </w:rPr>
        <w:t>ی‌</w:t>
      </w:r>
      <w:r w:rsidR="00CB70A1">
        <w:rPr>
          <w:rFonts w:hint="eastAsia"/>
          <w:rtl/>
        </w:rPr>
        <w:t>پذ</w:t>
      </w:r>
      <w:r w:rsidR="00CB70A1">
        <w:rPr>
          <w:rFonts w:hint="cs"/>
          <w:rtl/>
        </w:rPr>
        <w:t>ی</w:t>
      </w:r>
      <w:r w:rsidR="00CB70A1">
        <w:rPr>
          <w:rFonts w:hint="eastAsia"/>
          <w:rtl/>
        </w:rPr>
        <w:t>رند</w:t>
      </w:r>
      <w:r w:rsidR="00C87915" w:rsidRPr="003C213A">
        <w:rPr>
          <w:rFonts w:hint="cs"/>
          <w:rtl/>
        </w:rPr>
        <w:t xml:space="preserve">. به هر میزان که مرجحات صفاتی مورد پذیرش قرار بگیرد، نیاز به علم رجال بیشتر </w:t>
      </w:r>
      <w:r w:rsidR="00CB70A1">
        <w:rPr>
          <w:rtl/>
        </w:rPr>
        <w:t>م</w:t>
      </w:r>
      <w:r w:rsidR="00CB70A1">
        <w:rPr>
          <w:rFonts w:hint="cs"/>
          <w:rtl/>
        </w:rPr>
        <w:t>ی‌</w:t>
      </w:r>
      <w:r w:rsidR="00CB70A1">
        <w:rPr>
          <w:rFonts w:hint="eastAsia"/>
          <w:rtl/>
        </w:rPr>
        <w:t>شود</w:t>
      </w:r>
      <w:r w:rsidR="00C87915" w:rsidRPr="003C213A">
        <w:rPr>
          <w:rFonts w:hint="cs"/>
          <w:rtl/>
        </w:rPr>
        <w:t>؛ زیرا راه دیگری غیر از علم رجال برای تشخیص «اوثق»، «اعدل»، «اورع» و... وجود ندارد.</w:t>
      </w:r>
    </w:p>
    <w:p w:rsidR="00A92A51" w:rsidRPr="003C213A" w:rsidRDefault="00A92A51" w:rsidP="00634270">
      <w:pPr>
        <w:jc w:val="both"/>
        <w:rPr>
          <w:rtl/>
        </w:rPr>
      </w:pPr>
      <w:r w:rsidRPr="003C213A">
        <w:rPr>
          <w:rFonts w:hint="cs"/>
          <w:rtl/>
        </w:rPr>
        <w:t>یعنی اصول</w:t>
      </w:r>
      <w:r w:rsidR="00252CA1" w:rsidRPr="003C213A">
        <w:rPr>
          <w:rFonts w:hint="cs"/>
          <w:rtl/>
        </w:rPr>
        <w:t>،</w:t>
      </w:r>
      <w:r w:rsidRPr="003C213A">
        <w:rPr>
          <w:rFonts w:hint="cs"/>
          <w:rtl/>
        </w:rPr>
        <w:t xml:space="preserve"> </w:t>
      </w:r>
      <w:r w:rsidR="0037005C" w:rsidRPr="003C213A">
        <w:rPr>
          <w:rtl/>
        </w:rPr>
        <w:t>مکان</w:t>
      </w:r>
      <w:r w:rsidR="0037005C" w:rsidRPr="003C213A">
        <w:rPr>
          <w:rFonts w:hint="cs"/>
          <w:rtl/>
        </w:rPr>
        <w:t>ی</w:t>
      </w:r>
      <w:r w:rsidR="0037005C" w:rsidRPr="003C213A">
        <w:rPr>
          <w:rFonts w:hint="eastAsia"/>
          <w:rtl/>
        </w:rPr>
        <w:t>سم</w:t>
      </w:r>
      <w:r w:rsidRPr="003C213A">
        <w:rPr>
          <w:rFonts w:hint="cs"/>
          <w:rtl/>
        </w:rPr>
        <w:t xml:space="preserve"> استنباط را به دست </w:t>
      </w:r>
      <w:r w:rsidR="00CB70A1">
        <w:rPr>
          <w:rtl/>
        </w:rPr>
        <w:t>م</w:t>
      </w:r>
      <w:r w:rsidR="00CB70A1">
        <w:rPr>
          <w:rFonts w:hint="cs"/>
          <w:rtl/>
        </w:rPr>
        <w:t>ی‌</w:t>
      </w:r>
      <w:r w:rsidR="00CB70A1">
        <w:rPr>
          <w:rFonts w:hint="eastAsia"/>
          <w:rtl/>
        </w:rPr>
        <w:t>دهد</w:t>
      </w:r>
      <w:r w:rsidRPr="003C213A">
        <w:rPr>
          <w:rFonts w:hint="cs"/>
          <w:rtl/>
        </w:rPr>
        <w:t xml:space="preserve"> و شخص روی آن مکانیسم، استنباط خود را </w:t>
      </w:r>
      <w:r w:rsidR="00CB70A1">
        <w:rPr>
          <w:rtl/>
        </w:rPr>
        <w:t>م</w:t>
      </w:r>
      <w:r w:rsidR="00CB70A1">
        <w:rPr>
          <w:rFonts w:hint="cs"/>
          <w:rtl/>
        </w:rPr>
        <w:t>ی‌</w:t>
      </w:r>
      <w:r w:rsidR="00CB70A1">
        <w:rPr>
          <w:rFonts w:hint="eastAsia"/>
          <w:rtl/>
        </w:rPr>
        <w:t>چ</w:t>
      </w:r>
      <w:r w:rsidR="00CB70A1">
        <w:rPr>
          <w:rFonts w:hint="cs"/>
          <w:rtl/>
        </w:rPr>
        <w:t>ی</w:t>
      </w:r>
      <w:r w:rsidR="00CB70A1">
        <w:rPr>
          <w:rFonts w:hint="eastAsia"/>
          <w:rtl/>
        </w:rPr>
        <w:t>ند</w:t>
      </w:r>
      <w:r w:rsidRPr="003C213A">
        <w:rPr>
          <w:rFonts w:hint="cs"/>
          <w:rtl/>
        </w:rPr>
        <w:t xml:space="preserve">. به عبارتی اصول طراحی اولیه است و زمانی که این </w:t>
      </w:r>
      <w:r w:rsidR="00CB70A1">
        <w:rPr>
          <w:rtl/>
        </w:rPr>
        <w:t>طرح‌ها</w:t>
      </w:r>
      <w:r w:rsidRPr="003C213A">
        <w:rPr>
          <w:rFonts w:hint="cs"/>
          <w:rtl/>
        </w:rPr>
        <w:t xml:space="preserve"> تفاوت پیدا کند، </w:t>
      </w:r>
      <w:r w:rsidR="00CB70A1">
        <w:rPr>
          <w:rtl/>
        </w:rPr>
        <w:t>چ</w:t>
      </w:r>
      <w:r w:rsidR="00CB70A1">
        <w:rPr>
          <w:rFonts w:hint="cs"/>
          <w:rtl/>
        </w:rPr>
        <w:t>ی</w:t>
      </w:r>
      <w:r w:rsidR="00CB70A1">
        <w:rPr>
          <w:rFonts w:hint="eastAsia"/>
          <w:rtl/>
        </w:rPr>
        <w:t>نش‌ها</w:t>
      </w:r>
      <w:r w:rsidR="00CB70A1">
        <w:rPr>
          <w:rFonts w:hint="cs"/>
          <w:rtl/>
        </w:rPr>
        <w:t>ی</w:t>
      </w:r>
      <w:r w:rsidRPr="003C213A">
        <w:rPr>
          <w:rFonts w:hint="cs"/>
          <w:rtl/>
        </w:rPr>
        <w:t xml:space="preserve"> بعدی نیز تفاوت </w:t>
      </w:r>
      <w:r w:rsidR="00CB70A1">
        <w:rPr>
          <w:rtl/>
        </w:rPr>
        <w:t>م</w:t>
      </w:r>
      <w:r w:rsidR="00CB70A1">
        <w:rPr>
          <w:rFonts w:hint="cs"/>
          <w:rtl/>
        </w:rPr>
        <w:t>ی‌</w:t>
      </w:r>
      <w:r w:rsidR="00CB70A1">
        <w:rPr>
          <w:rFonts w:hint="eastAsia"/>
          <w:rtl/>
        </w:rPr>
        <w:t>کند</w:t>
      </w:r>
      <w:r w:rsidRPr="003C213A">
        <w:rPr>
          <w:rFonts w:hint="cs"/>
          <w:rtl/>
        </w:rPr>
        <w:t>.</w:t>
      </w:r>
    </w:p>
    <w:p w:rsidR="00A92A51" w:rsidRPr="003C213A" w:rsidRDefault="00A92A51" w:rsidP="00634270">
      <w:pPr>
        <w:jc w:val="both"/>
        <w:rPr>
          <w:rtl/>
        </w:rPr>
      </w:pPr>
      <w:r w:rsidRPr="003C213A">
        <w:rPr>
          <w:rFonts w:hint="cs"/>
          <w:rtl/>
        </w:rPr>
        <w:t xml:space="preserve">کسی که اصول نداشته باشند مانند کسی است که </w:t>
      </w:r>
      <w:r w:rsidR="00CB70A1">
        <w:rPr>
          <w:rtl/>
        </w:rPr>
        <w:t>م</w:t>
      </w:r>
      <w:r w:rsidR="00CB70A1">
        <w:rPr>
          <w:rFonts w:hint="cs"/>
          <w:rtl/>
        </w:rPr>
        <w:t>ی‌</w:t>
      </w:r>
      <w:r w:rsidR="00CB70A1">
        <w:rPr>
          <w:rFonts w:hint="eastAsia"/>
          <w:rtl/>
        </w:rPr>
        <w:t>خواهد</w:t>
      </w:r>
      <w:r w:rsidRPr="003C213A">
        <w:rPr>
          <w:rFonts w:hint="cs"/>
          <w:rtl/>
        </w:rPr>
        <w:t xml:space="preserve"> ساختمانی درست کند بدون اینکه از قبل طرحی داشته باشد. چنین شخصی مصالح </w:t>
      </w:r>
      <w:r w:rsidR="004730EC" w:rsidRPr="003C213A">
        <w:rPr>
          <w:rFonts w:hint="cs"/>
          <w:rtl/>
        </w:rPr>
        <w:t xml:space="preserve">را تهیه </w:t>
      </w:r>
      <w:r w:rsidR="00CB70A1">
        <w:rPr>
          <w:rtl/>
        </w:rPr>
        <w:t>م</w:t>
      </w:r>
      <w:r w:rsidR="00CB70A1">
        <w:rPr>
          <w:rFonts w:hint="cs"/>
          <w:rtl/>
        </w:rPr>
        <w:t>ی‌</w:t>
      </w:r>
      <w:r w:rsidR="00CB70A1">
        <w:rPr>
          <w:rFonts w:hint="eastAsia"/>
          <w:rtl/>
        </w:rPr>
        <w:t>کند</w:t>
      </w:r>
      <w:r w:rsidR="004730EC" w:rsidRPr="003C213A">
        <w:rPr>
          <w:rFonts w:hint="cs"/>
          <w:rtl/>
        </w:rPr>
        <w:t xml:space="preserve"> و بعد متوجه </w:t>
      </w:r>
      <w:r w:rsidR="00CB70A1">
        <w:rPr>
          <w:rtl/>
        </w:rPr>
        <w:t>م</w:t>
      </w:r>
      <w:r w:rsidR="00CB70A1">
        <w:rPr>
          <w:rFonts w:hint="cs"/>
          <w:rtl/>
        </w:rPr>
        <w:t>ی‌</w:t>
      </w:r>
      <w:r w:rsidR="00CB70A1">
        <w:rPr>
          <w:rFonts w:hint="eastAsia"/>
          <w:rtl/>
        </w:rPr>
        <w:t>شود</w:t>
      </w:r>
      <w:r w:rsidR="004730EC" w:rsidRPr="003C213A">
        <w:rPr>
          <w:rFonts w:hint="cs"/>
          <w:rtl/>
        </w:rPr>
        <w:t xml:space="preserve"> </w:t>
      </w:r>
      <w:r w:rsidR="00DA3EDB" w:rsidRPr="003C213A">
        <w:rPr>
          <w:rFonts w:hint="cs"/>
          <w:rtl/>
        </w:rPr>
        <w:t>مثلاً</w:t>
      </w:r>
      <w:r w:rsidR="004730EC" w:rsidRPr="003C213A">
        <w:rPr>
          <w:rFonts w:hint="cs"/>
          <w:rtl/>
        </w:rPr>
        <w:t xml:space="preserve"> مقدار مصالحی که خریده است، </w:t>
      </w:r>
      <w:r w:rsidR="00C43E41" w:rsidRPr="003C213A">
        <w:rPr>
          <w:rtl/>
        </w:rPr>
        <w:t>ب</w:t>
      </w:r>
      <w:r w:rsidR="00C43E41" w:rsidRPr="003C213A">
        <w:rPr>
          <w:rFonts w:hint="cs"/>
          <w:rtl/>
        </w:rPr>
        <w:t>ی</w:t>
      </w:r>
      <w:r w:rsidR="00C43E41" w:rsidRPr="003C213A">
        <w:rPr>
          <w:rFonts w:hint="eastAsia"/>
          <w:rtl/>
        </w:rPr>
        <w:t>ش‌ازحد</w:t>
      </w:r>
      <w:r w:rsidR="004730EC" w:rsidRPr="003C213A">
        <w:rPr>
          <w:rFonts w:hint="cs"/>
          <w:rtl/>
        </w:rPr>
        <w:t xml:space="preserve"> نیاز است. کسی که اصول دارد از ابتدا </w:t>
      </w:r>
      <w:r w:rsidR="00CB70A1">
        <w:rPr>
          <w:rtl/>
        </w:rPr>
        <w:t>م</w:t>
      </w:r>
      <w:r w:rsidR="00CB70A1">
        <w:rPr>
          <w:rFonts w:hint="cs"/>
          <w:rtl/>
        </w:rPr>
        <w:t>ی‌</w:t>
      </w:r>
      <w:r w:rsidR="00CB70A1">
        <w:rPr>
          <w:rFonts w:hint="eastAsia"/>
          <w:rtl/>
        </w:rPr>
        <w:t>داند</w:t>
      </w:r>
      <w:r w:rsidR="004730EC" w:rsidRPr="003C213A">
        <w:rPr>
          <w:rFonts w:hint="cs"/>
          <w:rtl/>
        </w:rPr>
        <w:t xml:space="preserve"> چه لازم دارد و به دنبال آنها </w:t>
      </w:r>
      <w:r w:rsidR="00CB70A1">
        <w:rPr>
          <w:rtl/>
        </w:rPr>
        <w:t>م</w:t>
      </w:r>
      <w:r w:rsidR="00CB70A1">
        <w:rPr>
          <w:rFonts w:hint="cs"/>
          <w:rtl/>
        </w:rPr>
        <w:t>ی‌</w:t>
      </w:r>
      <w:r w:rsidR="00CB70A1">
        <w:rPr>
          <w:rFonts w:hint="eastAsia"/>
          <w:rtl/>
        </w:rPr>
        <w:t>رود</w:t>
      </w:r>
      <w:r w:rsidR="004730EC" w:rsidRPr="003C213A">
        <w:rPr>
          <w:rFonts w:hint="cs"/>
          <w:rtl/>
        </w:rPr>
        <w:t>.</w:t>
      </w:r>
      <w:r w:rsidR="007A1732" w:rsidRPr="00F40C0E">
        <w:rPr>
          <w:vertAlign w:val="superscript"/>
          <w:rtl/>
        </w:rPr>
        <w:footnoteReference w:id="1"/>
      </w:r>
    </w:p>
    <w:p w:rsidR="009E1BC3" w:rsidRDefault="00B34291" w:rsidP="00C97364">
      <w:pPr>
        <w:pStyle w:val="2"/>
        <w:rPr>
          <w:rtl/>
        </w:rPr>
      </w:pPr>
      <w:bookmarkStart w:id="10" w:name="_Toc40762316"/>
      <w:r>
        <w:rPr>
          <w:rFonts w:hint="cs"/>
          <w:rtl/>
        </w:rPr>
        <w:t>4</w:t>
      </w:r>
      <w:r w:rsidR="009E1BC3">
        <w:rPr>
          <w:rFonts w:hint="cs"/>
          <w:rtl/>
        </w:rPr>
        <w:t xml:space="preserve">. </w:t>
      </w:r>
      <w:r w:rsidR="00076EE4">
        <w:rPr>
          <w:rFonts w:hint="cs"/>
          <w:rtl/>
        </w:rPr>
        <w:t xml:space="preserve">انواع صفاتی که </w:t>
      </w:r>
      <w:r w:rsidR="009E1BC3">
        <w:rPr>
          <w:rFonts w:hint="cs"/>
          <w:rtl/>
        </w:rPr>
        <w:t xml:space="preserve">در رجال </w:t>
      </w:r>
      <w:r w:rsidR="00076EE4">
        <w:rPr>
          <w:rFonts w:hint="cs"/>
          <w:rtl/>
        </w:rPr>
        <w:t xml:space="preserve">از آنها بحث </w:t>
      </w:r>
      <w:r w:rsidR="00CB70A1">
        <w:rPr>
          <w:rtl/>
        </w:rPr>
        <w:t>م</w:t>
      </w:r>
      <w:r w:rsidR="00CB70A1">
        <w:rPr>
          <w:rFonts w:hint="cs"/>
          <w:rtl/>
        </w:rPr>
        <w:t>ی‌</w:t>
      </w:r>
      <w:r w:rsidR="00CB70A1">
        <w:rPr>
          <w:rFonts w:hint="eastAsia"/>
          <w:rtl/>
        </w:rPr>
        <w:t>شود</w:t>
      </w:r>
      <w:r w:rsidR="009E1BC3">
        <w:rPr>
          <w:rFonts w:hint="cs"/>
          <w:rtl/>
        </w:rPr>
        <w:t>.</w:t>
      </w:r>
      <w:bookmarkEnd w:id="10"/>
    </w:p>
    <w:p w:rsidR="00EF0F38" w:rsidRPr="003C213A" w:rsidRDefault="00EF0F38" w:rsidP="00634270">
      <w:pPr>
        <w:jc w:val="both"/>
        <w:rPr>
          <w:rtl/>
        </w:rPr>
      </w:pPr>
      <w:r w:rsidRPr="003C213A">
        <w:rPr>
          <w:rFonts w:hint="cs"/>
          <w:rtl/>
        </w:rPr>
        <w:t xml:space="preserve">در علم رجال هم </w:t>
      </w:r>
      <w:r w:rsidR="009E1BC3" w:rsidRPr="003C213A">
        <w:rPr>
          <w:rFonts w:hint="cs"/>
          <w:rtl/>
        </w:rPr>
        <w:t xml:space="preserve">از </w:t>
      </w:r>
      <w:r w:rsidRPr="003C213A">
        <w:rPr>
          <w:rFonts w:hint="cs"/>
          <w:rtl/>
        </w:rPr>
        <w:t xml:space="preserve">اوصاف ذاتی </w:t>
      </w:r>
      <w:r w:rsidR="009E1BC3" w:rsidRPr="003C213A">
        <w:rPr>
          <w:rFonts w:hint="cs"/>
          <w:rtl/>
        </w:rPr>
        <w:t xml:space="preserve">بحث </w:t>
      </w:r>
      <w:r w:rsidR="00CB70A1">
        <w:rPr>
          <w:rtl/>
        </w:rPr>
        <w:t>م</w:t>
      </w:r>
      <w:r w:rsidR="00CB70A1">
        <w:rPr>
          <w:rFonts w:hint="cs"/>
          <w:rtl/>
        </w:rPr>
        <w:t>ی‌</w:t>
      </w:r>
      <w:r w:rsidR="00CB70A1">
        <w:rPr>
          <w:rFonts w:hint="eastAsia"/>
          <w:rtl/>
        </w:rPr>
        <w:t>شود</w:t>
      </w:r>
      <w:r w:rsidR="009E1BC3" w:rsidRPr="003C213A">
        <w:rPr>
          <w:rFonts w:hint="cs"/>
          <w:rtl/>
        </w:rPr>
        <w:t xml:space="preserve"> </w:t>
      </w:r>
      <w:r w:rsidRPr="003C213A">
        <w:rPr>
          <w:rFonts w:hint="cs"/>
          <w:rtl/>
        </w:rPr>
        <w:t xml:space="preserve">و هم </w:t>
      </w:r>
      <w:r w:rsidR="009E1BC3" w:rsidRPr="003C213A">
        <w:rPr>
          <w:rFonts w:hint="cs"/>
          <w:rtl/>
        </w:rPr>
        <w:t xml:space="preserve">از </w:t>
      </w:r>
      <w:r w:rsidRPr="003C213A">
        <w:rPr>
          <w:rFonts w:hint="cs"/>
          <w:rtl/>
        </w:rPr>
        <w:t>اوصاف عارض</w:t>
      </w:r>
      <w:r w:rsidR="009E1BC3" w:rsidRPr="003C213A">
        <w:rPr>
          <w:rFonts w:hint="cs"/>
          <w:rtl/>
        </w:rPr>
        <w:t>ی</w:t>
      </w:r>
      <w:r w:rsidR="00076EE4" w:rsidRPr="003C213A">
        <w:rPr>
          <w:rFonts w:hint="cs"/>
          <w:rtl/>
        </w:rPr>
        <w:t>:</w:t>
      </w:r>
    </w:p>
    <w:p w:rsidR="00EF0F38" w:rsidRPr="006142D2" w:rsidRDefault="00EF0F38" w:rsidP="003729C2">
      <w:pPr>
        <w:ind w:left="720"/>
        <w:jc w:val="both"/>
        <w:rPr>
          <w:rtl/>
        </w:rPr>
      </w:pPr>
      <w:r w:rsidRPr="006142D2">
        <w:rPr>
          <w:rFonts w:hint="cs"/>
          <w:rtl/>
        </w:rPr>
        <w:t xml:space="preserve">اوصاف عارضی مانند </w:t>
      </w:r>
      <w:r w:rsidR="00C43E41" w:rsidRPr="006142D2">
        <w:rPr>
          <w:rtl/>
        </w:rPr>
        <w:t>ا</w:t>
      </w:r>
      <w:r w:rsidR="00C43E41" w:rsidRPr="006142D2">
        <w:rPr>
          <w:rFonts w:hint="cs"/>
          <w:rtl/>
        </w:rPr>
        <w:t>ی</w:t>
      </w:r>
      <w:r w:rsidR="00C43E41" w:rsidRPr="006142D2">
        <w:rPr>
          <w:rFonts w:hint="eastAsia"/>
          <w:rtl/>
        </w:rPr>
        <w:t>نکه</w:t>
      </w:r>
      <w:r w:rsidRPr="006142D2">
        <w:rPr>
          <w:rFonts w:hint="cs"/>
          <w:rtl/>
        </w:rPr>
        <w:t xml:space="preserve"> شخص ثقه هست یا ضعیف؛ جعال است یا نیست و...</w:t>
      </w:r>
    </w:p>
    <w:p w:rsidR="003A0135" w:rsidRPr="006142D2" w:rsidRDefault="003A0135" w:rsidP="003729C2">
      <w:pPr>
        <w:ind w:left="720"/>
        <w:jc w:val="both"/>
        <w:rPr>
          <w:rtl/>
        </w:rPr>
      </w:pPr>
      <w:r w:rsidRPr="006142D2">
        <w:rPr>
          <w:rFonts w:hint="cs"/>
          <w:rtl/>
        </w:rPr>
        <w:t xml:space="preserve">اوصاف ذاتی مانند اینکه از کدام قبیله است. این اوصاف </w:t>
      </w:r>
      <w:r w:rsidR="00C43E41" w:rsidRPr="006142D2">
        <w:rPr>
          <w:rFonts w:hint="cs"/>
          <w:rtl/>
        </w:rPr>
        <w:t>ازاین‌جهت</w:t>
      </w:r>
      <w:r w:rsidRPr="006142D2">
        <w:rPr>
          <w:rFonts w:hint="cs"/>
          <w:rtl/>
        </w:rPr>
        <w:t xml:space="preserve"> ذاتی نام دارند که شخص توانایی تغییر آنها را ندارد؛ نه </w:t>
      </w:r>
      <w:r w:rsidR="00076EE4" w:rsidRPr="006142D2">
        <w:rPr>
          <w:rFonts w:hint="cs"/>
          <w:rtl/>
        </w:rPr>
        <w:t xml:space="preserve">اینکه ذاتی در آنها به معنای </w:t>
      </w:r>
      <w:r w:rsidRPr="006142D2">
        <w:rPr>
          <w:rFonts w:hint="cs"/>
          <w:rtl/>
        </w:rPr>
        <w:t>ذاتی باب برهان یا باب ایساغوجی</w:t>
      </w:r>
      <w:r w:rsidR="00076EE4" w:rsidRPr="006142D2">
        <w:rPr>
          <w:rFonts w:hint="cs"/>
          <w:rtl/>
        </w:rPr>
        <w:t xml:space="preserve"> باشد</w:t>
      </w:r>
      <w:r w:rsidRPr="006142D2">
        <w:rPr>
          <w:rFonts w:hint="cs"/>
          <w:rtl/>
        </w:rPr>
        <w:t>.</w:t>
      </w:r>
    </w:p>
    <w:p w:rsidR="007C4CCB" w:rsidRPr="003C213A" w:rsidRDefault="00957138" w:rsidP="00634270">
      <w:pPr>
        <w:jc w:val="both"/>
        <w:rPr>
          <w:rtl/>
        </w:rPr>
      </w:pPr>
      <w:r w:rsidRPr="003C213A">
        <w:rPr>
          <w:rFonts w:hint="cs"/>
          <w:rtl/>
        </w:rPr>
        <w:t xml:space="preserve">هر دو دسته </w:t>
      </w:r>
      <w:r w:rsidR="00076EE4" w:rsidRPr="003C213A">
        <w:rPr>
          <w:rFonts w:hint="cs"/>
          <w:rtl/>
        </w:rPr>
        <w:t xml:space="preserve">این اوصاف </w:t>
      </w:r>
      <w:r w:rsidRPr="003C213A">
        <w:rPr>
          <w:rFonts w:hint="cs"/>
          <w:rtl/>
        </w:rPr>
        <w:t xml:space="preserve">در علم رجال بررسی </w:t>
      </w:r>
      <w:r w:rsidR="00CB70A1">
        <w:rPr>
          <w:rtl/>
        </w:rPr>
        <w:t>م</w:t>
      </w:r>
      <w:r w:rsidR="00CB70A1">
        <w:rPr>
          <w:rFonts w:hint="cs"/>
          <w:rtl/>
        </w:rPr>
        <w:t>ی‌</w:t>
      </w:r>
      <w:r w:rsidR="00CB70A1">
        <w:rPr>
          <w:rFonts w:hint="eastAsia"/>
          <w:rtl/>
        </w:rPr>
        <w:t>شود</w:t>
      </w:r>
      <w:r w:rsidRPr="003C213A">
        <w:rPr>
          <w:rFonts w:hint="cs"/>
          <w:rtl/>
        </w:rPr>
        <w:t xml:space="preserve"> زیرا </w:t>
      </w:r>
      <w:r w:rsidR="007C4CCB" w:rsidRPr="003C213A">
        <w:rPr>
          <w:rFonts w:hint="cs"/>
          <w:rtl/>
        </w:rPr>
        <w:t>برای حل بعضی از مسائل رجالی به آنها نیاز است.</w:t>
      </w:r>
      <w:r w:rsidR="009E1BC3" w:rsidRPr="003C213A">
        <w:rPr>
          <w:rFonts w:hint="cs"/>
          <w:rtl/>
        </w:rPr>
        <w:t xml:space="preserve"> برای </w:t>
      </w:r>
      <w:r w:rsidR="00CB70A1">
        <w:rPr>
          <w:rtl/>
        </w:rPr>
        <w:t>روشن‌تر</w:t>
      </w:r>
      <w:r w:rsidR="009E1BC3" w:rsidRPr="003C213A">
        <w:rPr>
          <w:rFonts w:hint="cs"/>
          <w:rtl/>
        </w:rPr>
        <w:t xml:space="preserve"> شدن مطلب چند مثال را بیان </w:t>
      </w:r>
      <w:r w:rsidR="00CB70A1">
        <w:rPr>
          <w:rtl/>
        </w:rPr>
        <w:t>م</w:t>
      </w:r>
      <w:r w:rsidR="00CB70A1">
        <w:rPr>
          <w:rFonts w:hint="cs"/>
          <w:rtl/>
        </w:rPr>
        <w:t>ی‌</w:t>
      </w:r>
      <w:r w:rsidR="00CB70A1">
        <w:rPr>
          <w:rFonts w:hint="eastAsia"/>
          <w:rtl/>
        </w:rPr>
        <w:t>کن</w:t>
      </w:r>
      <w:r w:rsidR="00CB70A1">
        <w:rPr>
          <w:rFonts w:hint="cs"/>
          <w:rtl/>
        </w:rPr>
        <w:t>ی</w:t>
      </w:r>
      <w:r w:rsidR="00CB70A1">
        <w:rPr>
          <w:rFonts w:hint="eastAsia"/>
          <w:rtl/>
        </w:rPr>
        <w:t>م</w:t>
      </w:r>
      <w:r w:rsidR="009E1BC3" w:rsidRPr="003C213A">
        <w:rPr>
          <w:rFonts w:hint="cs"/>
          <w:rtl/>
        </w:rPr>
        <w:t>:</w:t>
      </w:r>
    </w:p>
    <w:p w:rsidR="003A0135" w:rsidRPr="003C213A" w:rsidRDefault="009E1BC3" w:rsidP="00634270">
      <w:pPr>
        <w:jc w:val="both"/>
        <w:rPr>
          <w:rtl/>
        </w:rPr>
      </w:pPr>
      <w:r w:rsidRPr="00867E8B">
        <w:rPr>
          <w:rFonts w:eastAsiaTheme="majorEastAsia" w:cs="B Titr" w:hint="cs"/>
          <w:color w:val="auto"/>
          <w:sz w:val="24"/>
          <w:szCs w:val="24"/>
          <w:rtl/>
          <w:lang w:bidi="ar-SA"/>
        </w:rPr>
        <w:t>الف)</w:t>
      </w:r>
      <w:r w:rsidR="007C4CCB" w:rsidRPr="003C213A">
        <w:rPr>
          <w:rFonts w:hint="cs"/>
          <w:rtl/>
        </w:rPr>
        <w:t xml:space="preserve"> </w:t>
      </w:r>
      <w:r w:rsidR="00957138" w:rsidRPr="003C213A">
        <w:rPr>
          <w:rFonts w:hint="cs"/>
          <w:rtl/>
        </w:rPr>
        <w:t>یکی از مسائلی که در علم رجال است، تمییز مشترکات است</w:t>
      </w:r>
      <w:r w:rsidR="00B91409" w:rsidRPr="003C213A">
        <w:rPr>
          <w:rtl/>
        </w:rPr>
        <w:t xml:space="preserve">؛ </w:t>
      </w:r>
      <w:r w:rsidR="00957138" w:rsidRPr="003C213A">
        <w:rPr>
          <w:rFonts w:hint="cs"/>
          <w:rtl/>
        </w:rPr>
        <w:t xml:space="preserve">یعنی در سند شخصی آمده است که </w:t>
      </w:r>
      <w:r w:rsidR="00E366CE" w:rsidRPr="003C213A">
        <w:rPr>
          <w:rFonts w:hint="cs"/>
          <w:rtl/>
        </w:rPr>
        <w:t>نام او با اشخاص دیگری مشترک است؛ برای تشخیص این شخص، دانستن قبیله، شغل، منطقه فرد، پسر یا پدر چه کسی بودن</w:t>
      </w:r>
      <w:r w:rsidR="005006B9" w:rsidRPr="003C213A">
        <w:rPr>
          <w:rFonts w:hint="cs"/>
          <w:rtl/>
        </w:rPr>
        <w:t xml:space="preserve"> لازم است.</w:t>
      </w:r>
    </w:p>
    <w:p w:rsidR="00B04FE3" w:rsidRPr="003C213A" w:rsidRDefault="00B81885" w:rsidP="00867E8B">
      <w:pPr>
        <w:ind w:left="720"/>
        <w:jc w:val="both"/>
        <w:rPr>
          <w:rtl/>
        </w:rPr>
      </w:pPr>
      <w:r w:rsidRPr="00867E8B">
        <w:rPr>
          <w:rFonts w:eastAsiaTheme="majorEastAsia" w:cs="B Titr" w:hint="cs"/>
          <w:color w:val="auto"/>
          <w:sz w:val="24"/>
          <w:szCs w:val="24"/>
          <w:rtl/>
          <w:lang w:bidi="ar-SA"/>
        </w:rPr>
        <w:t xml:space="preserve">نمونه </w:t>
      </w:r>
      <w:r w:rsidR="00076EE4" w:rsidRPr="00867E8B">
        <w:rPr>
          <w:rFonts w:eastAsiaTheme="majorEastAsia" w:cs="B Titr" w:hint="cs"/>
          <w:color w:val="auto"/>
          <w:sz w:val="24"/>
          <w:szCs w:val="24"/>
          <w:rtl/>
          <w:lang w:bidi="ar-SA"/>
        </w:rPr>
        <w:t>1</w:t>
      </w:r>
      <w:r w:rsidRPr="00867E8B">
        <w:rPr>
          <w:rFonts w:eastAsiaTheme="majorEastAsia" w:cs="B Titr" w:hint="cs"/>
          <w:color w:val="auto"/>
          <w:sz w:val="24"/>
          <w:szCs w:val="24"/>
          <w:rtl/>
          <w:lang w:bidi="ar-SA"/>
        </w:rPr>
        <w:t>:</w:t>
      </w:r>
      <w:r w:rsidRPr="003C213A">
        <w:rPr>
          <w:rFonts w:hint="cs"/>
          <w:rtl/>
        </w:rPr>
        <w:t xml:space="preserve"> </w:t>
      </w:r>
      <w:r w:rsidR="00934CC7" w:rsidRPr="003C213A">
        <w:rPr>
          <w:rFonts w:hint="cs"/>
          <w:rtl/>
        </w:rPr>
        <w:t xml:space="preserve">در بعضی روایات آمده است «عن احمد» که حدود 400 نفر به این اسم داریم و اگر مشخصات این افراد مانند </w:t>
      </w:r>
      <w:r w:rsidR="00D816D3" w:rsidRPr="003C213A">
        <w:rPr>
          <w:rFonts w:hint="cs"/>
          <w:rtl/>
        </w:rPr>
        <w:t xml:space="preserve">اسم پدر، اسم شاگردان و استادان و... را بدانیم، </w:t>
      </w:r>
      <w:r w:rsidR="00CB70A1">
        <w:rPr>
          <w:rtl/>
        </w:rPr>
        <w:t>م</w:t>
      </w:r>
      <w:r w:rsidR="00CB70A1">
        <w:rPr>
          <w:rFonts w:hint="cs"/>
          <w:rtl/>
        </w:rPr>
        <w:t>ی‌</w:t>
      </w:r>
      <w:r w:rsidR="00CB70A1">
        <w:rPr>
          <w:rFonts w:hint="eastAsia"/>
          <w:rtl/>
        </w:rPr>
        <w:t>توان</w:t>
      </w:r>
      <w:r w:rsidR="00CB70A1">
        <w:rPr>
          <w:rFonts w:hint="cs"/>
          <w:rtl/>
        </w:rPr>
        <w:t>ی</w:t>
      </w:r>
      <w:r w:rsidR="00CB70A1">
        <w:rPr>
          <w:rFonts w:hint="eastAsia"/>
          <w:rtl/>
        </w:rPr>
        <w:t>م</w:t>
      </w:r>
      <w:r w:rsidR="00D816D3" w:rsidRPr="003C213A">
        <w:rPr>
          <w:rFonts w:hint="cs"/>
          <w:rtl/>
        </w:rPr>
        <w:t xml:space="preserve"> از طریق آنها تشخیص دهیم که کدام احمد منظور است.</w:t>
      </w:r>
    </w:p>
    <w:p w:rsidR="00D816D3" w:rsidRPr="003C213A" w:rsidRDefault="00B81885" w:rsidP="00867E8B">
      <w:pPr>
        <w:ind w:left="720"/>
        <w:jc w:val="both"/>
        <w:rPr>
          <w:rtl/>
        </w:rPr>
      </w:pPr>
      <w:r w:rsidRPr="00867E8B">
        <w:rPr>
          <w:rFonts w:eastAsiaTheme="majorEastAsia" w:cs="B Titr" w:hint="cs"/>
          <w:color w:val="auto"/>
          <w:sz w:val="24"/>
          <w:szCs w:val="24"/>
          <w:rtl/>
          <w:lang w:bidi="ar-SA"/>
        </w:rPr>
        <w:t xml:space="preserve">نمونه </w:t>
      </w:r>
      <w:r w:rsidR="00076EE4" w:rsidRPr="00867E8B">
        <w:rPr>
          <w:rFonts w:eastAsiaTheme="majorEastAsia" w:cs="B Titr" w:hint="cs"/>
          <w:color w:val="auto"/>
          <w:sz w:val="24"/>
          <w:szCs w:val="24"/>
          <w:rtl/>
          <w:lang w:bidi="ar-SA"/>
        </w:rPr>
        <w:t>2</w:t>
      </w:r>
      <w:r w:rsidRPr="00867E8B">
        <w:rPr>
          <w:rFonts w:eastAsiaTheme="majorEastAsia" w:cs="B Titr" w:hint="cs"/>
          <w:color w:val="auto"/>
          <w:sz w:val="24"/>
          <w:szCs w:val="24"/>
          <w:rtl/>
          <w:lang w:bidi="ar-SA"/>
        </w:rPr>
        <w:t>:</w:t>
      </w:r>
      <w:r w:rsidRPr="003C213A">
        <w:rPr>
          <w:rFonts w:hint="cs"/>
          <w:rtl/>
        </w:rPr>
        <w:t xml:space="preserve"> </w:t>
      </w:r>
      <w:r w:rsidR="00D816D3" w:rsidRPr="003C213A">
        <w:rPr>
          <w:rFonts w:hint="cs"/>
          <w:rtl/>
        </w:rPr>
        <w:t xml:space="preserve">گاهی نیز فقط </w:t>
      </w:r>
      <w:r w:rsidR="00CB70A1">
        <w:rPr>
          <w:rtl/>
        </w:rPr>
        <w:t>قب</w:t>
      </w:r>
      <w:r w:rsidR="00CB70A1">
        <w:rPr>
          <w:rFonts w:hint="cs"/>
          <w:rtl/>
        </w:rPr>
        <w:t>ی</w:t>
      </w:r>
      <w:r w:rsidR="00CB70A1">
        <w:rPr>
          <w:rFonts w:hint="eastAsia"/>
          <w:rtl/>
        </w:rPr>
        <w:t>له‌</w:t>
      </w:r>
      <w:r w:rsidR="00CB70A1">
        <w:rPr>
          <w:rFonts w:hint="cs"/>
          <w:rtl/>
        </w:rPr>
        <w:t>ی</w:t>
      </w:r>
      <w:r w:rsidR="00D816D3" w:rsidRPr="003C213A">
        <w:rPr>
          <w:rFonts w:hint="cs"/>
          <w:rtl/>
        </w:rPr>
        <w:t xml:space="preserve"> شخص را </w:t>
      </w:r>
      <w:r w:rsidR="00CB70A1">
        <w:rPr>
          <w:rtl/>
        </w:rPr>
        <w:t>م</w:t>
      </w:r>
      <w:r w:rsidR="00CB70A1">
        <w:rPr>
          <w:rFonts w:hint="cs"/>
          <w:rtl/>
        </w:rPr>
        <w:t>ی‌</w:t>
      </w:r>
      <w:r w:rsidR="00CB70A1">
        <w:rPr>
          <w:rFonts w:hint="eastAsia"/>
          <w:rtl/>
        </w:rPr>
        <w:t>دان</w:t>
      </w:r>
      <w:r w:rsidR="00CB70A1">
        <w:rPr>
          <w:rFonts w:hint="cs"/>
          <w:rtl/>
        </w:rPr>
        <w:t>ی</w:t>
      </w:r>
      <w:r w:rsidR="00CB70A1">
        <w:rPr>
          <w:rFonts w:hint="eastAsia"/>
          <w:rtl/>
        </w:rPr>
        <w:t>م</w:t>
      </w:r>
      <w:r w:rsidR="00D816D3" w:rsidRPr="003C213A">
        <w:rPr>
          <w:rFonts w:hint="cs"/>
          <w:rtl/>
        </w:rPr>
        <w:t xml:space="preserve">؛ </w:t>
      </w:r>
      <w:r w:rsidR="00C43E41" w:rsidRPr="003C213A">
        <w:rPr>
          <w:rFonts w:hint="cs"/>
          <w:rtl/>
        </w:rPr>
        <w:t>به‌طور</w:t>
      </w:r>
      <w:r w:rsidR="00D816D3" w:rsidRPr="003C213A">
        <w:rPr>
          <w:rFonts w:hint="cs"/>
          <w:rtl/>
        </w:rPr>
        <w:t xml:space="preserve"> مثال در سند آمده است «عن احمد الاشعری»</w:t>
      </w:r>
      <w:r w:rsidR="00457C57" w:rsidRPr="003C213A">
        <w:rPr>
          <w:rFonts w:hint="cs"/>
          <w:rtl/>
        </w:rPr>
        <w:t xml:space="preserve">. اگر بدانیم کدام احمد، اشعری است؛ </w:t>
      </w:r>
      <w:r w:rsidR="00CB70A1">
        <w:rPr>
          <w:rtl/>
        </w:rPr>
        <w:t>م</w:t>
      </w:r>
      <w:r w:rsidR="00CB70A1">
        <w:rPr>
          <w:rFonts w:hint="cs"/>
          <w:rtl/>
        </w:rPr>
        <w:t>ی‌</w:t>
      </w:r>
      <w:r w:rsidR="00CB70A1">
        <w:rPr>
          <w:rFonts w:hint="eastAsia"/>
          <w:rtl/>
        </w:rPr>
        <w:t>توان</w:t>
      </w:r>
      <w:r w:rsidR="00CC4E9F" w:rsidRPr="003C213A">
        <w:rPr>
          <w:rFonts w:hint="cs"/>
          <w:rtl/>
        </w:rPr>
        <w:t xml:space="preserve"> فهمید</w:t>
      </w:r>
      <w:r w:rsidR="00457C57" w:rsidRPr="003C213A">
        <w:rPr>
          <w:rFonts w:hint="cs"/>
          <w:rtl/>
        </w:rPr>
        <w:t xml:space="preserve"> منظور کدام احمد است.</w:t>
      </w:r>
    </w:p>
    <w:p w:rsidR="00457C57" w:rsidRPr="003C213A" w:rsidRDefault="009E1BC3" w:rsidP="00634270">
      <w:pPr>
        <w:jc w:val="both"/>
        <w:rPr>
          <w:rtl/>
        </w:rPr>
      </w:pPr>
      <w:r w:rsidRPr="00867E8B">
        <w:rPr>
          <w:rFonts w:eastAsiaTheme="majorEastAsia" w:cs="B Titr" w:hint="cs"/>
          <w:color w:val="auto"/>
          <w:sz w:val="24"/>
          <w:szCs w:val="24"/>
          <w:rtl/>
          <w:lang w:bidi="ar-SA"/>
        </w:rPr>
        <w:t>ب)</w:t>
      </w:r>
      <w:r w:rsidR="00B81885" w:rsidRPr="003C213A">
        <w:rPr>
          <w:rFonts w:hint="cs"/>
          <w:rtl/>
        </w:rPr>
        <w:t xml:space="preserve"> </w:t>
      </w:r>
      <w:r w:rsidR="00CA02F8" w:rsidRPr="003C213A">
        <w:rPr>
          <w:rFonts w:hint="cs"/>
          <w:rtl/>
        </w:rPr>
        <w:t>حل سندهایی که افتادگی دارند.</w:t>
      </w:r>
    </w:p>
    <w:p w:rsidR="00575E7E" w:rsidRPr="003C213A" w:rsidRDefault="00CA02F8" w:rsidP="00634270">
      <w:pPr>
        <w:jc w:val="both"/>
        <w:rPr>
          <w:rtl/>
        </w:rPr>
      </w:pPr>
      <w:r w:rsidRPr="003C213A">
        <w:rPr>
          <w:rFonts w:hint="cs"/>
          <w:rtl/>
        </w:rPr>
        <w:lastRenderedPageBreak/>
        <w:t xml:space="preserve">اگر مواردی مانند تاریخ تولد و وفات را بدانیم </w:t>
      </w:r>
      <w:r w:rsidR="00CB70A1">
        <w:rPr>
          <w:rtl/>
        </w:rPr>
        <w:t>م</w:t>
      </w:r>
      <w:r w:rsidR="00CB70A1">
        <w:rPr>
          <w:rFonts w:hint="cs"/>
          <w:rtl/>
        </w:rPr>
        <w:t>ی‌</w:t>
      </w:r>
      <w:r w:rsidR="00CB70A1">
        <w:rPr>
          <w:rFonts w:hint="eastAsia"/>
          <w:rtl/>
        </w:rPr>
        <w:t>توان</w:t>
      </w:r>
      <w:r w:rsidR="00CB70A1">
        <w:rPr>
          <w:rFonts w:hint="cs"/>
          <w:rtl/>
        </w:rPr>
        <w:t>ی</w:t>
      </w:r>
      <w:r w:rsidR="00CB70A1">
        <w:rPr>
          <w:rFonts w:hint="eastAsia"/>
          <w:rtl/>
        </w:rPr>
        <w:t>م</w:t>
      </w:r>
      <w:r w:rsidRPr="003C213A">
        <w:rPr>
          <w:rFonts w:hint="cs"/>
          <w:rtl/>
        </w:rPr>
        <w:t xml:space="preserve"> سندهایی را که افتادگی دارند حل کنیم.</w:t>
      </w:r>
    </w:p>
    <w:p w:rsidR="00CA02F8" w:rsidRPr="003C213A" w:rsidRDefault="00C43E41" w:rsidP="00634270">
      <w:pPr>
        <w:jc w:val="both"/>
        <w:rPr>
          <w:rtl/>
        </w:rPr>
      </w:pPr>
      <w:r w:rsidRPr="003C213A">
        <w:rPr>
          <w:rFonts w:hint="cs"/>
          <w:rtl/>
        </w:rPr>
        <w:t>به‌طور</w:t>
      </w:r>
      <w:r w:rsidR="00975086" w:rsidRPr="003C213A">
        <w:rPr>
          <w:rFonts w:hint="cs"/>
          <w:rtl/>
        </w:rPr>
        <w:t xml:space="preserve"> مثال اگر خبر مرسل یا</w:t>
      </w:r>
      <w:r w:rsidR="00CA02F8" w:rsidRPr="003C213A">
        <w:rPr>
          <w:rFonts w:hint="cs"/>
          <w:rtl/>
        </w:rPr>
        <w:t xml:space="preserve"> بعضی از خبرهای مرسل را حجت ندانیم، </w:t>
      </w:r>
      <w:r w:rsidR="00E90A57" w:rsidRPr="003C213A">
        <w:rPr>
          <w:rFonts w:hint="cs"/>
          <w:rtl/>
        </w:rPr>
        <w:t xml:space="preserve">تشخیص مرسل بودن یا نبودن خبر برای ما مهم </w:t>
      </w:r>
      <w:r w:rsidR="00CB70A1">
        <w:rPr>
          <w:rtl/>
        </w:rPr>
        <w:t>م</w:t>
      </w:r>
      <w:r w:rsidR="00CB70A1">
        <w:rPr>
          <w:rFonts w:hint="cs"/>
          <w:rtl/>
        </w:rPr>
        <w:t>ی‌</w:t>
      </w:r>
      <w:r w:rsidR="00CB70A1">
        <w:rPr>
          <w:rFonts w:hint="eastAsia"/>
          <w:rtl/>
        </w:rPr>
        <w:t>شود</w:t>
      </w:r>
      <w:r w:rsidR="00E90A57" w:rsidRPr="003C213A">
        <w:rPr>
          <w:rFonts w:hint="cs"/>
          <w:rtl/>
        </w:rPr>
        <w:t xml:space="preserve"> و برای اینکه بدانیم افتادگی هست یا خیر، تاریخ تولد و وفات یکی از مواردی است که به ما کمک </w:t>
      </w:r>
      <w:r w:rsidR="00CB70A1">
        <w:rPr>
          <w:rtl/>
        </w:rPr>
        <w:t>م</w:t>
      </w:r>
      <w:r w:rsidR="00CB70A1">
        <w:rPr>
          <w:rFonts w:hint="cs"/>
          <w:rtl/>
        </w:rPr>
        <w:t>ی‌</w:t>
      </w:r>
      <w:r w:rsidR="00CB70A1">
        <w:rPr>
          <w:rFonts w:hint="eastAsia"/>
          <w:rtl/>
        </w:rPr>
        <w:t>کند</w:t>
      </w:r>
      <w:r w:rsidR="00E90A57" w:rsidRPr="003C213A">
        <w:rPr>
          <w:rFonts w:hint="cs"/>
          <w:rtl/>
        </w:rPr>
        <w:t>.</w:t>
      </w:r>
      <w:r w:rsidR="00575E7E" w:rsidRPr="003C213A">
        <w:rPr>
          <w:rFonts w:hint="cs"/>
          <w:rtl/>
        </w:rPr>
        <w:t xml:space="preserve"> زمانی که ببینیم که وفات راوی با تولد راوی بعدی 30 سال فاصله دارد، پی </w:t>
      </w:r>
      <w:r w:rsidR="00CB70A1">
        <w:rPr>
          <w:rtl/>
        </w:rPr>
        <w:t>م</w:t>
      </w:r>
      <w:r w:rsidR="00CB70A1">
        <w:rPr>
          <w:rFonts w:hint="cs"/>
          <w:rtl/>
        </w:rPr>
        <w:t>ی‌</w:t>
      </w:r>
      <w:r w:rsidR="00CB70A1">
        <w:rPr>
          <w:rFonts w:hint="eastAsia"/>
          <w:rtl/>
        </w:rPr>
        <w:t>بر</w:t>
      </w:r>
      <w:r w:rsidR="00CB70A1">
        <w:rPr>
          <w:rFonts w:hint="cs"/>
          <w:rtl/>
        </w:rPr>
        <w:t>ی</w:t>
      </w:r>
      <w:r w:rsidR="00CB70A1">
        <w:rPr>
          <w:rFonts w:hint="eastAsia"/>
          <w:rtl/>
        </w:rPr>
        <w:t>م</w:t>
      </w:r>
      <w:r w:rsidR="00575E7E" w:rsidRPr="003C213A">
        <w:rPr>
          <w:rFonts w:hint="cs"/>
          <w:rtl/>
        </w:rPr>
        <w:t xml:space="preserve"> که سند افتادگی دارد.</w:t>
      </w:r>
    </w:p>
    <w:p w:rsidR="006F54A1" w:rsidRPr="003C213A" w:rsidRDefault="006F54A1" w:rsidP="00634270">
      <w:pPr>
        <w:jc w:val="both"/>
        <w:rPr>
          <w:rtl/>
        </w:rPr>
      </w:pPr>
      <w:r w:rsidRPr="003C213A">
        <w:rPr>
          <w:rFonts w:hint="cs"/>
          <w:rtl/>
        </w:rPr>
        <w:t xml:space="preserve">اما اگر کسی مرسلات را </w:t>
      </w:r>
      <w:r w:rsidR="0037005C" w:rsidRPr="003C213A">
        <w:rPr>
          <w:rFonts w:hint="cs"/>
          <w:rtl/>
        </w:rPr>
        <w:t>مطلقاً</w:t>
      </w:r>
      <w:r w:rsidRPr="003C213A">
        <w:rPr>
          <w:rFonts w:hint="cs"/>
          <w:rtl/>
        </w:rPr>
        <w:t xml:space="preserve"> حجت بداند، دیگر تاریخ تولد و وفات برای او مهم نیست؛ که این بحث باید در اصول منقح شود.</w:t>
      </w:r>
    </w:p>
    <w:p w:rsidR="00DE3BD6" w:rsidRPr="003C213A" w:rsidRDefault="009E1BC3" w:rsidP="00634270">
      <w:pPr>
        <w:jc w:val="both"/>
        <w:rPr>
          <w:rtl/>
        </w:rPr>
      </w:pPr>
      <w:r w:rsidRPr="00867E8B">
        <w:rPr>
          <w:rFonts w:eastAsiaTheme="majorEastAsia" w:cs="B Titr" w:hint="cs"/>
          <w:color w:val="auto"/>
          <w:sz w:val="24"/>
          <w:szCs w:val="24"/>
          <w:rtl/>
          <w:lang w:bidi="ar-SA"/>
        </w:rPr>
        <w:t>ج)</w:t>
      </w:r>
      <w:r w:rsidR="00DE3BD6" w:rsidRPr="003C213A">
        <w:rPr>
          <w:rFonts w:hint="cs"/>
          <w:rtl/>
        </w:rPr>
        <w:t xml:space="preserve"> شناخت صفات راوی در فهم متن حدیث تأثیر دارد. </w:t>
      </w:r>
      <w:r w:rsidR="00C43E41" w:rsidRPr="003C213A">
        <w:rPr>
          <w:rFonts w:hint="cs"/>
          <w:rtl/>
        </w:rPr>
        <w:t>به‌طور</w:t>
      </w:r>
      <w:r w:rsidR="00DE3BD6" w:rsidRPr="003C213A">
        <w:rPr>
          <w:rFonts w:hint="cs"/>
          <w:rtl/>
        </w:rPr>
        <w:t xml:space="preserve"> مثال سؤال کسی که طبیب است و از طبابت سؤال </w:t>
      </w:r>
      <w:r w:rsidR="00CB70A1">
        <w:rPr>
          <w:rtl/>
        </w:rPr>
        <w:t>م</w:t>
      </w:r>
      <w:r w:rsidR="00CB70A1">
        <w:rPr>
          <w:rFonts w:hint="cs"/>
          <w:rtl/>
        </w:rPr>
        <w:t>ی‌</w:t>
      </w:r>
      <w:r w:rsidR="00CB70A1">
        <w:rPr>
          <w:rFonts w:hint="eastAsia"/>
          <w:rtl/>
        </w:rPr>
        <w:t>کند</w:t>
      </w:r>
      <w:r w:rsidR="00DE3BD6" w:rsidRPr="003C213A">
        <w:rPr>
          <w:rFonts w:hint="cs"/>
          <w:rtl/>
        </w:rPr>
        <w:t xml:space="preserve">، از سؤال کسی که طبیب نیست </w:t>
      </w:r>
      <w:r w:rsidR="00CB70A1">
        <w:rPr>
          <w:rtl/>
        </w:rPr>
        <w:t>دق</w:t>
      </w:r>
      <w:r w:rsidR="00CB70A1">
        <w:rPr>
          <w:rFonts w:hint="cs"/>
          <w:rtl/>
        </w:rPr>
        <w:t>ی</w:t>
      </w:r>
      <w:r w:rsidR="00CB70A1">
        <w:rPr>
          <w:rFonts w:hint="eastAsia"/>
          <w:rtl/>
        </w:rPr>
        <w:t>ق‌تر</w:t>
      </w:r>
      <w:r w:rsidR="00DE3BD6" w:rsidRPr="003C213A">
        <w:rPr>
          <w:rFonts w:hint="cs"/>
          <w:rtl/>
        </w:rPr>
        <w:t xml:space="preserve"> است</w:t>
      </w:r>
      <w:r w:rsidR="001037BC" w:rsidRPr="003C213A">
        <w:rPr>
          <w:rFonts w:hint="cs"/>
          <w:rtl/>
        </w:rPr>
        <w:t>.</w:t>
      </w:r>
    </w:p>
    <w:p w:rsidR="00C36D5B" w:rsidRDefault="00B34291" w:rsidP="00C97364">
      <w:pPr>
        <w:pStyle w:val="2"/>
        <w:rPr>
          <w:rtl/>
        </w:rPr>
      </w:pPr>
      <w:bookmarkStart w:id="11" w:name="_Toc40762317"/>
      <w:r>
        <w:rPr>
          <w:rFonts w:hint="cs"/>
          <w:rtl/>
        </w:rPr>
        <w:t>5</w:t>
      </w:r>
      <w:r w:rsidR="00F87BCB">
        <w:rPr>
          <w:rFonts w:hint="cs"/>
          <w:rtl/>
        </w:rPr>
        <w:t xml:space="preserve">. </w:t>
      </w:r>
      <w:r w:rsidR="00BC2C68" w:rsidRPr="00E0122D">
        <w:rPr>
          <w:rFonts w:hint="cs"/>
          <w:rtl/>
        </w:rPr>
        <w:t>موضوع علم رجال</w:t>
      </w:r>
      <w:bookmarkEnd w:id="11"/>
    </w:p>
    <w:p w:rsidR="00F87BCB" w:rsidRPr="003C213A" w:rsidRDefault="00C36D5B" w:rsidP="00634270">
      <w:pPr>
        <w:jc w:val="both"/>
        <w:rPr>
          <w:rtl/>
        </w:rPr>
      </w:pPr>
      <w:r w:rsidRPr="003C213A">
        <w:rPr>
          <w:rFonts w:hint="cs"/>
          <w:rtl/>
        </w:rPr>
        <w:t xml:space="preserve">با توجه به توضیحاتی که داده شد، روشن </w:t>
      </w:r>
      <w:r w:rsidR="00CB70A1">
        <w:rPr>
          <w:rtl/>
        </w:rPr>
        <w:t>م</w:t>
      </w:r>
      <w:r w:rsidR="00CB70A1">
        <w:rPr>
          <w:rFonts w:hint="cs"/>
          <w:rtl/>
        </w:rPr>
        <w:t>ی‌</w:t>
      </w:r>
      <w:r w:rsidR="00CB70A1">
        <w:rPr>
          <w:rFonts w:hint="eastAsia"/>
          <w:rtl/>
        </w:rPr>
        <w:t>شود</w:t>
      </w:r>
      <w:r w:rsidRPr="003C213A">
        <w:rPr>
          <w:rFonts w:hint="cs"/>
          <w:rtl/>
        </w:rPr>
        <w:t xml:space="preserve"> که موضوع علم رجال، </w:t>
      </w:r>
      <w:r w:rsidR="00BC2C68" w:rsidRPr="003C213A">
        <w:rPr>
          <w:rFonts w:hint="cs"/>
          <w:rtl/>
        </w:rPr>
        <w:t>راویان احادیث هستند</w:t>
      </w:r>
      <w:r w:rsidRPr="003C213A">
        <w:rPr>
          <w:rFonts w:hint="cs"/>
          <w:rtl/>
        </w:rPr>
        <w:t>.</w:t>
      </w:r>
    </w:p>
    <w:p w:rsidR="00C36D5B" w:rsidRDefault="00B34291" w:rsidP="00C97364">
      <w:pPr>
        <w:pStyle w:val="2"/>
        <w:rPr>
          <w:rtl/>
        </w:rPr>
      </w:pPr>
      <w:bookmarkStart w:id="12" w:name="_Toc40762318"/>
      <w:r>
        <w:rPr>
          <w:rFonts w:hint="cs"/>
          <w:rtl/>
        </w:rPr>
        <w:t>6</w:t>
      </w:r>
      <w:r w:rsidR="00F87BCB" w:rsidRPr="00F87BCB">
        <w:rPr>
          <w:rFonts w:hint="cs"/>
          <w:rtl/>
        </w:rPr>
        <w:t>.</w:t>
      </w:r>
      <w:r w:rsidR="00F87BCB">
        <w:rPr>
          <w:rFonts w:hint="cs"/>
          <w:rtl/>
        </w:rPr>
        <w:t xml:space="preserve"> </w:t>
      </w:r>
      <w:r w:rsidR="00CC74C7" w:rsidRPr="00E0122D">
        <w:rPr>
          <w:rFonts w:hint="cs"/>
          <w:rtl/>
        </w:rPr>
        <w:t>مسائل علم رجال</w:t>
      </w:r>
      <w:bookmarkEnd w:id="12"/>
    </w:p>
    <w:p w:rsidR="00BC2C68" w:rsidRPr="003C213A" w:rsidRDefault="00C36D5B" w:rsidP="00634270">
      <w:pPr>
        <w:jc w:val="both"/>
        <w:rPr>
          <w:rtl/>
        </w:rPr>
      </w:pPr>
      <w:r w:rsidRPr="003C213A">
        <w:rPr>
          <w:rFonts w:hint="cs"/>
          <w:rtl/>
        </w:rPr>
        <w:t xml:space="preserve">همچنین با توجه به توضیحات روشن </w:t>
      </w:r>
      <w:r w:rsidR="00CB70A1">
        <w:rPr>
          <w:rtl/>
        </w:rPr>
        <w:t>م</w:t>
      </w:r>
      <w:r w:rsidR="00CB70A1">
        <w:rPr>
          <w:rFonts w:hint="cs"/>
          <w:rtl/>
        </w:rPr>
        <w:t>ی‌</w:t>
      </w:r>
      <w:r w:rsidR="00CB70A1">
        <w:rPr>
          <w:rFonts w:hint="eastAsia"/>
          <w:rtl/>
        </w:rPr>
        <w:t>شود</w:t>
      </w:r>
      <w:r w:rsidRPr="003C213A">
        <w:rPr>
          <w:rFonts w:hint="cs"/>
          <w:rtl/>
        </w:rPr>
        <w:t xml:space="preserve"> که مسائل علم رجال </w:t>
      </w:r>
      <w:r w:rsidR="0001073B" w:rsidRPr="003C213A">
        <w:rPr>
          <w:rFonts w:hint="cs"/>
          <w:rtl/>
        </w:rPr>
        <w:t xml:space="preserve">اوصافی </w:t>
      </w:r>
      <w:r w:rsidRPr="003C213A">
        <w:rPr>
          <w:rFonts w:hint="cs"/>
          <w:rtl/>
        </w:rPr>
        <w:t xml:space="preserve">از راویان هستند </w:t>
      </w:r>
      <w:r w:rsidR="0001073B" w:rsidRPr="003C213A">
        <w:rPr>
          <w:rFonts w:hint="cs"/>
          <w:rtl/>
        </w:rPr>
        <w:t>که در پذیرش یا رد خبر تأثیر دارند.</w:t>
      </w:r>
    </w:p>
    <w:p w:rsidR="0001073B" w:rsidRPr="003C213A" w:rsidRDefault="004D6313" w:rsidP="00634270">
      <w:pPr>
        <w:jc w:val="both"/>
        <w:rPr>
          <w:rtl/>
        </w:rPr>
      </w:pPr>
      <w:r w:rsidRPr="00867E8B">
        <w:rPr>
          <w:rFonts w:eastAsiaTheme="majorEastAsia" w:cs="B Titr" w:hint="cs"/>
          <w:color w:val="auto"/>
          <w:sz w:val="24"/>
          <w:szCs w:val="24"/>
          <w:rtl/>
          <w:lang w:bidi="ar-SA"/>
        </w:rPr>
        <w:t>نکته:</w:t>
      </w:r>
      <w:r w:rsidRPr="003C213A">
        <w:rPr>
          <w:rFonts w:hint="cs"/>
          <w:rtl/>
        </w:rPr>
        <w:t xml:space="preserve"> در شیعه تا قرن دهم رجال و تراجم از هم جدا نبودند و از آن زمان به بعد از هم جدا شدند. تا قرن پنجم حتی </w:t>
      </w:r>
      <w:r w:rsidR="00BF20AE" w:rsidRPr="003C213A">
        <w:rPr>
          <w:rFonts w:hint="cs"/>
          <w:rtl/>
        </w:rPr>
        <w:t>فهرست</w:t>
      </w:r>
      <w:r w:rsidRPr="003C213A">
        <w:rPr>
          <w:rFonts w:hint="cs"/>
          <w:rtl/>
        </w:rPr>
        <w:t xml:space="preserve"> هم از رجال جدا نبوده است.</w:t>
      </w:r>
    </w:p>
    <w:p w:rsidR="004D6313" w:rsidRPr="003C213A" w:rsidRDefault="004D6313" w:rsidP="00634270">
      <w:pPr>
        <w:jc w:val="both"/>
        <w:rPr>
          <w:rtl/>
        </w:rPr>
      </w:pPr>
      <w:r w:rsidRPr="003C213A">
        <w:rPr>
          <w:rFonts w:hint="cs"/>
          <w:rtl/>
        </w:rPr>
        <w:t xml:space="preserve">کتابی که به رجال نجاشی معروف است نیز در اصل </w:t>
      </w:r>
      <w:r w:rsidR="00BF20AE" w:rsidRPr="003C213A">
        <w:rPr>
          <w:rFonts w:hint="cs"/>
          <w:rtl/>
        </w:rPr>
        <w:t>فهرست</w:t>
      </w:r>
      <w:r w:rsidRPr="003C213A">
        <w:rPr>
          <w:rFonts w:hint="cs"/>
          <w:rtl/>
        </w:rPr>
        <w:t xml:space="preserve"> است. نجاشی در مقدمه </w:t>
      </w:r>
      <w:r w:rsidR="00CB70A1">
        <w:rPr>
          <w:rtl/>
        </w:rPr>
        <w:t>م</w:t>
      </w:r>
      <w:r w:rsidR="00CB70A1">
        <w:rPr>
          <w:rFonts w:hint="cs"/>
          <w:rtl/>
        </w:rPr>
        <w:t>ی‌</w:t>
      </w:r>
      <w:r w:rsidR="00CB70A1">
        <w:rPr>
          <w:rFonts w:hint="eastAsia"/>
          <w:rtl/>
        </w:rPr>
        <w:t>گو</w:t>
      </w:r>
      <w:r w:rsidR="00CB70A1">
        <w:rPr>
          <w:rFonts w:hint="cs"/>
          <w:rtl/>
        </w:rPr>
        <w:t>ی</w:t>
      </w:r>
      <w:r w:rsidR="00CB70A1">
        <w:rPr>
          <w:rFonts w:hint="eastAsia"/>
          <w:rtl/>
        </w:rPr>
        <w:t>د</w:t>
      </w:r>
      <w:r w:rsidRPr="003C213A">
        <w:rPr>
          <w:rFonts w:hint="cs"/>
          <w:rtl/>
        </w:rPr>
        <w:t>: «</w:t>
      </w:r>
      <w:r w:rsidR="00CB70A1">
        <w:rPr>
          <w:rtl/>
        </w:rPr>
        <w:t>عده‌ا</w:t>
      </w:r>
      <w:r w:rsidR="00CB70A1">
        <w:rPr>
          <w:rFonts w:hint="cs"/>
          <w:rtl/>
        </w:rPr>
        <w:t>ی</w:t>
      </w:r>
      <w:r w:rsidRPr="003C213A">
        <w:rPr>
          <w:rFonts w:hint="cs"/>
          <w:rtl/>
        </w:rPr>
        <w:t xml:space="preserve"> شیعه را بدون سلف </w:t>
      </w:r>
      <w:r w:rsidR="00CB70A1">
        <w:rPr>
          <w:rtl/>
        </w:rPr>
        <w:t>دانسته‌اند</w:t>
      </w:r>
      <w:r w:rsidRPr="003C213A">
        <w:rPr>
          <w:rFonts w:hint="cs"/>
          <w:rtl/>
        </w:rPr>
        <w:t xml:space="preserve"> و من به دنبال این هستم که نشان دهم چه مقدار نویسنده در شیعه وجود داشته است». لذا </w:t>
      </w:r>
      <w:r w:rsidR="00CB70A1">
        <w:rPr>
          <w:rtl/>
        </w:rPr>
        <w:t>دغدغه‌</w:t>
      </w:r>
      <w:r w:rsidR="00CB70A1">
        <w:rPr>
          <w:rFonts w:hint="cs"/>
          <w:rtl/>
        </w:rPr>
        <w:t>ی</w:t>
      </w:r>
      <w:r w:rsidR="00BD4879" w:rsidRPr="003C213A">
        <w:rPr>
          <w:rFonts w:hint="cs"/>
          <w:rtl/>
        </w:rPr>
        <w:t xml:space="preserve"> نجاشی </w:t>
      </w:r>
      <w:r w:rsidR="00BF20AE" w:rsidRPr="003C213A">
        <w:rPr>
          <w:rFonts w:hint="cs"/>
          <w:rtl/>
        </w:rPr>
        <w:t>فهرست</w:t>
      </w:r>
      <w:r w:rsidR="0042276C" w:rsidRPr="003C213A">
        <w:rPr>
          <w:rFonts w:hint="cs"/>
          <w:rtl/>
        </w:rPr>
        <w:t>‌نویسی</w:t>
      </w:r>
      <w:r w:rsidR="00BD4879" w:rsidRPr="003C213A">
        <w:rPr>
          <w:rFonts w:hint="cs"/>
          <w:rtl/>
        </w:rPr>
        <w:t xml:space="preserve"> بوده است و به همین جهت راویانی که کتاب </w:t>
      </w:r>
      <w:r w:rsidR="00CB70A1">
        <w:rPr>
          <w:rtl/>
        </w:rPr>
        <w:t>نداشته‌اند</w:t>
      </w:r>
      <w:r w:rsidR="00BD4879" w:rsidRPr="003C213A">
        <w:rPr>
          <w:rFonts w:hint="cs"/>
          <w:rtl/>
        </w:rPr>
        <w:t xml:space="preserve"> در این کتاب ذکر </w:t>
      </w:r>
      <w:r w:rsidR="00CB70A1">
        <w:rPr>
          <w:rtl/>
        </w:rPr>
        <w:t>نشده‌اند</w:t>
      </w:r>
      <w:r w:rsidR="00BD4879" w:rsidRPr="003C213A">
        <w:rPr>
          <w:rFonts w:hint="cs"/>
          <w:rtl/>
        </w:rPr>
        <w:t>.</w:t>
      </w:r>
    </w:p>
    <w:p w:rsidR="00BD4879" w:rsidRPr="003C213A" w:rsidRDefault="00BD4879" w:rsidP="00634270">
      <w:pPr>
        <w:jc w:val="both"/>
        <w:rPr>
          <w:rtl/>
        </w:rPr>
      </w:pPr>
      <w:r w:rsidRPr="003C213A">
        <w:rPr>
          <w:rFonts w:hint="cs"/>
          <w:rtl/>
        </w:rPr>
        <w:t xml:space="preserve">شیخ طوسی نیز </w:t>
      </w:r>
      <w:r w:rsidR="00BF20AE" w:rsidRPr="003C213A">
        <w:rPr>
          <w:rFonts w:hint="cs"/>
          <w:rtl/>
        </w:rPr>
        <w:t>فهرست</w:t>
      </w:r>
      <w:r w:rsidRPr="003C213A">
        <w:rPr>
          <w:rFonts w:hint="cs"/>
          <w:rtl/>
        </w:rPr>
        <w:t>ی دارد که کامل است و رجالی دارد که تمام نشده است.</w:t>
      </w:r>
    </w:p>
    <w:p w:rsidR="009D78FE" w:rsidRPr="003C213A" w:rsidRDefault="009D78FE" w:rsidP="00634270">
      <w:pPr>
        <w:jc w:val="both"/>
        <w:rPr>
          <w:rtl/>
        </w:rPr>
      </w:pPr>
      <w:r w:rsidRPr="003C213A">
        <w:rPr>
          <w:rFonts w:hint="cs"/>
          <w:rtl/>
        </w:rPr>
        <w:t xml:space="preserve">کتاب رازی نیز </w:t>
      </w:r>
      <w:r w:rsidR="00BF20AE" w:rsidRPr="003C213A">
        <w:rPr>
          <w:rFonts w:hint="cs"/>
          <w:rtl/>
        </w:rPr>
        <w:t>فهرست</w:t>
      </w:r>
      <w:r w:rsidRPr="003C213A">
        <w:rPr>
          <w:rFonts w:hint="cs"/>
          <w:rtl/>
        </w:rPr>
        <w:t xml:space="preserve"> است و معالم العلماء ابن شهر آشوب نیز تراجم است.</w:t>
      </w:r>
    </w:p>
    <w:p w:rsidR="009D78FE" w:rsidRPr="003C213A" w:rsidRDefault="0042276C" w:rsidP="00634270">
      <w:pPr>
        <w:jc w:val="both"/>
        <w:rPr>
          <w:rtl/>
        </w:rPr>
      </w:pPr>
      <w:r w:rsidRPr="003C213A">
        <w:rPr>
          <w:rFonts w:hint="cs"/>
          <w:rtl/>
        </w:rPr>
        <w:t>ظاهراً</w:t>
      </w:r>
      <w:r w:rsidR="009D78FE" w:rsidRPr="003C213A">
        <w:rPr>
          <w:rFonts w:hint="cs"/>
          <w:rtl/>
        </w:rPr>
        <w:t xml:space="preserve"> اولین کسی که این دو را کاملاً از هم تفکیک کرده است شیخ حر عاملی است. وی در کتاب </w:t>
      </w:r>
      <w:r w:rsidR="00EC697D" w:rsidRPr="003C213A">
        <w:rPr>
          <w:rFonts w:hint="cs"/>
          <w:rtl/>
        </w:rPr>
        <w:t>«امل الآمل» و «تذکره المتبحرین»، اطلاعات تراجمی را آورده است.</w:t>
      </w:r>
    </w:p>
    <w:p w:rsidR="00EC697D" w:rsidRPr="003C213A" w:rsidRDefault="00EC697D" w:rsidP="00634270">
      <w:pPr>
        <w:jc w:val="both"/>
        <w:rPr>
          <w:rtl/>
        </w:rPr>
      </w:pPr>
      <w:r w:rsidRPr="003C213A">
        <w:rPr>
          <w:rFonts w:hint="cs"/>
          <w:rtl/>
        </w:rPr>
        <w:t xml:space="preserve">«ریاض العلماء» </w:t>
      </w:r>
      <w:r w:rsidR="004E7066">
        <w:rPr>
          <w:rFonts w:hint="cs"/>
          <w:rtl/>
        </w:rPr>
        <w:t>«</w:t>
      </w:r>
      <w:r w:rsidRPr="003C213A">
        <w:rPr>
          <w:rFonts w:hint="cs"/>
          <w:rtl/>
        </w:rPr>
        <w:t>افندی</w:t>
      </w:r>
      <w:r w:rsidR="004E7066">
        <w:rPr>
          <w:rFonts w:hint="cs"/>
          <w:rtl/>
        </w:rPr>
        <w:t>»</w:t>
      </w:r>
      <w:r w:rsidRPr="003C213A">
        <w:rPr>
          <w:rFonts w:hint="cs"/>
          <w:rtl/>
        </w:rPr>
        <w:t xml:space="preserve"> که مربوط به قرن </w:t>
      </w:r>
      <w:r w:rsidR="00AB1870" w:rsidRPr="003C213A">
        <w:rPr>
          <w:rFonts w:hint="cs"/>
          <w:rtl/>
        </w:rPr>
        <w:t>دوازدهم</w:t>
      </w:r>
      <w:r w:rsidRPr="003C213A">
        <w:rPr>
          <w:rFonts w:hint="cs"/>
          <w:rtl/>
        </w:rPr>
        <w:t xml:space="preserve"> است</w:t>
      </w:r>
      <w:r w:rsidR="0052602E" w:rsidRPr="003C213A">
        <w:rPr>
          <w:rFonts w:hint="cs"/>
          <w:rtl/>
        </w:rPr>
        <w:t xml:space="preserve"> و</w:t>
      </w:r>
      <w:r w:rsidR="00AB1870" w:rsidRPr="003C213A">
        <w:rPr>
          <w:rFonts w:hint="cs"/>
          <w:rtl/>
        </w:rPr>
        <w:t xml:space="preserve"> </w:t>
      </w:r>
      <w:r w:rsidR="004E7066">
        <w:rPr>
          <w:rFonts w:hint="cs"/>
          <w:rtl/>
        </w:rPr>
        <w:t>«</w:t>
      </w:r>
      <w:r w:rsidR="00AB1870" w:rsidRPr="003C213A">
        <w:rPr>
          <w:rFonts w:hint="cs"/>
          <w:rtl/>
        </w:rPr>
        <w:t>روضات الجنات</w:t>
      </w:r>
      <w:r w:rsidR="004E7066">
        <w:rPr>
          <w:rFonts w:hint="cs"/>
          <w:rtl/>
        </w:rPr>
        <w:t>»</w:t>
      </w:r>
      <w:r w:rsidR="00AB1870" w:rsidRPr="003C213A">
        <w:rPr>
          <w:rFonts w:hint="cs"/>
          <w:rtl/>
        </w:rPr>
        <w:t xml:space="preserve"> </w:t>
      </w:r>
      <w:r w:rsidR="004E7066">
        <w:rPr>
          <w:rFonts w:hint="cs"/>
          <w:rtl/>
        </w:rPr>
        <w:t>«</w:t>
      </w:r>
      <w:r w:rsidR="0042276C" w:rsidRPr="003C213A">
        <w:rPr>
          <w:rtl/>
        </w:rPr>
        <w:t>محمدباقر</w:t>
      </w:r>
      <w:r w:rsidR="00AB1870" w:rsidRPr="003C213A">
        <w:rPr>
          <w:rFonts w:hint="cs"/>
          <w:rtl/>
        </w:rPr>
        <w:t xml:space="preserve"> خوانساری</w:t>
      </w:r>
      <w:r w:rsidR="004E7066">
        <w:rPr>
          <w:rFonts w:hint="cs"/>
          <w:rtl/>
        </w:rPr>
        <w:t>»</w:t>
      </w:r>
      <w:r w:rsidR="00AB1870" w:rsidRPr="003C213A">
        <w:rPr>
          <w:rFonts w:hint="cs"/>
          <w:rtl/>
        </w:rPr>
        <w:t xml:space="preserve"> نیز کتاب تراجم هستند و از رجال تفکیک </w:t>
      </w:r>
      <w:r w:rsidR="00CB70A1">
        <w:rPr>
          <w:rtl/>
        </w:rPr>
        <w:t>شده‌اند</w:t>
      </w:r>
      <w:r w:rsidR="00AB1870" w:rsidRPr="003C213A">
        <w:rPr>
          <w:rFonts w:hint="cs"/>
          <w:rtl/>
        </w:rPr>
        <w:t>.</w:t>
      </w:r>
      <w:r w:rsidR="00E21BA3" w:rsidRPr="00F40C0E">
        <w:rPr>
          <w:vertAlign w:val="superscript"/>
          <w:rtl/>
        </w:rPr>
        <w:footnoteReference w:id="2"/>
      </w:r>
    </w:p>
    <w:p w:rsidR="00E1146F" w:rsidRDefault="00B34291" w:rsidP="00C97364">
      <w:pPr>
        <w:pStyle w:val="2"/>
        <w:rPr>
          <w:rtl/>
        </w:rPr>
      </w:pPr>
      <w:bookmarkStart w:id="13" w:name="_Toc40762319"/>
      <w:r>
        <w:rPr>
          <w:rFonts w:hint="cs"/>
          <w:rtl/>
        </w:rPr>
        <w:t>7</w:t>
      </w:r>
      <w:r w:rsidR="009E1BC3">
        <w:rPr>
          <w:rFonts w:hint="cs"/>
          <w:rtl/>
        </w:rPr>
        <w:t xml:space="preserve">. </w:t>
      </w:r>
      <w:r w:rsidR="009F1782">
        <w:rPr>
          <w:rFonts w:hint="cs"/>
          <w:rtl/>
        </w:rPr>
        <w:t xml:space="preserve">علوم </w:t>
      </w:r>
      <w:r w:rsidR="00123B77">
        <w:rPr>
          <w:rFonts w:hint="cs"/>
          <w:rtl/>
        </w:rPr>
        <w:t>ال</w:t>
      </w:r>
      <w:r w:rsidR="009F1782">
        <w:rPr>
          <w:rFonts w:hint="cs"/>
          <w:rtl/>
        </w:rPr>
        <w:t>حدیث</w:t>
      </w:r>
      <w:r w:rsidR="00281385">
        <w:rPr>
          <w:rFonts w:hint="cs"/>
          <w:rtl/>
        </w:rPr>
        <w:t xml:space="preserve"> و علت نیاز به آنها</w:t>
      </w:r>
      <w:bookmarkEnd w:id="13"/>
    </w:p>
    <w:p w:rsidR="00273DBD" w:rsidRPr="003C213A" w:rsidRDefault="002C7409" w:rsidP="00634270">
      <w:pPr>
        <w:jc w:val="both"/>
        <w:rPr>
          <w:rtl/>
        </w:rPr>
      </w:pPr>
      <w:r w:rsidRPr="003C213A">
        <w:rPr>
          <w:rFonts w:hint="cs"/>
          <w:rtl/>
        </w:rPr>
        <w:t xml:space="preserve">شیعه آراء خود را از منابع اربعه استخراج </w:t>
      </w:r>
      <w:r w:rsidR="00CB70A1">
        <w:rPr>
          <w:rtl/>
        </w:rPr>
        <w:t>م</w:t>
      </w:r>
      <w:r w:rsidR="00CB70A1">
        <w:rPr>
          <w:rFonts w:hint="cs"/>
          <w:rtl/>
        </w:rPr>
        <w:t>ی‌</w:t>
      </w:r>
      <w:r w:rsidR="00CB70A1">
        <w:rPr>
          <w:rFonts w:hint="eastAsia"/>
          <w:rtl/>
        </w:rPr>
        <w:t>کند</w:t>
      </w:r>
      <w:r w:rsidRPr="003C213A">
        <w:rPr>
          <w:rFonts w:hint="cs"/>
          <w:rtl/>
        </w:rPr>
        <w:t>.</w:t>
      </w:r>
      <w:r w:rsidR="004C488E" w:rsidRPr="003C213A">
        <w:rPr>
          <w:rFonts w:hint="cs"/>
          <w:rtl/>
        </w:rPr>
        <w:t xml:space="preserve"> </w:t>
      </w:r>
      <w:r w:rsidR="00C43E41" w:rsidRPr="003C213A">
        <w:rPr>
          <w:rFonts w:hint="cs"/>
          <w:rtl/>
        </w:rPr>
        <w:t>دراین‌بین</w:t>
      </w:r>
      <w:r w:rsidR="00273DBD" w:rsidRPr="003C213A">
        <w:rPr>
          <w:rFonts w:hint="cs"/>
          <w:rtl/>
        </w:rPr>
        <w:t>:</w:t>
      </w:r>
    </w:p>
    <w:p w:rsidR="001E2947" w:rsidRPr="003C213A" w:rsidRDefault="00273DBD" w:rsidP="00634270">
      <w:pPr>
        <w:jc w:val="both"/>
        <w:rPr>
          <w:rtl/>
        </w:rPr>
      </w:pPr>
      <w:r w:rsidRPr="0061475B">
        <w:rPr>
          <w:rFonts w:eastAsiaTheme="majorEastAsia" w:cs="B Titr" w:hint="cs"/>
          <w:color w:val="auto"/>
          <w:sz w:val="24"/>
          <w:szCs w:val="24"/>
          <w:rtl/>
          <w:lang w:bidi="ar-SA"/>
        </w:rPr>
        <w:t>الف)</w:t>
      </w:r>
      <w:r w:rsidRPr="003C213A">
        <w:rPr>
          <w:rFonts w:hint="cs"/>
          <w:rtl/>
        </w:rPr>
        <w:t xml:space="preserve"> </w:t>
      </w:r>
      <w:r w:rsidR="001E2947" w:rsidRPr="003C213A">
        <w:rPr>
          <w:rFonts w:hint="cs"/>
          <w:rtl/>
        </w:rPr>
        <w:t xml:space="preserve">اجماع دلیلی مستقل نیست و به سنت بازگشت </w:t>
      </w:r>
      <w:r w:rsidR="00CB70A1">
        <w:rPr>
          <w:rtl/>
        </w:rPr>
        <w:t>م</w:t>
      </w:r>
      <w:r w:rsidR="00CB70A1">
        <w:rPr>
          <w:rFonts w:hint="cs"/>
          <w:rtl/>
        </w:rPr>
        <w:t>ی‌</w:t>
      </w:r>
      <w:r w:rsidR="00CB70A1">
        <w:rPr>
          <w:rFonts w:hint="eastAsia"/>
          <w:rtl/>
        </w:rPr>
        <w:t>کند</w:t>
      </w:r>
      <w:r w:rsidR="001E2947" w:rsidRPr="003C213A">
        <w:rPr>
          <w:rFonts w:hint="cs"/>
          <w:rtl/>
        </w:rPr>
        <w:t>.</w:t>
      </w:r>
    </w:p>
    <w:p w:rsidR="00273DBD" w:rsidRPr="003C213A" w:rsidRDefault="00273DBD" w:rsidP="00634270">
      <w:pPr>
        <w:jc w:val="both"/>
        <w:rPr>
          <w:rtl/>
        </w:rPr>
      </w:pPr>
      <w:r w:rsidRPr="0061475B">
        <w:rPr>
          <w:rFonts w:eastAsiaTheme="majorEastAsia" w:cs="B Titr" w:hint="cs"/>
          <w:color w:val="auto"/>
          <w:sz w:val="24"/>
          <w:szCs w:val="24"/>
          <w:rtl/>
          <w:lang w:bidi="ar-SA"/>
        </w:rPr>
        <w:t>ب)</w:t>
      </w:r>
      <w:r w:rsidRPr="003C213A">
        <w:rPr>
          <w:rFonts w:hint="cs"/>
          <w:rtl/>
        </w:rPr>
        <w:t xml:space="preserve"> </w:t>
      </w:r>
      <w:r w:rsidR="00C10767" w:rsidRPr="003C213A">
        <w:rPr>
          <w:rFonts w:hint="cs"/>
          <w:rtl/>
        </w:rPr>
        <w:t xml:space="preserve">عقل در عین اینکه در استنباط نقش دارد و با وجود اختلافاتی که در میزان اعتبار عقل در استنباط هست؛ در صورتی حجت است که عقل قطعی باشد و عقل ظنی معتبر نیست. در بسیاری از احکام </w:t>
      </w:r>
      <w:r w:rsidR="00C43E41" w:rsidRPr="003C213A">
        <w:rPr>
          <w:rFonts w:hint="cs"/>
          <w:rtl/>
        </w:rPr>
        <w:t>به‌ویژه</w:t>
      </w:r>
      <w:r w:rsidR="00C10767" w:rsidRPr="003C213A">
        <w:rPr>
          <w:rFonts w:hint="cs"/>
          <w:rtl/>
        </w:rPr>
        <w:t xml:space="preserve"> در </w:t>
      </w:r>
      <w:r w:rsidR="00C43E41" w:rsidRPr="003C213A">
        <w:rPr>
          <w:rFonts w:hint="cs"/>
          <w:rtl/>
        </w:rPr>
        <w:t>تأسیسات</w:t>
      </w:r>
      <w:r w:rsidR="00C10767" w:rsidRPr="003C213A">
        <w:rPr>
          <w:rFonts w:hint="cs"/>
          <w:rtl/>
        </w:rPr>
        <w:t xml:space="preserve"> شارع، امکان رسیدن به عقل قطعی وجود ندارد؛ زیرا مناطات حکم در دست ما نیست. کسانی که </w:t>
      </w:r>
      <w:r w:rsidRPr="003C213A">
        <w:rPr>
          <w:rFonts w:hint="cs"/>
          <w:rtl/>
        </w:rPr>
        <w:t xml:space="preserve">حکم عقل را حجت دانسته و </w:t>
      </w:r>
      <w:r w:rsidR="00C10767" w:rsidRPr="003C213A">
        <w:rPr>
          <w:rFonts w:hint="cs"/>
          <w:rtl/>
        </w:rPr>
        <w:t xml:space="preserve">عقل را بیشتر از دیگران در استنباط دخالت </w:t>
      </w:r>
      <w:r w:rsidR="00CB70A1">
        <w:rPr>
          <w:rtl/>
        </w:rPr>
        <w:t>م</w:t>
      </w:r>
      <w:r w:rsidR="00CB70A1">
        <w:rPr>
          <w:rFonts w:hint="cs"/>
          <w:rtl/>
        </w:rPr>
        <w:t>ی‌</w:t>
      </w:r>
      <w:r w:rsidR="00CB70A1">
        <w:rPr>
          <w:rFonts w:hint="eastAsia"/>
          <w:rtl/>
        </w:rPr>
        <w:t>دهند</w:t>
      </w:r>
      <w:r w:rsidR="00C10767" w:rsidRPr="003C213A">
        <w:rPr>
          <w:rFonts w:hint="cs"/>
          <w:rtl/>
        </w:rPr>
        <w:t xml:space="preserve">، حکم آن را در </w:t>
      </w:r>
      <w:r w:rsidR="00CB70A1">
        <w:rPr>
          <w:rtl/>
        </w:rPr>
        <w:t>حوزه‌</w:t>
      </w:r>
      <w:r w:rsidR="00CB70A1">
        <w:rPr>
          <w:rFonts w:hint="cs"/>
          <w:rtl/>
        </w:rPr>
        <w:t>ی</w:t>
      </w:r>
      <w:r w:rsidR="00C10767" w:rsidRPr="003C213A">
        <w:rPr>
          <w:rFonts w:hint="cs"/>
          <w:rtl/>
        </w:rPr>
        <w:t xml:space="preserve"> امضائیات معتبر </w:t>
      </w:r>
      <w:r w:rsidR="00CB70A1">
        <w:rPr>
          <w:rtl/>
        </w:rPr>
        <w:t>م</w:t>
      </w:r>
      <w:r w:rsidR="00CB70A1">
        <w:rPr>
          <w:rFonts w:hint="cs"/>
          <w:rtl/>
        </w:rPr>
        <w:t>ی‌</w:t>
      </w:r>
      <w:r w:rsidR="00CB70A1">
        <w:rPr>
          <w:rFonts w:hint="eastAsia"/>
          <w:rtl/>
        </w:rPr>
        <w:t>دانند</w:t>
      </w:r>
      <w:r w:rsidR="00C10767" w:rsidRPr="003C213A">
        <w:rPr>
          <w:rFonts w:hint="cs"/>
          <w:rtl/>
        </w:rPr>
        <w:t xml:space="preserve"> و </w:t>
      </w:r>
      <w:r w:rsidRPr="003C213A">
        <w:rPr>
          <w:rFonts w:hint="cs"/>
          <w:rtl/>
        </w:rPr>
        <w:t xml:space="preserve">معتقدند </w:t>
      </w:r>
      <w:r w:rsidR="00C10767" w:rsidRPr="003C213A">
        <w:rPr>
          <w:rFonts w:hint="cs"/>
          <w:rtl/>
        </w:rPr>
        <w:t xml:space="preserve">در </w:t>
      </w:r>
      <w:r w:rsidR="00CB70A1">
        <w:rPr>
          <w:rtl/>
        </w:rPr>
        <w:t>حوزه‌</w:t>
      </w:r>
      <w:r w:rsidR="00CB70A1">
        <w:rPr>
          <w:rFonts w:hint="cs"/>
          <w:rtl/>
        </w:rPr>
        <w:t>ی</w:t>
      </w:r>
      <w:r w:rsidR="00C10767" w:rsidRPr="003C213A">
        <w:rPr>
          <w:rFonts w:hint="cs"/>
          <w:rtl/>
        </w:rPr>
        <w:t xml:space="preserve"> تاسیس</w:t>
      </w:r>
      <w:r w:rsidRPr="003C213A">
        <w:rPr>
          <w:rFonts w:hint="cs"/>
          <w:rtl/>
        </w:rPr>
        <w:t>ی</w:t>
      </w:r>
      <w:r w:rsidR="00C10767" w:rsidRPr="003C213A">
        <w:rPr>
          <w:rFonts w:hint="cs"/>
          <w:rtl/>
        </w:rPr>
        <w:t xml:space="preserve">ات، خود شارع باید مناط را ارائه کند و در غیر این صورت از راه دیگری </w:t>
      </w:r>
      <w:r w:rsidR="00CB70A1">
        <w:rPr>
          <w:rtl/>
        </w:rPr>
        <w:t>نم</w:t>
      </w:r>
      <w:r w:rsidR="00CB70A1">
        <w:rPr>
          <w:rFonts w:hint="cs"/>
          <w:rtl/>
        </w:rPr>
        <w:t>ی‌</w:t>
      </w:r>
      <w:r w:rsidR="00CB70A1">
        <w:rPr>
          <w:rFonts w:hint="eastAsia"/>
          <w:rtl/>
        </w:rPr>
        <w:t>توان</w:t>
      </w:r>
      <w:r w:rsidR="00CB70A1">
        <w:rPr>
          <w:rFonts w:hint="cs"/>
          <w:rtl/>
        </w:rPr>
        <w:t>ی</w:t>
      </w:r>
      <w:r w:rsidR="00CB70A1">
        <w:rPr>
          <w:rFonts w:hint="eastAsia"/>
          <w:rtl/>
        </w:rPr>
        <w:t>م</w:t>
      </w:r>
      <w:r w:rsidR="00C10767" w:rsidRPr="003C213A">
        <w:rPr>
          <w:rFonts w:hint="cs"/>
          <w:rtl/>
        </w:rPr>
        <w:t xml:space="preserve"> به مناط حکم دسترسی پیدا کنیم.</w:t>
      </w:r>
    </w:p>
    <w:p w:rsidR="007469B8" w:rsidRPr="003C213A" w:rsidRDefault="00CB70A1" w:rsidP="00634270">
      <w:pPr>
        <w:jc w:val="both"/>
        <w:rPr>
          <w:rtl/>
        </w:rPr>
      </w:pPr>
      <w:r>
        <w:rPr>
          <w:rtl/>
        </w:rPr>
        <w:t>ازآنجا</w:t>
      </w:r>
      <w:r>
        <w:rPr>
          <w:rFonts w:hint="cs"/>
          <w:rtl/>
        </w:rPr>
        <w:t>یی‌</w:t>
      </w:r>
      <w:r>
        <w:rPr>
          <w:rFonts w:hint="eastAsia"/>
          <w:rtl/>
        </w:rPr>
        <w:t>که</w:t>
      </w:r>
      <w:r w:rsidR="00C10767" w:rsidRPr="003C213A">
        <w:rPr>
          <w:rFonts w:hint="cs"/>
          <w:rtl/>
        </w:rPr>
        <w:t xml:space="preserve"> حرکت عقل برهانی از علت به معلول است، تا مناط را نداشته باشد، </w:t>
      </w:r>
      <w:r>
        <w:rPr>
          <w:rtl/>
        </w:rPr>
        <w:t>نم</w:t>
      </w:r>
      <w:r>
        <w:rPr>
          <w:rFonts w:hint="cs"/>
          <w:rtl/>
        </w:rPr>
        <w:t>ی‌</w:t>
      </w:r>
      <w:r>
        <w:rPr>
          <w:rFonts w:hint="eastAsia"/>
          <w:rtl/>
        </w:rPr>
        <w:t>تواند</w:t>
      </w:r>
      <w:r w:rsidR="00C10767" w:rsidRPr="003C213A">
        <w:rPr>
          <w:rFonts w:hint="cs"/>
          <w:rtl/>
        </w:rPr>
        <w:t xml:space="preserve"> به لحاظ توسعه و تضییق راجع مقدار حکم نظر دهد. </w:t>
      </w:r>
      <w:r w:rsidR="00273DBD" w:rsidRPr="003C213A">
        <w:rPr>
          <w:rFonts w:hint="cs"/>
          <w:rtl/>
        </w:rPr>
        <w:t xml:space="preserve">درنتیجه </w:t>
      </w:r>
      <w:r w:rsidR="001E2947" w:rsidRPr="003C213A">
        <w:rPr>
          <w:rFonts w:hint="cs"/>
          <w:rtl/>
        </w:rPr>
        <w:t>عقل قط</w:t>
      </w:r>
      <w:r w:rsidR="0059252C" w:rsidRPr="003C213A">
        <w:rPr>
          <w:rFonts w:hint="cs"/>
          <w:rtl/>
        </w:rPr>
        <w:t xml:space="preserve">عی در احکام بسیار معدود است و لذا </w:t>
      </w:r>
      <w:r w:rsidR="004C488E" w:rsidRPr="003C213A">
        <w:rPr>
          <w:rFonts w:hint="cs"/>
          <w:rtl/>
        </w:rPr>
        <w:t xml:space="preserve">برای استنباط احکام </w:t>
      </w:r>
      <w:r w:rsidR="0059252C" w:rsidRPr="003C213A">
        <w:rPr>
          <w:rFonts w:hint="cs"/>
          <w:rtl/>
        </w:rPr>
        <w:t xml:space="preserve">فقط کتاب و سنت باقی </w:t>
      </w:r>
      <w:r>
        <w:rPr>
          <w:rtl/>
        </w:rPr>
        <w:t>م</w:t>
      </w:r>
      <w:r>
        <w:rPr>
          <w:rFonts w:hint="cs"/>
          <w:rtl/>
        </w:rPr>
        <w:t>ی‌</w:t>
      </w:r>
      <w:r>
        <w:rPr>
          <w:rFonts w:hint="eastAsia"/>
          <w:rtl/>
        </w:rPr>
        <w:t>مانند</w:t>
      </w:r>
      <w:r w:rsidR="0059252C" w:rsidRPr="003C213A">
        <w:rPr>
          <w:rFonts w:hint="cs"/>
          <w:rtl/>
        </w:rPr>
        <w:t>.</w:t>
      </w:r>
    </w:p>
    <w:p w:rsidR="00A42BAE" w:rsidRPr="003C213A" w:rsidRDefault="00273DBD" w:rsidP="00634270">
      <w:pPr>
        <w:jc w:val="both"/>
        <w:rPr>
          <w:rtl/>
        </w:rPr>
      </w:pPr>
      <w:r w:rsidRPr="0061475B">
        <w:rPr>
          <w:rFonts w:eastAsiaTheme="majorEastAsia" w:cs="B Titr" w:hint="cs"/>
          <w:color w:val="auto"/>
          <w:sz w:val="24"/>
          <w:szCs w:val="24"/>
          <w:rtl/>
          <w:lang w:bidi="ar-SA"/>
        </w:rPr>
        <w:t>ج)</w:t>
      </w:r>
      <w:r w:rsidRPr="003C213A">
        <w:rPr>
          <w:rFonts w:hint="cs"/>
          <w:rtl/>
        </w:rPr>
        <w:t xml:space="preserve"> </w:t>
      </w:r>
      <w:r w:rsidR="0059252C" w:rsidRPr="003C213A">
        <w:rPr>
          <w:rFonts w:hint="cs"/>
          <w:rtl/>
        </w:rPr>
        <w:t xml:space="preserve">آیات الاحکام حدود 500 آیه هستند </w:t>
      </w:r>
      <w:r w:rsidR="00AE5686" w:rsidRPr="003C213A">
        <w:rPr>
          <w:rFonts w:hint="cs"/>
          <w:rtl/>
        </w:rPr>
        <w:t xml:space="preserve">که فقیه باید آنها را </w:t>
      </w:r>
      <w:r w:rsidR="00C43E41" w:rsidRPr="003C213A">
        <w:rPr>
          <w:rFonts w:hint="cs"/>
          <w:rtl/>
        </w:rPr>
        <w:t>به‌درستی</w:t>
      </w:r>
      <w:r w:rsidR="00AE5686" w:rsidRPr="003C213A">
        <w:rPr>
          <w:rFonts w:hint="cs"/>
          <w:rtl/>
        </w:rPr>
        <w:t xml:space="preserve"> بشناسد اما این آیات برای استنباط کافی نیست</w:t>
      </w:r>
      <w:r w:rsidR="00A42BAE" w:rsidRPr="003C213A">
        <w:rPr>
          <w:rFonts w:hint="cs"/>
          <w:rtl/>
        </w:rPr>
        <w:t>؛ زیرا:</w:t>
      </w:r>
    </w:p>
    <w:p w:rsidR="0059252C" w:rsidRPr="003C213A" w:rsidRDefault="00273DBD" w:rsidP="0061475B">
      <w:pPr>
        <w:ind w:left="720"/>
        <w:jc w:val="both"/>
        <w:rPr>
          <w:rtl/>
        </w:rPr>
      </w:pPr>
      <w:r w:rsidRPr="0061475B">
        <w:rPr>
          <w:rFonts w:eastAsiaTheme="majorEastAsia" w:cs="B Titr" w:hint="cs"/>
          <w:color w:val="auto"/>
          <w:sz w:val="24"/>
          <w:szCs w:val="24"/>
          <w:rtl/>
          <w:lang w:bidi="ar-SA"/>
        </w:rPr>
        <w:lastRenderedPageBreak/>
        <w:t>1.</w:t>
      </w:r>
      <w:r w:rsidR="00A42BAE" w:rsidRPr="0061475B">
        <w:rPr>
          <w:rFonts w:eastAsiaTheme="majorEastAsia" w:cs="B Titr" w:hint="cs"/>
          <w:color w:val="auto"/>
          <w:sz w:val="24"/>
          <w:szCs w:val="24"/>
          <w:rtl/>
          <w:lang w:bidi="ar-SA"/>
        </w:rPr>
        <w:t xml:space="preserve"> </w:t>
      </w:r>
      <w:r w:rsidR="00A42BAE" w:rsidRPr="003C213A">
        <w:rPr>
          <w:rFonts w:hint="cs"/>
          <w:rtl/>
        </w:rPr>
        <w:t>بسیاری از این آیات به بیان کلیات پرداخته</w:t>
      </w:r>
      <w:r w:rsidR="002C5FCD" w:rsidRPr="003C213A">
        <w:rPr>
          <w:rFonts w:hint="cs"/>
          <w:rtl/>
        </w:rPr>
        <w:t xml:space="preserve">، اصل تشریع را بیان </w:t>
      </w:r>
      <w:r w:rsidR="00CB70A1">
        <w:rPr>
          <w:rtl/>
        </w:rPr>
        <w:t>م</w:t>
      </w:r>
      <w:r w:rsidR="00CB70A1">
        <w:rPr>
          <w:rFonts w:hint="cs"/>
          <w:rtl/>
        </w:rPr>
        <w:t>ی‌</w:t>
      </w:r>
      <w:r w:rsidR="00CB70A1">
        <w:rPr>
          <w:rFonts w:hint="eastAsia"/>
          <w:rtl/>
        </w:rPr>
        <w:t>کنند</w:t>
      </w:r>
      <w:r w:rsidR="002C5FCD" w:rsidRPr="003C213A">
        <w:rPr>
          <w:rFonts w:hint="cs"/>
          <w:rtl/>
        </w:rPr>
        <w:t>. این آیات عموم و اطلاق نداشته</w:t>
      </w:r>
      <w:r w:rsidR="00A42BAE" w:rsidRPr="003C213A">
        <w:rPr>
          <w:rFonts w:hint="cs"/>
          <w:rtl/>
        </w:rPr>
        <w:t xml:space="preserve"> و مطالب جزئی را بیان </w:t>
      </w:r>
      <w:r w:rsidR="00CB70A1">
        <w:rPr>
          <w:rtl/>
        </w:rPr>
        <w:t>نم</w:t>
      </w:r>
      <w:r w:rsidR="00CB70A1">
        <w:rPr>
          <w:rFonts w:hint="cs"/>
          <w:rtl/>
        </w:rPr>
        <w:t>ی‌</w:t>
      </w:r>
      <w:r w:rsidR="00CB70A1">
        <w:rPr>
          <w:rFonts w:hint="eastAsia"/>
          <w:rtl/>
        </w:rPr>
        <w:t>کند</w:t>
      </w:r>
      <w:r w:rsidR="00A42BAE" w:rsidRPr="003C213A">
        <w:rPr>
          <w:rFonts w:hint="cs"/>
          <w:rtl/>
        </w:rPr>
        <w:t xml:space="preserve"> </w:t>
      </w:r>
      <w:r w:rsidR="00AE5686" w:rsidRPr="003C213A">
        <w:rPr>
          <w:rFonts w:hint="cs"/>
          <w:rtl/>
        </w:rPr>
        <w:t xml:space="preserve">و </w:t>
      </w:r>
      <w:r w:rsidR="00C43E41" w:rsidRPr="003C213A">
        <w:rPr>
          <w:rFonts w:hint="cs"/>
          <w:rtl/>
        </w:rPr>
        <w:t>فروعت</w:t>
      </w:r>
      <w:r w:rsidR="00AE5686" w:rsidRPr="003C213A">
        <w:rPr>
          <w:rFonts w:hint="cs"/>
          <w:rtl/>
        </w:rPr>
        <w:t xml:space="preserve"> فقهی زیادی وجود دارند که</w:t>
      </w:r>
      <w:r w:rsidR="006E3F88" w:rsidRPr="003C213A">
        <w:rPr>
          <w:rFonts w:hint="cs"/>
          <w:rtl/>
        </w:rPr>
        <w:t xml:space="preserve"> </w:t>
      </w:r>
      <w:r w:rsidR="00AE5686" w:rsidRPr="003C213A">
        <w:rPr>
          <w:rFonts w:hint="cs"/>
          <w:rtl/>
        </w:rPr>
        <w:t>در آیات قرآن</w:t>
      </w:r>
      <w:r w:rsidR="00512648" w:rsidRPr="003C213A">
        <w:rPr>
          <w:rFonts w:hint="cs"/>
          <w:rtl/>
        </w:rPr>
        <w:t xml:space="preserve"> وجود ندارند</w:t>
      </w:r>
      <w:r w:rsidR="006E3F88" w:rsidRPr="003C213A">
        <w:rPr>
          <w:rFonts w:hint="cs"/>
          <w:rtl/>
        </w:rPr>
        <w:t>.</w:t>
      </w:r>
      <w:r w:rsidR="00AE5686" w:rsidRPr="00F40C0E">
        <w:rPr>
          <w:vertAlign w:val="superscript"/>
          <w:rtl/>
        </w:rPr>
        <w:footnoteReference w:id="3"/>
      </w:r>
    </w:p>
    <w:p w:rsidR="00A42BAE" w:rsidRPr="003C213A" w:rsidRDefault="00273DBD" w:rsidP="0061475B">
      <w:pPr>
        <w:ind w:left="720"/>
        <w:jc w:val="both"/>
        <w:rPr>
          <w:rtl/>
        </w:rPr>
      </w:pPr>
      <w:r w:rsidRPr="0061475B">
        <w:rPr>
          <w:rFonts w:eastAsiaTheme="majorEastAsia" w:cs="B Titr" w:hint="cs"/>
          <w:color w:val="auto"/>
          <w:sz w:val="24"/>
          <w:szCs w:val="24"/>
          <w:rtl/>
          <w:lang w:bidi="ar-SA"/>
        </w:rPr>
        <w:t>2.</w:t>
      </w:r>
      <w:r w:rsidR="00A42BAE" w:rsidRPr="003C213A">
        <w:rPr>
          <w:rFonts w:hint="cs"/>
          <w:rtl/>
        </w:rPr>
        <w:t xml:space="preserve"> آیاتی مانند آیات ارث که به بیان جزئیات </w:t>
      </w:r>
      <w:r w:rsidR="00CB70A1">
        <w:rPr>
          <w:rtl/>
        </w:rPr>
        <w:t>م</w:t>
      </w:r>
      <w:r w:rsidR="00CB70A1">
        <w:rPr>
          <w:rFonts w:hint="cs"/>
          <w:rtl/>
        </w:rPr>
        <w:t>ی‌</w:t>
      </w:r>
      <w:r w:rsidR="00CB70A1">
        <w:rPr>
          <w:rFonts w:hint="eastAsia"/>
          <w:rtl/>
        </w:rPr>
        <w:t>پردازند</w:t>
      </w:r>
      <w:r w:rsidR="002C5FCD" w:rsidRPr="003C213A">
        <w:rPr>
          <w:rFonts w:hint="cs"/>
          <w:rtl/>
        </w:rPr>
        <w:t xml:space="preserve"> و در مقام بیان هستند</w:t>
      </w:r>
      <w:r w:rsidR="00A42BAE" w:rsidRPr="003C213A">
        <w:rPr>
          <w:rFonts w:hint="cs"/>
          <w:rtl/>
        </w:rPr>
        <w:t xml:space="preserve">، </w:t>
      </w:r>
      <w:r w:rsidR="002C5FCD" w:rsidRPr="003C213A">
        <w:rPr>
          <w:rFonts w:hint="cs"/>
          <w:rtl/>
        </w:rPr>
        <w:t xml:space="preserve">نیز در صورت عموم یا اطلاق داشتن، نیاز به فحص از مخصص، مقید یا ناسخ دارند؛ زیرا </w:t>
      </w:r>
      <w:r w:rsidR="00CB70A1">
        <w:rPr>
          <w:rtl/>
        </w:rPr>
        <w:t>م</w:t>
      </w:r>
      <w:r w:rsidR="00CB70A1">
        <w:rPr>
          <w:rFonts w:hint="cs"/>
          <w:rtl/>
        </w:rPr>
        <w:t>ی‌</w:t>
      </w:r>
      <w:r w:rsidR="00CB70A1">
        <w:rPr>
          <w:rFonts w:hint="eastAsia"/>
          <w:rtl/>
        </w:rPr>
        <w:t>دان</w:t>
      </w:r>
      <w:r w:rsidR="00CB70A1">
        <w:rPr>
          <w:rFonts w:hint="cs"/>
          <w:rtl/>
        </w:rPr>
        <w:t>ی</w:t>
      </w:r>
      <w:r w:rsidR="00CB70A1">
        <w:rPr>
          <w:rFonts w:hint="eastAsia"/>
          <w:rtl/>
        </w:rPr>
        <w:t>م</w:t>
      </w:r>
      <w:r w:rsidR="002C5FCD" w:rsidRPr="003C213A">
        <w:rPr>
          <w:rFonts w:hint="cs"/>
          <w:rtl/>
        </w:rPr>
        <w:t xml:space="preserve"> که </w:t>
      </w:r>
      <w:r w:rsidR="00C43E41" w:rsidRPr="003C213A">
        <w:rPr>
          <w:rFonts w:hint="cs"/>
          <w:rtl/>
        </w:rPr>
        <w:t>دأب</w:t>
      </w:r>
      <w:r w:rsidR="002C5FCD" w:rsidRPr="003C213A">
        <w:rPr>
          <w:rFonts w:hint="cs"/>
          <w:rtl/>
        </w:rPr>
        <w:t xml:space="preserve"> شارع بر این بوده که مطالب را </w:t>
      </w:r>
      <w:r w:rsidR="00C43E41" w:rsidRPr="003C213A">
        <w:rPr>
          <w:rFonts w:hint="cs"/>
          <w:rtl/>
        </w:rPr>
        <w:t>به‌صورت</w:t>
      </w:r>
      <w:r w:rsidR="002C5FCD" w:rsidRPr="003C213A">
        <w:rPr>
          <w:rFonts w:hint="cs"/>
          <w:rtl/>
        </w:rPr>
        <w:t xml:space="preserve"> تدریجی بیان کند. برای فحص از مخصص، مقید و ناسخ </w:t>
      </w:r>
      <w:r w:rsidR="00C43E41" w:rsidRPr="003C213A">
        <w:rPr>
          <w:rtl/>
        </w:rPr>
        <w:t>ن</w:t>
      </w:r>
      <w:r w:rsidR="00C43E41" w:rsidRPr="003C213A">
        <w:rPr>
          <w:rFonts w:hint="cs"/>
          <w:rtl/>
        </w:rPr>
        <w:t>ی</w:t>
      </w:r>
      <w:r w:rsidR="00C43E41" w:rsidRPr="003C213A">
        <w:rPr>
          <w:rFonts w:hint="eastAsia"/>
          <w:rtl/>
        </w:rPr>
        <w:t>ز</w:t>
      </w:r>
      <w:r w:rsidR="002C5FCD" w:rsidRPr="003C213A">
        <w:rPr>
          <w:rFonts w:hint="cs"/>
          <w:rtl/>
        </w:rPr>
        <w:t xml:space="preserve"> باید به سنت رجوع کنیم: «</w:t>
      </w:r>
      <w:r w:rsidR="002C5FCD" w:rsidRPr="003C213A">
        <w:rPr>
          <w:rtl/>
        </w:rPr>
        <w:t>وَ أَنْزَلْنا إِلَ</w:t>
      </w:r>
      <w:r w:rsidR="004A543F" w:rsidRPr="003C213A">
        <w:rPr>
          <w:rtl/>
        </w:rPr>
        <w:t>یک</w:t>
      </w:r>
      <w:r w:rsidR="002C5FCD" w:rsidRPr="003C213A">
        <w:rPr>
          <w:rtl/>
        </w:rPr>
        <w:t xml:space="preserve"> الذِّ</w:t>
      </w:r>
      <w:r w:rsidR="004A543F" w:rsidRPr="003C213A">
        <w:rPr>
          <w:rtl/>
        </w:rPr>
        <w:t>ک</w:t>
      </w:r>
      <w:r w:rsidR="002C5FCD" w:rsidRPr="003C213A">
        <w:rPr>
          <w:rtl/>
        </w:rPr>
        <w:t>رَ لِتُبَ</w:t>
      </w:r>
      <w:r w:rsidR="004A543F" w:rsidRPr="003C213A">
        <w:rPr>
          <w:rtl/>
        </w:rPr>
        <w:t>ی</w:t>
      </w:r>
      <w:r w:rsidR="002C5FCD" w:rsidRPr="003C213A">
        <w:rPr>
          <w:rtl/>
        </w:rPr>
        <w:t xml:space="preserve">نَ لِلنَّاسِ ما نُزِّلَ </w:t>
      </w:r>
      <w:r w:rsidR="00CB70A1">
        <w:rPr>
          <w:rtl/>
        </w:rPr>
        <w:t>إِلَ</w:t>
      </w:r>
      <w:r w:rsidR="00CB70A1">
        <w:rPr>
          <w:rFonts w:hint="cs"/>
          <w:rtl/>
        </w:rPr>
        <w:t>ی</w:t>
      </w:r>
      <w:r w:rsidR="00CB70A1">
        <w:rPr>
          <w:rFonts w:hint="eastAsia"/>
          <w:rtl/>
        </w:rPr>
        <w:t>هِم</w:t>
      </w:r>
      <w:r w:rsidR="002C5FCD" w:rsidRPr="003C213A">
        <w:rPr>
          <w:rFonts w:hint="cs"/>
          <w:rtl/>
        </w:rPr>
        <w:t>»؛ نحل 44</w:t>
      </w:r>
      <w:r w:rsidR="009E1BC3" w:rsidRPr="003C213A">
        <w:rPr>
          <w:rFonts w:hint="cs"/>
          <w:rtl/>
        </w:rPr>
        <w:t>.</w:t>
      </w:r>
    </w:p>
    <w:p w:rsidR="00273DBD" w:rsidRPr="003C213A" w:rsidRDefault="00414723" w:rsidP="00634270">
      <w:pPr>
        <w:jc w:val="both"/>
        <w:rPr>
          <w:rtl/>
        </w:rPr>
      </w:pPr>
      <w:r w:rsidRPr="0061475B">
        <w:rPr>
          <w:rFonts w:eastAsiaTheme="majorEastAsia" w:cs="B Titr" w:hint="cs"/>
          <w:color w:val="auto"/>
          <w:sz w:val="24"/>
          <w:szCs w:val="24"/>
          <w:rtl/>
          <w:lang w:bidi="ar-SA"/>
        </w:rPr>
        <w:t>د)</w:t>
      </w:r>
      <w:r w:rsidRPr="003C213A">
        <w:rPr>
          <w:rFonts w:hint="cs"/>
          <w:rtl/>
        </w:rPr>
        <w:t xml:space="preserve"> </w:t>
      </w:r>
      <w:r w:rsidR="00281385" w:rsidRPr="003C213A">
        <w:rPr>
          <w:rFonts w:hint="cs"/>
          <w:rtl/>
        </w:rPr>
        <w:t xml:space="preserve">طبق توضیحات گذشته روشن </w:t>
      </w:r>
      <w:r w:rsidR="00C43E41" w:rsidRPr="003C213A">
        <w:rPr>
          <w:rFonts w:hint="cs"/>
          <w:rtl/>
        </w:rPr>
        <w:t>می‌شود</w:t>
      </w:r>
      <w:r w:rsidR="00281385" w:rsidRPr="003C213A">
        <w:rPr>
          <w:rFonts w:hint="cs"/>
          <w:rtl/>
        </w:rPr>
        <w:t xml:space="preserve"> که </w:t>
      </w:r>
      <w:r w:rsidR="00C43E41" w:rsidRPr="003C213A">
        <w:rPr>
          <w:rFonts w:hint="cs"/>
          <w:rtl/>
        </w:rPr>
        <w:t>بر اساس</w:t>
      </w:r>
      <w:r w:rsidR="00281385" w:rsidRPr="003C213A">
        <w:rPr>
          <w:rFonts w:hint="cs"/>
          <w:rtl/>
        </w:rPr>
        <w:t xml:space="preserve"> تمام مبانی</w:t>
      </w:r>
      <w:r w:rsidR="00273DBD" w:rsidRPr="003C213A">
        <w:rPr>
          <w:rFonts w:hint="cs"/>
          <w:rtl/>
        </w:rPr>
        <w:t xml:space="preserve"> </w:t>
      </w:r>
      <w:r w:rsidR="00281385" w:rsidRPr="003C213A">
        <w:rPr>
          <w:rFonts w:hint="cs"/>
          <w:rtl/>
        </w:rPr>
        <w:t xml:space="preserve">در شیعه، </w:t>
      </w:r>
      <w:r w:rsidR="00273DBD" w:rsidRPr="003C213A">
        <w:rPr>
          <w:rFonts w:hint="cs"/>
          <w:rtl/>
        </w:rPr>
        <w:t xml:space="preserve">عمده تکیه در استنباط بر سنت است که شامل قول، فعل و تقریر معصوم است. </w:t>
      </w:r>
      <w:r w:rsidR="00C43E41" w:rsidRPr="003C213A">
        <w:rPr>
          <w:rFonts w:hint="cs"/>
          <w:rtl/>
        </w:rPr>
        <w:t>ازآنجایی‌که</w:t>
      </w:r>
      <w:r w:rsidR="00273DBD" w:rsidRPr="003C213A">
        <w:rPr>
          <w:rFonts w:hint="cs"/>
          <w:rtl/>
        </w:rPr>
        <w:t xml:space="preserve"> </w:t>
      </w:r>
      <w:r w:rsidR="00C43E41" w:rsidRPr="003C213A">
        <w:rPr>
          <w:rtl/>
        </w:rPr>
        <w:t>به‌طور مستق</w:t>
      </w:r>
      <w:r w:rsidR="00C43E41" w:rsidRPr="003C213A">
        <w:rPr>
          <w:rFonts w:hint="cs"/>
          <w:rtl/>
        </w:rPr>
        <w:t>ی</w:t>
      </w:r>
      <w:r w:rsidR="00C43E41" w:rsidRPr="003C213A">
        <w:rPr>
          <w:rFonts w:hint="eastAsia"/>
          <w:rtl/>
        </w:rPr>
        <w:t>م</w:t>
      </w:r>
      <w:r w:rsidR="00273DBD" w:rsidRPr="003C213A">
        <w:rPr>
          <w:rFonts w:hint="cs"/>
          <w:rtl/>
        </w:rPr>
        <w:t xml:space="preserve"> به قول، فعل و تقریر معصوم دسترسی نداریم، آنچه با آن مواجه هستیم، </w:t>
      </w:r>
      <w:r w:rsidR="00CB70A1">
        <w:rPr>
          <w:rtl/>
        </w:rPr>
        <w:t>حاک</w:t>
      </w:r>
      <w:r w:rsidR="00CB70A1">
        <w:rPr>
          <w:rFonts w:hint="cs"/>
          <w:rtl/>
        </w:rPr>
        <w:t>ی‌</w:t>
      </w:r>
      <w:r w:rsidR="00CB70A1">
        <w:rPr>
          <w:rFonts w:hint="eastAsia"/>
          <w:rtl/>
        </w:rPr>
        <w:t>ها</w:t>
      </w:r>
      <w:r w:rsidR="00CB70A1">
        <w:rPr>
          <w:rFonts w:hint="cs"/>
          <w:rtl/>
        </w:rPr>
        <w:t>ی</w:t>
      </w:r>
      <w:r w:rsidR="00273DBD" w:rsidRPr="003C213A">
        <w:rPr>
          <w:rFonts w:hint="cs"/>
          <w:rtl/>
        </w:rPr>
        <w:t xml:space="preserve"> از قول، فعل و تقریر معصوم است که این </w:t>
      </w:r>
      <w:r w:rsidR="00CB70A1">
        <w:rPr>
          <w:rtl/>
        </w:rPr>
        <w:t>حاک</w:t>
      </w:r>
      <w:r w:rsidR="00CB70A1">
        <w:rPr>
          <w:rFonts w:hint="cs"/>
          <w:rtl/>
        </w:rPr>
        <w:t>ی‌</w:t>
      </w:r>
      <w:r w:rsidR="00CB70A1">
        <w:rPr>
          <w:rFonts w:hint="eastAsia"/>
          <w:rtl/>
        </w:rPr>
        <w:t>ها</w:t>
      </w:r>
      <w:r w:rsidR="00273DBD" w:rsidRPr="003C213A">
        <w:rPr>
          <w:rFonts w:hint="cs"/>
          <w:rtl/>
        </w:rPr>
        <w:t xml:space="preserve"> روایات هستند.</w:t>
      </w:r>
    </w:p>
    <w:p w:rsidR="00273DBD" w:rsidRPr="003C213A" w:rsidRDefault="00281385" w:rsidP="00634270">
      <w:pPr>
        <w:jc w:val="both"/>
        <w:rPr>
          <w:rtl/>
        </w:rPr>
      </w:pPr>
      <w:r w:rsidRPr="003C213A">
        <w:rPr>
          <w:rFonts w:hint="cs"/>
          <w:rtl/>
        </w:rPr>
        <w:t xml:space="preserve">درنتیجه </w:t>
      </w:r>
      <w:r w:rsidR="00273DBD" w:rsidRPr="003C213A">
        <w:rPr>
          <w:rFonts w:hint="cs"/>
          <w:rtl/>
        </w:rPr>
        <w:t xml:space="preserve">شناخت </w:t>
      </w:r>
      <w:r w:rsidR="00414723" w:rsidRPr="003C213A">
        <w:rPr>
          <w:rFonts w:hint="cs"/>
          <w:rtl/>
        </w:rPr>
        <w:t xml:space="preserve">روایات برای فقیه (و </w:t>
      </w:r>
      <w:r w:rsidR="00C43E41" w:rsidRPr="003C213A">
        <w:rPr>
          <w:rFonts w:hint="cs"/>
          <w:rtl/>
        </w:rPr>
        <w:t>به‌طورکلی</w:t>
      </w:r>
      <w:r w:rsidR="00414723" w:rsidRPr="003C213A">
        <w:rPr>
          <w:rFonts w:hint="cs"/>
          <w:rtl/>
        </w:rPr>
        <w:t xml:space="preserve"> کسی که در علوم اسلامی فعالیت </w:t>
      </w:r>
      <w:r w:rsidR="00CB70A1">
        <w:rPr>
          <w:rtl/>
        </w:rPr>
        <w:t>م</w:t>
      </w:r>
      <w:r w:rsidR="00CB70A1">
        <w:rPr>
          <w:rFonts w:hint="cs"/>
          <w:rtl/>
        </w:rPr>
        <w:t>ی‌</w:t>
      </w:r>
      <w:r w:rsidR="00CB70A1">
        <w:rPr>
          <w:rFonts w:hint="eastAsia"/>
          <w:rtl/>
        </w:rPr>
        <w:t>کند</w:t>
      </w:r>
      <w:r w:rsidR="00414723" w:rsidRPr="003C213A">
        <w:rPr>
          <w:rFonts w:hint="cs"/>
          <w:rtl/>
        </w:rPr>
        <w:t xml:space="preserve">) ضرورت دارد و برای شناخت این روایات، علومی شکل </w:t>
      </w:r>
      <w:r w:rsidR="00CB70A1">
        <w:rPr>
          <w:rtl/>
        </w:rPr>
        <w:t>م</w:t>
      </w:r>
      <w:r w:rsidR="00CB70A1">
        <w:rPr>
          <w:rFonts w:hint="cs"/>
          <w:rtl/>
        </w:rPr>
        <w:t>ی‌</w:t>
      </w:r>
      <w:r w:rsidR="00CB70A1">
        <w:rPr>
          <w:rFonts w:hint="eastAsia"/>
          <w:rtl/>
        </w:rPr>
        <w:t>گ</w:t>
      </w:r>
      <w:r w:rsidR="00CB70A1">
        <w:rPr>
          <w:rFonts w:hint="cs"/>
          <w:rtl/>
        </w:rPr>
        <w:t>ی</w:t>
      </w:r>
      <w:r w:rsidR="00CB70A1">
        <w:rPr>
          <w:rFonts w:hint="eastAsia"/>
          <w:rtl/>
        </w:rPr>
        <w:t>رد</w:t>
      </w:r>
      <w:r w:rsidR="00414723" w:rsidRPr="003C213A">
        <w:rPr>
          <w:rFonts w:hint="cs"/>
          <w:rtl/>
        </w:rPr>
        <w:t xml:space="preserve"> که به «علوم حدیث» معروف هستند. علوم حدیث شامل هر علمی هستند که </w:t>
      </w:r>
      <w:r w:rsidR="00C43E41" w:rsidRPr="003C213A">
        <w:rPr>
          <w:rFonts w:hint="cs"/>
          <w:rtl/>
        </w:rPr>
        <w:t>به‌نوعی</w:t>
      </w:r>
      <w:r w:rsidR="00414723" w:rsidRPr="003C213A">
        <w:rPr>
          <w:rFonts w:hint="cs"/>
          <w:rtl/>
        </w:rPr>
        <w:t xml:space="preserve"> به شناخت روایت کمک کنند.</w:t>
      </w:r>
    </w:p>
    <w:p w:rsidR="007433D3" w:rsidRPr="003C213A" w:rsidRDefault="00414723" w:rsidP="00634270">
      <w:pPr>
        <w:jc w:val="both"/>
        <w:rPr>
          <w:rtl/>
        </w:rPr>
      </w:pPr>
      <w:r w:rsidRPr="003C213A">
        <w:rPr>
          <w:rFonts w:hint="cs"/>
          <w:rtl/>
        </w:rPr>
        <w:t xml:space="preserve">هر حدیثی شامل سه بخش است: صدور، دلالت و جهت که شناخت هر یک از این </w:t>
      </w:r>
      <w:r w:rsidR="00DE5686" w:rsidRPr="003C213A">
        <w:rPr>
          <w:rFonts w:hint="cs"/>
          <w:rtl/>
        </w:rPr>
        <w:t>سه بخش</w:t>
      </w:r>
      <w:r w:rsidRPr="003C213A">
        <w:rPr>
          <w:rFonts w:hint="cs"/>
          <w:rtl/>
        </w:rPr>
        <w:t xml:space="preserve"> در مورد هر حدیثی مهم است و علاوه بر این موارد، باید به جمع بین روایات نیز پرداخت؛ لذا علومی برای شناخت روایات شکل گرفته است: علمی به بررسی متون حدیث پرداخته و آن را از لحاظ </w:t>
      </w:r>
      <w:r w:rsidR="00C43E41" w:rsidRPr="003C213A">
        <w:rPr>
          <w:rtl/>
        </w:rPr>
        <w:t>غرا</w:t>
      </w:r>
      <w:r w:rsidR="00C43E41" w:rsidRPr="003C213A">
        <w:rPr>
          <w:rFonts w:hint="cs"/>
          <w:rtl/>
        </w:rPr>
        <w:t>ی</w:t>
      </w:r>
      <w:r w:rsidR="00C43E41" w:rsidRPr="003C213A">
        <w:rPr>
          <w:rFonts w:hint="eastAsia"/>
          <w:rtl/>
        </w:rPr>
        <w:t>ب</w:t>
      </w:r>
      <w:r w:rsidRPr="003C213A">
        <w:rPr>
          <w:rFonts w:hint="cs"/>
          <w:rtl/>
        </w:rPr>
        <w:t xml:space="preserve"> و ترکیب مورد دقت قرار </w:t>
      </w:r>
      <w:r w:rsidR="00CB70A1">
        <w:rPr>
          <w:rtl/>
        </w:rPr>
        <w:t>م</w:t>
      </w:r>
      <w:r w:rsidR="00CB70A1">
        <w:rPr>
          <w:rFonts w:hint="cs"/>
          <w:rtl/>
        </w:rPr>
        <w:t>ی‌</w:t>
      </w:r>
      <w:r w:rsidR="00CB70A1">
        <w:rPr>
          <w:rFonts w:hint="eastAsia"/>
          <w:rtl/>
        </w:rPr>
        <w:t>دهد</w:t>
      </w:r>
      <w:r w:rsidRPr="003C213A">
        <w:rPr>
          <w:rFonts w:hint="cs"/>
          <w:rtl/>
        </w:rPr>
        <w:t xml:space="preserve">؛ علمی دیگر سند روایت را </w:t>
      </w:r>
      <w:r w:rsidR="00D23CEA" w:rsidRPr="003C213A">
        <w:rPr>
          <w:rFonts w:hint="cs"/>
          <w:rtl/>
        </w:rPr>
        <w:t xml:space="preserve">بررسی کرده و آن را </w:t>
      </w:r>
      <w:r w:rsidRPr="003C213A">
        <w:rPr>
          <w:rFonts w:hint="cs"/>
          <w:rtl/>
        </w:rPr>
        <w:t xml:space="preserve">به لحاظ صدور </w:t>
      </w:r>
      <w:r w:rsidR="00D23CEA" w:rsidRPr="003C213A">
        <w:rPr>
          <w:rFonts w:hint="cs"/>
          <w:rtl/>
        </w:rPr>
        <w:t xml:space="preserve">ارزیابی </w:t>
      </w:r>
      <w:r w:rsidR="00CB70A1">
        <w:rPr>
          <w:rtl/>
        </w:rPr>
        <w:t>م</w:t>
      </w:r>
      <w:r w:rsidR="00CB70A1">
        <w:rPr>
          <w:rFonts w:hint="cs"/>
          <w:rtl/>
        </w:rPr>
        <w:t>ی‌</w:t>
      </w:r>
      <w:r w:rsidR="00CB70A1">
        <w:rPr>
          <w:rFonts w:hint="eastAsia"/>
          <w:rtl/>
        </w:rPr>
        <w:t>کند</w:t>
      </w:r>
      <w:r w:rsidR="00123B77" w:rsidRPr="003C213A">
        <w:rPr>
          <w:rFonts w:hint="cs"/>
          <w:rtl/>
        </w:rPr>
        <w:t xml:space="preserve"> و</w:t>
      </w:r>
      <w:r w:rsidRPr="003C213A">
        <w:rPr>
          <w:rFonts w:hint="cs"/>
          <w:rtl/>
        </w:rPr>
        <w:t xml:space="preserve"> علم</w:t>
      </w:r>
      <w:r w:rsidR="00123B77" w:rsidRPr="003C213A">
        <w:rPr>
          <w:rFonts w:hint="cs"/>
          <w:rtl/>
        </w:rPr>
        <w:t xml:space="preserve"> دیگری</w:t>
      </w:r>
      <w:r w:rsidRPr="003C213A">
        <w:rPr>
          <w:rFonts w:hint="cs"/>
          <w:rtl/>
        </w:rPr>
        <w:t xml:space="preserve"> </w:t>
      </w:r>
      <w:r w:rsidR="00D23CEA" w:rsidRPr="003C213A">
        <w:rPr>
          <w:rFonts w:hint="cs"/>
          <w:rtl/>
        </w:rPr>
        <w:t xml:space="preserve">قواعد </w:t>
      </w:r>
      <w:r w:rsidR="00CB70A1">
        <w:rPr>
          <w:rtl/>
        </w:rPr>
        <w:t>کل</w:t>
      </w:r>
      <w:r w:rsidR="00CB70A1">
        <w:rPr>
          <w:rFonts w:hint="cs"/>
          <w:rtl/>
        </w:rPr>
        <w:t>ی‌</w:t>
      </w:r>
      <w:r w:rsidR="00CB70A1">
        <w:rPr>
          <w:rFonts w:hint="eastAsia"/>
          <w:rtl/>
        </w:rPr>
        <w:t>ا</w:t>
      </w:r>
      <w:r w:rsidR="00CB70A1">
        <w:rPr>
          <w:rFonts w:hint="cs"/>
          <w:rtl/>
        </w:rPr>
        <w:t>ی</w:t>
      </w:r>
      <w:r w:rsidR="00D23CEA" w:rsidRPr="003C213A">
        <w:rPr>
          <w:rFonts w:hint="cs"/>
          <w:rtl/>
        </w:rPr>
        <w:t xml:space="preserve"> را که </w:t>
      </w:r>
      <w:r w:rsidR="00CB70A1">
        <w:rPr>
          <w:rtl/>
        </w:rPr>
        <w:t>م</w:t>
      </w:r>
      <w:r w:rsidR="00CB70A1">
        <w:rPr>
          <w:rFonts w:hint="cs"/>
          <w:rtl/>
        </w:rPr>
        <w:t>ی‌</w:t>
      </w:r>
      <w:r w:rsidR="00CB70A1">
        <w:rPr>
          <w:rFonts w:hint="eastAsia"/>
          <w:rtl/>
        </w:rPr>
        <w:t>تواند</w:t>
      </w:r>
      <w:r w:rsidR="00D23CEA" w:rsidRPr="003C213A">
        <w:rPr>
          <w:rFonts w:hint="cs"/>
          <w:rtl/>
        </w:rPr>
        <w:t xml:space="preserve"> در صدور، دلالت و یا جهت حدیث </w:t>
      </w:r>
      <w:r w:rsidR="00C43E41" w:rsidRPr="003C213A">
        <w:rPr>
          <w:rFonts w:hint="cs"/>
          <w:rtl/>
        </w:rPr>
        <w:t>تأثیرگذار</w:t>
      </w:r>
      <w:r w:rsidR="00D23CEA" w:rsidRPr="003C213A">
        <w:rPr>
          <w:rFonts w:hint="cs"/>
          <w:rtl/>
        </w:rPr>
        <w:t xml:space="preserve"> باشد را بیان </w:t>
      </w:r>
      <w:r w:rsidR="00CB70A1">
        <w:rPr>
          <w:rtl/>
        </w:rPr>
        <w:t>م</w:t>
      </w:r>
      <w:r w:rsidR="00CB70A1">
        <w:rPr>
          <w:rFonts w:hint="cs"/>
          <w:rtl/>
        </w:rPr>
        <w:t>ی‌</w:t>
      </w:r>
      <w:r w:rsidR="00CB70A1">
        <w:rPr>
          <w:rFonts w:hint="eastAsia"/>
          <w:rtl/>
        </w:rPr>
        <w:t>کند</w:t>
      </w:r>
      <w:r w:rsidR="00123B77" w:rsidRPr="003C213A">
        <w:rPr>
          <w:rFonts w:hint="cs"/>
          <w:rtl/>
        </w:rPr>
        <w:t>.</w:t>
      </w:r>
    </w:p>
    <w:p w:rsidR="00414723" w:rsidRPr="003C213A" w:rsidRDefault="00D23CEA" w:rsidP="00634270">
      <w:pPr>
        <w:jc w:val="both"/>
        <w:rPr>
          <w:rtl/>
        </w:rPr>
      </w:pPr>
      <w:r w:rsidRPr="003C213A">
        <w:rPr>
          <w:rFonts w:hint="cs"/>
          <w:rtl/>
        </w:rPr>
        <w:t>به مجموع این علوم، «علوم الحدیث</w:t>
      </w:r>
      <w:r w:rsidR="00BF3607" w:rsidRPr="003C213A">
        <w:rPr>
          <w:rFonts w:hint="cs"/>
          <w:rtl/>
        </w:rPr>
        <w:t>»</w:t>
      </w:r>
      <w:r w:rsidRPr="003C213A">
        <w:rPr>
          <w:rFonts w:hint="cs"/>
          <w:rtl/>
        </w:rPr>
        <w:t xml:space="preserve"> اطلاق </w:t>
      </w:r>
      <w:r w:rsidR="00CB70A1">
        <w:rPr>
          <w:rtl/>
        </w:rPr>
        <w:t>م</w:t>
      </w:r>
      <w:r w:rsidR="00CB70A1">
        <w:rPr>
          <w:rFonts w:hint="cs"/>
          <w:rtl/>
        </w:rPr>
        <w:t>ی‌</w:t>
      </w:r>
      <w:r w:rsidR="00CB70A1">
        <w:rPr>
          <w:rFonts w:hint="eastAsia"/>
          <w:rtl/>
        </w:rPr>
        <w:t>شود</w:t>
      </w:r>
      <w:r w:rsidR="00831CBD" w:rsidRPr="003C213A">
        <w:rPr>
          <w:rFonts w:hint="cs"/>
          <w:rtl/>
        </w:rPr>
        <w:t xml:space="preserve"> که </w:t>
      </w:r>
      <w:r w:rsidR="00BB0578" w:rsidRPr="003C213A">
        <w:rPr>
          <w:rFonts w:hint="cs"/>
          <w:rtl/>
        </w:rPr>
        <w:t>برخی</w:t>
      </w:r>
      <w:r w:rsidR="004B2A2C" w:rsidRPr="003C213A">
        <w:rPr>
          <w:rFonts w:hint="cs"/>
          <w:rtl/>
        </w:rPr>
        <w:t xml:space="preserve"> از این علوم </w:t>
      </w:r>
      <w:r w:rsidR="00C43E41" w:rsidRPr="003C213A">
        <w:rPr>
          <w:rFonts w:hint="cs"/>
          <w:rtl/>
        </w:rPr>
        <w:t>عبارت‌اند</w:t>
      </w:r>
      <w:r w:rsidR="004B2A2C" w:rsidRPr="003C213A">
        <w:rPr>
          <w:rFonts w:hint="cs"/>
          <w:rtl/>
        </w:rPr>
        <w:t xml:space="preserve"> از:</w:t>
      </w:r>
    </w:p>
    <w:p w:rsidR="00F10F38" w:rsidRPr="00FA4663" w:rsidRDefault="00BB0578" w:rsidP="00F10F38">
      <w:pPr>
        <w:pStyle w:val="3"/>
        <w:rPr>
          <w:rtl/>
        </w:rPr>
      </w:pPr>
      <w:bookmarkStart w:id="14" w:name="_Toc40762320"/>
      <w:r w:rsidRPr="00FA4663">
        <w:rPr>
          <w:rStyle w:val="Heading2Char"/>
          <w:rFonts w:hint="cs"/>
          <w:sz w:val="22"/>
          <w:szCs w:val="22"/>
          <w:rtl/>
        </w:rPr>
        <w:t>الف)</w:t>
      </w:r>
      <w:r w:rsidR="0069712B" w:rsidRPr="00FA4663">
        <w:rPr>
          <w:rStyle w:val="Heading2Char"/>
          <w:sz w:val="22"/>
          <w:szCs w:val="22"/>
          <w:rtl/>
        </w:rPr>
        <w:t xml:space="preserve"> </w:t>
      </w:r>
      <w:r w:rsidR="00DE5686" w:rsidRPr="00FA4663">
        <w:rPr>
          <w:rStyle w:val="Heading2Char"/>
          <w:rFonts w:hint="cs"/>
          <w:sz w:val="22"/>
          <w:szCs w:val="22"/>
          <w:rtl/>
        </w:rPr>
        <w:t>علم «</w:t>
      </w:r>
      <w:r w:rsidR="00C43E41" w:rsidRPr="00FA4663">
        <w:rPr>
          <w:rStyle w:val="Heading2Char"/>
          <w:rFonts w:hint="cs"/>
          <w:sz w:val="22"/>
          <w:szCs w:val="22"/>
          <w:rtl/>
        </w:rPr>
        <w:t>درایه‌الحدیث</w:t>
      </w:r>
      <w:r w:rsidR="00DE5686" w:rsidRPr="00FA4663">
        <w:rPr>
          <w:rStyle w:val="Heading2Char"/>
          <w:rFonts w:hint="cs"/>
          <w:sz w:val="22"/>
          <w:szCs w:val="22"/>
          <w:rtl/>
        </w:rPr>
        <w:t>»</w:t>
      </w:r>
      <w:bookmarkEnd w:id="14"/>
    </w:p>
    <w:p w:rsidR="00D23CEA" w:rsidRPr="003C213A" w:rsidRDefault="00D23CEA" w:rsidP="00634270">
      <w:pPr>
        <w:jc w:val="both"/>
        <w:rPr>
          <w:rtl/>
        </w:rPr>
      </w:pPr>
      <w:r w:rsidRPr="003C213A">
        <w:rPr>
          <w:rFonts w:hint="cs"/>
          <w:rtl/>
        </w:rPr>
        <w:t>علم «</w:t>
      </w:r>
      <w:r w:rsidR="00C43E41" w:rsidRPr="003C213A">
        <w:rPr>
          <w:rFonts w:hint="cs"/>
          <w:rtl/>
        </w:rPr>
        <w:t>درایه‌الحدیث</w:t>
      </w:r>
      <w:r w:rsidRPr="003C213A">
        <w:rPr>
          <w:rFonts w:hint="cs"/>
          <w:rtl/>
        </w:rPr>
        <w:t xml:space="preserve">» </w:t>
      </w:r>
      <w:r w:rsidR="00BF3607" w:rsidRPr="003C213A">
        <w:rPr>
          <w:rFonts w:hint="cs"/>
          <w:rtl/>
        </w:rPr>
        <w:t xml:space="preserve">یکی از این علوم بوده </w:t>
      </w:r>
      <w:r w:rsidRPr="003C213A">
        <w:rPr>
          <w:rFonts w:hint="cs"/>
          <w:rtl/>
        </w:rPr>
        <w:t xml:space="preserve">که قواعد کلی </w:t>
      </w:r>
      <w:r w:rsidR="00C43E41" w:rsidRPr="003C213A">
        <w:rPr>
          <w:rFonts w:hint="cs"/>
          <w:rtl/>
        </w:rPr>
        <w:t>مؤثر</w:t>
      </w:r>
      <w:r w:rsidRPr="003C213A">
        <w:rPr>
          <w:rFonts w:hint="cs"/>
          <w:rtl/>
        </w:rPr>
        <w:t xml:space="preserve"> در فهم حدیث را بررسی </w:t>
      </w:r>
      <w:r w:rsidR="00CB70A1">
        <w:rPr>
          <w:rtl/>
        </w:rPr>
        <w:t>م</w:t>
      </w:r>
      <w:r w:rsidR="00CB70A1">
        <w:rPr>
          <w:rFonts w:hint="cs"/>
          <w:rtl/>
        </w:rPr>
        <w:t>ی‌</w:t>
      </w:r>
      <w:r w:rsidR="00CB70A1">
        <w:rPr>
          <w:rFonts w:hint="eastAsia"/>
          <w:rtl/>
        </w:rPr>
        <w:t>کرده</w:t>
      </w:r>
      <w:r w:rsidRPr="003C213A">
        <w:rPr>
          <w:rFonts w:hint="cs"/>
          <w:rtl/>
        </w:rPr>
        <w:t xml:space="preserve"> است. امروزه بسیاری از قواعدی که در گذشته در «</w:t>
      </w:r>
      <w:r w:rsidR="00C43E41" w:rsidRPr="003C213A">
        <w:rPr>
          <w:rFonts w:hint="cs"/>
          <w:rtl/>
        </w:rPr>
        <w:t>درایه‌الحدیث</w:t>
      </w:r>
      <w:r w:rsidRPr="003C213A">
        <w:rPr>
          <w:rFonts w:hint="cs"/>
          <w:rtl/>
        </w:rPr>
        <w:t xml:space="preserve">» بحث </w:t>
      </w:r>
      <w:r w:rsidR="00CB70A1">
        <w:rPr>
          <w:rtl/>
        </w:rPr>
        <w:t>م</w:t>
      </w:r>
      <w:r w:rsidR="00CB70A1">
        <w:rPr>
          <w:rFonts w:hint="cs"/>
          <w:rtl/>
        </w:rPr>
        <w:t>ی‌</w:t>
      </w:r>
      <w:r w:rsidR="00CB70A1">
        <w:rPr>
          <w:rFonts w:hint="eastAsia"/>
          <w:rtl/>
        </w:rPr>
        <w:t>شده</w:t>
      </w:r>
      <w:r w:rsidRPr="003C213A">
        <w:rPr>
          <w:rFonts w:hint="cs"/>
          <w:rtl/>
        </w:rPr>
        <w:t xml:space="preserve">، در علم اصول بیان </w:t>
      </w:r>
      <w:r w:rsidR="00CB70A1">
        <w:rPr>
          <w:rtl/>
        </w:rPr>
        <w:t>م</w:t>
      </w:r>
      <w:r w:rsidR="00CB70A1">
        <w:rPr>
          <w:rFonts w:hint="cs"/>
          <w:rtl/>
        </w:rPr>
        <w:t>ی‌</w:t>
      </w:r>
      <w:r w:rsidR="00CB70A1">
        <w:rPr>
          <w:rFonts w:hint="eastAsia"/>
          <w:rtl/>
        </w:rPr>
        <w:t>شود</w:t>
      </w:r>
      <w:r w:rsidRPr="003C213A">
        <w:rPr>
          <w:rFonts w:hint="cs"/>
          <w:rtl/>
        </w:rPr>
        <w:t xml:space="preserve">. </w:t>
      </w:r>
      <w:r w:rsidR="00CB70A1">
        <w:rPr>
          <w:rtl/>
        </w:rPr>
        <w:t>به‌طور</w:t>
      </w:r>
      <w:r w:rsidRPr="003C213A">
        <w:rPr>
          <w:rFonts w:hint="cs"/>
          <w:rtl/>
        </w:rPr>
        <w:t xml:space="preserve"> مثال این قواعد که «آیا </w:t>
      </w:r>
      <w:r w:rsidR="00E25861" w:rsidRPr="003C213A">
        <w:rPr>
          <w:rFonts w:hint="cs"/>
          <w:rtl/>
        </w:rPr>
        <w:t xml:space="preserve">عمل مشهور جابر ضعف سند هست یا خیر؟»؛ «تا چه اندازه </w:t>
      </w:r>
      <w:r w:rsidR="00CB70A1">
        <w:rPr>
          <w:rtl/>
        </w:rPr>
        <w:t>م</w:t>
      </w:r>
      <w:r w:rsidR="00CB70A1">
        <w:rPr>
          <w:rFonts w:hint="cs"/>
          <w:rtl/>
        </w:rPr>
        <w:t>ی‌</w:t>
      </w:r>
      <w:r w:rsidR="00CB70A1">
        <w:rPr>
          <w:rFonts w:hint="eastAsia"/>
          <w:rtl/>
        </w:rPr>
        <w:t>توان</w:t>
      </w:r>
      <w:r w:rsidR="00E25861" w:rsidRPr="003C213A">
        <w:rPr>
          <w:rFonts w:hint="cs"/>
          <w:rtl/>
        </w:rPr>
        <w:t xml:space="preserve"> به عمل مشهور در حدیث اعتماد کرد؟»؛ «با اعراض مشهور باید چه کرد؟» و...</w:t>
      </w:r>
    </w:p>
    <w:p w:rsidR="00266465" w:rsidRPr="003C213A" w:rsidRDefault="00266465" w:rsidP="00634270">
      <w:pPr>
        <w:jc w:val="both"/>
        <w:rPr>
          <w:rtl/>
        </w:rPr>
      </w:pPr>
      <w:r w:rsidRPr="003C213A">
        <w:rPr>
          <w:rFonts w:hint="cs"/>
          <w:rtl/>
        </w:rPr>
        <w:t>بنابرای</w:t>
      </w:r>
      <w:r w:rsidR="00522FB9" w:rsidRPr="003C213A">
        <w:rPr>
          <w:rFonts w:hint="cs"/>
          <w:rtl/>
        </w:rPr>
        <w:t>ن</w:t>
      </w:r>
      <w:r w:rsidRPr="003C213A">
        <w:rPr>
          <w:rFonts w:hint="cs"/>
          <w:rtl/>
        </w:rPr>
        <w:t xml:space="preserve"> تعریف «</w:t>
      </w:r>
      <w:r w:rsidR="00C43E41" w:rsidRPr="003C213A">
        <w:rPr>
          <w:rFonts w:hint="cs"/>
          <w:rtl/>
        </w:rPr>
        <w:t>درایه‌الحدیث</w:t>
      </w:r>
      <w:r w:rsidRPr="003C213A">
        <w:rPr>
          <w:rFonts w:hint="cs"/>
          <w:rtl/>
        </w:rPr>
        <w:t xml:space="preserve">» این بوده است: «علمی که از مسائلی کلی بحث </w:t>
      </w:r>
      <w:r w:rsidR="00CB70A1">
        <w:rPr>
          <w:rtl/>
        </w:rPr>
        <w:t>م</w:t>
      </w:r>
      <w:r w:rsidR="00CB70A1">
        <w:rPr>
          <w:rFonts w:hint="cs"/>
          <w:rtl/>
        </w:rPr>
        <w:t>ی‌</w:t>
      </w:r>
      <w:r w:rsidR="00CB70A1">
        <w:rPr>
          <w:rFonts w:hint="eastAsia"/>
          <w:rtl/>
        </w:rPr>
        <w:t>کند</w:t>
      </w:r>
      <w:r w:rsidRPr="003C213A">
        <w:rPr>
          <w:rFonts w:hint="cs"/>
          <w:rtl/>
        </w:rPr>
        <w:t xml:space="preserve"> در قبول یا رد خبر تأثیر دارند».</w:t>
      </w:r>
    </w:p>
    <w:p w:rsidR="00E25861" w:rsidRPr="003C213A" w:rsidRDefault="00E25861" w:rsidP="00634270">
      <w:pPr>
        <w:jc w:val="both"/>
        <w:rPr>
          <w:rtl/>
        </w:rPr>
      </w:pPr>
      <w:r w:rsidRPr="003C213A">
        <w:rPr>
          <w:rFonts w:hint="cs"/>
          <w:rtl/>
        </w:rPr>
        <w:t>آنچه امروزه «</w:t>
      </w:r>
      <w:r w:rsidR="00C43E41" w:rsidRPr="003C213A">
        <w:rPr>
          <w:rFonts w:hint="cs"/>
          <w:rtl/>
        </w:rPr>
        <w:t>درایه‌الحدیث</w:t>
      </w:r>
      <w:r w:rsidRPr="003C213A">
        <w:rPr>
          <w:rFonts w:hint="cs"/>
          <w:rtl/>
        </w:rPr>
        <w:t xml:space="preserve">» نامیده </w:t>
      </w:r>
      <w:r w:rsidR="00CB70A1">
        <w:rPr>
          <w:rtl/>
        </w:rPr>
        <w:t>م</w:t>
      </w:r>
      <w:r w:rsidR="00CB70A1">
        <w:rPr>
          <w:rFonts w:hint="cs"/>
          <w:rtl/>
        </w:rPr>
        <w:t>ی‌</w:t>
      </w:r>
      <w:r w:rsidR="00CB70A1">
        <w:rPr>
          <w:rFonts w:hint="eastAsia"/>
          <w:rtl/>
        </w:rPr>
        <w:t>شود</w:t>
      </w:r>
      <w:r w:rsidRPr="003C213A">
        <w:rPr>
          <w:rFonts w:hint="cs"/>
          <w:rtl/>
        </w:rPr>
        <w:t xml:space="preserve">، علمی است که </w:t>
      </w:r>
      <w:r w:rsidR="00060F3C" w:rsidRPr="003C213A">
        <w:rPr>
          <w:rFonts w:hint="cs"/>
          <w:rtl/>
        </w:rPr>
        <w:t xml:space="preserve">مصطلحات الحدیث را توضیح </w:t>
      </w:r>
      <w:r w:rsidR="00CB70A1">
        <w:rPr>
          <w:rtl/>
        </w:rPr>
        <w:t>م</w:t>
      </w:r>
      <w:r w:rsidR="00CB70A1">
        <w:rPr>
          <w:rFonts w:hint="cs"/>
          <w:rtl/>
        </w:rPr>
        <w:t>ی‌</w:t>
      </w:r>
      <w:r w:rsidR="00CB70A1">
        <w:rPr>
          <w:rFonts w:hint="eastAsia"/>
          <w:rtl/>
        </w:rPr>
        <w:t>دهد</w:t>
      </w:r>
      <w:r w:rsidR="00060F3C" w:rsidRPr="003C213A">
        <w:rPr>
          <w:rFonts w:hint="cs"/>
          <w:rtl/>
        </w:rPr>
        <w:t xml:space="preserve">؛ یعنی مصطلحاتی که در مورد متن یا سند هستند </w:t>
      </w:r>
      <w:r w:rsidR="00060F3C" w:rsidRPr="003C213A">
        <w:rPr>
          <w:rtl/>
        </w:rPr>
        <w:t>مانند</w:t>
      </w:r>
      <w:r w:rsidR="00060F3C" w:rsidRPr="003C213A">
        <w:rPr>
          <w:rFonts w:hint="cs"/>
          <w:rtl/>
        </w:rPr>
        <w:t xml:space="preserve"> مضمر، منقطع، معنعن و... . علت تفاوت محتوای «</w:t>
      </w:r>
      <w:r w:rsidR="00CB70A1">
        <w:rPr>
          <w:rtl/>
        </w:rPr>
        <w:t>درا</w:t>
      </w:r>
      <w:r w:rsidR="00CB70A1">
        <w:rPr>
          <w:rFonts w:hint="cs"/>
          <w:rtl/>
        </w:rPr>
        <w:t>ی</w:t>
      </w:r>
      <w:r w:rsidR="00CB70A1">
        <w:rPr>
          <w:rFonts w:hint="eastAsia"/>
          <w:rtl/>
        </w:rPr>
        <w:t>ه‌الحد</w:t>
      </w:r>
      <w:r w:rsidR="00CB70A1">
        <w:rPr>
          <w:rFonts w:hint="cs"/>
          <w:rtl/>
        </w:rPr>
        <w:t>ی</w:t>
      </w:r>
      <w:r w:rsidR="00CB70A1">
        <w:rPr>
          <w:rFonts w:hint="eastAsia"/>
          <w:rtl/>
        </w:rPr>
        <w:t>ث</w:t>
      </w:r>
      <w:r w:rsidR="00060F3C" w:rsidRPr="003C213A">
        <w:rPr>
          <w:rFonts w:hint="cs"/>
          <w:rtl/>
        </w:rPr>
        <w:t>» در اصطلاح امروزی و اصطلاح گذشته این است که</w:t>
      </w:r>
      <w:r w:rsidRPr="003C213A">
        <w:rPr>
          <w:rFonts w:hint="cs"/>
          <w:rtl/>
        </w:rPr>
        <w:t xml:space="preserve"> امروزه بخشی از قواعدی که در فهم حدیث </w:t>
      </w:r>
      <w:r w:rsidR="00C43E41" w:rsidRPr="003C213A">
        <w:rPr>
          <w:rFonts w:hint="cs"/>
          <w:rtl/>
        </w:rPr>
        <w:t>مؤثر</w:t>
      </w:r>
      <w:r w:rsidRPr="003C213A">
        <w:rPr>
          <w:rFonts w:hint="cs"/>
          <w:rtl/>
        </w:rPr>
        <w:t xml:space="preserve"> بوده است در علم اصول بحث </w:t>
      </w:r>
      <w:r w:rsidR="00CB70A1">
        <w:rPr>
          <w:rtl/>
        </w:rPr>
        <w:t>م</w:t>
      </w:r>
      <w:r w:rsidR="00CB70A1">
        <w:rPr>
          <w:rFonts w:hint="cs"/>
          <w:rtl/>
        </w:rPr>
        <w:t>ی‌</w:t>
      </w:r>
      <w:r w:rsidR="00CB70A1">
        <w:rPr>
          <w:rFonts w:hint="eastAsia"/>
          <w:rtl/>
        </w:rPr>
        <w:t>شود</w:t>
      </w:r>
      <w:r w:rsidRPr="003C213A">
        <w:rPr>
          <w:rFonts w:hint="cs"/>
          <w:rtl/>
        </w:rPr>
        <w:t xml:space="preserve">، قسمتی از آن در علم فقه مطرح </w:t>
      </w:r>
      <w:r w:rsidR="00CB70A1">
        <w:rPr>
          <w:rtl/>
        </w:rPr>
        <w:t>م</w:t>
      </w:r>
      <w:r w:rsidR="00CB70A1">
        <w:rPr>
          <w:rFonts w:hint="cs"/>
          <w:rtl/>
        </w:rPr>
        <w:t>ی‌</w:t>
      </w:r>
      <w:r w:rsidR="00CB70A1">
        <w:rPr>
          <w:rFonts w:hint="eastAsia"/>
          <w:rtl/>
        </w:rPr>
        <w:t>شود</w:t>
      </w:r>
      <w:r w:rsidRPr="003C213A">
        <w:rPr>
          <w:rFonts w:hint="cs"/>
          <w:rtl/>
        </w:rPr>
        <w:t xml:space="preserve"> و بعضی از ابحاث آن نیز در تفسیر، کلام و رجال مورد </w:t>
      </w:r>
      <w:r w:rsidR="00060F3C" w:rsidRPr="003C213A">
        <w:rPr>
          <w:rFonts w:hint="cs"/>
          <w:rtl/>
        </w:rPr>
        <w:t>بررسی</w:t>
      </w:r>
      <w:r w:rsidRPr="003C213A">
        <w:rPr>
          <w:rFonts w:hint="cs"/>
          <w:rtl/>
        </w:rPr>
        <w:t xml:space="preserve"> قرار </w:t>
      </w:r>
      <w:r w:rsidR="00CB70A1">
        <w:rPr>
          <w:rtl/>
        </w:rPr>
        <w:t>م</w:t>
      </w:r>
      <w:r w:rsidR="00CB70A1">
        <w:rPr>
          <w:rFonts w:hint="cs"/>
          <w:rtl/>
        </w:rPr>
        <w:t>ی‌</w:t>
      </w:r>
      <w:r w:rsidR="00CB70A1">
        <w:rPr>
          <w:rFonts w:hint="eastAsia"/>
          <w:rtl/>
        </w:rPr>
        <w:t>گ</w:t>
      </w:r>
      <w:r w:rsidR="00CB70A1">
        <w:rPr>
          <w:rFonts w:hint="cs"/>
          <w:rtl/>
        </w:rPr>
        <w:t>ی</w:t>
      </w:r>
      <w:r w:rsidR="00CB70A1">
        <w:rPr>
          <w:rFonts w:hint="eastAsia"/>
          <w:rtl/>
        </w:rPr>
        <w:t>رد</w:t>
      </w:r>
      <w:r w:rsidRPr="003C213A">
        <w:rPr>
          <w:rFonts w:hint="cs"/>
          <w:rtl/>
        </w:rPr>
        <w:t>.</w:t>
      </w:r>
    </w:p>
    <w:p w:rsidR="00E25861" w:rsidRPr="003C213A" w:rsidRDefault="00E25861" w:rsidP="00634270">
      <w:pPr>
        <w:jc w:val="both"/>
        <w:rPr>
          <w:rtl/>
        </w:rPr>
      </w:pPr>
      <w:r w:rsidRPr="003C213A">
        <w:rPr>
          <w:rFonts w:hint="cs"/>
          <w:rtl/>
        </w:rPr>
        <w:t xml:space="preserve">بنابراین آنچه در کلام </w:t>
      </w:r>
      <w:r w:rsidR="00C43E41" w:rsidRPr="003C213A">
        <w:rPr>
          <w:rFonts w:hint="cs"/>
          <w:rtl/>
        </w:rPr>
        <w:t>اهل‌بیت</w:t>
      </w:r>
      <w:r w:rsidRPr="003C213A">
        <w:rPr>
          <w:rFonts w:hint="cs"/>
          <w:rtl/>
        </w:rPr>
        <w:t xml:space="preserve"> </w:t>
      </w:r>
      <w:r w:rsidR="004E7066">
        <w:rPr>
          <w:rtl/>
        </w:rPr>
        <w:t>عل</w:t>
      </w:r>
      <w:r w:rsidR="004E7066">
        <w:rPr>
          <w:rFonts w:hint="cs"/>
          <w:rtl/>
        </w:rPr>
        <w:t>ی</w:t>
      </w:r>
      <w:r w:rsidR="004E7066">
        <w:rPr>
          <w:rFonts w:hint="eastAsia"/>
          <w:rtl/>
        </w:rPr>
        <w:t>هم‌السلام</w:t>
      </w:r>
      <w:r w:rsidRPr="003C213A">
        <w:rPr>
          <w:rFonts w:hint="cs"/>
          <w:rtl/>
        </w:rPr>
        <w:t xml:space="preserve"> </w:t>
      </w:r>
      <w:r w:rsidR="00C43E41" w:rsidRPr="003C213A">
        <w:rPr>
          <w:rFonts w:hint="cs"/>
          <w:rtl/>
        </w:rPr>
        <w:t>به‌عنوان</w:t>
      </w:r>
      <w:r w:rsidRPr="003C213A">
        <w:rPr>
          <w:rFonts w:hint="cs"/>
          <w:rtl/>
        </w:rPr>
        <w:t xml:space="preserve"> «</w:t>
      </w:r>
      <w:r w:rsidR="00C43E41" w:rsidRPr="003C213A">
        <w:rPr>
          <w:rFonts w:hint="cs"/>
          <w:rtl/>
        </w:rPr>
        <w:t>درایه‌الحدیث</w:t>
      </w:r>
      <w:r w:rsidRPr="003C213A">
        <w:rPr>
          <w:rFonts w:hint="cs"/>
          <w:rtl/>
        </w:rPr>
        <w:t>» آمده است، علمی است که از «</w:t>
      </w:r>
      <w:r w:rsidR="00C43E41" w:rsidRPr="003C213A">
        <w:rPr>
          <w:rFonts w:hint="cs"/>
          <w:rtl/>
        </w:rPr>
        <w:t>درایه‌الحدیث</w:t>
      </w:r>
      <w:r w:rsidRPr="003C213A">
        <w:rPr>
          <w:rFonts w:hint="cs"/>
          <w:rtl/>
        </w:rPr>
        <w:t xml:space="preserve">» امروزی بسیار </w:t>
      </w:r>
      <w:r w:rsidR="00CB70A1">
        <w:rPr>
          <w:rtl/>
        </w:rPr>
        <w:t>گسترده‌تر</w:t>
      </w:r>
      <w:r w:rsidRPr="003C213A">
        <w:rPr>
          <w:rFonts w:hint="cs"/>
          <w:rtl/>
        </w:rPr>
        <w:t xml:space="preserve"> بوده و مباحث آن به علوم دیگر منتقل شده است.</w:t>
      </w:r>
    </w:p>
    <w:p w:rsidR="007433D3" w:rsidRPr="00FA4663" w:rsidRDefault="00BB0578" w:rsidP="007433D3">
      <w:pPr>
        <w:pStyle w:val="3"/>
        <w:rPr>
          <w:rtl/>
        </w:rPr>
      </w:pPr>
      <w:bookmarkStart w:id="15" w:name="_Toc40762321"/>
      <w:r w:rsidRPr="00FA4663">
        <w:rPr>
          <w:rStyle w:val="Heading2Char"/>
          <w:rFonts w:hint="cs"/>
          <w:sz w:val="22"/>
          <w:szCs w:val="22"/>
          <w:rtl/>
        </w:rPr>
        <w:t xml:space="preserve">ب) </w:t>
      </w:r>
      <w:r w:rsidR="00DE5686" w:rsidRPr="00FA4663">
        <w:rPr>
          <w:rStyle w:val="Heading2Char"/>
          <w:rFonts w:hint="cs"/>
          <w:sz w:val="22"/>
          <w:szCs w:val="22"/>
          <w:rtl/>
        </w:rPr>
        <w:t>علم «رجال»</w:t>
      </w:r>
      <w:bookmarkEnd w:id="15"/>
    </w:p>
    <w:p w:rsidR="00BF3607" w:rsidRPr="003C213A" w:rsidRDefault="00BF3607" w:rsidP="00634270">
      <w:pPr>
        <w:jc w:val="both"/>
        <w:rPr>
          <w:rtl/>
        </w:rPr>
      </w:pPr>
      <w:r w:rsidRPr="003C213A">
        <w:rPr>
          <w:rFonts w:hint="cs"/>
          <w:rtl/>
        </w:rPr>
        <w:t xml:space="preserve">علم دیگر، علم «رجال» است که صدور روایت را از جهت راویان بررسی </w:t>
      </w:r>
      <w:r w:rsidR="00CB70A1">
        <w:rPr>
          <w:rtl/>
        </w:rPr>
        <w:t>م</w:t>
      </w:r>
      <w:r w:rsidR="00CB70A1">
        <w:rPr>
          <w:rFonts w:hint="cs"/>
          <w:rtl/>
        </w:rPr>
        <w:t>ی‌</w:t>
      </w:r>
      <w:r w:rsidR="00CB70A1">
        <w:rPr>
          <w:rFonts w:hint="eastAsia"/>
          <w:rtl/>
        </w:rPr>
        <w:t>کند</w:t>
      </w:r>
      <w:r w:rsidRPr="003C213A">
        <w:rPr>
          <w:rFonts w:hint="cs"/>
          <w:rtl/>
        </w:rPr>
        <w:t xml:space="preserve"> و </w:t>
      </w:r>
      <w:r w:rsidR="00CB70A1">
        <w:rPr>
          <w:rtl/>
        </w:rPr>
        <w:t>به‌طور</w:t>
      </w:r>
      <w:r w:rsidRPr="003C213A">
        <w:rPr>
          <w:rFonts w:hint="cs"/>
          <w:rtl/>
        </w:rPr>
        <w:t xml:space="preserve"> مثال در مورد ثقه بودن یا نبودن «محمد بن سنان» بحث </w:t>
      </w:r>
      <w:r w:rsidR="00CB70A1">
        <w:rPr>
          <w:rtl/>
        </w:rPr>
        <w:t>م</w:t>
      </w:r>
      <w:r w:rsidR="00CB70A1">
        <w:rPr>
          <w:rFonts w:hint="cs"/>
          <w:rtl/>
        </w:rPr>
        <w:t>ی‌</w:t>
      </w:r>
      <w:r w:rsidR="00CB70A1">
        <w:rPr>
          <w:rFonts w:hint="eastAsia"/>
          <w:rtl/>
        </w:rPr>
        <w:t>کند</w:t>
      </w:r>
      <w:r w:rsidRPr="003C213A">
        <w:rPr>
          <w:rFonts w:hint="cs"/>
          <w:rtl/>
        </w:rPr>
        <w:t>.</w:t>
      </w:r>
      <w:r w:rsidRPr="00F40C0E">
        <w:rPr>
          <w:vertAlign w:val="superscript"/>
          <w:rtl/>
        </w:rPr>
        <w:footnoteReference w:id="4"/>
      </w:r>
    </w:p>
    <w:p w:rsidR="0012098A" w:rsidRPr="003C213A" w:rsidRDefault="00BF3607" w:rsidP="00634270">
      <w:pPr>
        <w:jc w:val="both"/>
        <w:rPr>
          <w:rtl/>
        </w:rPr>
      </w:pPr>
      <w:r w:rsidRPr="003C213A">
        <w:rPr>
          <w:rFonts w:hint="cs"/>
          <w:rtl/>
        </w:rPr>
        <w:t xml:space="preserve">علم «فهرست» و «تراجم» نیز شبیه علم رجال هستند که چون «فهرست» به روایان صاحب کتاب </w:t>
      </w:r>
      <w:r w:rsidR="00CB70A1">
        <w:rPr>
          <w:rtl/>
        </w:rPr>
        <w:t>م</w:t>
      </w:r>
      <w:r w:rsidR="00CB70A1">
        <w:rPr>
          <w:rFonts w:hint="cs"/>
          <w:rtl/>
        </w:rPr>
        <w:t>ی‌</w:t>
      </w:r>
      <w:r w:rsidR="00CB70A1">
        <w:rPr>
          <w:rFonts w:hint="eastAsia"/>
          <w:rtl/>
        </w:rPr>
        <w:t>پردازد</w:t>
      </w:r>
      <w:r w:rsidRPr="003C213A">
        <w:rPr>
          <w:rFonts w:hint="cs"/>
          <w:rtl/>
        </w:rPr>
        <w:t xml:space="preserve"> و «تراجم» در مورد افراد </w:t>
      </w:r>
      <w:r w:rsidR="00C43E41" w:rsidRPr="003C213A">
        <w:rPr>
          <w:rFonts w:hint="cs"/>
          <w:rtl/>
        </w:rPr>
        <w:t>تأثیرگذار</w:t>
      </w:r>
      <w:r w:rsidRPr="003C213A">
        <w:rPr>
          <w:rFonts w:hint="cs"/>
          <w:rtl/>
        </w:rPr>
        <w:t xml:space="preserve"> بحث </w:t>
      </w:r>
      <w:r w:rsidR="00CB70A1">
        <w:rPr>
          <w:rtl/>
        </w:rPr>
        <w:t>م</w:t>
      </w:r>
      <w:r w:rsidR="00CB70A1">
        <w:rPr>
          <w:rFonts w:hint="cs"/>
          <w:rtl/>
        </w:rPr>
        <w:t>ی‌</w:t>
      </w:r>
      <w:r w:rsidR="00CB70A1">
        <w:rPr>
          <w:rFonts w:hint="eastAsia"/>
          <w:rtl/>
        </w:rPr>
        <w:t>کند</w:t>
      </w:r>
      <w:r w:rsidRPr="003C213A">
        <w:rPr>
          <w:rFonts w:hint="cs"/>
          <w:rtl/>
        </w:rPr>
        <w:t xml:space="preserve">، این دو علم نیز از علم رجال جدا </w:t>
      </w:r>
      <w:r w:rsidR="00CB70A1">
        <w:rPr>
          <w:rtl/>
        </w:rPr>
        <w:t>م</w:t>
      </w:r>
      <w:r w:rsidR="00CB70A1">
        <w:rPr>
          <w:rFonts w:hint="cs"/>
          <w:rtl/>
        </w:rPr>
        <w:t>ی‌</w:t>
      </w:r>
      <w:r w:rsidR="00CB70A1">
        <w:rPr>
          <w:rFonts w:hint="eastAsia"/>
          <w:rtl/>
        </w:rPr>
        <w:t>شوند</w:t>
      </w:r>
      <w:r w:rsidRPr="003C213A">
        <w:rPr>
          <w:rFonts w:hint="cs"/>
          <w:rtl/>
        </w:rPr>
        <w:t>.</w:t>
      </w:r>
    </w:p>
    <w:p w:rsidR="007433D3" w:rsidRPr="00FA4663" w:rsidRDefault="00BB0578" w:rsidP="007433D3">
      <w:pPr>
        <w:pStyle w:val="3"/>
        <w:rPr>
          <w:rtl/>
        </w:rPr>
      </w:pPr>
      <w:bookmarkStart w:id="16" w:name="_Toc40762322"/>
      <w:r w:rsidRPr="00FA4663">
        <w:rPr>
          <w:rStyle w:val="Heading2Char"/>
          <w:rFonts w:hint="cs"/>
          <w:sz w:val="22"/>
          <w:szCs w:val="22"/>
          <w:rtl/>
        </w:rPr>
        <w:t xml:space="preserve">ج) </w:t>
      </w:r>
      <w:r w:rsidR="00831CBD" w:rsidRPr="00FA4663">
        <w:rPr>
          <w:rStyle w:val="Heading2Char"/>
          <w:rFonts w:hint="cs"/>
          <w:sz w:val="22"/>
          <w:szCs w:val="22"/>
          <w:rtl/>
        </w:rPr>
        <w:t>علم «اصول الرجال»</w:t>
      </w:r>
      <w:bookmarkEnd w:id="16"/>
    </w:p>
    <w:p w:rsidR="00831CBD" w:rsidRPr="003C213A" w:rsidRDefault="00C43E41" w:rsidP="00634270">
      <w:pPr>
        <w:jc w:val="both"/>
        <w:rPr>
          <w:rtl/>
        </w:rPr>
      </w:pPr>
      <w:r w:rsidRPr="003C213A">
        <w:rPr>
          <w:rFonts w:hint="cs"/>
          <w:rtl/>
        </w:rPr>
        <w:t>همان‌طور</w:t>
      </w:r>
      <w:r w:rsidR="00831CBD" w:rsidRPr="003C213A">
        <w:rPr>
          <w:rFonts w:hint="cs"/>
          <w:rtl/>
        </w:rPr>
        <w:t xml:space="preserve"> که «اصول فقه» علمی آلی است که از قواعد </w:t>
      </w:r>
      <w:r w:rsidRPr="003C213A">
        <w:rPr>
          <w:rFonts w:hint="cs"/>
          <w:rtl/>
        </w:rPr>
        <w:t>تأثیرگذار</w:t>
      </w:r>
      <w:r w:rsidR="00831CBD" w:rsidRPr="003C213A">
        <w:rPr>
          <w:rFonts w:hint="cs"/>
          <w:rtl/>
        </w:rPr>
        <w:t xml:space="preserve"> در فقه بحث </w:t>
      </w:r>
      <w:r w:rsidR="00CB70A1">
        <w:rPr>
          <w:rtl/>
        </w:rPr>
        <w:t>م</w:t>
      </w:r>
      <w:r w:rsidR="00CB70A1">
        <w:rPr>
          <w:rFonts w:hint="cs"/>
          <w:rtl/>
        </w:rPr>
        <w:t>ی‌</w:t>
      </w:r>
      <w:r w:rsidR="00CB70A1">
        <w:rPr>
          <w:rFonts w:hint="eastAsia"/>
          <w:rtl/>
        </w:rPr>
        <w:t>کند</w:t>
      </w:r>
      <w:r w:rsidR="00831CBD" w:rsidRPr="003C213A">
        <w:rPr>
          <w:rFonts w:hint="cs"/>
          <w:rtl/>
        </w:rPr>
        <w:t xml:space="preserve">، «اصول الرجال» نیز علمی آلی است که از قواعد </w:t>
      </w:r>
      <w:r w:rsidRPr="003C213A">
        <w:rPr>
          <w:rFonts w:hint="cs"/>
          <w:rtl/>
        </w:rPr>
        <w:t>تأثیرگذار</w:t>
      </w:r>
      <w:r w:rsidR="00831CBD" w:rsidRPr="003C213A">
        <w:rPr>
          <w:rFonts w:hint="cs"/>
          <w:rtl/>
        </w:rPr>
        <w:t xml:space="preserve"> در رجال بحث </w:t>
      </w:r>
      <w:r w:rsidR="00CB70A1">
        <w:rPr>
          <w:rtl/>
        </w:rPr>
        <w:t>م</w:t>
      </w:r>
      <w:r w:rsidR="00CB70A1">
        <w:rPr>
          <w:rFonts w:hint="cs"/>
          <w:rtl/>
        </w:rPr>
        <w:t>ی‌</w:t>
      </w:r>
      <w:r w:rsidR="00CB70A1">
        <w:rPr>
          <w:rFonts w:hint="eastAsia"/>
          <w:rtl/>
        </w:rPr>
        <w:t>کند</w:t>
      </w:r>
      <w:r w:rsidR="00831CBD" w:rsidRPr="003C213A">
        <w:rPr>
          <w:rFonts w:hint="cs"/>
          <w:rtl/>
        </w:rPr>
        <w:t xml:space="preserve">. اصول فقه شامل </w:t>
      </w:r>
      <w:r w:rsidR="00CB70A1">
        <w:rPr>
          <w:rtl/>
        </w:rPr>
        <w:t>بحث‌ها</w:t>
      </w:r>
      <w:r w:rsidR="00CB70A1">
        <w:rPr>
          <w:rFonts w:hint="cs"/>
          <w:rtl/>
        </w:rPr>
        <w:t>یی</w:t>
      </w:r>
      <w:r w:rsidR="00831CBD" w:rsidRPr="003C213A">
        <w:rPr>
          <w:rFonts w:hint="cs"/>
          <w:rtl/>
        </w:rPr>
        <w:t xml:space="preserve"> مانند مباحث الفاظ، مباحث حجت، اصول عملیه، تعادل و تراجیح و... است و اصول رجال شامل سه بخش است:</w:t>
      </w:r>
    </w:p>
    <w:p w:rsidR="00831CBD" w:rsidRPr="001D5E32" w:rsidRDefault="0069712B" w:rsidP="001D5E32">
      <w:pPr>
        <w:ind w:left="720"/>
        <w:rPr>
          <w:rtl/>
        </w:rPr>
      </w:pPr>
      <w:r w:rsidRPr="001D5E32">
        <w:rPr>
          <w:rFonts w:cs="B Titr"/>
          <w:sz w:val="28"/>
          <w:szCs w:val="24"/>
          <w:rtl/>
        </w:rPr>
        <w:t>ج 1</w:t>
      </w:r>
      <w:r w:rsidR="00831CBD" w:rsidRPr="001D5E32">
        <w:rPr>
          <w:rFonts w:cs="B Titr" w:hint="cs"/>
          <w:sz w:val="28"/>
          <w:szCs w:val="24"/>
          <w:rtl/>
        </w:rPr>
        <w:t>)</w:t>
      </w:r>
      <w:r w:rsidR="00831CBD" w:rsidRPr="001D5E32">
        <w:rPr>
          <w:rFonts w:hint="cs"/>
          <w:rtl/>
        </w:rPr>
        <w:t xml:space="preserve"> بخشی از آن مربوط به منابع علم رجال و معرفی آنهاست؛</w:t>
      </w:r>
    </w:p>
    <w:p w:rsidR="00831CBD" w:rsidRPr="001D5E32" w:rsidRDefault="0069712B" w:rsidP="001D5E32">
      <w:pPr>
        <w:ind w:left="720"/>
        <w:rPr>
          <w:rtl/>
        </w:rPr>
      </w:pPr>
      <w:r w:rsidRPr="001D5E32">
        <w:rPr>
          <w:rFonts w:cs="B Titr"/>
          <w:sz w:val="28"/>
          <w:szCs w:val="24"/>
          <w:rtl/>
        </w:rPr>
        <w:lastRenderedPageBreak/>
        <w:t>ج 2</w:t>
      </w:r>
      <w:r w:rsidR="00831CBD" w:rsidRPr="001D5E32">
        <w:rPr>
          <w:rFonts w:cs="B Titr" w:hint="cs"/>
          <w:sz w:val="28"/>
          <w:szCs w:val="24"/>
          <w:rtl/>
        </w:rPr>
        <w:t>)</w:t>
      </w:r>
      <w:r w:rsidR="00831CBD" w:rsidRPr="001D5E32">
        <w:rPr>
          <w:rFonts w:hint="cs"/>
          <w:rtl/>
        </w:rPr>
        <w:t xml:space="preserve"> بخشی دیگر از آن به توثیقات عام </w:t>
      </w:r>
      <w:r w:rsidR="00CB70A1" w:rsidRPr="001D5E32">
        <w:rPr>
          <w:rtl/>
        </w:rPr>
        <w:t>م</w:t>
      </w:r>
      <w:r w:rsidR="00CB70A1" w:rsidRPr="001D5E32">
        <w:rPr>
          <w:rFonts w:hint="cs"/>
          <w:rtl/>
        </w:rPr>
        <w:t>ی‌</w:t>
      </w:r>
      <w:r w:rsidR="00CB70A1" w:rsidRPr="001D5E32">
        <w:rPr>
          <w:rFonts w:hint="eastAsia"/>
          <w:rtl/>
        </w:rPr>
        <w:t>پردازد</w:t>
      </w:r>
      <w:r w:rsidR="00831CBD" w:rsidRPr="001D5E32">
        <w:rPr>
          <w:rFonts w:hint="cs"/>
          <w:rtl/>
        </w:rPr>
        <w:t>؛</w:t>
      </w:r>
    </w:p>
    <w:p w:rsidR="00831CBD" w:rsidRPr="001D5E32" w:rsidRDefault="0069712B" w:rsidP="001D5E32">
      <w:pPr>
        <w:ind w:left="720"/>
        <w:rPr>
          <w:rtl/>
        </w:rPr>
      </w:pPr>
      <w:r w:rsidRPr="001D5E32">
        <w:rPr>
          <w:rFonts w:cs="B Titr"/>
          <w:sz w:val="28"/>
          <w:szCs w:val="24"/>
          <w:rtl/>
        </w:rPr>
        <w:t>ج 3</w:t>
      </w:r>
      <w:r w:rsidR="00831CBD" w:rsidRPr="001D5E32">
        <w:rPr>
          <w:rFonts w:cs="B Titr" w:hint="cs"/>
          <w:sz w:val="28"/>
          <w:szCs w:val="24"/>
          <w:rtl/>
        </w:rPr>
        <w:t>)</w:t>
      </w:r>
      <w:r w:rsidR="00831CBD" w:rsidRPr="001D5E32">
        <w:rPr>
          <w:rFonts w:hint="cs"/>
          <w:rtl/>
        </w:rPr>
        <w:t xml:space="preserve"> و </w:t>
      </w:r>
      <w:r w:rsidR="00C43E41" w:rsidRPr="001D5E32">
        <w:rPr>
          <w:rtl/>
        </w:rPr>
        <w:t>بخش</w:t>
      </w:r>
      <w:r w:rsidR="00831CBD" w:rsidRPr="001D5E32">
        <w:rPr>
          <w:rFonts w:hint="cs"/>
          <w:rtl/>
        </w:rPr>
        <w:t xml:space="preserve"> دیگری از آن به نکات </w:t>
      </w:r>
      <w:r w:rsidR="00C43E41" w:rsidRPr="001D5E32">
        <w:rPr>
          <w:rFonts w:hint="cs"/>
          <w:rtl/>
        </w:rPr>
        <w:t>تأثیرگذار</w:t>
      </w:r>
      <w:r w:rsidR="00831CBD" w:rsidRPr="001D5E32">
        <w:rPr>
          <w:rFonts w:hint="cs"/>
          <w:rtl/>
        </w:rPr>
        <w:t xml:space="preserve"> در شناخت توثیقات خاص </w:t>
      </w:r>
      <w:r w:rsidR="00CB70A1" w:rsidRPr="001D5E32">
        <w:rPr>
          <w:rtl/>
        </w:rPr>
        <w:t>م</w:t>
      </w:r>
      <w:r w:rsidR="00CB70A1" w:rsidRPr="001D5E32">
        <w:rPr>
          <w:rFonts w:hint="cs"/>
          <w:rtl/>
        </w:rPr>
        <w:t>ی‌</w:t>
      </w:r>
      <w:r w:rsidR="00CB70A1" w:rsidRPr="001D5E32">
        <w:rPr>
          <w:rFonts w:hint="eastAsia"/>
          <w:rtl/>
        </w:rPr>
        <w:t>پردازد</w:t>
      </w:r>
      <w:r w:rsidR="00831CBD" w:rsidRPr="001D5E32">
        <w:rPr>
          <w:rFonts w:hint="cs"/>
          <w:rtl/>
        </w:rPr>
        <w:t>.</w:t>
      </w:r>
    </w:p>
    <w:p w:rsidR="00831CBD" w:rsidRPr="003C213A" w:rsidRDefault="00831CBD" w:rsidP="00634270">
      <w:pPr>
        <w:jc w:val="both"/>
        <w:rPr>
          <w:rtl/>
        </w:rPr>
      </w:pPr>
      <w:r w:rsidRPr="003C213A">
        <w:rPr>
          <w:rFonts w:hint="cs"/>
          <w:rtl/>
        </w:rPr>
        <w:t xml:space="preserve">این علم پس از علم رجال تدوین شده و </w:t>
      </w:r>
      <w:r w:rsidR="00CB70A1">
        <w:rPr>
          <w:rtl/>
        </w:rPr>
        <w:t>به‌عنوان</w:t>
      </w:r>
      <w:r w:rsidRPr="003C213A">
        <w:rPr>
          <w:rFonts w:hint="cs"/>
          <w:rtl/>
        </w:rPr>
        <w:t xml:space="preserve"> علمی آلی برای رجال عمل </w:t>
      </w:r>
      <w:r w:rsidR="00CB70A1">
        <w:rPr>
          <w:rtl/>
        </w:rPr>
        <w:t>م</w:t>
      </w:r>
      <w:r w:rsidR="00CB70A1">
        <w:rPr>
          <w:rFonts w:hint="cs"/>
          <w:rtl/>
        </w:rPr>
        <w:t>ی‌</w:t>
      </w:r>
      <w:r w:rsidR="00CB70A1">
        <w:rPr>
          <w:rFonts w:hint="eastAsia"/>
          <w:rtl/>
        </w:rPr>
        <w:t>کند</w:t>
      </w:r>
      <w:r w:rsidRPr="003C213A">
        <w:rPr>
          <w:rFonts w:hint="cs"/>
          <w:rtl/>
        </w:rPr>
        <w:t xml:space="preserve">. بسیاری از مباحثی که در این جلسات مطرح </w:t>
      </w:r>
      <w:r w:rsidR="00CB70A1">
        <w:rPr>
          <w:rtl/>
        </w:rPr>
        <w:t>م</w:t>
      </w:r>
      <w:r w:rsidR="00CB70A1">
        <w:rPr>
          <w:rFonts w:hint="cs"/>
          <w:rtl/>
        </w:rPr>
        <w:t>ی‌</w:t>
      </w:r>
      <w:r w:rsidR="00CB70A1">
        <w:rPr>
          <w:rFonts w:hint="eastAsia"/>
          <w:rtl/>
        </w:rPr>
        <w:t>شود</w:t>
      </w:r>
      <w:r w:rsidRPr="003C213A">
        <w:rPr>
          <w:rFonts w:hint="cs"/>
          <w:rtl/>
        </w:rPr>
        <w:t xml:space="preserve"> در حقیقت اصول رجال است و برای تدریس رجال باید کتب رجالی را مورد بحث قرار داد.</w:t>
      </w:r>
    </w:p>
    <w:p w:rsidR="00831CBD" w:rsidRPr="00FA4663" w:rsidRDefault="004070AC" w:rsidP="00F9401F">
      <w:pPr>
        <w:pStyle w:val="3"/>
        <w:rPr>
          <w:rtl/>
        </w:rPr>
      </w:pPr>
      <w:bookmarkStart w:id="17" w:name="_Toc40762323"/>
      <w:r w:rsidRPr="00FA4663">
        <w:rPr>
          <w:rStyle w:val="Heading2Char"/>
          <w:rFonts w:hint="cs"/>
          <w:sz w:val="22"/>
          <w:szCs w:val="22"/>
          <w:rtl/>
        </w:rPr>
        <w:t>د)</w:t>
      </w:r>
      <w:r w:rsidR="00B34291" w:rsidRPr="00FA4663">
        <w:rPr>
          <w:rStyle w:val="Heading2Char"/>
          <w:rFonts w:hint="cs"/>
          <w:sz w:val="22"/>
          <w:szCs w:val="22"/>
          <w:rtl/>
        </w:rPr>
        <w:t xml:space="preserve"> </w:t>
      </w:r>
      <w:r w:rsidR="0012098A" w:rsidRPr="00FA4663">
        <w:rPr>
          <w:rStyle w:val="Heading2Char"/>
          <w:rFonts w:hint="cs"/>
          <w:sz w:val="22"/>
          <w:szCs w:val="22"/>
          <w:rtl/>
        </w:rPr>
        <w:t>«</w:t>
      </w:r>
      <w:r w:rsidR="00CB70A1">
        <w:rPr>
          <w:rStyle w:val="Heading2Char"/>
          <w:sz w:val="22"/>
          <w:szCs w:val="22"/>
          <w:rtl/>
        </w:rPr>
        <w:t>فقه‌الحد</w:t>
      </w:r>
      <w:r w:rsidR="00CB70A1">
        <w:rPr>
          <w:rStyle w:val="Heading2Char"/>
          <w:rFonts w:hint="cs"/>
          <w:sz w:val="22"/>
          <w:szCs w:val="22"/>
          <w:rtl/>
        </w:rPr>
        <w:t>ی</w:t>
      </w:r>
      <w:r w:rsidR="00CB70A1">
        <w:rPr>
          <w:rStyle w:val="Heading2Char"/>
          <w:rFonts w:hint="eastAsia"/>
          <w:sz w:val="22"/>
          <w:szCs w:val="22"/>
          <w:rtl/>
        </w:rPr>
        <w:t>ث</w:t>
      </w:r>
      <w:r w:rsidR="0012098A" w:rsidRPr="00FA4663">
        <w:rPr>
          <w:rStyle w:val="Heading2Char"/>
          <w:rFonts w:hint="cs"/>
          <w:sz w:val="22"/>
          <w:szCs w:val="22"/>
          <w:rtl/>
        </w:rPr>
        <w:t>»</w:t>
      </w:r>
      <w:bookmarkEnd w:id="17"/>
    </w:p>
    <w:p w:rsidR="0012098A" w:rsidRPr="003C213A" w:rsidRDefault="00F9401F" w:rsidP="00634270">
      <w:pPr>
        <w:jc w:val="both"/>
        <w:rPr>
          <w:rtl/>
        </w:rPr>
      </w:pPr>
      <w:r w:rsidRPr="003C213A">
        <w:rPr>
          <w:rFonts w:hint="cs"/>
          <w:rtl/>
        </w:rPr>
        <w:t xml:space="preserve">«فقه الحدیث» عنوان </w:t>
      </w:r>
      <w:r w:rsidR="0012098A" w:rsidRPr="003C213A">
        <w:rPr>
          <w:rFonts w:hint="cs"/>
          <w:rtl/>
        </w:rPr>
        <w:t xml:space="preserve">علمی </w:t>
      </w:r>
      <w:r w:rsidRPr="003C213A">
        <w:rPr>
          <w:rFonts w:hint="cs"/>
          <w:rtl/>
        </w:rPr>
        <w:t xml:space="preserve">است </w:t>
      </w:r>
      <w:r w:rsidR="0012098A" w:rsidRPr="003C213A">
        <w:rPr>
          <w:rFonts w:hint="cs"/>
          <w:rtl/>
        </w:rPr>
        <w:t>که در گذشته میان فقها بسیار مطرح بوده و</w:t>
      </w:r>
      <w:r w:rsidRPr="003C213A">
        <w:rPr>
          <w:rFonts w:hint="cs"/>
          <w:rtl/>
        </w:rPr>
        <w:t>لی</w:t>
      </w:r>
      <w:r w:rsidR="0012098A" w:rsidRPr="003C213A">
        <w:rPr>
          <w:rFonts w:hint="cs"/>
          <w:rtl/>
        </w:rPr>
        <w:t xml:space="preserve"> امروزه </w:t>
      </w:r>
      <w:r w:rsidR="00C43E41" w:rsidRPr="003C213A">
        <w:rPr>
          <w:rFonts w:hint="cs"/>
          <w:rtl/>
        </w:rPr>
        <w:t>به‌عنوان</w:t>
      </w:r>
      <w:r w:rsidR="0012098A" w:rsidRPr="003C213A">
        <w:rPr>
          <w:rFonts w:hint="cs"/>
          <w:rtl/>
        </w:rPr>
        <w:t xml:space="preserve"> علمی مستقل مطرح نیست</w:t>
      </w:r>
      <w:r w:rsidR="00D1689C" w:rsidRPr="003C213A">
        <w:rPr>
          <w:rFonts w:hint="cs"/>
          <w:rtl/>
        </w:rPr>
        <w:t xml:space="preserve"> و</w:t>
      </w:r>
      <w:r w:rsidR="004070AC" w:rsidRPr="003C213A">
        <w:rPr>
          <w:rFonts w:hint="cs"/>
          <w:rtl/>
        </w:rPr>
        <w:t xml:space="preserve"> با</w:t>
      </w:r>
      <w:r w:rsidR="00235D85" w:rsidRPr="003C213A">
        <w:rPr>
          <w:rFonts w:hint="cs"/>
          <w:rtl/>
        </w:rPr>
        <w:t xml:space="preserve"> «علوم الحدیث» تفاوت دارد</w:t>
      </w:r>
      <w:r w:rsidR="0012098A" w:rsidRPr="003C213A">
        <w:rPr>
          <w:rFonts w:hint="cs"/>
          <w:rtl/>
        </w:rPr>
        <w:t>. «</w:t>
      </w:r>
      <w:r w:rsidR="00CB70A1">
        <w:rPr>
          <w:rtl/>
        </w:rPr>
        <w:t>فقه‌الحد</w:t>
      </w:r>
      <w:r w:rsidR="00CB70A1">
        <w:rPr>
          <w:rFonts w:hint="cs"/>
          <w:rtl/>
        </w:rPr>
        <w:t>ی</w:t>
      </w:r>
      <w:r w:rsidR="00CB70A1">
        <w:rPr>
          <w:rFonts w:hint="eastAsia"/>
          <w:rtl/>
        </w:rPr>
        <w:t>ث</w:t>
      </w:r>
      <w:r w:rsidR="0012098A" w:rsidRPr="003C213A">
        <w:rPr>
          <w:rFonts w:hint="cs"/>
          <w:rtl/>
        </w:rPr>
        <w:t xml:space="preserve">» به معنای فهم عمیق یک روایت است. </w:t>
      </w:r>
      <w:r w:rsidR="00CB70A1">
        <w:rPr>
          <w:rtl/>
        </w:rPr>
        <w:t>به‌طور</w:t>
      </w:r>
      <w:r w:rsidR="0012098A" w:rsidRPr="003C213A">
        <w:rPr>
          <w:rFonts w:hint="cs"/>
          <w:rtl/>
        </w:rPr>
        <w:t xml:space="preserve"> مثال روایتی از کافی مورد بررسی قرار </w:t>
      </w:r>
      <w:r w:rsidR="00CB70A1">
        <w:rPr>
          <w:rtl/>
        </w:rPr>
        <w:t>م</w:t>
      </w:r>
      <w:r w:rsidR="00CB70A1">
        <w:rPr>
          <w:rFonts w:hint="cs"/>
          <w:rtl/>
        </w:rPr>
        <w:t>ی‌</w:t>
      </w:r>
      <w:r w:rsidR="00CB70A1">
        <w:rPr>
          <w:rFonts w:hint="eastAsia"/>
          <w:rtl/>
        </w:rPr>
        <w:t>گ</w:t>
      </w:r>
      <w:r w:rsidR="00CB70A1">
        <w:rPr>
          <w:rFonts w:hint="cs"/>
          <w:rtl/>
        </w:rPr>
        <w:t>ی</w:t>
      </w:r>
      <w:r w:rsidR="00CB70A1">
        <w:rPr>
          <w:rFonts w:hint="eastAsia"/>
          <w:rtl/>
        </w:rPr>
        <w:t>رد</w:t>
      </w:r>
      <w:r w:rsidR="0012098A" w:rsidRPr="003C213A">
        <w:rPr>
          <w:rFonts w:hint="cs"/>
          <w:rtl/>
        </w:rPr>
        <w:t xml:space="preserve"> و </w:t>
      </w:r>
      <w:r w:rsidR="00C43E41" w:rsidRPr="003C213A">
        <w:rPr>
          <w:rFonts w:hint="cs"/>
          <w:rtl/>
        </w:rPr>
        <w:t>هر آنچه</w:t>
      </w:r>
      <w:r w:rsidR="0012098A" w:rsidRPr="003C213A">
        <w:rPr>
          <w:rFonts w:hint="cs"/>
          <w:rtl/>
        </w:rPr>
        <w:t xml:space="preserve"> به آن مربوط است، «</w:t>
      </w:r>
      <w:r w:rsidR="00CB70A1">
        <w:rPr>
          <w:rtl/>
        </w:rPr>
        <w:t>فقه‌الحد</w:t>
      </w:r>
      <w:r w:rsidR="00CB70A1">
        <w:rPr>
          <w:rFonts w:hint="cs"/>
          <w:rtl/>
        </w:rPr>
        <w:t>ی</w:t>
      </w:r>
      <w:r w:rsidR="00CB70A1">
        <w:rPr>
          <w:rFonts w:hint="eastAsia"/>
          <w:rtl/>
        </w:rPr>
        <w:t>ث</w:t>
      </w:r>
      <w:r w:rsidR="0012098A" w:rsidRPr="003C213A">
        <w:rPr>
          <w:rFonts w:hint="cs"/>
          <w:rtl/>
        </w:rPr>
        <w:t xml:space="preserve">» را شکل </w:t>
      </w:r>
      <w:r w:rsidR="00CB70A1">
        <w:rPr>
          <w:rtl/>
        </w:rPr>
        <w:t>م</w:t>
      </w:r>
      <w:r w:rsidR="00CB70A1">
        <w:rPr>
          <w:rFonts w:hint="cs"/>
          <w:rtl/>
        </w:rPr>
        <w:t>ی‌</w:t>
      </w:r>
      <w:r w:rsidR="00CB70A1">
        <w:rPr>
          <w:rFonts w:hint="eastAsia"/>
          <w:rtl/>
        </w:rPr>
        <w:t>دهد</w:t>
      </w:r>
      <w:r w:rsidR="0012098A" w:rsidRPr="003C213A">
        <w:rPr>
          <w:rFonts w:hint="cs"/>
          <w:rtl/>
        </w:rPr>
        <w:t xml:space="preserve">. امروزه اگر </w:t>
      </w:r>
      <w:r w:rsidR="00255BAB" w:rsidRPr="003C213A">
        <w:rPr>
          <w:rFonts w:hint="cs"/>
          <w:rtl/>
        </w:rPr>
        <w:t>کسی به «</w:t>
      </w:r>
      <w:r w:rsidR="00CB70A1">
        <w:rPr>
          <w:rtl/>
        </w:rPr>
        <w:t>فقه‌الحد</w:t>
      </w:r>
      <w:r w:rsidR="00CB70A1">
        <w:rPr>
          <w:rFonts w:hint="cs"/>
          <w:rtl/>
        </w:rPr>
        <w:t>ی</w:t>
      </w:r>
      <w:r w:rsidR="00CB70A1">
        <w:rPr>
          <w:rFonts w:hint="eastAsia"/>
          <w:rtl/>
        </w:rPr>
        <w:t>ث</w:t>
      </w:r>
      <w:r w:rsidR="00255BAB" w:rsidRPr="003C213A">
        <w:rPr>
          <w:rFonts w:hint="cs"/>
          <w:rtl/>
        </w:rPr>
        <w:t xml:space="preserve">» بپردازد، </w:t>
      </w:r>
      <w:r w:rsidR="00C43E41" w:rsidRPr="003C213A">
        <w:rPr>
          <w:rFonts w:hint="cs"/>
          <w:rtl/>
        </w:rPr>
        <w:t>در حقیقت</w:t>
      </w:r>
      <w:r w:rsidR="003A0E92" w:rsidRPr="003C213A">
        <w:rPr>
          <w:rFonts w:hint="cs"/>
          <w:rtl/>
        </w:rPr>
        <w:t xml:space="preserve"> از</w:t>
      </w:r>
      <w:r w:rsidR="00255BAB" w:rsidRPr="003C213A">
        <w:rPr>
          <w:rFonts w:hint="cs"/>
          <w:rtl/>
        </w:rPr>
        <w:t xml:space="preserve"> تمام علوم اسلامی </w:t>
      </w:r>
      <w:r w:rsidR="00893E79" w:rsidRPr="003C213A">
        <w:rPr>
          <w:rFonts w:hint="cs"/>
          <w:rtl/>
        </w:rPr>
        <w:t xml:space="preserve">خود </w:t>
      </w:r>
      <w:r w:rsidR="003A0E92" w:rsidRPr="003C213A">
        <w:rPr>
          <w:rFonts w:hint="cs"/>
          <w:rtl/>
        </w:rPr>
        <w:t xml:space="preserve">برای بررسی یک روایت </w:t>
      </w:r>
      <w:r w:rsidR="00893E79" w:rsidRPr="003C213A">
        <w:rPr>
          <w:rFonts w:hint="cs"/>
          <w:rtl/>
        </w:rPr>
        <w:t xml:space="preserve">استفاده </w:t>
      </w:r>
      <w:r w:rsidR="00CB70A1">
        <w:rPr>
          <w:rtl/>
        </w:rPr>
        <w:t>م</w:t>
      </w:r>
      <w:r w:rsidR="00CB70A1">
        <w:rPr>
          <w:rFonts w:hint="cs"/>
          <w:rtl/>
        </w:rPr>
        <w:t>ی‌</w:t>
      </w:r>
      <w:r w:rsidR="00CB70A1">
        <w:rPr>
          <w:rFonts w:hint="eastAsia"/>
          <w:rtl/>
        </w:rPr>
        <w:t>کند</w:t>
      </w:r>
      <w:r w:rsidR="00893E79" w:rsidRPr="003C213A">
        <w:rPr>
          <w:rFonts w:hint="cs"/>
          <w:rtl/>
        </w:rPr>
        <w:t xml:space="preserve">؛ یعنی رجال روایت را مورد بررسی قرار </w:t>
      </w:r>
      <w:r w:rsidR="00CB70A1">
        <w:rPr>
          <w:rtl/>
        </w:rPr>
        <w:t>م</w:t>
      </w:r>
      <w:r w:rsidR="00CB70A1">
        <w:rPr>
          <w:rFonts w:hint="cs"/>
          <w:rtl/>
        </w:rPr>
        <w:t>ی‌</w:t>
      </w:r>
      <w:r w:rsidR="00CB70A1">
        <w:rPr>
          <w:rFonts w:hint="eastAsia"/>
          <w:rtl/>
        </w:rPr>
        <w:t>دهد</w:t>
      </w:r>
      <w:r w:rsidR="00893E79" w:rsidRPr="003C213A">
        <w:rPr>
          <w:rFonts w:hint="cs"/>
          <w:rtl/>
        </w:rPr>
        <w:t xml:space="preserve">، دلالت آن را بحث </w:t>
      </w:r>
      <w:r w:rsidR="00CB70A1">
        <w:rPr>
          <w:rtl/>
        </w:rPr>
        <w:t>م</w:t>
      </w:r>
      <w:r w:rsidR="00CB70A1">
        <w:rPr>
          <w:rFonts w:hint="cs"/>
          <w:rtl/>
        </w:rPr>
        <w:t>ی‌</w:t>
      </w:r>
      <w:r w:rsidR="00CB70A1">
        <w:rPr>
          <w:rFonts w:hint="eastAsia"/>
          <w:rtl/>
        </w:rPr>
        <w:t>کند</w:t>
      </w:r>
      <w:r w:rsidR="00893E79" w:rsidRPr="003C213A">
        <w:rPr>
          <w:rFonts w:hint="cs"/>
          <w:rtl/>
        </w:rPr>
        <w:t xml:space="preserve">، تعارضات را مورد دقت قرار </w:t>
      </w:r>
      <w:r w:rsidR="00CB70A1">
        <w:rPr>
          <w:rtl/>
        </w:rPr>
        <w:t>م</w:t>
      </w:r>
      <w:r w:rsidR="00CB70A1">
        <w:rPr>
          <w:rFonts w:hint="cs"/>
          <w:rtl/>
        </w:rPr>
        <w:t>ی‌</w:t>
      </w:r>
      <w:r w:rsidR="00CB70A1">
        <w:rPr>
          <w:rFonts w:hint="eastAsia"/>
          <w:rtl/>
        </w:rPr>
        <w:t>دهد</w:t>
      </w:r>
      <w:r w:rsidR="00893E79" w:rsidRPr="003C213A">
        <w:rPr>
          <w:rFonts w:hint="cs"/>
          <w:rtl/>
        </w:rPr>
        <w:t xml:space="preserve"> و به جهت آن نیز </w:t>
      </w:r>
      <w:r w:rsidR="00CB70A1">
        <w:rPr>
          <w:rtl/>
        </w:rPr>
        <w:t>م</w:t>
      </w:r>
      <w:r w:rsidR="00CB70A1">
        <w:rPr>
          <w:rFonts w:hint="cs"/>
          <w:rtl/>
        </w:rPr>
        <w:t>ی‌</w:t>
      </w:r>
      <w:r w:rsidR="00CB70A1">
        <w:rPr>
          <w:rFonts w:hint="eastAsia"/>
          <w:rtl/>
        </w:rPr>
        <w:t>پردازد</w:t>
      </w:r>
      <w:r w:rsidR="00893E79" w:rsidRPr="003C213A">
        <w:rPr>
          <w:rFonts w:hint="cs"/>
          <w:rtl/>
        </w:rPr>
        <w:t>.</w:t>
      </w:r>
    </w:p>
    <w:p w:rsidR="00893E79" w:rsidRPr="003C213A" w:rsidRDefault="00893E79" w:rsidP="00634270">
      <w:pPr>
        <w:jc w:val="both"/>
        <w:rPr>
          <w:rtl/>
        </w:rPr>
      </w:pPr>
      <w:r w:rsidRPr="003C213A">
        <w:rPr>
          <w:rFonts w:hint="cs"/>
          <w:rtl/>
        </w:rPr>
        <w:t>قدما «</w:t>
      </w:r>
      <w:r w:rsidR="00CB70A1">
        <w:rPr>
          <w:rtl/>
        </w:rPr>
        <w:t>فقه‌الحد</w:t>
      </w:r>
      <w:r w:rsidR="00CB70A1">
        <w:rPr>
          <w:rFonts w:hint="cs"/>
          <w:rtl/>
        </w:rPr>
        <w:t>ی</w:t>
      </w:r>
      <w:r w:rsidR="00CB70A1">
        <w:rPr>
          <w:rFonts w:hint="eastAsia"/>
          <w:rtl/>
        </w:rPr>
        <w:t>ث</w:t>
      </w:r>
      <w:r w:rsidRPr="003C213A">
        <w:rPr>
          <w:rFonts w:hint="cs"/>
          <w:rtl/>
        </w:rPr>
        <w:t xml:space="preserve">» </w:t>
      </w:r>
      <w:r w:rsidR="003A0E92" w:rsidRPr="003C213A">
        <w:rPr>
          <w:rFonts w:hint="cs"/>
          <w:rtl/>
        </w:rPr>
        <w:t xml:space="preserve">را </w:t>
      </w:r>
      <w:r w:rsidR="00CB70A1">
        <w:rPr>
          <w:rtl/>
        </w:rPr>
        <w:t>نت</w:t>
      </w:r>
      <w:r w:rsidR="00CB70A1">
        <w:rPr>
          <w:rFonts w:hint="cs"/>
          <w:rtl/>
        </w:rPr>
        <w:t>ی</w:t>
      </w:r>
      <w:r w:rsidR="00CB70A1">
        <w:rPr>
          <w:rFonts w:hint="eastAsia"/>
          <w:rtl/>
        </w:rPr>
        <w:t>جه‌</w:t>
      </w:r>
      <w:r w:rsidR="00CB70A1">
        <w:rPr>
          <w:rFonts w:hint="cs"/>
          <w:rtl/>
        </w:rPr>
        <w:t>ی</w:t>
      </w:r>
      <w:r w:rsidRPr="003C213A">
        <w:rPr>
          <w:rFonts w:hint="cs"/>
          <w:rtl/>
        </w:rPr>
        <w:t xml:space="preserve"> نهایی دانش دانسته و زمانی که </w:t>
      </w:r>
      <w:r w:rsidR="00CB70A1">
        <w:rPr>
          <w:rtl/>
        </w:rPr>
        <w:t>م</w:t>
      </w:r>
      <w:r w:rsidR="00CB70A1">
        <w:rPr>
          <w:rFonts w:hint="cs"/>
          <w:rtl/>
        </w:rPr>
        <w:t>ی‌</w:t>
      </w:r>
      <w:r w:rsidR="00CB70A1">
        <w:rPr>
          <w:rFonts w:hint="eastAsia"/>
          <w:rtl/>
        </w:rPr>
        <w:t>خواستند</w:t>
      </w:r>
      <w:r w:rsidRPr="003C213A">
        <w:rPr>
          <w:rFonts w:hint="cs"/>
          <w:rtl/>
        </w:rPr>
        <w:t xml:space="preserve"> علم شخص را محک بزنند، «</w:t>
      </w:r>
      <w:r w:rsidR="00CB70A1">
        <w:rPr>
          <w:rtl/>
        </w:rPr>
        <w:t>فقه‌الحد</w:t>
      </w:r>
      <w:r w:rsidR="00CB70A1">
        <w:rPr>
          <w:rFonts w:hint="cs"/>
          <w:rtl/>
        </w:rPr>
        <w:t>ی</w:t>
      </w:r>
      <w:r w:rsidR="00CB70A1">
        <w:rPr>
          <w:rFonts w:hint="eastAsia"/>
          <w:rtl/>
        </w:rPr>
        <w:t>ث</w:t>
      </w:r>
      <w:r w:rsidRPr="003C213A">
        <w:rPr>
          <w:rFonts w:hint="cs"/>
          <w:rtl/>
        </w:rPr>
        <w:t xml:space="preserve">» او را مورد دقت قرار </w:t>
      </w:r>
      <w:r w:rsidR="00CB70A1">
        <w:rPr>
          <w:rtl/>
        </w:rPr>
        <w:t>م</w:t>
      </w:r>
      <w:r w:rsidR="00CB70A1">
        <w:rPr>
          <w:rFonts w:hint="cs"/>
          <w:rtl/>
        </w:rPr>
        <w:t>ی‌</w:t>
      </w:r>
      <w:r w:rsidR="00CB70A1">
        <w:rPr>
          <w:rFonts w:hint="eastAsia"/>
          <w:rtl/>
        </w:rPr>
        <w:t>دادند</w:t>
      </w:r>
      <w:r w:rsidRPr="003C213A">
        <w:rPr>
          <w:rFonts w:hint="cs"/>
          <w:rtl/>
        </w:rPr>
        <w:t xml:space="preserve">، </w:t>
      </w:r>
      <w:r w:rsidR="003A0E92" w:rsidRPr="003C213A">
        <w:rPr>
          <w:rFonts w:hint="cs"/>
          <w:rtl/>
        </w:rPr>
        <w:t>علت معیار بودن «</w:t>
      </w:r>
      <w:r w:rsidR="00CB70A1">
        <w:rPr>
          <w:rtl/>
        </w:rPr>
        <w:t>فقه‌الحد</w:t>
      </w:r>
      <w:r w:rsidR="00CB70A1">
        <w:rPr>
          <w:rFonts w:hint="cs"/>
          <w:rtl/>
        </w:rPr>
        <w:t>ی</w:t>
      </w:r>
      <w:r w:rsidR="00CB70A1">
        <w:rPr>
          <w:rFonts w:hint="eastAsia"/>
          <w:rtl/>
        </w:rPr>
        <w:t>ث</w:t>
      </w:r>
      <w:r w:rsidR="003A0E92" w:rsidRPr="003C213A">
        <w:rPr>
          <w:rFonts w:hint="cs"/>
          <w:rtl/>
        </w:rPr>
        <w:t>» برای علمیت این بود</w:t>
      </w:r>
      <w:r w:rsidRPr="003C213A">
        <w:rPr>
          <w:rFonts w:hint="cs"/>
          <w:rtl/>
        </w:rPr>
        <w:t xml:space="preserve"> که شخص باید تمام علومی را که در فهم یک روایت نیاز است، به کار </w:t>
      </w:r>
      <w:r w:rsidR="00CB70A1">
        <w:rPr>
          <w:rtl/>
        </w:rPr>
        <w:t>م</w:t>
      </w:r>
      <w:r w:rsidR="00CB70A1">
        <w:rPr>
          <w:rFonts w:hint="cs"/>
          <w:rtl/>
        </w:rPr>
        <w:t>ی‌</w:t>
      </w:r>
      <w:r w:rsidR="00CB70A1">
        <w:rPr>
          <w:rFonts w:hint="eastAsia"/>
          <w:rtl/>
        </w:rPr>
        <w:t>گرفت</w:t>
      </w:r>
      <w:r w:rsidR="003A0E92" w:rsidRPr="003C213A">
        <w:rPr>
          <w:rFonts w:hint="cs"/>
          <w:rtl/>
        </w:rPr>
        <w:t xml:space="preserve"> و لذا میزان مهارت وی در مورد این علوم مشخص </w:t>
      </w:r>
      <w:r w:rsidR="00CB70A1">
        <w:rPr>
          <w:rtl/>
        </w:rPr>
        <w:t>م</w:t>
      </w:r>
      <w:r w:rsidR="00CB70A1">
        <w:rPr>
          <w:rFonts w:hint="cs"/>
          <w:rtl/>
        </w:rPr>
        <w:t>ی‌</w:t>
      </w:r>
      <w:r w:rsidR="00CB70A1">
        <w:rPr>
          <w:rFonts w:hint="eastAsia"/>
          <w:rtl/>
        </w:rPr>
        <w:t>شد</w:t>
      </w:r>
      <w:r w:rsidRPr="003C213A">
        <w:rPr>
          <w:rFonts w:hint="cs"/>
          <w:rtl/>
        </w:rPr>
        <w:t>.</w:t>
      </w:r>
      <w:r w:rsidR="00594443" w:rsidRPr="003C213A">
        <w:rPr>
          <w:rFonts w:hint="cs"/>
          <w:rtl/>
        </w:rPr>
        <w:t xml:space="preserve"> معیار اعلمیت نیز همین است و کاربرد درست قواعد است که میزان علم شخص را نشان </w:t>
      </w:r>
      <w:r w:rsidR="00CB70A1">
        <w:rPr>
          <w:rtl/>
        </w:rPr>
        <w:t>م</w:t>
      </w:r>
      <w:r w:rsidR="00CB70A1">
        <w:rPr>
          <w:rFonts w:hint="cs"/>
          <w:rtl/>
        </w:rPr>
        <w:t>ی‌</w:t>
      </w:r>
      <w:r w:rsidR="00CB70A1">
        <w:rPr>
          <w:rFonts w:hint="eastAsia"/>
          <w:rtl/>
        </w:rPr>
        <w:t>دهد</w:t>
      </w:r>
      <w:r w:rsidR="00235D85" w:rsidRPr="003C213A">
        <w:rPr>
          <w:rFonts w:hint="cs"/>
          <w:rtl/>
        </w:rPr>
        <w:t>:</w:t>
      </w:r>
      <w:r w:rsidR="00235D85" w:rsidRPr="003C213A">
        <w:rPr>
          <w:rtl/>
        </w:rPr>
        <w:t xml:space="preserve"> </w:t>
      </w:r>
      <w:r w:rsidR="00235D85" w:rsidRPr="003C213A">
        <w:rPr>
          <w:rFonts w:hint="cs"/>
          <w:rtl/>
        </w:rPr>
        <w:t>«</w:t>
      </w:r>
      <w:r w:rsidR="00235D85" w:rsidRPr="003C213A">
        <w:rPr>
          <w:rtl/>
        </w:rPr>
        <w:t>أنتم أفقه النّاس إذا عرفتم معان</w:t>
      </w:r>
      <w:r w:rsidR="004A543F" w:rsidRPr="003C213A">
        <w:rPr>
          <w:rtl/>
        </w:rPr>
        <w:t>ی</w:t>
      </w:r>
      <w:r w:rsidR="00235D85" w:rsidRPr="003C213A">
        <w:rPr>
          <w:rtl/>
        </w:rPr>
        <w:t xml:space="preserve"> </w:t>
      </w:r>
      <w:r w:rsidR="004A543F" w:rsidRPr="003C213A">
        <w:rPr>
          <w:rtl/>
        </w:rPr>
        <w:t>ک</w:t>
      </w:r>
      <w:r w:rsidR="00235D85" w:rsidRPr="003C213A">
        <w:rPr>
          <w:rtl/>
        </w:rPr>
        <w:t>لامنا، و المعرفة ه</w:t>
      </w:r>
      <w:r w:rsidR="004A543F" w:rsidRPr="003C213A">
        <w:rPr>
          <w:rtl/>
        </w:rPr>
        <w:t>ی</w:t>
      </w:r>
      <w:r w:rsidR="00235D85" w:rsidRPr="003C213A">
        <w:rPr>
          <w:rtl/>
        </w:rPr>
        <w:t xml:space="preserve"> الدّرا</w:t>
      </w:r>
      <w:r w:rsidR="004A543F" w:rsidRPr="003C213A">
        <w:rPr>
          <w:rtl/>
        </w:rPr>
        <w:t>ی</w:t>
      </w:r>
      <w:r w:rsidR="00235D85" w:rsidRPr="003C213A">
        <w:rPr>
          <w:rtl/>
        </w:rPr>
        <w:t>ة للرّوا</w:t>
      </w:r>
      <w:r w:rsidR="004A543F" w:rsidRPr="003C213A">
        <w:rPr>
          <w:rtl/>
        </w:rPr>
        <w:t>ی</w:t>
      </w:r>
      <w:r w:rsidR="00235D85" w:rsidRPr="003C213A">
        <w:rPr>
          <w:rtl/>
        </w:rPr>
        <w:t>ة، و بالدّرا</w:t>
      </w:r>
      <w:r w:rsidR="004A543F" w:rsidRPr="003C213A">
        <w:rPr>
          <w:rtl/>
        </w:rPr>
        <w:t>ی</w:t>
      </w:r>
      <w:r w:rsidR="00235D85" w:rsidRPr="003C213A">
        <w:rPr>
          <w:rtl/>
        </w:rPr>
        <w:t xml:space="preserve">ات </w:t>
      </w:r>
      <w:r w:rsidR="004A543F" w:rsidRPr="003C213A">
        <w:rPr>
          <w:rtl/>
        </w:rPr>
        <w:t>ی</w:t>
      </w:r>
      <w:r w:rsidR="00235D85" w:rsidRPr="003C213A">
        <w:rPr>
          <w:rtl/>
        </w:rPr>
        <w:t xml:space="preserve">علو المؤمن </w:t>
      </w:r>
      <w:r w:rsidR="00CB70A1">
        <w:rPr>
          <w:rtl/>
        </w:rPr>
        <w:t>إل</w:t>
      </w:r>
      <w:r w:rsidR="00CB70A1">
        <w:rPr>
          <w:rFonts w:hint="cs"/>
          <w:rtl/>
        </w:rPr>
        <w:t>ی</w:t>
      </w:r>
      <w:r w:rsidR="00235D85" w:rsidRPr="003C213A">
        <w:rPr>
          <w:rtl/>
        </w:rPr>
        <w:t xml:space="preserve"> </w:t>
      </w:r>
      <w:r w:rsidR="00CB70A1">
        <w:rPr>
          <w:rtl/>
        </w:rPr>
        <w:t>أقص</w:t>
      </w:r>
      <w:r w:rsidR="00CB70A1">
        <w:rPr>
          <w:rFonts w:hint="cs"/>
          <w:rtl/>
        </w:rPr>
        <w:t>ی</w:t>
      </w:r>
      <w:r w:rsidR="00235D85" w:rsidRPr="003C213A">
        <w:rPr>
          <w:rtl/>
        </w:rPr>
        <w:t xml:space="preserve"> الدّرجات</w:t>
      </w:r>
      <w:r w:rsidR="00235D85" w:rsidRPr="003C213A">
        <w:rPr>
          <w:rFonts w:hint="cs"/>
          <w:rtl/>
        </w:rPr>
        <w:t xml:space="preserve">»؛ </w:t>
      </w:r>
      <w:r w:rsidR="00235D85" w:rsidRPr="003C213A">
        <w:rPr>
          <w:rtl/>
        </w:rPr>
        <w:t xml:space="preserve">من لا </w:t>
      </w:r>
      <w:r w:rsidR="004A543F" w:rsidRPr="003C213A">
        <w:rPr>
          <w:rtl/>
        </w:rPr>
        <w:t>ی</w:t>
      </w:r>
      <w:r w:rsidR="00235D85" w:rsidRPr="003C213A">
        <w:rPr>
          <w:rtl/>
        </w:rPr>
        <w:t>حضره الفق</w:t>
      </w:r>
      <w:r w:rsidR="004A543F" w:rsidRPr="003C213A">
        <w:rPr>
          <w:rtl/>
        </w:rPr>
        <w:t>ی</w:t>
      </w:r>
      <w:r w:rsidR="00235D85" w:rsidRPr="003C213A">
        <w:rPr>
          <w:rtl/>
        </w:rPr>
        <w:t>ه</w:t>
      </w:r>
      <w:r w:rsidR="00235D85" w:rsidRPr="003C213A">
        <w:rPr>
          <w:rFonts w:hint="cs"/>
          <w:rtl/>
        </w:rPr>
        <w:t>؛</w:t>
      </w:r>
      <w:r w:rsidR="00235D85" w:rsidRPr="003C213A">
        <w:rPr>
          <w:rtl/>
        </w:rPr>
        <w:t xml:space="preserve"> ج</w:t>
      </w:r>
      <w:r w:rsidR="00235D85" w:rsidRPr="003C213A">
        <w:rPr>
          <w:rFonts w:hint="cs"/>
          <w:rtl/>
        </w:rPr>
        <w:t xml:space="preserve"> 1</w:t>
      </w:r>
      <w:r w:rsidR="00CB70A1">
        <w:t>‌</w:t>
      </w:r>
      <w:r w:rsidR="00235D85" w:rsidRPr="003C213A">
        <w:rPr>
          <w:rFonts w:hint="cs"/>
          <w:rtl/>
        </w:rPr>
        <w:t xml:space="preserve"> صفحه </w:t>
      </w:r>
      <w:r w:rsidR="00235D85" w:rsidRPr="003C213A">
        <w:rPr>
          <w:rtl/>
        </w:rPr>
        <w:t>601.</w:t>
      </w:r>
      <w:r w:rsidR="00594443" w:rsidRPr="00F40C0E">
        <w:rPr>
          <w:vertAlign w:val="superscript"/>
          <w:rtl/>
        </w:rPr>
        <w:footnoteReference w:id="5"/>
      </w:r>
    </w:p>
    <w:p w:rsidR="00893E79" w:rsidRPr="003C213A" w:rsidRDefault="003A0E92" w:rsidP="00634270">
      <w:pPr>
        <w:jc w:val="both"/>
        <w:rPr>
          <w:rtl/>
        </w:rPr>
      </w:pPr>
      <w:r w:rsidRPr="003C213A">
        <w:rPr>
          <w:rFonts w:hint="cs"/>
          <w:rtl/>
        </w:rPr>
        <w:t>امروزه «</w:t>
      </w:r>
      <w:r w:rsidR="00CB70A1">
        <w:rPr>
          <w:rtl/>
        </w:rPr>
        <w:t>فقه‌الحد</w:t>
      </w:r>
      <w:r w:rsidR="00CB70A1">
        <w:rPr>
          <w:rFonts w:hint="cs"/>
          <w:rtl/>
        </w:rPr>
        <w:t>ی</w:t>
      </w:r>
      <w:r w:rsidR="00CB70A1">
        <w:rPr>
          <w:rFonts w:hint="eastAsia"/>
          <w:rtl/>
        </w:rPr>
        <w:t>ث</w:t>
      </w:r>
      <w:r w:rsidRPr="003C213A">
        <w:rPr>
          <w:rFonts w:hint="cs"/>
          <w:rtl/>
        </w:rPr>
        <w:t xml:space="preserve">» مانند گذشته مطرح نیست؛ زیرا </w:t>
      </w:r>
      <w:r w:rsidR="00CB70A1">
        <w:rPr>
          <w:rtl/>
        </w:rPr>
        <w:t>ش</w:t>
      </w:r>
      <w:r w:rsidR="00CB70A1">
        <w:rPr>
          <w:rFonts w:hint="cs"/>
          <w:rtl/>
        </w:rPr>
        <w:t>ی</w:t>
      </w:r>
      <w:r w:rsidR="00CB70A1">
        <w:rPr>
          <w:rFonts w:hint="eastAsia"/>
          <w:rtl/>
        </w:rPr>
        <w:t>وه‌</w:t>
      </w:r>
      <w:r w:rsidR="00CB70A1">
        <w:rPr>
          <w:rFonts w:hint="cs"/>
          <w:rtl/>
        </w:rPr>
        <w:t>ی</w:t>
      </w:r>
      <w:r w:rsidR="00893E79" w:rsidRPr="003C213A">
        <w:rPr>
          <w:rFonts w:hint="cs"/>
          <w:rtl/>
        </w:rPr>
        <w:t xml:space="preserve"> بحث در گذشته با </w:t>
      </w:r>
      <w:r w:rsidR="00CB70A1">
        <w:rPr>
          <w:rtl/>
        </w:rPr>
        <w:t>ش</w:t>
      </w:r>
      <w:r w:rsidR="00CB70A1">
        <w:rPr>
          <w:rFonts w:hint="cs"/>
          <w:rtl/>
        </w:rPr>
        <w:t>ی</w:t>
      </w:r>
      <w:r w:rsidR="00CB70A1">
        <w:rPr>
          <w:rFonts w:hint="eastAsia"/>
          <w:rtl/>
        </w:rPr>
        <w:t>وه‌ا</w:t>
      </w:r>
      <w:r w:rsidR="00CB70A1">
        <w:rPr>
          <w:rFonts w:hint="cs"/>
          <w:rtl/>
        </w:rPr>
        <w:t>ی</w:t>
      </w:r>
      <w:r w:rsidR="00893E79" w:rsidRPr="003C213A">
        <w:rPr>
          <w:rFonts w:hint="cs"/>
          <w:rtl/>
        </w:rPr>
        <w:t xml:space="preserve"> که امروزه استفاده </w:t>
      </w:r>
      <w:r w:rsidR="00CB70A1">
        <w:rPr>
          <w:rtl/>
        </w:rPr>
        <w:t>م</w:t>
      </w:r>
      <w:r w:rsidR="00CB70A1">
        <w:rPr>
          <w:rFonts w:hint="cs"/>
          <w:rtl/>
        </w:rPr>
        <w:t>ی‌</w:t>
      </w:r>
      <w:r w:rsidR="00CB70A1">
        <w:rPr>
          <w:rFonts w:hint="eastAsia"/>
          <w:rtl/>
        </w:rPr>
        <w:t>شود</w:t>
      </w:r>
      <w:r w:rsidR="00893E79" w:rsidRPr="003C213A">
        <w:rPr>
          <w:rFonts w:hint="cs"/>
          <w:rtl/>
        </w:rPr>
        <w:t xml:space="preserve"> تفاوت دارد:</w:t>
      </w:r>
    </w:p>
    <w:p w:rsidR="00893E79" w:rsidRPr="006142D2" w:rsidRDefault="00893E79" w:rsidP="003729C2">
      <w:pPr>
        <w:ind w:left="720"/>
        <w:jc w:val="both"/>
        <w:rPr>
          <w:rtl/>
        </w:rPr>
      </w:pPr>
      <w:r w:rsidRPr="006142D2">
        <w:rPr>
          <w:rFonts w:hint="cs"/>
          <w:rtl/>
        </w:rPr>
        <w:t xml:space="preserve">در گذشته رجال، اصول فقه و فقه </w:t>
      </w:r>
      <w:r w:rsidR="00C43E41" w:rsidRPr="006142D2">
        <w:rPr>
          <w:rFonts w:hint="cs"/>
          <w:rtl/>
        </w:rPr>
        <w:t>به‌صورت</w:t>
      </w:r>
      <w:r w:rsidRPr="006142D2">
        <w:rPr>
          <w:rFonts w:hint="cs"/>
          <w:rtl/>
        </w:rPr>
        <w:t xml:space="preserve"> جدا نبود، بلکه با مراجعه به کتب حدیثی، حدیثی را انتخاب </w:t>
      </w:r>
      <w:r w:rsidR="00CB70A1">
        <w:rPr>
          <w:rtl/>
        </w:rPr>
        <w:t>م</w:t>
      </w:r>
      <w:r w:rsidR="00CB70A1">
        <w:rPr>
          <w:rFonts w:hint="cs"/>
          <w:rtl/>
        </w:rPr>
        <w:t>ی‌</w:t>
      </w:r>
      <w:r w:rsidR="00CB70A1">
        <w:rPr>
          <w:rFonts w:hint="eastAsia"/>
          <w:rtl/>
        </w:rPr>
        <w:t>کردند</w:t>
      </w:r>
      <w:r w:rsidRPr="006142D2">
        <w:rPr>
          <w:rFonts w:hint="cs"/>
          <w:rtl/>
        </w:rPr>
        <w:t xml:space="preserve"> و در </w:t>
      </w:r>
      <w:r w:rsidR="00594443" w:rsidRPr="006142D2">
        <w:rPr>
          <w:rFonts w:hint="cs"/>
          <w:rtl/>
        </w:rPr>
        <w:t xml:space="preserve">بررسی سندی روایت، رجال را آموزش </w:t>
      </w:r>
      <w:r w:rsidR="00CB70A1">
        <w:rPr>
          <w:rtl/>
        </w:rPr>
        <w:t>م</w:t>
      </w:r>
      <w:r w:rsidR="00CB70A1">
        <w:rPr>
          <w:rFonts w:hint="cs"/>
          <w:rtl/>
        </w:rPr>
        <w:t>ی‌</w:t>
      </w:r>
      <w:r w:rsidR="00CB70A1">
        <w:rPr>
          <w:rFonts w:hint="eastAsia"/>
          <w:rtl/>
        </w:rPr>
        <w:t>دادند</w:t>
      </w:r>
      <w:r w:rsidR="00594443" w:rsidRPr="006142D2">
        <w:rPr>
          <w:rFonts w:hint="cs"/>
          <w:rtl/>
        </w:rPr>
        <w:t xml:space="preserve">، در بررسی متن قواعد دلالت و جهت را تعلیم </w:t>
      </w:r>
      <w:r w:rsidR="00CB70A1">
        <w:rPr>
          <w:rtl/>
        </w:rPr>
        <w:t>م</w:t>
      </w:r>
      <w:r w:rsidR="00CB70A1">
        <w:rPr>
          <w:rFonts w:hint="cs"/>
          <w:rtl/>
        </w:rPr>
        <w:t>ی‌</w:t>
      </w:r>
      <w:r w:rsidR="00CB70A1">
        <w:rPr>
          <w:rFonts w:hint="eastAsia"/>
          <w:rtl/>
        </w:rPr>
        <w:t>دادند</w:t>
      </w:r>
      <w:r w:rsidR="00594443" w:rsidRPr="006142D2">
        <w:rPr>
          <w:rFonts w:hint="cs"/>
          <w:rtl/>
        </w:rPr>
        <w:t xml:space="preserve"> و زمانی که روایات یک باب تمام </w:t>
      </w:r>
      <w:r w:rsidR="00CB70A1">
        <w:rPr>
          <w:rtl/>
        </w:rPr>
        <w:t>م</w:t>
      </w:r>
      <w:r w:rsidR="00CB70A1">
        <w:rPr>
          <w:rFonts w:hint="cs"/>
          <w:rtl/>
        </w:rPr>
        <w:t>ی‌</w:t>
      </w:r>
      <w:r w:rsidR="00CB70A1">
        <w:rPr>
          <w:rFonts w:hint="eastAsia"/>
          <w:rtl/>
        </w:rPr>
        <w:t>شد</w:t>
      </w:r>
      <w:r w:rsidR="00594443" w:rsidRPr="006142D2">
        <w:rPr>
          <w:rFonts w:hint="cs"/>
          <w:rtl/>
        </w:rPr>
        <w:t xml:space="preserve">، </w:t>
      </w:r>
      <w:r w:rsidR="00CB70A1">
        <w:rPr>
          <w:rtl/>
        </w:rPr>
        <w:t>بحث‌ها</w:t>
      </w:r>
      <w:r w:rsidR="00CB70A1">
        <w:rPr>
          <w:rFonts w:hint="cs"/>
          <w:rtl/>
        </w:rPr>
        <w:t>ی</w:t>
      </w:r>
      <w:r w:rsidR="00594443" w:rsidRPr="006142D2">
        <w:rPr>
          <w:rFonts w:hint="cs"/>
          <w:rtl/>
        </w:rPr>
        <w:t xml:space="preserve"> تعارض نیز مطرح </w:t>
      </w:r>
      <w:r w:rsidR="00CB70A1">
        <w:rPr>
          <w:rtl/>
        </w:rPr>
        <w:t>م</w:t>
      </w:r>
      <w:r w:rsidR="00CB70A1">
        <w:rPr>
          <w:rFonts w:hint="cs"/>
          <w:rtl/>
        </w:rPr>
        <w:t>ی‌</w:t>
      </w:r>
      <w:r w:rsidR="00CB70A1">
        <w:rPr>
          <w:rFonts w:hint="eastAsia"/>
          <w:rtl/>
        </w:rPr>
        <w:t>شد</w:t>
      </w:r>
      <w:r w:rsidR="00594443" w:rsidRPr="006142D2">
        <w:rPr>
          <w:rFonts w:hint="cs"/>
          <w:rtl/>
        </w:rPr>
        <w:t>؛</w:t>
      </w:r>
    </w:p>
    <w:p w:rsidR="00594443" w:rsidRPr="006142D2" w:rsidRDefault="00594443" w:rsidP="003729C2">
      <w:pPr>
        <w:ind w:left="720"/>
        <w:jc w:val="both"/>
        <w:rPr>
          <w:rtl/>
        </w:rPr>
      </w:pPr>
      <w:r w:rsidRPr="006142D2">
        <w:rPr>
          <w:rFonts w:hint="cs"/>
          <w:rtl/>
        </w:rPr>
        <w:t xml:space="preserve">اما امروزه شیوه بحث </w:t>
      </w:r>
      <w:r w:rsidR="00CB70A1">
        <w:rPr>
          <w:rtl/>
        </w:rPr>
        <w:t>ا</w:t>
      </w:r>
      <w:r w:rsidR="00CB70A1">
        <w:rPr>
          <w:rFonts w:hint="cs"/>
          <w:rtl/>
        </w:rPr>
        <w:t>ی</w:t>
      </w:r>
      <w:r w:rsidR="00CB70A1">
        <w:rPr>
          <w:rFonts w:hint="eastAsia"/>
          <w:rtl/>
        </w:rPr>
        <w:t>ن‌گونه</w:t>
      </w:r>
      <w:r w:rsidRPr="006142D2">
        <w:rPr>
          <w:rFonts w:hint="cs"/>
          <w:rtl/>
        </w:rPr>
        <w:t xml:space="preserve"> نیست و هر علمی </w:t>
      </w:r>
      <w:r w:rsidR="00C43E41" w:rsidRPr="006142D2">
        <w:rPr>
          <w:rFonts w:hint="cs"/>
          <w:rtl/>
        </w:rPr>
        <w:t>به‌صورت</w:t>
      </w:r>
      <w:r w:rsidRPr="006142D2">
        <w:rPr>
          <w:rFonts w:hint="cs"/>
          <w:rtl/>
        </w:rPr>
        <w:t xml:space="preserve"> جدا بحث </w:t>
      </w:r>
      <w:r w:rsidR="00CB70A1">
        <w:rPr>
          <w:rtl/>
        </w:rPr>
        <w:t>م</w:t>
      </w:r>
      <w:r w:rsidR="00CB70A1">
        <w:rPr>
          <w:rFonts w:hint="cs"/>
          <w:rtl/>
        </w:rPr>
        <w:t>ی‌</w:t>
      </w:r>
      <w:r w:rsidR="00CB70A1">
        <w:rPr>
          <w:rFonts w:hint="eastAsia"/>
          <w:rtl/>
        </w:rPr>
        <w:t>شود</w:t>
      </w:r>
      <w:r w:rsidRPr="006142D2">
        <w:rPr>
          <w:rFonts w:hint="cs"/>
          <w:rtl/>
        </w:rPr>
        <w:t>.</w:t>
      </w:r>
    </w:p>
    <w:p w:rsidR="00594443" w:rsidRPr="003C213A" w:rsidRDefault="00594443" w:rsidP="00634270">
      <w:pPr>
        <w:jc w:val="both"/>
        <w:rPr>
          <w:rtl/>
        </w:rPr>
      </w:pPr>
      <w:r w:rsidRPr="003C213A">
        <w:rPr>
          <w:rFonts w:hint="cs"/>
          <w:rtl/>
        </w:rPr>
        <w:t>بنابراین تعریف «</w:t>
      </w:r>
      <w:r w:rsidR="00CB70A1">
        <w:rPr>
          <w:rtl/>
        </w:rPr>
        <w:t>فقه‌الحد</w:t>
      </w:r>
      <w:r w:rsidR="00CB70A1">
        <w:rPr>
          <w:rFonts w:hint="cs"/>
          <w:rtl/>
        </w:rPr>
        <w:t>ی</w:t>
      </w:r>
      <w:r w:rsidR="00CB70A1">
        <w:rPr>
          <w:rFonts w:hint="eastAsia"/>
          <w:rtl/>
        </w:rPr>
        <w:t>ث</w:t>
      </w:r>
      <w:r w:rsidRPr="003C213A">
        <w:rPr>
          <w:rFonts w:hint="cs"/>
          <w:rtl/>
        </w:rPr>
        <w:t xml:space="preserve">» به معنای خاص این بوده است: «علمی در آن هر روایت </w:t>
      </w:r>
      <w:r w:rsidR="00C43E41" w:rsidRPr="003C213A">
        <w:rPr>
          <w:rFonts w:hint="cs"/>
          <w:rtl/>
        </w:rPr>
        <w:t>به‌صورت</w:t>
      </w:r>
      <w:r w:rsidRPr="003C213A">
        <w:rPr>
          <w:rFonts w:hint="cs"/>
          <w:rtl/>
        </w:rPr>
        <w:t xml:space="preserve"> جدا مورد بررسی قرار </w:t>
      </w:r>
      <w:r w:rsidR="00CB70A1">
        <w:rPr>
          <w:rtl/>
        </w:rPr>
        <w:t>م</w:t>
      </w:r>
      <w:r w:rsidR="00CB70A1">
        <w:rPr>
          <w:rFonts w:hint="cs"/>
          <w:rtl/>
        </w:rPr>
        <w:t>ی‌</w:t>
      </w:r>
      <w:r w:rsidR="00CB70A1">
        <w:rPr>
          <w:rFonts w:hint="eastAsia"/>
          <w:rtl/>
        </w:rPr>
        <w:t>گ</w:t>
      </w:r>
      <w:r w:rsidR="00CB70A1">
        <w:rPr>
          <w:rFonts w:hint="cs"/>
          <w:rtl/>
        </w:rPr>
        <w:t>ی</w:t>
      </w:r>
      <w:r w:rsidR="00CB70A1">
        <w:rPr>
          <w:rFonts w:hint="eastAsia"/>
          <w:rtl/>
        </w:rPr>
        <w:t>رد</w:t>
      </w:r>
      <w:r w:rsidR="004B2A2C" w:rsidRPr="003C213A">
        <w:rPr>
          <w:rFonts w:hint="cs"/>
          <w:rtl/>
        </w:rPr>
        <w:t>»</w:t>
      </w:r>
      <w:r w:rsidR="00235D85" w:rsidRPr="003C213A">
        <w:rPr>
          <w:rFonts w:hint="cs"/>
          <w:rtl/>
        </w:rPr>
        <w:t>.</w:t>
      </w:r>
    </w:p>
    <w:p w:rsidR="00522FB9" w:rsidRDefault="00D1689C" w:rsidP="00C97364">
      <w:pPr>
        <w:pStyle w:val="2"/>
        <w:rPr>
          <w:rtl/>
        </w:rPr>
      </w:pPr>
      <w:bookmarkStart w:id="18" w:name="_Toc40762324"/>
      <w:r>
        <w:rPr>
          <w:rFonts w:hint="cs"/>
          <w:rtl/>
        </w:rPr>
        <w:t>8</w:t>
      </w:r>
      <w:r w:rsidR="00235D85">
        <w:rPr>
          <w:rFonts w:hint="cs"/>
          <w:rtl/>
        </w:rPr>
        <w:t xml:space="preserve">. تفاوت بین </w:t>
      </w:r>
      <w:r w:rsidR="00AA21B0">
        <w:rPr>
          <w:rFonts w:hint="cs"/>
          <w:rtl/>
        </w:rPr>
        <w:t>علوم الحدیث</w:t>
      </w:r>
      <w:bookmarkEnd w:id="18"/>
    </w:p>
    <w:p w:rsidR="00AA21B0" w:rsidRPr="00FA4663" w:rsidRDefault="00BB0578" w:rsidP="00AA21B0">
      <w:pPr>
        <w:pStyle w:val="3"/>
        <w:rPr>
          <w:rtl/>
        </w:rPr>
      </w:pPr>
      <w:bookmarkStart w:id="19" w:name="_Toc40762325"/>
      <w:r w:rsidRPr="00FA4663">
        <w:rPr>
          <w:rStyle w:val="Heading2Char"/>
          <w:rFonts w:hint="cs"/>
          <w:sz w:val="22"/>
          <w:szCs w:val="22"/>
          <w:rtl/>
        </w:rPr>
        <w:t>الف)</w:t>
      </w:r>
      <w:r w:rsidR="00522FB9" w:rsidRPr="00FA4663">
        <w:rPr>
          <w:rStyle w:val="Heading2Char"/>
          <w:rFonts w:hint="cs"/>
          <w:sz w:val="22"/>
          <w:szCs w:val="22"/>
          <w:rtl/>
        </w:rPr>
        <w:t xml:space="preserve"> </w:t>
      </w:r>
      <w:r w:rsidR="00266465" w:rsidRPr="00FA4663">
        <w:rPr>
          <w:rStyle w:val="Heading2Char"/>
          <w:rFonts w:hint="cs"/>
          <w:sz w:val="22"/>
          <w:szCs w:val="22"/>
          <w:rtl/>
        </w:rPr>
        <w:t>تفاوت «</w:t>
      </w:r>
      <w:r w:rsidR="00C43E41" w:rsidRPr="00FA4663">
        <w:rPr>
          <w:rStyle w:val="Heading2Char"/>
          <w:rFonts w:hint="cs"/>
          <w:sz w:val="22"/>
          <w:szCs w:val="22"/>
          <w:rtl/>
        </w:rPr>
        <w:t>درایه‌الحدیث</w:t>
      </w:r>
      <w:r w:rsidR="00266465" w:rsidRPr="00FA4663">
        <w:rPr>
          <w:rStyle w:val="Heading2Char"/>
          <w:rFonts w:hint="cs"/>
          <w:sz w:val="22"/>
          <w:szCs w:val="22"/>
          <w:rtl/>
        </w:rPr>
        <w:t>» و «</w:t>
      </w:r>
      <w:r w:rsidR="00CB70A1">
        <w:rPr>
          <w:rStyle w:val="Heading2Char"/>
          <w:sz w:val="22"/>
          <w:szCs w:val="22"/>
          <w:rtl/>
        </w:rPr>
        <w:t>فقه‌الحد</w:t>
      </w:r>
      <w:r w:rsidR="00CB70A1">
        <w:rPr>
          <w:rStyle w:val="Heading2Char"/>
          <w:rFonts w:hint="cs"/>
          <w:sz w:val="22"/>
          <w:szCs w:val="22"/>
          <w:rtl/>
        </w:rPr>
        <w:t>ی</w:t>
      </w:r>
      <w:r w:rsidR="00CB70A1">
        <w:rPr>
          <w:rStyle w:val="Heading2Char"/>
          <w:rFonts w:hint="eastAsia"/>
          <w:sz w:val="22"/>
          <w:szCs w:val="22"/>
          <w:rtl/>
        </w:rPr>
        <w:t>ث</w:t>
      </w:r>
      <w:r w:rsidR="00266465" w:rsidRPr="00FA4663">
        <w:rPr>
          <w:rStyle w:val="Heading2Char"/>
          <w:rFonts w:hint="cs"/>
          <w:sz w:val="22"/>
          <w:szCs w:val="22"/>
          <w:rtl/>
        </w:rPr>
        <w:t>»</w:t>
      </w:r>
      <w:bookmarkEnd w:id="19"/>
    </w:p>
    <w:p w:rsidR="00266465" w:rsidRPr="003C213A" w:rsidRDefault="00266465" w:rsidP="00634270">
      <w:pPr>
        <w:jc w:val="both"/>
        <w:rPr>
          <w:rtl/>
        </w:rPr>
      </w:pPr>
      <w:r w:rsidRPr="003C213A">
        <w:rPr>
          <w:rFonts w:hint="cs"/>
          <w:rtl/>
        </w:rPr>
        <w:t xml:space="preserve">با توجه به تعریفی که از این دو علم ارائه شد، تفاوت </w:t>
      </w:r>
      <w:r w:rsidR="00B44877" w:rsidRPr="003C213A">
        <w:rPr>
          <w:rtl/>
        </w:rPr>
        <w:t>ا</w:t>
      </w:r>
      <w:r w:rsidR="00B44877" w:rsidRPr="003C213A">
        <w:rPr>
          <w:rFonts w:hint="cs"/>
          <w:rtl/>
        </w:rPr>
        <w:t>ی</w:t>
      </w:r>
      <w:r w:rsidR="00B44877" w:rsidRPr="003C213A">
        <w:rPr>
          <w:rFonts w:hint="eastAsia"/>
          <w:rtl/>
        </w:rPr>
        <w:t>ن</w:t>
      </w:r>
      <w:r w:rsidRPr="003C213A">
        <w:rPr>
          <w:rFonts w:hint="cs"/>
          <w:rtl/>
        </w:rPr>
        <w:t xml:space="preserve"> دو علم </w:t>
      </w:r>
      <w:r w:rsidR="00235D85" w:rsidRPr="003C213A">
        <w:rPr>
          <w:rFonts w:hint="cs"/>
          <w:rtl/>
        </w:rPr>
        <w:t>(در گذشته که معنای «</w:t>
      </w:r>
      <w:r w:rsidR="00C43E41" w:rsidRPr="003C213A">
        <w:rPr>
          <w:rFonts w:hint="cs"/>
          <w:rtl/>
        </w:rPr>
        <w:t>درایه‌الحدیث</w:t>
      </w:r>
      <w:r w:rsidR="00235D85" w:rsidRPr="003C213A">
        <w:rPr>
          <w:rFonts w:hint="cs"/>
          <w:rtl/>
        </w:rPr>
        <w:t xml:space="preserve">» نیز به معنای فهم حدیث بوده است) </w:t>
      </w:r>
      <w:r w:rsidRPr="003C213A">
        <w:rPr>
          <w:rFonts w:hint="cs"/>
          <w:rtl/>
        </w:rPr>
        <w:t>در این است که:</w:t>
      </w:r>
    </w:p>
    <w:p w:rsidR="00266465" w:rsidRPr="006142D2" w:rsidRDefault="00EF3382" w:rsidP="003729C2">
      <w:pPr>
        <w:ind w:left="720"/>
        <w:jc w:val="both"/>
      </w:pPr>
      <w:r w:rsidRPr="006142D2">
        <w:rPr>
          <w:rFonts w:hint="cs"/>
          <w:rtl/>
        </w:rPr>
        <w:t xml:space="preserve">موضوع </w:t>
      </w:r>
      <w:r w:rsidR="00266465" w:rsidRPr="006142D2">
        <w:rPr>
          <w:rFonts w:hint="cs"/>
          <w:rtl/>
        </w:rPr>
        <w:t>«</w:t>
      </w:r>
      <w:r w:rsidR="00CB70A1">
        <w:rPr>
          <w:rtl/>
        </w:rPr>
        <w:t>فقه‌الحد</w:t>
      </w:r>
      <w:r w:rsidR="00CB70A1">
        <w:rPr>
          <w:rFonts w:hint="cs"/>
          <w:rtl/>
        </w:rPr>
        <w:t>ی</w:t>
      </w:r>
      <w:r w:rsidR="00CB70A1">
        <w:rPr>
          <w:rFonts w:hint="eastAsia"/>
          <w:rtl/>
        </w:rPr>
        <w:t>ث</w:t>
      </w:r>
      <w:r w:rsidR="00266465" w:rsidRPr="006142D2">
        <w:rPr>
          <w:rFonts w:hint="cs"/>
          <w:rtl/>
        </w:rPr>
        <w:t>» جزئی است؛</w:t>
      </w:r>
      <w:r w:rsidR="00522FB9" w:rsidRPr="006142D2">
        <w:rPr>
          <w:rFonts w:hint="cs"/>
          <w:rtl/>
        </w:rPr>
        <w:t xml:space="preserve"> زیرا در مورد یک روایت خاص بحث </w:t>
      </w:r>
      <w:r w:rsidR="00CB70A1">
        <w:rPr>
          <w:rtl/>
        </w:rPr>
        <w:t>م</w:t>
      </w:r>
      <w:r w:rsidR="00CB70A1">
        <w:rPr>
          <w:rFonts w:hint="cs"/>
          <w:rtl/>
        </w:rPr>
        <w:t>ی‌</w:t>
      </w:r>
      <w:r w:rsidR="00CB70A1">
        <w:rPr>
          <w:rFonts w:hint="eastAsia"/>
          <w:rtl/>
        </w:rPr>
        <w:t>کند</w:t>
      </w:r>
      <w:r w:rsidR="00522FB9" w:rsidRPr="006142D2">
        <w:rPr>
          <w:rFonts w:hint="cs"/>
          <w:rtl/>
        </w:rPr>
        <w:t>؛</w:t>
      </w:r>
    </w:p>
    <w:p w:rsidR="00266465" w:rsidRPr="006142D2" w:rsidRDefault="00EF3382" w:rsidP="003729C2">
      <w:pPr>
        <w:ind w:left="720"/>
        <w:jc w:val="both"/>
        <w:rPr>
          <w:rtl/>
        </w:rPr>
      </w:pPr>
      <w:r w:rsidRPr="006142D2">
        <w:rPr>
          <w:rFonts w:hint="cs"/>
          <w:rtl/>
        </w:rPr>
        <w:t xml:space="preserve">اما موضوع </w:t>
      </w:r>
      <w:r w:rsidR="00266465" w:rsidRPr="006142D2">
        <w:rPr>
          <w:rFonts w:hint="cs"/>
          <w:rtl/>
        </w:rPr>
        <w:t>«</w:t>
      </w:r>
      <w:r w:rsidR="00C43E41" w:rsidRPr="006142D2">
        <w:rPr>
          <w:rFonts w:hint="cs"/>
          <w:rtl/>
        </w:rPr>
        <w:t>درایه‌الحدیث</w:t>
      </w:r>
      <w:r w:rsidR="00266465" w:rsidRPr="006142D2">
        <w:rPr>
          <w:rFonts w:hint="cs"/>
          <w:rtl/>
        </w:rPr>
        <w:t>» کلی است؛</w:t>
      </w:r>
      <w:r w:rsidR="00522FB9" w:rsidRPr="006142D2">
        <w:rPr>
          <w:rFonts w:hint="cs"/>
          <w:rtl/>
        </w:rPr>
        <w:t xml:space="preserve"> زیرا از مسائلی کلی بحث </w:t>
      </w:r>
      <w:r w:rsidR="00CB70A1">
        <w:rPr>
          <w:rtl/>
        </w:rPr>
        <w:t>م</w:t>
      </w:r>
      <w:r w:rsidR="00CB70A1">
        <w:rPr>
          <w:rFonts w:hint="cs"/>
          <w:rtl/>
        </w:rPr>
        <w:t>ی‌</w:t>
      </w:r>
      <w:r w:rsidR="00CB70A1">
        <w:rPr>
          <w:rFonts w:hint="eastAsia"/>
          <w:rtl/>
        </w:rPr>
        <w:t>کند</w:t>
      </w:r>
      <w:r w:rsidR="00522FB9" w:rsidRPr="006142D2">
        <w:rPr>
          <w:rFonts w:hint="cs"/>
          <w:rtl/>
        </w:rPr>
        <w:t xml:space="preserve"> که در رد یا قبول خبر </w:t>
      </w:r>
      <w:r w:rsidR="00B44877" w:rsidRPr="006142D2">
        <w:rPr>
          <w:rFonts w:hint="cs"/>
          <w:rtl/>
        </w:rPr>
        <w:t>مؤثرند</w:t>
      </w:r>
      <w:r w:rsidR="00522FB9" w:rsidRPr="006142D2">
        <w:rPr>
          <w:rFonts w:hint="cs"/>
          <w:rtl/>
        </w:rPr>
        <w:t>.</w:t>
      </w:r>
    </w:p>
    <w:p w:rsidR="00D1689C" w:rsidRPr="00FA4663" w:rsidRDefault="00BB0578" w:rsidP="00D1689C">
      <w:pPr>
        <w:pStyle w:val="3"/>
        <w:rPr>
          <w:rtl/>
        </w:rPr>
      </w:pPr>
      <w:bookmarkStart w:id="20" w:name="_Toc40762326"/>
      <w:r w:rsidRPr="00FA4663">
        <w:rPr>
          <w:rStyle w:val="Heading2Char"/>
          <w:rFonts w:hint="cs"/>
          <w:sz w:val="22"/>
          <w:szCs w:val="22"/>
          <w:rtl/>
        </w:rPr>
        <w:t>ب)</w:t>
      </w:r>
      <w:r w:rsidR="00522FB9" w:rsidRPr="00FA4663">
        <w:rPr>
          <w:rStyle w:val="Heading2Char"/>
          <w:rFonts w:hint="cs"/>
          <w:sz w:val="22"/>
          <w:szCs w:val="22"/>
          <w:rtl/>
        </w:rPr>
        <w:t xml:space="preserve"> </w:t>
      </w:r>
      <w:r w:rsidR="00266465" w:rsidRPr="00FA4663">
        <w:rPr>
          <w:rStyle w:val="Heading2Char"/>
          <w:rFonts w:hint="cs"/>
          <w:sz w:val="22"/>
          <w:szCs w:val="22"/>
          <w:rtl/>
        </w:rPr>
        <w:t>تفاوت «رجال» و «</w:t>
      </w:r>
      <w:r w:rsidR="00B44877" w:rsidRPr="00FA4663">
        <w:rPr>
          <w:rStyle w:val="Heading2Char"/>
          <w:rFonts w:hint="cs"/>
          <w:sz w:val="22"/>
          <w:szCs w:val="22"/>
          <w:rtl/>
        </w:rPr>
        <w:t>فقه‌الحدیث</w:t>
      </w:r>
      <w:r w:rsidR="00266465" w:rsidRPr="00FA4663">
        <w:rPr>
          <w:rStyle w:val="Heading2Char"/>
          <w:rFonts w:hint="cs"/>
          <w:sz w:val="22"/>
          <w:szCs w:val="22"/>
          <w:rtl/>
        </w:rPr>
        <w:t>»</w:t>
      </w:r>
      <w:bookmarkEnd w:id="20"/>
    </w:p>
    <w:p w:rsidR="00266465" w:rsidRPr="003C213A" w:rsidRDefault="00266465" w:rsidP="00634270">
      <w:pPr>
        <w:jc w:val="both"/>
        <w:rPr>
          <w:rtl/>
        </w:rPr>
      </w:pPr>
      <w:r w:rsidRPr="003C213A">
        <w:rPr>
          <w:rFonts w:hint="cs"/>
          <w:rtl/>
        </w:rPr>
        <w:t xml:space="preserve">موضوع مسائل در هر دو </w:t>
      </w:r>
      <w:r w:rsidR="00EF3382" w:rsidRPr="003C213A">
        <w:rPr>
          <w:rFonts w:hint="cs"/>
          <w:rtl/>
        </w:rPr>
        <w:t xml:space="preserve">علم </w:t>
      </w:r>
      <w:r w:rsidRPr="003C213A">
        <w:rPr>
          <w:rFonts w:hint="cs"/>
          <w:rtl/>
        </w:rPr>
        <w:t>جزئی است و تفاوت آنها در</w:t>
      </w:r>
      <w:r w:rsidR="00EF3382" w:rsidRPr="003C213A">
        <w:rPr>
          <w:rFonts w:hint="cs"/>
          <w:rtl/>
        </w:rPr>
        <w:t xml:space="preserve"> چند مورد است</w:t>
      </w:r>
      <w:r w:rsidRPr="003C213A">
        <w:rPr>
          <w:rFonts w:hint="cs"/>
          <w:rtl/>
        </w:rPr>
        <w:t>:</w:t>
      </w:r>
    </w:p>
    <w:p w:rsidR="00EF3382" w:rsidRPr="0055313A" w:rsidRDefault="0069712B" w:rsidP="00266465">
      <w:pPr>
        <w:jc w:val="both"/>
        <w:rPr>
          <w:rFonts w:cs="B Titr"/>
          <w:b/>
          <w:bCs/>
          <w:sz w:val="28"/>
          <w:szCs w:val="24"/>
          <w:rtl/>
        </w:rPr>
      </w:pPr>
      <w:r>
        <w:rPr>
          <w:rFonts w:cs="B Titr"/>
          <w:b/>
          <w:bCs/>
          <w:sz w:val="28"/>
          <w:szCs w:val="24"/>
          <w:rtl/>
        </w:rPr>
        <w:t>ب 1</w:t>
      </w:r>
      <w:r w:rsidR="00EF3382" w:rsidRPr="0055313A">
        <w:rPr>
          <w:rFonts w:cs="B Titr" w:hint="cs"/>
          <w:b/>
          <w:bCs/>
          <w:sz w:val="28"/>
          <w:szCs w:val="24"/>
          <w:rtl/>
        </w:rPr>
        <w:t>) در موضوع:</w:t>
      </w:r>
    </w:p>
    <w:p w:rsidR="00266465" w:rsidRPr="006142D2" w:rsidRDefault="00266465" w:rsidP="003729C2">
      <w:pPr>
        <w:ind w:left="720"/>
        <w:jc w:val="both"/>
        <w:rPr>
          <w:rtl/>
        </w:rPr>
      </w:pPr>
      <w:r w:rsidRPr="006142D2">
        <w:rPr>
          <w:rFonts w:hint="cs"/>
          <w:rtl/>
        </w:rPr>
        <w:t>موضوع</w:t>
      </w:r>
      <w:r w:rsidR="00EF3382" w:rsidRPr="006142D2">
        <w:rPr>
          <w:rFonts w:hint="cs"/>
          <w:rtl/>
        </w:rPr>
        <w:t xml:space="preserve"> علم</w:t>
      </w:r>
      <w:r w:rsidRPr="006142D2">
        <w:rPr>
          <w:rFonts w:hint="cs"/>
          <w:rtl/>
        </w:rPr>
        <w:t xml:space="preserve"> «رجال» </w:t>
      </w:r>
      <w:r w:rsidR="00522FB9" w:rsidRPr="006142D2">
        <w:rPr>
          <w:rFonts w:hint="cs"/>
          <w:rtl/>
        </w:rPr>
        <w:t xml:space="preserve">صرفاً </w:t>
      </w:r>
      <w:r w:rsidRPr="006142D2">
        <w:rPr>
          <w:rFonts w:hint="cs"/>
          <w:rtl/>
        </w:rPr>
        <w:t>در مورد روایان است؛</w:t>
      </w:r>
    </w:p>
    <w:p w:rsidR="00266465" w:rsidRPr="006142D2" w:rsidRDefault="00266465" w:rsidP="003729C2">
      <w:pPr>
        <w:ind w:left="720"/>
        <w:jc w:val="both"/>
        <w:rPr>
          <w:rtl/>
        </w:rPr>
      </w:pPr>
      <w:r w:rsidRPr="006142D2">
        <w:rPr>
          <w:rFonts w:hint="cs"/>
          <w:rtl/>
        </w:rPr>
        <w:t xml:space="preserve">اما </w:t>
      </w:r>
      <w:r w:rsidR="00EF3382" w:rsidRPr="006142D2">
        <w:rPr>
          <w:rFonts w:hint="cs"/>
          <w:rtl/>
        </w:rPr>
        <w:t xml:space="preserve">موضوع علم </w:t>
      </w:r>
      <w:r w:rsidRPr="006142D2">
        <w:rPr>
          <w:rFonts w:hint="cs"/>
          <w:rtl/>
        </w:rPr>
        <w:t>«</w:t>
      </w:r>
      <w:r w:rsidR="00CB70A1">
        <w:rPr>
          <w:rtl/>
        </w:rPr>
        <w:t>فقه‌الحد</w:t>
      </w:r>
      <w:r w:rsidR="00CB70A1">
        <w:rPr>
          <w:rFonts w:hint="cs"/>
          <w:rtl/>
        </w:rPr>
        <w:t>ی</w:t>
      </w:r>
      <w:r w:rsidR="00CB70A1">
        <w:rPr>
          <w:rFonts w:hint="eastAsia"/>
          <w:rtl/>
        </w:rPr>
        <w:t>ث</w:t>
      </w:r>
      <w:r w:rsidRPr="006142D2">
        <w:rPr>
          <w:rFonts w:hint="cs"/>
          <w:rtl/>
        </w:rPr>
        <w:t>»</w:t>
      </w:r>
      <w:r w:rsidR="00EF3382" w:rsidRPr="006142D2">
        <w:rPr>
          <w:rFonts w:hint="cs"/>
          <w:rtl/>
        </w:rPr>
        <w:t xml:space="preserve"> علاوه بر راویان، در مورد متن نیز هست.</w:t>
      </w:r>
    </w:p>
    <w:p w:rsidR="00EF3382" w:rsidRPr="0055313A" w:rsidRDefault="0069712B" w:rsidP="00EF3382">
      <w:pPr>
        <w:jc w:val="both"/>
        <w:rPr>
          <w:rFonts w:cs="B Titr"/>
          <w:b/>
          <w:bCs/>
          <w:sz w:val="28"/>
          <w:szCs w:val="24"/>
          <w:rtl/>
        </w:rPr>
      </w:pPr>
      <w:r>
        <w:rPr>
          <w:rFonts w:cs="B Titr"/>
          <w:b/>
          <w:bCs/>
          <w:sz w:val="28"/>
          <w:szCs w:val="24"/>
          <w:rtl/>
        </w:rPr>
        <w:t>ب 2</w:t>
      </w:r>
      <w:r w:rsidR="00EF3382" w:rsidRPr="0055313A">
        <w:rPr>
          <w:rFonts w:cs="B Titr" w:hint="cs"/>
          <w:b/>
          <w:bCs/>
          <w:sz w:val="28"/>
          <w:szCs w:val="24"/>
          <w:rtl/>
        </w:rPr>
        <w:t xml:space="preserve">) در </w:t>
      </w:r>
      <w:r w:rsidR="00CB70A1">
        <w:rPr>
          <w:rFonts w:cs="B Titr"/>
          <w:b/>
          <w:bCs/>
          <w:sz w:val="28"/>
          <w:szCs w:val="24"/>
          <w:rtl/>
        </w:rPr>
        <w:t>ح</w:t>
      </w:r>
      <w:r w:rsidR="00CB70A1">
        <w:rPr>
          <w:rFonts w:cs="B Titr" w:hint="cs"/>
          <w:b/>
          <w:bCs/>
          <w:sz w:val="28"/>
          <w:szCs w:val="24"/>
          <w:rtl/>
        </w:rPr>
        <w:t>ی</w:t>
      </w:r>
      <w:r w:rsidR="00CB70A1">
        <w:rPr>
          <w:rFonts w:cs="B Titr" w:hint="eastAsia"/>
          <w:b/>
          <w:bCs/>
          <w:sz w:val="28"/>
          <w:szCs w:val="24"/>
          <w:rtl/>
        </w:rPr>
        <w:t>طه‌</w:t>
      </w:r>
      <w:r w:rsidR="00CB70A1">
        <w:rPr>
          <w:rFonts w:cs="B Titr" w:hint="cs"/>
          <w:b/>
          <w:bCs/>
          <w:sz w:val="28"/>
          <w:szCs w:val="24"/>
          <w:rtl/>
        </w:rPr>
        <w:t>ی</w:t>
      </w:r>
      <w:r w:rsidR="00EF3382" w:rsidRPr="0055313A">
        <w:rPr>
          <w:rFonts w:cs="B Titr" w:hint="cs"/>
          <w:b/>
          <w:bCs/>
          <w:sz w:val="28"/>
          <w:szCs w:val="24"/>
          <w:rtl/>
        </w:rPr>
        <w:t xml:space="preserve"> بحث:</w:t>
      </w:r>
    </w:p>
    <w:p w:rsidR="00EF3382" w:rsidRPr="006142D2" w:rsidRDefault="00EF3382" w:rsidP="003729C2">
      <w:pPr>
        <w:ind w:left="720"/>
        <w:jc w:val="both"/>
        <w:rPr>
          <w:rtl/>
        </w:rPr>
      </w:pPr>
      <w:r w:rsidRPr="006142D2">
        <w:rPr>
          <w:rFonts w:hint="cs"/>
          <w:rtl/>
        </w:rPr>
        <w:t xml:space="preserve">«رجال» در مورد راویان تمام روایات بحث </w:t>
      </w:r>
      <w:r w:rsidR="00CB70A1">
        <w:rPr>
          <w:rtl/>
        </w:rPr>
        <w:t>م</w:t>
      </w:r>
      <w:r w:rsidR="00CB70A1">
        <w:rPr>
          <w:rFonts w:hint="cs"/>
          <w:rtl/>
        </w:rPr>
        <w:t>ی‌</w:t>
      </w:r>
      <w:r w:rsidR="00CB70A1">
        <w:rPr>
          <w:rFonts w:hint="eastAsia"/>
          <w:rtl/>
        </w:rPr>
        <w:t>کند</w:t>
      </w:r>
      <w:r w:rsidRPr="006142D2">
        <w:rPr>
          <w:rFonts w:hint="cs"/>
          <w:rtl/>
        </w:rPr>
        <w:t>؛</w:t>
      </w:r>
    </w:p>
    <w:p w:rsidR="00EF3382" w:rsidRPr="006142D2" w:rsidRDefault="00EF3382" w:rsidP="003729C2">
      <w:pPr>
        <w:ind w:left="720"/>
        <w:jc w:val="both"/>
        <w:rPr>
          <w:rtl/>
        </w:rPr>
      </w:pPr>
      <w:r w:rsidRPr="006142D2">
        <w:rPr>
          <w:rFonts w:hint="cs"/>
          <w:rtl/>
        </w:rPr>
        <w:t>اما «</w:t>
      </w:r>
      <w:r w:rsidR="00CB70A1">
        <w:rPr>
          <w:rtl/>
        </w:rPr>
        <w:t>فقه‌الحد</w:t>
      </w:r>
      <w:r w:rsidR="00CB70A1">
        <w:rPr>
          <w:rFonts w:hint="cs"/>
          <w:rtl/>
        </w:rPr>
        <w:t>ی</w:t>
      </w:r>
      <w:r w:rsidR="00CB70A1">
        <w:rPr>
          <w:rFonts w:hint="eastAsia"/>
          <w:rtl/>
        </w:rPr>
        <w:t>ث</w:t>
      </w:r>
      <w:r w:rsidRPr="006142D2">
        <w:rPr>
          <w:rFonts w:hint="cs"/>
          <w:rtl/>
        </w:rPr>
        <w:t xml:space="preserve">» در مورد خصوص راویان یک روایت خاص بحث </w:t>
      </w:r>
      <w:r w:rsidR="00CB70A1">
        <w:rPr>
          <w:rtl/>
        </w:rPr>
        <w:t>م</w:t>
      </w:r>
      <w:r w:rsidR="00CB70A1">
        <w:rPr>
          <w:rFonts w:hint="cs"/>
          <w:rtl/>
        </w:rPr>
        <w:t>ی‌</w:t>
      </w:r>
      <w:r w:rsidR="00CB70A1">
        <w:rPr>
          <w:rFonts w:hint="eastAsia"/>
          <w:rtl/>
        </w:rPr>
        <w:t>کند</w:t>
      </w:r>
      <w:r w:rsidRPr="006142D2">
        <w:rPr>
          <w:rFonts w:hint="cs"/>
          <w:rtl/>
        </w:rPr>
        <w:t>.</w:t>
      </w:r>
    </w:p>
    <w:p w:rsidR="004E1FD5" w:rsidRPr="003C213A" w:rsidRDefault="004E1FD5" w:rsidP="00634270">
      <w:pPr>
        <w:jc w:val="both"/>
        <w:rPr>
          <w:rtl/>
        </w:rPr>
      </w:pPr>
      <w:r w:rsidRPr="003C213A">
        <w:rPr>
          <w:rFonts w:hint="cs"/>
          <w:rtl/>
        </w:rPr>
        <w:t xml:space="preserve">نکته: گرچه عنوان علمی که از آن بحث </w:t>
      </w:r>
      <w:r w:rsidR="00CB70A1">
        <w:rPr>
          <w:rtl/>
        </w:rPr>
        <w:t>م</w:t>
      </w:r>
      <w:r w:rsidR="00CB70A1">
        <w:rPr>
          <w:rFonts w:hint="cs"/>
          <w:rtl/>
        </w:rPr>
        <w:t>ی‌</w:t>
      </w:r>
      <w:r w:rsidR="00CB70A1">
        <w:rPr>
          <w:rFonts w:hint="eastAsia"/>
          <w:rtl/>
        </w:rPr>
        <w:t>کن</w:t>
      </w:r>
      <w:r w:rsidR="00CB70A1">
        <w:rPr>
          <w:rFonts w:hint="cs"/>
          <w:rtl/>
        </w:rPr>
        <w:t>ی</w:t>
      </w:r>
      <w:r w:rsidR="00CB70A1">
        <w:rPr>
          <w:rFonts w:hint="eastAsia"/>
          <w:rtl/>
        </w:rPr>
        <w:t>م</w:t>
      </w:r>
      <w:r w:rsidRPr="003C213A">
        <w:rPr>
          <w:rFonts w:hint="cs"/>
          <w:rtl/>
        </w:rPr>
        <w:t xml:space="preserve"> «رجال» است، اما </w:t>
      </w:r>
      <w:r w:rsidR="00CB70A1">
        <w:rPr>
          <w:rtl/>
        </w:rPr>
        <w:t>ا</w:t>
      </w:r>
      <w:r w:rsidR="00CB70A1">
        <w:rPr>
          <w:rFonts w:hint="cs"/>
          <w:rtl/>
        </w:rPr>
        <w:t>ی</w:t>
      </w:r>
      <w:r w:rsidR="00CB70A1">
        <w:rPr>
          <w:rFonts w:hint="eastAsia"/>
          <w:rtl/>
        </w:rPr>
        <w:t>ن‌گونه</w:t>
      </w:r>
      <w:r w:rsidRPr="003C213A">
        <w:rPr>
          <w:rFonts w:hint="cs"/>
          <w:rtl/>
        </w:rPr>
        <w:t xml:space="preserve"> نیست که این علم </w:t>
      </w:r>
      <w:r w:rsidR="00B44877" w:rsidRPr="003C213A">
        <w:rPr>
          <w:rFonts w:hint="cs"/>
          <w:rtl/>
        </w:rPr>
        <w:t>منحصراً</w:t>
      </w:r>
      <w:r w:rsidRPr="003C213A">
        <w:rPr>
          <w:rFonts w:hint="cs"/>
          <w:rtl/>
        </w:rPr>
        <w:t xml:space="preserve"> در مورد مردان بحث کند. در کتاب رجالی آقای ترابی بخشی </w:t>
      </w:r>
      <w:r w:rsidR="00C43E41" w:rsidRPr="003C213A">
        <w:rPr>
          <w:rFonts w:hint="cs"/>
          <w:rtl/>
        </w:rPr>
        <w:t>به‌عنوان</w:t>
      </w:r>
      <w:r w:rsidRPr="003C213A">
        <w:rPr>
          <w:rFonts w:hint="cs"/>
          <w:rtl/>
        </w:rPr>
        <w:t xml:space="preserve"> «اعلام النساء» آمده که زنانی که راوی </w:t>
      </w:r>
      <w:r w:rsidR="00CB70A1">
        <w:rPr>
          <w:rtl/>
        </w:rPr>
        <w:t>بوده‌اند</w:t>
      </w:r>
      <w:r w:rsidRPr="003C213A">
        <w:rPr>
          <w:rFonts w:hint="cs"/>
          <w:rtl/>
        </w:rPr>
        <w:t xml:space="preserve">، در آن معرفی </w:t>
      </w:r>
      <w:r w:rsidR="00CB70A1">
        <w:rPr>
          <w:rtl/>
        </w:rPr>
        <w:t>شده‌اند</w:t>
      </w:r>
      <w:r w:rsidRPr="003C213A">
        <w:rPr>
          <w:rFonts w:hint="cs"/>
          <w:rtl/>
        </w:rPr>
        <w:t>. عنوان «رجال» از باب تغلیب است.</w:t>
      </w:r>
    </w:p>
    <w:p w:rsidR="00437FA2" w:rsidRPr="003C213A" w:rsidRDefault="00437FA2" w:rsidP="00634270">
      <w:pPr>
        <w:jc w:val="both"/>
        <w:rPr>
          <w:rtl/>
        </w:rPr>
      </w:pPr>
      <w:r w:rsidRPr="003C213A">
        <w:rPr>
          <w:rFonts w:hint="cs"/>
          <w:rtl/>
        </w:rPr>
        <w:lastRenderedPageBreak/>
        <w:t xml:space="preserve">نکته: تا زمان شهید ثانی علوم حدیث از هم تفکیک نشده بودند؛ لذا «فهرست»، «رجال»، «تراجم» و «درایه» با هم بحث </w:t>
      </w:r>
      <w:r w:rsidR="00CB70A1">
        <w:rPr>
          <w:rtl/>
        </w:rPr>
        <w:t>م</w:t>
      </w:r>
      <w:r w:rsidR="00CB70A1">
        <w:rPr>
          <w:rFonts w:hint="cs"/>
          <w:rtl/>
        </w:rPr>
        <w:t>ی‌</w:t>
      </w:r>
      <w:r w:rsidR="00CB70A1">
        <w:rPr>
          <w:rFonts w:hint="eastAsia"/>
          <w:rtl/>
        </w:rPr>
        <w:t>شده‌اند</w:t>
      </w:r>
      <w:r w:rsidRPr="003C213A">
        <w:rPr>
          <w:rFonts w:hint="cs"/>
          <w:rtl/>
        </w:rPr>
        <w:t xml:space="preserve"> و از زمان شهید ثانی با نوشتن کتاب «البدایه فی علم الدرایه» این علوم از هم تفکیک </w:t>
      </w:r>
      <w:r w:rsidR="00CB70A1">
        <w:rPr>
          <w:rtl/>
        </w:rPr>
        <w:t>م</w:t>
      </w:r>
      <w:r w:rsidR="00CB70A1">
        <w:rPr>
          <w:rFonts w:hint="cs"/>
          <w:rtl/>
        </w:rPr>
        <w:t>ی‌</w:t>
      </w:r>
      <w:r w:rsidR="00CB70A1">
        <w:rPr>
          <w:rFonts w:hint="eastAsia"/>
          <w:rtl/>
        </w:rPr>
        <w:t>شوند</w:t>
      </w:r>
      <w:r w:rsidRPr="003C213A">
        <w:rPr>
          <w:rFonts w:hint="cs"/>
          <w:rtl/>
        </w:rPr>
        <w:t>. به همین دلیل کتبی مانند کتاب نجاشی بیشتر کتاب فهرست است تا کتاب رجال. همچنین کار شیخ طوسی که قصد تفکیک این علوم را داشت به علت وفات وی ناتمام ماند.</w:t>
      </w:r>
    </w:p>
    <w:p w:rsidR="00B34291" w:rsidRPr="003C213A" w:rsidRDefault="00437FA2" w:rsidP="00634270">
      <w:pPr>
        <w:jc w:val="both"/>
        <w:rPr>
          <w:rtl/>
        </w:rPr>
      </w:pPr>
      <w:r w:rsidRPr="003C213A">
        <w:rPr>
          <w:rFonts w:hint="cs"/>
          <w:rtl/>
        </w:rPr>
        <w:t xml:space="preserve">روشی که در «البدایه فی علم الدرایه» استفاده شده است، همان روش عامه است؛ لذا </w:t>
      </w:r>
      <w:r w:rsidR="00CB70A1">
        <w:rPr>
          <w:rtl/>
        </w:rPr>
        <w:t>دسته‌بند</w:t>
      </w:r>
      <w:r w:rsidR="00CB70A1">
        <w:rPr>
          <w:rFonts w:hint="cs"/>
          <w:rtl/>
        </w:rPr>
        <w:t>ی‌</w:t>
      </w:r>
      <w:r w:rsidR="00CB70A1">
        <w:rPr>
          <w:rFonts w:hint="eastAsia"/>
          <w:rtl/>
        </w:rPr>
        <w:t>ها</w:t>
      </w:r>
      <w:r w:rsidR="00CB70A1">
        <w:rPr>
          <w:rFonts w:hint="cs"/>
          <w:rtl/>
        </w:rPr>
        <w:t>ی</w:t>
      </w:r>
      <w:r w:rsidR="004C675E" w:rsidRPr="003C213A">
        <w:rPr>
          <w:rFonts w:hint="cs"/>
          <w:rtl/>
        </w:rPr>
        <w:t xml:space="preserve"> این کتاب شبیه </w:t>
      </w:r>
      <w:r w:rsidR="00CB70A1">
        <w:rPr>
          <w:rtl/>
        </w:rPr>
        <w:t>دسته‌بند</w:t>
      </w:r>
      <w:r w:rsidR="00CB70A1">
        <w:rPr>
          <w:rFonts w:hint="cs"/>
          <w:rtl/>
        </w:rPr>
        <w:t>ی‌</w:t>
      </w:r>
      <w:r w:rsidR="00CB70A1">
        <w:rPr>
          <w:rFonts w:hint="eastAsia"/>
          <w:rtl/>
        </w:rPr>
        <w:t>ها</w:t>
      </w:r>
      <w:r w:rsidR="00CB70A1">
        <w:rPr>
          <w:rFonts w:hint="cs"/>
          <w:rtl/>
        </w:rPr>
        <w:t>ی</w:t>
      </w:r>
      <w:r w:rsidR="004C675E" w:rsidRPr="003C213A">
        <w:rPr>
          <w:rFonts w:hint="cs"/>
          <w:rtl/>
        </w:rPr>
        <w:t xml:space="preserve"> عامه است؛ اما محتوای این کتاب با محتوایی که توسط عامه ارائه </w:t>
      </w:r>
      <w:r w:rsidR="00CB70A1">
        <w:rPr>
          <w:rtl/>
        </w:rPr>
        <w:t>م</w:t>
      </w:r>
      <w:r w:rsidR="00CB70A1">
        <w:rPr>
          <w:rFonts w:hint="cs"/>
          <w:rtl/>
        </w:rPr>
        <w:t>ی‌</w:t>
      </w:r>
      <w:r w:rsidR="00CB70A1">
        <w:rPr>
          <w:rFonts w:hint="eastAsia"/>
          <w:rtl/>
        </w:rPr>
        <w:t>شود</w:t>
      </w:r>
      <w:r w:rsidR="004C675E" w:rsidRPr="003C213A">
        <w:rPr>
          <w:rFonts w:hint="cs"/>
          <w:rtl/>
        </w:rPr>
        <w:t>، متفاوت است.</w:t>
      </w:r>
      <w:r w:rsidR="00C36D5B" w:rsidRPr="00F40C0E">
        <w:rPr>
          <w:vertAlign w:val="superscript"/>
          <w:rtl/>
        </w:rPr>
        <w:footnoteReference w:id="6"/>
      </w:r>
    </w:p>
    <w:p w:rsidR="00E022F3" w:rsidRDefault="00D1689C" w:rsidP="00C97364">
      <w:pPr>
        <w:pStyle w:val="2"/>
        <w:rPr>
          <w:rtl/>
        </w:rPr>
      </w:pPr>
      <w:bookmarkStart w:id="21" w:name="_Toc40762327"/>
      <w:r>
        <w:rPr>
          <w:rFonts w:hint="cs"/>
          <w:rtl/>
        </w:rPr>
        <w:t>9</w:t>
      </w:r>
      <w:r w:rsidR="00E022F3">
        <w:rPr>
          <w:rFonts w:hint="cs"/>
          <w:rtl/>
        </w:rPr>
        <w:t>. دلایل نیاز به علم رجال</w:t>
      </w:r>
      <w:bookmarkEnd w:id="21"/>
    </w:p>
    <w:p w:rsidR="007D036B" w:rsidRDefault="00077719" w:rsidP="007D036B">
      <w:pPr>
        <w:pStyle w:val="3"/>
        <w:rPr>
          <w:rtl/>
        </w:rPr>
      </w:pPr>
      <w:bookmarkStart w:id="22" w:name="_Toc40762328"/>
      <w:r w:rsidRPr="00FA4663">
        <w:rPr>
          <w:rStyle w:val="Heading2Char"/>
          <w:rFonts w:hint="cs"/>
          <w:sz w:val="22"/>
          <w:szCs w:val="22"/>
          <w:rtl/>
        </w:rPr>
        <w:t>الف) نیاز به بررسی اخبار آحاد</w:t>
      </w:r>
      <w:r w:rsidR="007D036B">
        <w:rPr>
          <w:rFonts w:hint="cs"/>
          <w:rtl/>
        </w:rPr>
        <w:t xml:space="preserve"> برای استنباط</w:t>
      </w:r>
      <w:bookmarkEnd w:id="22"/>
    </w:p>
    <w:p w:rsidR="00077719" w:rsidRPr="003C213A" w:rsidRDefault="00077719" w:rsidP="00634270">
      <w:pPr>
        <w:jc w:val="both"/>
        <w:rPr>
          <w:rtl/>
        </w:rPr>
      </w:pPr>
      <w:r w:rsidRPr="003C213A">
        <w:rPr>
          <w:rFonts w:hint="cs"/>
          <w:rtl/>
        </w:rPr>
        <w:t>گفته شد که:</w:t>
      </w:r>
    </w:p>
    <w:p w:rsidR="00077719" w:rsidRPr="006142D2" w:rsidRDefault="00077719" w:rsidP="003729C2">
      <w:pPr>
        <w:ind w:left="720"/>
        <w:jc w:val="both"/>
        <w:rPr>
          <w:rtl/>
        </w:rPr>
      </w:pPr>
      <w:r w:rsidRPr="006142D2">
        <w:rPr>
          <w:rFonts w:hint="cs"/>
          <w:rtl/>
        </w:rPr>
        <w:t xml:space="preserve">منابع آراء شیعه </w:t>
      </w:r>
      <w:r w:rsidR="00C43E41" w:rsidRPr="006142D2">
        <w:rPr>
          <w:rFonts w:hint="cs"/>
          <w:rtl/>
        </w:rPr>
        <w:t>عبارت‌اند</w:t>
      </w:r>
      <w:r w:rsidRPr="006142D2">
        <w:rPr>
          <w:rFonts w:hint="cs"/>
          <w:rtl/>
        </w:rPr>
        <w:t xml:space="preserve"> از کتاب، سنت، اجماع و عقل؛</w:t>
      </w:r>
    </w:p>
    <w:p w:rsidR="00077719" w:rsidRPr="006142D2" w:rsidRDefault="00077719" w:rsidP="003729C2">
      <w:pPr>
        <w:ind w:left="720"/>
        <w:jc w:val="both"/>
        <w:rPr>
          <w:rtl/>
        </w:rPr>
      </w:pPr>
      <w:r w:rsidRPr="006142D2">
        <w:rPr>
          <w:rFonts w:hint="cs"/>
          <w:rtl/>
        </w:rPr>
        <w:t xml:space="preserve">اجماع دلیل مستقلی نیست و به سنت بازگشت </w:t>
      </w:r>
      <w:r w:rsidR="00CB70A1">
        <w:rPr>
          <w:rtl/>
        </w:rPr>
        <w:t>م</w:t>
      </w:r>
      <w:r w:rsidR="00CB70A1">
        <w:rPr>
          <w:rFonts w:hint="cs"/>
          <w:rtl/>
        </w:rPr>
        <w:t>ی‌</w:t>
      </w:r>
      <w:r w:rsidR="00CB70A1">
        <w:rPr>
          <w:rFonts w:hint="eastAsia"/>
          <w:rtl/>
        </w:rPr>
        <w:t>کند</w:t>
      </w:r>
      <w:r w:rsidRPr="006142D2">
        <w:rPr>
          <w:rFonts w:hint="cs"/>
          <w:rtl/>
        </w:rPr>
        <w:t xml:space="preserve"> و کتاب و عقل نیز برای استنباط کافی نیستند؛</w:t>
      </w:r>
    </w:p>
    <w:p w:rsidR="00F23BE4" w:rsidRPr="006142D2" w:rsidRDefault="00F23BE4" w:rsidP="003729C2">
      <w:pPr>
        <w:ind w:left="720"/>
        <w:jc w:val="both"/>
        <w:rPr>
          <w:rtl/>
        </w:rPr>
      </w:pPr>
      <w:r w:rsidRPr="006142D2">
        <w:rPr>
          <w:rFonts w:hint="cs"/>
          <w:rtl/>
        </w:rPr>
        <w:t xml:space="preserve">درنتیجه در استنباط </w:t>
      </w:r>
      <w:r w:rsidR="00CB70A1">
        <w:rPr>
          <w:rtl/>
        </w:rPr>
        <w:t>عمده‌</w:t>
      </w:r>
      <w:r w:rsidR="00CB70A1">
        <w:rPr>
          <w:rFonts w:hint="cs"/>
          <w:rtl/>
        </w:rPr>
        <w:t>ی</w:t>
      </w:r>
      <w:r w:rsidRPr="006142D2">
        <w:rPr>
          <w:rFonts w:hint="cs"/>
          <w:rtl/>
        </w:rPr>
        <w:t xml:space="preserve"> تکیه بر روایات است.</w:t>
      </w:r>
    </w:p>
    <w:p w:rsidR="007A1E74" w:rsidRPr="003C213A" w:rsidRDefault="00F23BE4" w:rsidP="00634270">
      <w:pPr>
        <w:jc w:val="both"/>
        <w:rPr>
          <w:rtl/>
        </w:rPr>
      </w:pPr>
      <w:r w:rsidRPr="003C213A">
        <w:rPr>
          <w:rFonts w:hint="cs"/>
          <w:rtl/>
        </w:rPr>
        <w:t xml:space="preserve">در مورد روایات نیز باید به این مطلب توجه داشت که </w:t>
      </w:r>
      <w:r w:rsidR="007A1E74" w:rsidRPr="003C213A">
        <w:rPr>
          <w:rFonts w:hint="cs"/>
          <w:rtl/>
        </w:rPr>
        <w:t xml:space="preserve">روایات نیز به دو دسته تقسیم </w:t>
      </w:r>
      <w:r w:rsidR="00CB70A1">
        <w:rPr>
          <w:rtl/>
        </w:rPr>
        <w:t>م</w:t>
      </w:r>
      <w:r w:rsidR="00CB70A1">
        <w:rPr>
          <w:rFonts w:hint="cs"/>
          <w:rtl/>
        </w:rPr>
        <w:t>ی‌</w:t>
      </w:r>
      <w:r w:rsidR="00CB70A1">
        <w:rPr>
          <w:rFonts w:hint="eastAsia"/>
          <w:rtl/>
        </w:rPr>
        <w:t>شوند</w:t>
      </w:r>
      <w:r w:rsidR="007A1E74" w:rsidRPr="003C213A">
        <w:rPr>
          <w:rFonts w:hint="cs"/>
          <w:rtl/>
        </w:rPr>
        <w:t>؛ روایات متواتر</w:t>
      </w:r>
      <w:r w:rsidRPr="003C213A">
        <w:rPr>
          <w:rFonts w:hint="cs"/>
          <w:rtl/>
        </w:rPr>
        <w:t xml:space="preserve"> و اخبار آحاد. روایات متواتر</w:t>
      </w:r>
      <w:r w:rsidR="007A1E74" w:rsidRPr="003C213A">
        <w:rPr>
          <w:rFonts w:hint="cs"/>
          <w:rtl/>
        </w:rPr>
        <w:t xml:space="preserve"> قطعی الصدور هستند و حجیت قطع نیز ذاتی است اما تعداد</w:t>
      </w:r>
      <w:r w:rsidRPr="003C213A">
        <w:rPr>
          <w:rFonts w:hint="cs"/>
          <w:rtl/>
        </w:rPr>
        <w:t xml:space="preserve"> آنها</w:t>
      </w:r>
      <w:r w:rsidR="007A1E74" w:rsidRPr="003C213A">
        <w:rPr>
          <w:rFonts w:hint="cs"/>
          <w:rtl/>
        </w:rPr>
        <w:t xml:space="preserve"> به حدی نیست که بتوانیم در استنباط احکام به آنها اکتفا کنیم.</w:t>
      </w:r>
    </w:p>
    <w:p w:rsidR="007A1E74" w:rsidRPr="003C213A" w:rsidRDefault="00B44877" w:rsidP="00634270">
      <w:pPr>
        <w:jc w:val="both"/>
        <w:rPr>
          <w:rtl/>
        </w:rPr>
      </w:pPr>
      <w:r w:rsidRPr="003C213A">
        <w:rPr>
          <w:rFonts w:hint="cs"/>
          <w:rtl/>
        </w:rPr>
        <w:t>درنتیجه</w:t>
      </w:r>
      <w:r w:rsidR="007A1E74" w:rsidRPr="003C213A">
        <w:rPr>
          <w:rFonts w:hint="cs"/>
          <w:rtl/>
        </w:rPr>
        <w:t xml:space="preserve"> برای استنباط احکام باید به دنبال روایات ظنی الصدور </w:t>
      </w:r>
      <w:r w:rsidR="00F23BE4" w:rsidRPr="003C213A">
        <w:rPr>
          <w:rFonts w:hint="cs"/>
          <w:rtl/>
        </w:rPr>
        <w:t>باشیم</w:t>
      </w:r>
      <w:r w:rsidR="007A1E74" w:rsidRPr="003C213A">
        <w:rPr>
          <w:rFonts w:hint="cs"/>
          <w:rtl/>
        </w:rPr>
        <w:t xml:space="preserve"> که </w:t>
      </w:r>
      <w:r w:rsidR="00F23BE4" w:rsidRPr="003C213A">
        <w:rPr>
          <w:rFonts w:hint="cs"/>
          <w:rtl/>
        </w:rPr>
        <w:t xml:space="preserve">طبق مبانی </w:t>
      </w:r>
      <w:r w:rsidR="007A1E74" w:rsidRPr="003C213A">
        <w:rPr>
          <w:rFonts w:hint="cs"/>
          <w:rtl/>
        </w:rPr>
        <w:t>اصول</w:t>
      </w:r>
      <w:r w:rsidR="00F23BE4" w:rsidRPr="003C213A">
        <w:rPr>
          <w:rFonts w:hint="cs"/>
          <w:rtl/>
        </w:rPr>
        <w:t>ی</w:t>
      </w:r>
      <w:r w:rsidR="007A1E74" w:rsidRPr="003C213A">
        <w:rPr>
          <w:rFonts w:hint="cs"/>
          <w:rtl/>
        </w:rPr>
        <w:t xml:space="preserve"> تمام این روایات را حجت </w:t>
      </w:r>
      <w:r w:rsidR="00CB70A1">
        <w:rPr>
          <w:rtl/>
        </w:rPr>
        <w:t>نم</w:t>
      </w:r>
      <w:r w:rsidR="00CB70A1">
        <w:rPr>
          <w:rFonts w:hint="cs"/>
          <w:rtl/>
        </w:rPr>
        <w:t>ی‌</w:t>
      </w:r>
      <w:r w:rsidR="00CB70A1">
        <w:rPr>
          <w:rFonts w:hint="eastAsia"/>
          <w:rtl/>
        </w:rPr>
        <w:t>دان</w:t>
      </w:r>
      <w:r w:rsidR="00CB70A1">
        <w:rPr>
          <w:rFonts w:hint="cs"/>
          <w:rtl/>
        </w:rPr>
        <w:t>ی</w:t>
      </w:r>
      <w:r w:rsidR="00CB70A1">
        <w:rPr>
          <w:rFonts w:hint="eastAsia"/>
          <w:rtl/>
        </w:rPr>
        <w:t>م</w:t>
      </w:r>
      <w:r w:rsidR="007A1E74" w:rsidRPr="003C213A">
        <w:rPr>
          <w:rFonts w:hint="cs"/>
          <w:rtl/>
        </w:rPr>
        <w:t>.</w:t>
      </w:r>
    </w:p>
    <w:p w:rsidR="007A1E74" w:rsidRPr="003C213A" w:rsidRDefault="00B44877" w:rsidP="00634270">
      <w:pPr>
        <w:jc w:val="both"/>
        <w:rPr>
          <w:rtl/>
        </w:rPr>
      </w:pPr>
      <w:r w:rsidRPr="003C213A">
        <w:rPr>
          <w:rFonts w:hint="cs"/>
          <w:rtl/>
        </w:rPr>
        <w:t>ازآنجایی‌که</w:t>
      </w:r>
      <w:r w:rsidR="00F23BE4" w:rsidRPr="003C213A">
        <w:rPr>
          <w:rFonts w:hint="cs"/>
          <w:rtl/>
        </w:rPr>
        <w:t xml:space="preserve"> ظن حجت نیست، باید به دنبال این بود که روایات </w:t>
      </w:r>
      <w:r w:rsidR="00CB70A1">
        <w:rPr>
          <w:rtl/>
        </w:rPr>
        <w:t>ظن</w:t>
      </w:r>
      <w:r w:rsidR="00CB70A1">
        <w:rPr>
          <w:rFonts w:hint="cs"/>
          <w:rtl/>
        </w:rPr>
        <w:t>ی‌</w:t>
      </w:r>
      <w:r w:rsidR="00CB70A1">
        <w:rPr>
          <w:rFonts w:hint="eastAsia"/>
          <w:rtl/>
        </w:rPr>
        <w:t>ا</w:t>
      </w:r>
      <w:r w:rsidR="00CB70A1">
        <w:rPr>
          <w:rFonts w:hint="cs"/>
          <w:rtl/>
        </w:rPr>
        <w:t>ی</w:t>
      </w:r>
      <w:r w:rsidR="00F23BE4" w:rsidRPr="003C213A">
        <w:rPr>
          <w:rFonts w:hint="cs"/>
          <w:rtl/>
        </w:rPr>
        <w:t xml:space="preserve"> را که حجت هستند، تشخیص دهیم و با توجه به </w:t>
      </w:r>
      <w:r w:rsidR="00CB70A1">
        <w:rPr>
          <w:rtl/>
        </w:rPr>
        <w:t>بحث‌ها</w:t>
      </w:r>
      <w:r w:rsidR="00CB70A1">
        <w:rPr>
          <w:rFonts w:hint="cs"/>
          <w:rtl/>
        </w:rPr>
        <w:t>یی</w:t>
      </w:r>
      <w:r w:rsidR="00F23BE4" w:rsidRPr="003C213A">
        <w:rPr>
          <w:rFonts w:hint="cs"/>
          <w:rtl/>
        </w:rPr>
        <w:t xml:space="preserve"> که در اصول انجام </w:t>
      </w:r>
      <w:r w:rsidR="00CB70A1">
        <w:rPr>
          <w:rtl/>
        </w:rPr>
        <w:t>م</w:t>
      </w:r>
      <w:r w:rsidR="00CB70A1">
        <w:rPr>
          <w:rFonts w:hint="cs"/>
          <w:rtl/>
        </w:rPr>
        <w:t>ی‌</w:t>
      </w:r>
      <w:r w:rsidR="00CB70A1">
        <w:rPr>
          <w:rFonts w:hint="eastAsia"/>
          <w:rtl/>
        </w:rPr>
        <w:t>شود</w:t>
      </w:r>
      <w:r w:rsidR="00F23BE4" w:rsidRPr="003C213A">
        <w:rPr>
          <w:rFonts w:hint="cs"/>
          <w:rtl/>
        </w:rPr>
        <w:t xml:space="preserve">، </w:t>
      </w:r>
      <w:r w:rsidR="007A1E74" w:rsidRPr="003C213A">
        <w:rPr>
          <w:rFonts w:hint="cs"/>
          <w:rtl/>
        </w:rPr>
        <w:t xml:space="preserve">گفته </w:t>
      </w:r>
      <w:r w:rsidR="00CB70A1">
        <w:rPr>
          <w:rtl/>
        </w:rPr>
        <w:t>م</w:t>
      </w:r>
      <w:r w:rsidR="00CB70A1">
        <w:rPr>
          <w:rFonts w:hint="cs"/>
          <w:rtl/>
        </w:rPr>
        <w:t>ی‌</w:t>
      </w:r>
      <w:r w:rsidR="00CB70A1">
        <w:rPr>
          <w:rFonts w:hint="eastAsia"/>
          <w:rtl/>
        </w:rPr>
        <w:t>شود</w:t>
      </w:r>
      <w:r w:rsidR="007A1E74" w:rsidRPr="003C213A">
        <w:rPr>
          <w:rFonts w:hint="cs"/>
          <w:rtl/>
        </w:rPr>
        <w:t xml:space="preserve"> که </w:t>
      </w:r>
      <w:r w:rsidR="00C43E41" w:rsidRPr="003C213A">
        <w:rPr>
          <w:rFonts w:hint="cs"/>
          <w:rtl/>
        </w:rPr>
        <w:t>به‌طور</w:t>
      </w:r>
      <w:r w:rsidR="00F23BE4" w:rsidRPr="003C213A">
        <w:rPr>
          <w:rFonts w:hint="cs"/>
          <w:rtl/>
        </w:rPr>
        <w:t xml:space="preserve"> مثال </w:t>
      </w:r>
      <w:r w:rsidR="007A1E74" w:rsidRPr="003C213A">
        <w:rPr>
          <w:rFonts w:hint="cs"/>
          <w:rtl/>
        </w:rPr>
        <w:t xml:space="preserve">خبر ثقه حجت است. </w:t>
      </w:r>
      <w:r w:rsidR="00F23BE4" w:rsidRPr="003C213A">
        <w:rPr>
          <w:rFonts w:hint="cs"/>
          <w:rtl/>
        </w:rPr>
        <w:t xml:space="preserve">حال برای تشخیص خبر ثقه </w:t>
      </w:r>
      <w:r w:rsidR="007A1E74" w:rsidRPr="003C213A">
        <w:rPr>
          <w:rFonts w:hint="cs"/>
          <w:rtl/>
        </w:rPr>
        <w:t xml:space="preserve">به علمی نیاز داریم که </w:t>
      </w:r>
      <w:r w:rsidR="00F23BE4" w:rsidRPr="003C213A">
        <w:rPr>
          <w:rFonts w:hint="cs"/>
          <w:rtl/>
        </w:rPr>
        <w:t xml:space="preserve">توسط آن </w:t>
      </w:r>
      <w:r w:rsidR="007A1E74" w:rsidRPr="003C213A">
        <w:rPr>
          <w:rFonts w:hint="cs"/>
          <w:rtl/>
        </w:rPr>
        <w:t>ثقه را از غیر ثقه تشخیص بدهیم.</w:t>
      </w:r>
    </w:p>
    <w:p w:rsidR="007A1E74" w:rsidRPr="003C213A" w:rsidRDefault="007A1E74" w:rsidP="00634270">
      <w:pPr>
        <w:jc w:val="both"/>
        <w:rPr>
          <w:rtl/>
        </w:rPr>
      </w:pPr>
      <w:r w:rsidRPr="003C213A">
        <w:rPr>
          <w:rFonts w:hint="cs"/>
          <w:rtl/>
        </w:rPr>
        <w:t xml:space="preserve">ملاک ثقه بودن فقط راست‌گویی نیست بلکه ضبط نیز هست. ممکن است شخصی </w:t>
      </w:r>
      <w:r w:rsidR="00B44877" w:rsidRPr="003C213A">
        <w:rPr>
          <w:rFonts w:hint="cs"/>
          <w:rtl/>
        </w:rPr>
        <w:t>راست‌گو</w:t>
      </w:r>
      <w:r w:rsidRPr="003C213A">
        <w:rPr>
          <w:rFonts w:hint="cs"/>
          <w:rtl/>
        </w:rPr>
        <w:t xml:space="preserve"> باشد ولی </w:t>
      </w:r>
      <w:r w:rsidR="00CB70A1">
        <w:rPr>
          <w:rtl/>
        </w:rPr>
        <w:t>حافظه‌</w:t>
      </w:r>
      <w:r w:rsidR="00CB70A1">
        <w:rPr>
          <w:rFonts w:hint="cs"/>
          <w:rtl/>
        </w:rPr>
        <w:t>ی</w:t>
      </w:r>
      <w:r w:rsidRPr="003C213A">
        <w:rPr>
          <w:rFonts w:hint="cs"/>
          <w:rtl/>
        </w:rPr>
        <w:t xml:space="preserve"> ضعیفی دارد و روایات را نیز از حفظ </w:t>
      </w:r>
      <w:r w:rsidR="00CB70A1">
        <w:rPr>
          <w:rtl/>
        </w:rPr>
        <w:t>م</w:t>
      </w:r>
      <w:r w:rsidR="00CB70A1">
        <w:rPr>
          <w:rFonts w:hint="cs"/>
          <w:rtl/>
        </w:rPr>
        <w:t>ی‌</w:t>
      </w:r>
      <w:r w:rsidR="00CB70A1">
        <w:rPr>
          <w:rFonts w:hint="eastAsia"/>
          <w:rtl/>
        </w:rPr>
        <w:t>گو</w:t>
      </w:r>
      <w:r w:rsidR="00CB70A1">
        <w:rPr>
          <w:rFonts w:hint="cs"/>
          <w:rtl/>
        </w:rPr>
        <w:t>ی</w:t>
      </w:r>
      <w:r w:rsidR="00CB70A1">
        <w:rPr>
          <w:rFonts w:hint="eastAsia"/>
          <w:rtl/>
        </w:rPr>
        <w:t>د</w:t>
      </w:r>
      <w:r w:rsidRPr="003C213A">
        <w:rPr>
          <w:rFonts w:hint="cs"/>
          <w:rtl/>
        </w:rPr>
        <w:t xml:space="preserve">؛ در اینجا </w:t>
      </w:r>
      <w:r w:rsidR="00CB70A1">
        <w:rPr>
          <w:rtl/>
        </w:rPr>
        <w:t>نم</w:t>
      </w:r>
      <w:r w:rsidR="00CB70A1">
        <w:rPr>
          <w:rFonts w:hint="cs"/>
          <w:rtl/>
        </w:rPr>
        <w:t>ی‌</w:t>
      </w:r>
      <w:r w:rsidR="00CB70A1">
        <w:rPr>
          <w:rFonts w:hint="eastAsia"/>
          <w:rtl/>
        </w:rPr>
        <w:t>توان</w:t>
      </w:r>
      <w:r w:rsidRPr="003C213A">
        <w:rPr>
          <w:rFonts w:hint="cs"/>
          <w:rtl/>
        </w:rPr>
        <w:t xml:space="preserve"> </w:t>
      </w:r>
      <w:r w:rsidRPr="003C213A">
        <w:rPr>
          <w:rtl/>
        </w:rPr>
        <w:t>به ا</w:t>
      </w:r>
      <w:r w:rsidRPr="003C213A">
        <w:rPr>
          <w:rFonts w:hint="cs"/>
          <w:rtl/>
        </w:rPr>
        <w:t>ی</w:t>
      </w:r>
      <w:r w:rsidRPr="003C213A">
        <w:rPr>
          <w:rFonts w:hint="eastAsia"/>
          <w:rtl/>
        </w:rPr>
        <w:t>ن</w:t>
      </w:r>
      <w:r w:rsidRPr="003C213A">
        <w:rPr>
          <w:rFonts w:hint="cs"/>
          <w:rtl/>
        </w:rPr>
        <w:t xml:space="preserve"> راوی اعتماد کرد. اطلاعات دیگر مانند نقل به ل</w:t>
      </w:r>
      <w:r w:rsidR="00F23BE4" w:rsidRPr="003C213A">
        <w:rPr>
          <w:rFonts w:hint="cs"/>
          <w:rtl/>
        </w:rPr>
        <w:t xml:space="preserve">فظ و نقل به معنا نیز مهم است؛ </w:t>
      </w:r>
      <w:r w:rsidR="00B44877" w:rsidRPr="003C213A">
        <w:rPr>
          <w:rFonts w:hint="cs"/>
          <w:rtl/>
        </w:rPr>
        <w:t>درنتیجه</w:t>
      </w:r>
      <w:r w:rsidRPr="003C213A">
        <w:rPr>
          <w:rFonts w:hint="cs"/>
          <w:rtl/>
        </w:rPr>
        <w:t xml:space="preserve"> به علمی نیاز داریم که چنین اطلاعاتی را در اختیار ما بگذارد.</w:t>
      </w:r>
    </w:p>
    <w:p w:rsidR="00A4270C" w:rsidRPr="003C213A" w:rsidRDefault="00A4270C" w:rsidP="00634270">
      <w:pPr>
        <w:jc w:val="both"/>
        <w:rPr>
          <w:rtl/>
        </w:rPr>
      </w:pPr>
      <w:r w:rsidRPr="003C213A">
        <w:rPr>
          <w:rFonts w:hint="cs"/>
          <w:rtl/>
        </w:rPr>
        <w:t>این دلیل مبتنی بر پذیرش خصوص خبر ثقه نیست بلکه اگر مبنا موثوق الصدوری یا مظنون الصدوری باشد نیز به علم رجال نیاز است و تنها تفاوت در مقدار اطلاعاتی است که به دنبال آنها هستیم نه در اصل نیاز به علم رجال.</w:t>
      </w:r>
    </w:p>
    <w:p w:rsidR="007A1E74" w:rsidRPr="000E2401" w:rsidRDefault="007A1E74" w:rsidP="000E2401">
      <w:pPr>
        <w:jc w:val="both"/>
        <w:rPr>
          <w:rtl/>
        </w:rPr>
      </w:pPr>
      <w:r w:rsidRPr="000E2401">
        <w:rPr>
          <w:rFonts w:cs="B Titr" w:hint="cs"/>
          <w:sz w:val="28"/>
          <w:szCs w:val="24"/>
          <w:rtl/>
        </w:rPr>
        <w:t xml:space="preserve">نکته: </w:t>
      </w:r>
      <w:r w:rsidRPr="000E2401">
        <w:rPr>
          <w:rFonts w:hint="cs"/>
          <w:rtl/>
        </w:rPr>
        <w:t xml:space="preserve">در اینجا تأثیر علم اصول در رجال </w:t>
      </w:r>
      <w:r w:rsidR="00B44877" w:rsidRPr="000E2401">
        <w:rPr>
          <w:rFonts w:hint="cs"/>
          <w:rtl/>
        </w:rPr>
        <w:t>به‌خوبی</w:t>
      </w:r>
      <w:r w:rsidRPr="000E2401">
        <w:rPr>
          <w:rFonts w:hint="cs"/>
          <w:rtl/>
        </w:rPr>
        <w:t xml:space="preserve"> مشخص است. علمایی مانند مرحوم خویی که در خبر واحد </w:t>
      </w:r>
      <w:r w:rsidR="00CB70A1" w:rsidRPr="000E2401">
        <w:rPr>
          <w:rtl/>
        </w:rPr>
        <w:t>ثقه‌ا</w:t>
      </w:r>
      <w:r w:rsidR="00CB70A1" w:rsidRPr="000E2401">
        <w:rPr>
          <w:rFonts w:hint="cs"/>
          <w:rtl/>
        </w:rPr>
        <w:t>ی</w:t>
      </w:r>
      <w:r w:rsidRPr="000E2401">
        <w:rPr>
          <w:rFonts w:hint="cs"/>
          <w:rtl/>
        </w:rPr>
        <w:t xml:space="preserve"> هستند، در رجال نیز به دنبال اطلاعاتی هستند که در وثاقت مؤثر است و علمایی مانند امام که موثوق الصدوری هستند، به دنبال اطلاعاتی هستند که در وثاقت تأثیری ندارند اما </w:t>
      </w:r>
      <w:r w:rsidR="00CB70A1" w:rsidRPr="000E2401">
        <w:rPr>
          <w:rtl/>
        </w:rPr>
        <w:t>م</w:t>
      </w:r>
      <w:r w:rsidR="00CB70A1" w:rsidRPr="000E2401">
        <w:rPr>
          <w:rFonts w:hint="cs"/>
          <w:rtl/>
        </w:rPr>
        <w:t>ی‌</w:t>
      </w:r>
      <w:r w:rsidR="00CB70A1" w:rsidRPr="000E2401">
        <w:rPr>
          <w:rFonts w:hint="eastAsia"/>
          <w:rtl/>
        </w:rPr>
        <w:t>توانند</w:t>
      </w:r>
      <w:r w:rsidRPr="000E2401">
        <w:rPr>
          <w:rFonts w:hint="cs"/>
          <w:rtl/>
        </w:rPr>
        <w:t xml:space="preserve"> </w:t>
      </w:r>
      <w:r w:rsidR="00CB70A1" w:rsidRPr="000E2401">
        <w:rPr>
          <w:rtl/>
        </w:rPr>
        <w:t>قر</w:t>
      </w:r>
      <w:r w:rsidR="00CB70A1" w:rsidRPr="000E2401">
        <w:rPr>
          <w:rFonts w:hint="cs"/>
          <w:rtl/>
        </w:rPr>
        <w:t>ی</w:t>
      </w:r>
      <w:r w:rsidR="00CB70A1" w:rsidRPr="000E2401">
        <w:rPr>
          <w:rFonts w:hint="eastAsia"/>
          <w:rtl/>
        </w:rPr>
        <w:t>نه‌ا</w:t>
      </w:r>
      <w:r w:rsidR="00CB70A1" w:rsidRPr="000E2401">
        <w:rPr>
          <w:rFonts w:hint="cs"/>
          <w:rtl/>
        </w:rPr>
        <w:t>ی</w:t>
      </w:r>
      <w:r w:rsidRPr="000E2401">
        <w:rPr>
          <w:rFonts w:hint="cs"/>
          <w:rtl/>
        </w:rPr>
        <w:t xml:space="preserve"> باشند که با انضمام به قرائن دیگر</w:t>
      </w:r>
      <w:r w:rsidR="006238E1" w:rsidRPr="000E2401">
        <w:rPr>
          <w:rtl/>
        </w:rPr>
        <w:footnoteReference w:id="7"/>
      </w:r>
      <w:r w:rsidRPr="000E2401">
        <w:rPr>
          <w:rFonts w:hint="cs"/>
          <w:rtl/>
        </w:rPr>
        <w:t xml:space="preserve">، ما را به اطمینان به صدور برسانند. </w:t>
      </w:r>
      <w:r w:rsidR="00B44877" w:rsidRPr="000E2401">
        <w:rPr>
          <w:rFonts w:hint="cs"/>
          <w:rtl/>
        </w:rPr>
        <w:t>به‌خصوص</w:t>
      </w:r>
      <w:r w:rsidRPr="000E2401">
        <w:rPr>
          <w:rtl/>
        </w:rPr>
        <w:t xml:space="preserve"> </w:t>
      </w:r>
      <w:r w:rsidRPr="000E2401">
        <w:rPr>
          <w:rFonts w:hint="cs"/>
          <w:rtl/>
        </w:rPr>
        <w:t xml:space="preserve">اگر کسی در اصول به انسداد صغیر در بحث خبر واحد و صدور قائل باشد، قرائنی را که برای ما یقین </w:t>
      </w:r>
      <w:r w:rsidR="00CB70A1" w:rsidRPr="000E2401">
        <w:rPr>
          <w:rtl/>
        </w:rPr>
        <w:t>نم</w:t>
      </w:r>
      <w:r w:rsidR="00CB70A1" w:rsidRPr="000E2401">
        <w:rPr>
          <w:rFonts w:hint="cs"/>
          <w:rtl/>
        </w:rPr>
        <w:t>ی‌</w:t>
      </w:r>
      <w:r w:rsidR="00CB70A1" w:rsidRPr="000E2401">
        <w:rPr>
          <w:rFonts w:hint="eastAsia"/>
          <w:rtl/>
        </w:rPr>
        <w:t>آورند</w:t>
      </w:r>
      <w:r w:rsidRPr="000E2401">
        <w:rPr>
          <w:rFonts w:hint="cs"/>
          <w:rtl/>
        </w:rPr>
        <w:t xml:space="preserve"> بلکه ظن عقلایی به صدور حاصل </w:t>
      </w:r>
      <w:r w:rsidR="00CB70A1" w:rsidRPr="000E2401">
        <w:rPr>
          <w:rtl/>
        </w:rPr>
        <w:t>م</w:t>
      </w:r>
      <w:r w:rsidR="00CB70A1" w:rsidRPr="000E2401">
        <w:rPr>
          <w:rFonts w:hint="cs"/>
          <w:rtl/>
        </w:rPr>
        <w:t>ی‌</w:t>
      </w:r>
      <w:r w:rsidR="00CB70A1" w:rsidRPr="000E2401">
        <w:rPr>
          <w:rFonts w:hint="eastAsia"/>
          <w:rtl/>
        </w:rPr>
        <w:t>کنند</w:t>
      </w:r>
      <w:r w:rsidRPr="000E2401">
        <w:rPr>
          <w:rFonts w:hint="cs"/>
          <w:rtl/>
        </w:rPr>
        <w:t xml:space="preserve"> و مطلب را از حد سفهی بودن خارج </w:t>
      </w:r>
      <w:r w:rsidR="00CB70A1" w:rsidRPr="000E2401">
        <w:rPr>
          <w:rtl/>
        </w:rPr>
        <w:t>م</w:t>
      </w:r>
      <w:r w:rsidR="00CB70A1" w:rsidRPr="000E2401">
        <w:rPr>
          <w:rFonts w:hint="cs"/>
          <w:rtl/>
        </w:rPr>
        <w:t>ی‌</w:t>
      </w:r>
      <w:r w:rsidR="00CB70A1" w:rsidRPr="000E2401">
        <w:rPr>
          <w:rFonts w:hint="eastAsia"/>
          <w:rtl/>
        </w:rPr>
        <w:t>کنند</w:t>
      </w:r>
      <w:r w:rsidRPr="000E2401">
        <w:rPr>
          <w:rFonts w:hint="cs"/>
          <w:rtl/>
        </w:rPr>
        <w:t xml:space="preserve">، مفید </w:t>
      </w:r>
      <w:r w:rsidR="00CB70A1" w:rsidRPr="000E2401">
        <w:rPr>
          <w:rtl/>
        </w:rPr>
        <w:t>م</w:t>
      </w:r>
      <w:r w:rsidR="00CB70A1" w:rsidRPr="000E2401">
        <w:rPr>
          <w:rFonts w:hint="cs"/>
          <w:rtl/>
        </w:rPr>
        <w:t>ی‌</w:t>
      </w:r>
      <w:r w:rsidR="00CB70A1" w:rsidRPr="000E2401">
        <w:rPr>
          <w:rFonts w:hint="eastAsia"/>
          <w:rtl/>
        </w:rPr>
        <w:t>دانند</w:t>
      </w:r>
      <w:r w:rsidRPr="000E2401">
        <w:rPr>
          <w:rFonts w:hint="cs"/>
          <w:rtl/>
        </w:rPr>
        <w:t>.</w:t>
      </w:r>
    </w:p>
    <w:p w:rsidR="007A1E74" w:rsidRPr="000E2401" w:rsidRDefault="007A1E74" w:rsidP="000E2401">
      <w:pPr>
        <w:jc w:val="both"/>
        <w:rPr>
          <w:rtl/>
        </w:rPr>
      </w:pPr>
      <w:r w:rsidRPr="000E2401">
        <w:rPr>
          <w:rFonts w:cs="B Titr" w:hint="cs"/>
          <w:sz w:val="28"/>
          <w:szCs w:val="24"/>
          <w:rtl/>
        </w:rPr>
        <w:t>سؤال:</w:t>
      </w:r>
      <w:r w:rsidRPr="000E2401">
        <w:rPr>
          <w:rFonts w:hint="cs"/>
          <w:rtl/>
        </w:rPr>
        <w:t xml:space="preserve"> اگر کسی </w:t>
      </w:r>
      <w:r w:rsidR="00B44877" w:rsidRPr="000E2401">
        <w:rPr>
          <w:rFonts w:hint="cs"/>
          <w:rtl/>
        </w:rPr>
        <w:t>به‌طورکلی</w:t>
      </w:r>
      <w:r w:rsidRPr="000E2401">
        <w:rPr>
          <w:rFonts w:hint="cs"/>
          <w:rtl/>
        </w:rPr>
        <w:t xml:space="preserve"> خبر واحد را حجت نداند، نیاز به علم رجال و درایه دارد؟</w:t>
      </w:r>
    </w:p>
    <w:p w:rsidR="007A1E74" w:rsidRPr="000E2401" w:rsidRDefault="007A1E74" w:rsidP="000E2401">
      <w:pPr>
        <w:jc w:val="both"/>
        <w:rPr>
          <w:rtl/>
        </w:rPr>
      </w:pPr>
      <w:r w:rsidRPr="000E2401">
        <w:rPr>
          <w:rFonts w:cs="B Titr" w:hint="cs"/>
          <w:sz w:val="28"/>
          <w:szCs w:val="24"/>
          <w:rtl/>
        </w:rPr>
        <w:t>جواب:</w:t>
      </w:r>
      <w:r w:rsidRPr="000E2401">
        <w:rPr>
          <w:rFonts w:hint="cs"/>
          <w:rtl/>
        </w:rPr>
        <w:t xml:space="preserve"> در زمان حاضر این قول قائلی ندارد. چنین مطلبی به سید مرتضی نسبت داده شده است؛ اما در حقیقت این‌گونه نبوده که ایشان اخبار آحاد را </w:t>
      </w:r>
      <w:r w:rsidR="00C43E41" w:rsidRPr="000E2401">
        <w:rPr>
          <w:rFonts w:hint="cs"/>
          <w:rtl/>
        </w:rPr>
        <w:t>به‌طور</w:t>
      </w:r>
      <w:r w:rsidRPr="000E2401">
        <w:rPr>
          <w:rFonts w:hint="cs"/>
          <w:rtl/>
        </w:rPr>
        <w:t xml:space="preserve"> کامل رها کنند؛ بلکه اخبار </w:t>
      </w:r>
      <w:r w:rsidR="00B44877" w:rsidRPr="000E2401">
        <w:rPr>
          <w:rtl/>
        </w:rPr>
        <w:t>غ</w:t>
      </w:r>
      <w:r w:rsidR="00B44877" w:rsidRPr="000E2401">
        <w:rPr>
          <w:rFonts w:hint="cs"/>
          <w:rtl/>
        </w:rPr>
        <w:t>ی</w:t>
      </w:r>
      <w:r w:rsidR="00B44877" w:rsidRPr="000E2401">
        <w:rPr>
          <w:rFonts w:hint="eastAsia"/>
          <w:rtl/>
        </w:rPr>
        <w:t>ر</w:t>
      </w:r>
      <w:r w:rsidR="00B44877" w:rsidRPr="000E2401">
        <w:rPr>
          <w:rtl/>
        </w:rPr>
        <w:t xml:space="preserve"> اطم</w:t>
      </w:r>
      <w:r w:rsidR="00B44877" w:rsidRPr="000E2401">
        <w:rPr>
          <w:rFonts w:hint="cs"/>
          <w:rtl/>
        </w:rPr>
        <w:t>ی</w:t>
      </w:r>
      <w:r w:rsidR="00B44877" w:rsidRPr="000E2401">
        <w:rPr>
          <w:rFonts w:hint="eastAsia"/>
          <w:rtl/>
        </w:rPr>
        <w:t>نان</w:t>
      </w:r>
      <w:r w:rsidR="00B44877" w:rsidRPr="000E2401">
        <w:rPr>
          <w:rFonts w:hint="cs"/>
          <w:rtl/>
        </w:rPr>
        <w:t>ی</w:t>
      </w:r>
      <w:r w:rsidRPr="000E2401">
        <w:rPr>
          <w:rFonts w:hint="cs"/>
          <w:rtl/>
        </w:rPr>
        <w:t xml:space="preserve"> را اخذ </w:t>
      </w:r>
      <w:r w:rsidR="00CB70A1" w:rsidRPr="000E2401">
        <w:rPr>
          <w:rtl/>
        </w:rPr>
        <w:t>نم</w:t>
      </w:r>
      <w:r w:rsidR="00CB70A1" w:rsidRPr="000E2401">
        <w:rPr>
          <w:rFonts w:hint="cs"/>
          <w:rtl/>
        </w:rPr>
        <w:t>ی‌</w:t>
      </w:r>
      <w:r w:rsidR="00CB70A1" w:rsidRPr="000E2401">
        <w:rPr>
          <w:rFonts w:hint="eastAsia"/>
          <w:rtl/>
        </w:rPr>
        <w:t>کردند</w:t>
      </w:r>
      <w:r w:rsidRPr="000E2401">
        <w:rPr>
          <w:rFonts w:hint="cs"/>
          <w:rtl/>
        </w:rPr>
        <w:t xml:space="preserve"> که در اینجا نیز برای حصول اطمینان، به علم رجال نیاز است. البته مقدار نیاز علمایی مانند سید مرتضی به علم رجال بسیار کمتر از نیاز علمایی مانند مرحوم خویی است؛ اما این‌طور نیست که به رجال نیازمند نباشند.</w:t>
      </w:r>
    </w:p>
    <w:p w:rsidR="007A1E74" w:rsidRPr="000E2401" w:rsidRDefault="007A1E74" w:rsidP="000E2401">
      <w:pPr>
        <w:jc w:val="both"/>
        <w:rPr>
          <w:rtl/>
        </w:rPr>
      </w:pPr>
      <w:r w:rsidRPr="000E2401">
        <w:rPr>
          <w:rFonts w:cs="B Titr" w:hint="cs"/>
          <w:sz w:val="28"/>
          <w:szCs w:val="24"/>
          <w:rtl/>
        </w:rPr>
        <w:t xml:space="preserve">سؤال: </w:t>
      </w:r>
      <w:r w:rsidRPr="000E2401">
        <w:rPr>
          <w:rFonts w:hint="cs"/>
          <w:rtl/>
        </w:rPr>
        <w:t>طرف نزاع بحثِ اثبات نیاز به علم رجال، عالم اخباری است؟</w:t>
      </w:r>
    </w:p>
    <w:p w:rsidR="007A1E74" w:rsidRPr="000E2401" w:rsidRDefault="007A1E74" w:rsidP="000E2401">
      <w:pPr>
        <w:jc w:val="both"/>
        <w:rPr>
          <w:rtl/>
        </w:rPr>
      </w:pPr>
      <w:r w:rsidRPr="000E2401">
        <w:rPr>
          <w:rFonts w:cs="B Titr" w:hint="cs"/>
          <w:sz w:val="28"/>
          <w:szCs w:val="24"/>
          <w:rtl/>
        </w:rPr>
        <w:t>جواب:</w:t>
      </w:r>
      <w:r w:rsidRPr="000E2401">
        <w:rPr>
          <w:rFonts w:hint="cs"/>
          <w:rtl/>
        </w:rPr>
        <w:t xml:space="preserve"> بحث ما مانند بحث کلام نیست؛ بلکه به دنبال این هستیم که مسیر خودمان را مشخص کنیم و ببینیم به علم رجال نیازمندیم یا خیر. طبیعتاً زمانی که مبنای حق برای شما معلوم شد </w:t>
      </w:r>
      <w:r w:rsidR="00CB70A1" w:rsidRPr="000E2401">
        <w:rPr>
          <w:rtl/>
        </w:rPr>
        <w:t>م</w:t>
      </w:r>
      <w:r w:rsidR="00CB70A1" w:rsidRPr="000E2401">
        <w:rPr>
          <w:rFonts w:hint="cs"/>
          <w:rtl/>
        </w:rPr>
        <w:t>ی‌</w:t>
      </w:r>
      <w:r w:rsidR="00CB70A1" w:rsidRPr="000E2401">
        <w:rPr>
          <w:rFonts w:hint="eastAsia"/>
          <w:rtl/>
        </w:rPr>
        <w:t>توان</w:t>
      </w:r>
      <w:r w:rsidR="00CB70A1" w:rsidRPr="000E2401">
        <w:rPr>
          <w:rFonts w:hint="cs"/>
          <w:rtl/>
        </w:rPr>
        <w:t>ی</w:t>
      </w:r>
      <w:r w:rsidR="00CB70A1" w:rsidRPr="000E2401">
        <w:rPr>
          <w:rFonts w:hint="eastAsia"/>
          <w:rtl/>
        </w:rPr>
        <w:t>د</w:t>
      </w:r>
      <w:r w:rsidRPr="000E2401">
        <w:rPr>
          <w:rFonts w:hint="cs"/>
          <w:rtl/>
        </w:rPr>
        <w:t xml:space="preserve"> با اشخاص دیگر (چه اخباری چه غیر از او) در این مورد بحث کنید؛ </w:t>
      </w:r>
      <w:r w:rsidR="00C43E41" w:rsidRPr="000E2401">
        <w:rPr>
          <w:rFonts w:hint="cs"/>
          <w:rtl/>
        </w:rPr>
        <w:t>به‌طور</w:t>
      </w:r>
      <w:r w:rsidRPr="000E2401">
        <w:rPr>
          <w:rFonts w:hint="cs"/>
          <w:rtl/>
        </w:rPr>
        <w:t xml:space="preserve"> مثال </w:t>
      </w:r>
      <w:r w:rsidR="00CB70A1" w:rsidRPr="000E2401">
        <w:rPr>
          <w:rtl/>
        </w:rPr>
        <w:t>م</w:t>
      </w:r>
      <w:r w:rsidR="00CB70A1" w:rsidRPr="000E2401">
        <w:rPr>
          <w:rFonts w:hint="cs"/>
          <w:rtl/>
        </w:rPr>
        <w:t>ی‌</w:t>
      </w:r>
      <w:r w:rsidR="00CB70A1" w:rsidRPr="000E2401">
        <w:rPr>
          <w:rFonts w:hint="eastAsia"/>
          <w:rtl/>
        </w:rPr>
        <w:t>توان</w:t>
      </w:r>
      <w:r w:rsidR="00CB70A1" w:rsidRPr="000E2401">
        <w:rPr>
          <w:rFonts w:hint="cs"/>
          <w:rtl/>
        </w:rPr>
        <w:t>ی</w:t>
      </w:r>
      <w:r w:rsidR="00CB70A1" w:rsidRPr="000E2401">
        <w:rPr>
          <w:rFonts w:hint="eastAsia"/>
          <w:rtl/>
        </w:rPr>
        <w:t>د</w:t>
      </w:r>
      <w:r w:rsidRPr="000E2401">
        <w:rPr>
          <w:rFonts w:hint="cs"/>
          <w:rtl/>
        </w:rPr>
        <w:t xml:space="preserve"> از او سؤال کنید برای بررسی این صفاتی که در حدیث آمده است چه </w:t>
      </w:r>
      <w:r w:rsidR="00CB70A1" w:rsidRPr="000E2401">
        <w:rPr>
          <w:rtl/>
        </w:rPr>
        <w:t>م</w:t>
      </w:r>
      <w:r w:rsidR="00CB70A1" w:rsidRPr="000E2401">
        <w:rPr>
          <w:rFonts w:hint="cs"/>
          <w:rtl/>
        </w:rPr>
        <w:t>ی‌</w:t>
      </w:r>
      <w:r w:rsidR="00CB70A1" w:rsidRPr="000E2401">
        <w:rPr>
          <w:rFonts w:hint="eastAsia"/>
          <w:rtl/>
        </w:rPr>
        <w:t>کن</w:t>
      </w:r>
      <w:r w:rsidR="00CB70A1" w:rsidRPr="000E2401">
        <w:rPr>
          <w:rFonts w:hint="cs"/>
          <w:rtl/>
        </w:rPr>
        <w:t>ی</w:t>
      </w:r>
      <w:r w:rsidR="00CB70A1" w:rsidRPr="000E2401">
        <w:rPr>
          <w:rFonts w:hint="eastAsia"/>
          <w:rtl/>
        </w:rPr>
        <w:t>د</w:t>
      </w:r>
      <w:r w:rsidRPr="000E2401">
        <w:rPr>
          <w:rFonts w:hint="cs"/>
          <w:rtl/>
        </w:rPr>
        <w:t>؟</w:t>
      </w:r>
    </w:p>
    <w:p w:rsidR="007D036B" w:rsidRDefault="007A1E74" w:rsidP="007D036B">
      <w:pPr>
        <w:pStyle w:val="3"/>
        <w:rPr>
          <w:rtl/>
        </w:rPr>
      </w:pPr>
      <w:bookmarkStart w:id="23" w:name="_Toc40762329"/>
      <w:r>
        <w:rPr>
          <w:rFonts w:hint="cs"/>
          <w:rtl/>
        </w:rPr>
        <w:lastRenderedPageBreak/>
        <w:t>ب</w:t>
      </w:r>
      <w:r w:rsidR="00E022F3">
        <w:rPr>
          <w:rFonts w:hint="cs"/>
          <w:rtl/>
        </w:rPr>
        <w:t>)</w:t>
      </w:r>
      <w:r w:rsidR="00E022F3" w:rsidRPr="003A4B07">
        <w:rPr>
          <w:rFonts w:hint="cs"/>
          <w:rtl/>
        </w:rPr>
        <w:t xml:space="preserve"> تعارض روای</w:t>
      </w:r>
      <w:r w:rsidR="00E022F3">
        <w:rPr>
          <w:rFonts w:hint="cs"/>
          <w:rtl/>
        </w:rPr>
        <w:t>ات و نیاز به مرجحات</w:t>
      </w:r>
      <w:bookmarkEnd w:id="23"/>
    </w:p>
    <w:p w:rsidR="00E022F3" w:rsidRPr="003C213A" w:rsidRDefault="00E022F3" w:rsidP="00634270">
      <w:pPr>
        <w:jc w:val="both"/>
        <w:rPr>
          <w:rtl/>
        </w:rPr>
      </w:pPr>
      <w:r w:rsidRPr="003C213A">
        <w:rPr>
          <w:rFonts w:hint="cs"/>
          <w:rtl/>
        </w:rPr>
        <w:t xml:space="preserve">در </w:t>
      </w:r>
      <w:r w:rsidR="00D15492" w:rsidRPr="003C213A">
        <w:rPr>
          <w:rFonts w:hint="cs"/>
          <w:rtl/>
        </w:rPr>
        <w:t xml:space="preserve">صورت </w:t>
      </w:r>
      <w:r w:rsidRPr="003C213A">
        <w:rPr>
          <w:rFonts w:hint="cs"/>
          <w:rtl/>
        </w:rPr>
        <w:t>تعارض روایات</w:t>
      </w:r>
      <w:r w:rsidR="00D15492" w:rsidRPr="003C213A">
        <w:rPr>
          <w:rFonts w:hint="cs"/>
          <w:rtl/>
        </w:rPr>
        <w:t>، برای ترجیح یک روایت،</w:t>
      </w:r>
      <w:r w:rsidRPr="003C213A">
        <w:rPr>
          <w:rFonts w:hint="cs"/>
          <w:rtl/>
        </w:rPr>
        <w:t xml:space="preserve"> </w:t>
      </w:r>
      <w:r w:rsidR="00D15492" w:rsidRPr="003C213A">
        <w:rPr>
          <w:rFonts w:hint="cs"/>
          <w:rtl/>
        </w:rPr>
        <w:t>نیاز به مرجحات داریم</w:t>
      </w:r>
      <w:r w:rsidRPr="003C213A">
        <w:rPr>
          <w:rFonts w:hint="cs"/>
          <w:rtl/>
        </w:rPr>
        <w:t xml:space="preserve">. مرجحات </w:t>
      </w:r>
      <w:r w:rsidRPr="003C213A">
        <w:rPr>
          <w:rtl/>
        </w:rPr>
        <w:t>انواع</w:t>
      </w:r>
      <w:r w:rsidRPr="003C213A">
        <w:rPr>
          <w:rFonts w:hint="cs"/>
          <w:rtl/>
        </w:rPr>
        <w:t xml:space="preserve"> مختلفی دارند </w:t>
      </w:r>
      <w:r w:rsidR="00C43E41" w:rsidRPr="003C213A">
        <w:rPr>
          <w:rFonts w:hint="cs"/>
          <w:rtl/>
        </w:rPr>
        <w:t>به‌طور</w:t>
      </w:r>
      <w:r w:rsidRPr="003C213A">
        <w:rPr>
          <w:rFonts w:hint="cs"/>
          <w:rtl/>
        </w:rPr>
        <w:t xml:space="preserve"> مثال؛ شهرت، مخالفت عامه و...</w:t>
      </w:r>
    </w:p>
    <w:p w:rsidR="00E022F3" w:rsidRPr="003C213A" w:rsidRDefault="00E022F3" w:rsidP="00634270">
      <w:pPr>
        <w:jc w:val="both"/>
        <w:rPr>
          <w:rtl/>
        </w:rPr>
      </w:pPr>
      <w:r w:rsidRPr="003C213A">
        <w:rPr>
          <w:rFonts w:hint="cs"/>
          <w:rtl/>
        </w:rPr>
        <w:t xml:space="preserve">یکی از این مرجحات، مرجحات صفاتی است. </w:t>
      </w:r>
      <w:r w:rsidR="00C43E41" w:rsidRPr="003C213A">
        <w:rPr>
          <w:rFonts w:hint="cs"/>
          <w:rtl/>
        </w:rPr>
        <w:t>به‌طور</w:t>
      </w:r>
      <w:r w:rsidRPr="003C213A">
        <w:rPr>
          <w:rFonts w:hint="cs"/>
          <w:rtl/>
        </w:rPr>
        <w:t xml:space="preserve"> مثال گفته </w:t>
      </w:r>
      <w:r w:rsidR="00CB70A1">
        <w:rPr>
          <w:rtl/>
        </w:rPr>
        <w:t>م</w:t>
      </w:r>
      <w:r w:rsidR="00CB70A1">
        <w:rPr>
          <w:rFonts w:hint="cs"/>
          <w:rtl/>
        </w:rPr>
        <w:t>ی‌</w:t>
      </w:r>
      <w:r w:rsidR="00CB70A1">
        <w:rPr>
          <w:rFonts w:hint="eastAsia"/>
          <w:rtl/>
        </w:rPr>
        <w:t>شود</w:t>
      </w:r>
      <w:r w:rsidRPr="003C213A">
        <w:rPr>
          <w:rFonts w:hint="cs"/>
          <w:rtl/>
        </w:rPr>
        <w:t xml:space="preserve"> خبر کسی را </w:t>
      </w:r>
      <w:r w:rsidR="00D15492" w:rsidRPr="003C213A">
        <w:rPr>
          <w:rFonts w:hint="cs"/>
          <w:rtl/>
        </w:rPr>
        <w:t>باید ترجیح داد</w:t>
      </w:r>
      <w:r w:rsidRPr="003C213A">
        <w:rPr>
          <w:rFonts w:hint="cs"/>
          <w:rtl/>
        </w:rPr>
        <w:t xml:space="preserve"> که اعدل، افقه، اصدق و اورع باشد. شناخت این صفات در مورد راویان نیاز به علم رجال دارد.</w:t>
      </w:r>
    </w:p>
    <w:p w:rsidR="00E022F3" w:rsidRPr="003C213A" w:rsidRDefault="00E022F3" w:rsidP="00634270">
      <w:pPr>
        <w:jc w:val="both"/>
        <w:rPr>
          <w:rtl/>
        </w:rPr>
      </w:pPr>
      <w:r w:rsidRPr="003C213A">
        <w:rPr>
          <w:rFonts w:hint="cs"/>
          <w:rtl/>
        </w:rPr>
        <w:t>میزان نیاز به این صفات وابسته به این است که مبنا در اصول چه باشد:</w:t>
      </w:r>
    </w:p>
    <w:p w:rsidR="00E022F3" w:rsidRPr="006142D2" w:rsidRDefault="00E022F3" w:rsidP="003729C2">
      <w:pPr>
        <w:ind w:left="720"/>
        <w:jc w:val="both"/>
        <w:rPr>
          <w:rtl/>
        </w:rPr>
      </w:pPr>
      <w:r w:rsidRPr="006142D2">
        <w:rPr>
          <w:rFonts w:hint="cs"/>
          <w:rtl/>
        </w:rPr>
        <w:t xml:space="preserve">اگر این صفات </w:t>
      </w:r>
      <w:r w:rsidR="00CB70A1">
        <w:rPr>
          <w:rtl/>
        </w:rPr>
        <w:t>به‌طور</w:t>
      </w:r>
      <w:r w:rsidRPr="006142D2">
        <w:rPr>
          <w:rFonts w:hint="cs"/>
          <w:rtl/>
        </w:rPr>
        <w:t xml:space="preserve"> مطلق پذیرفته شوند، میزان نیاز به این صفات زیاد بوده و این دلیل برای اثبات نیاز به علم رجال عالی است</w:t>
      </w:r>
      <w:r w:rsidR="002D12D6" w:rsidRPr="006142D2">
        <w:rPr>
          <w:rFonts w:hint="cs"/>
          <w:rtl/>
        </w:rPr>
        <w:t>؛</w:t>
      </w:r>
    </w:p>
    <w:p w:rsidR="00E022F3" w:rsidRPr="006142D2" w:rsidRDefault="00E022F3" w:rsidP="003729C2">
      <w:pPr>
        <w:ind w:left="720"/>
        <w:jc w:val="both"/>
        <w:rPr>
          <w:rtl/>
        </w:rPr>
      </w:pPr>
      <w:r w:rsidRPr="006142D2">
        <w:rPr>
          <w:rFonts w:hint="cs"/>
          <w:rtl/>
        </w:rPr>
        <w:t xml:space="preserve">اگر این صفات را در روایات مربوط به حاکمیت بپذیرید و آنها را در مورد روایات مربوط به افتاء جاری ندانید، این دلیل </w:t>
      </w:r>
      <w:r w:rsidR="00CB70A1">
        <w:rPr>
          <w:rtl/>
        </w:rPr>
        <w:t>ف</w:t>
      </w:r>
      <w:r w:rsidR="00CB70A1">
        <w:rPr>
          <w:rFonts w:hint="cs"/>
          <w:rtl/>
        </w:rPr>
        <w:t>ی‌</w:t>
      </w:r>
      <w:r w:rsidR="00CB70A1">
        <w:rPr>
          <w:rFonts w:hint="eastAsia"/>
          <w:rtl/>
        </w:rPr>
        <w:t>الجمله</w:t>
      </w:r>
      <w:r w:rsidRPr="006142D2">
        <w:rPr>
          <w:rFonts w:hint="cs"/>
          <w:rtl/>
        </w:rPr>
        <w:t xml:space="preserve"> مفید خواهد بود؛ زیرا روایاتی که شان حاکمیت پیدا </w:t>
      </w:r>
      <w:r w:rsidR="00CB70A1">
        <w:rPr>
          <w:rtl/>
        </w:rPr>
        <w:t>م</w:t>
      </w:r>
      <w:r w:rsidR="00CB70A1">
        <w:rPr>
          <w:rFonts w:hint="cs"/>
          <w:rtl/>
        </w:rPr>
        <w:t>ی‌</w:t>
      </w:r>
      <w:r w:rsidR="00CB70A1">
        <w:rPr>
          <w:rFonts w:hint="eastAsia"/>
          <w:rtl/>
        </w:rPr>
        <w:t>کنند</w:t>
      </w:r>
      <w:r w:rsidRPr="006142D2">
        <w:rPr>
          <w:rFonts w:hint="cs"/>
          <w:rtl/>
        </w:rPr>
        <w:t xml:space="preserve">، این مرجحات در آنها اعمال </w:t>
      </w:r>
      <w:r w:rsidR="00CB70A1">
        <w:rPr>
          <w:rtl/>
        </w:rPr>
        <w:t>م</w:t>
      </w:r>
      <w:r w:rsidR="00CB70A1">
        <w:rPr>
          <w:rFonts w:hint="cs"/>
          <w:rtl/>
        </w:rPr>
        <w:t>ی‌</w:t>
      </w:r>
      <w:r w:rsidR="00CB70A1">
        <w:rPr>
          <w:rFonts w:hint="eastAsia"/>
          <w:rtl/>
        </w:rPr>
        <w:t>شوند</w:t>
      </w:r>
      <w:r w:rsidRPr="006142D2">
        <w:rPr>
          <w:rFonts w:hint="cs"/>
          <w:rtl/>
        </w:rPr>
        <w:t xml:space="preserve">؛ اما روایاتی که شان افتاء دارند، مرجحات صفاتی در آنها اعمال </w:t>
      </w:r>
      <w:r w:rsidR="00CB70A1">
        <w:rPr>
          <w:rtl/>
        </w:rPr>
        <w:t>نم</w:t>
      </w:r>
      <w:r w:rsidR="00CB70A1">
        <w:rPr>
          <w:rFonts w:hint="cs"/>
          <w:rtl/>
        </w:rPr>
        <w:t>ی‌</w:t>
      </w:r>
      <w:r w:rsidR="00CB70A1">
        <w:rPr>
          <w:rFonts w:hint="eastAsia"/>
          <w:rtl/>
        </w:rPr>
        <w:t>شوند</w:t>
      </w:r>
      <w:r w:rsidR="002D12D6" w:rsidRPr="006142D2">
        <w:rPr>
          <w:rFonts w:hint="cs"/>
          <w:rtl/>
        </w:rPr>
        <w:t>؛</w:t>
      </w:r>
    </w:p>
    <w:p w:rsidR="00E022F3" w:rsidRPr="006142D2" w:rsidRDefault="00E022F3" w:rsidP="003729C2">
      <w:pPr>
        <w:ind w:left="720"/>
        <w:jc w:val="both"/>
        <w:rPr>
          <w:rtl/>
        </w:rPr>
      </w:pPr>
      <w:r w:rsidRPr="006142D2">
        <w:rPr>
          <w:rFonts w:hint="cs"/>
          <w:rtl/>
        </w:rPr>
        <w:t xml:space="preserve">اگر همانند مرحوم تبریزی این صفات را </w:t>
      </w:r>
      <w:r w:rsidR="00CB70A1">
        <w:rPr>
          <w:rtl/>
        </w:rPr>
        <w:t>به‌طور</w:t>
      </w:r>
      <w:r w:rsidRPr="006142D2">
        <w:rPr>
          <w:rFonts w:hint="cs"/>
          <w:rtl/>
        </w:rPr>
        <w:t xml:space="preserve"> مطلق منکر باشید، این دلیل برای اثبات نیاز به علم رجال کاربرد ندارد.</w:t>
      </w:r>
      <w:r w:rsidRPr="0006619F">
        <w:rPr>
          <w:vertAlign w:val="superscript"/>
          <w:rtl/>
        </w:rPr>
        <w:footnoteReference w:id="8"/>
      </w:r>
    </w:p>
    <w:p w:rsidR="00885884" w:rsidRPr="00BA498A" w:rsidRDefault="00885884" w:rsidP="00BA498A">
      <w:pPr>
        <w:jc w:val="both"/>
        <w:rPr>
          <w:rtl/>
        </w:rPr>
      </w:pPr>
      <w:r w:rsidRPr="00BA498A">
        <w:rPr>
          <w:rFonts w:cs="B Titr" w:hint="cs"/>
          <w:sz w:val="28"/>
          <w:szCs w:val="24"/>
          <w:rtl/>
        </w:rPr>
        <w:t xml:space="preserve">سؤال: </w:t>
      </w:r>
      <w:r w:rsidRPr="00BA498A">
        <w:rPr>
          <w:rFonts w:hint="cs"/>
          <w:rtl/>
        </w:rPr>
        <w:t xml:space="preserve">این دلیل اخص از مدعا نیست؟ مدعا این است که به علم رجال نیاز داریم </w:t>
      </w:r>
      <w:r w:rsidR="00C43E41" w:rsidRPr="00BA498A">
        <w:rPr>
          <w:rFonts w:hint="cs"/>
          <w:rtl/>
        </w:rPr>
        <w:t>درحالی‌که</w:t>
      </w:r>
      <w:r w:rsidRPr="00BA498A">
        <w:rPr>
          <w:rFonts w:hint="cs"/>
          <w:rtl/>
        </w:rPr>
        <w:t xml:space="preserve"> این دلیل فقط در مقام تعارض روایات، نیاز به علم رجال را ثابت </w:t>
      </w:r>
      <w:r w:rsidR="00CB70A1" w:rsidRPr="00BA498A">
        <w:rPr>
          <w:rtl/>
        </w:rPr>
        <w:t>م</w:t>
      </w:r>
      <w:r w:rsidR="00CB70A1" w:rsidRPr="00BA498A">
        <w:rPr>
          <w:rFonts w:hint="cs"/>
          <w:rtl/>
        </w:rPr>
        <w:t>ی‌</w:t>
      </w:r>
      <w:r w:rsidR="00CB70A1" w:rsidRPr="00BA498A">
        <w:rPr>
          <w:rFonts w:hint="eastAsia"/>
          <w:rtl/>
        </w:rPr>
        <w:t>کند</w:t>
      </w:r>
      <w:r w:rsidRPr="00BA498A">
        <w:rPr>
          <w:rFonts w:hint="cs"/>
          <w:rtl/>
        </w:rPr>
        <w:t>.</w:t>
      </w:r>
    </w:p>
    <w:p w:rsidR="00885884" w:rsidRPr="00BA498A" w:rsidRDefault="00885884" w:rsidP="00BA498A">
      <w:pPr>
        <w:jc w:val="both"/>
        <w:rPr>
          <w:rtl/>
        </w:rPr>
      </w:pPr>
      <w:r w:rsidRPr="00BA498A">
        <w:rPr>
          <w:rFonts w:cs="B Titr" w:hint="cs"/>
          <w:sz w:val="28"/>
          <w:szCs w:val="24"/>
          <w:rtl/>
        </w:rPr>
        <w:t>جواب:</w:t>
      </w:r>
      <w:r w:rsidRPr="00BA498A">
        <w:rPr>
          <w:rFonts w:hint="cs"/>
          <w:rtl/>
        </w:rPr>
        <w:t xml:space="preserve"> بحث این است که فقیه به رجال نیاز دارد یا خیر؟ و جواب این است که برای اجرای مرجحات صفاتی نیاز به علم رجال داریم. مدعا نیاز به علم رجال </w:t>
      </w:r>
      <w:r w:rsidR="00B44877" w:rsidRPr="00BA498A">
        <w:rPr>
          <w:rFonts w:hint="cs"/>
          <w:rtl/>
        </w:rPr>
        <w:t>فی‌الجمله</w:t>
      </w:r>
      <w:r w:rsidRPr="00BA498A">
        <w:rPr>
          <w:rFonts w:hint="cs"/>
          <w:rtl/>
        </w:rPr>
        <w:t xml:space="preserve"> است و کیفیت آن تفاوت </w:t>
      </w:r>
      <w:r w:rsidR="00CB70A1" w:rsidRPr="00BA498A">
        <w:rPr>
          <w:rtl/>
        </w:rPr>
        <w:t>م</w:t>
      </w:r>
      <w:r w:rsidR="00CB70A1" w:rsidRPr="00BA498A">
        <w:rPr>
          <w:rFonts w:hint="cs"/>
          <w:rtl/>
        </w:rPr>
        <w:t>ی‌</w:t>
      </w:r>
      <w:r w:rsidR="00CB70A1" w:rsidRPr="00BA498A">
        <w:rPr>
          <w:rFonts w:hint="eastAsia"/>
          <w:rtl/>
        </w:rPr>
        <w:t>کند</w:t>
      </w:r>
      <w:r w:rsidRPr="00BA498A">
        <w:rPr>
          <w:rFonts w:hint="cs"/>
          <w:rtl/>
        </w:rPr>
        <w:t xml:space="preserve">. </w:t>
      </w:r>
      <w:r w:rsidR="00C43E41" w:rsidRPr="00BA498A">
        <w:rPr>
          <w:rFonts w:hint="cs"/>
          <w:rtl/>
        </w:rPr>
        <w:t>به‌طور</w:t>
      </w:r>
      <w:r w:rsidRPr="00BA498A">
        <w:rPr>
          <w:rFonts w:hint="cs"/>
          <w:rtl/>
        </w:rPr>
        <w:t xml:space="preserve"> مثال:</w:t>
      </w:r>
    </w:p>
    <w:p w:rsidR="00885884" w:rsidRPr="003C213A" w:rsidRDefault="00885884" w:rsidP="00634270">
      <w:pPr>
        <w:jc w:val="both"/>
        <w:rPr>
          <w:rtl/>
        </w:rPr>
      </w:pPr>
      <w:r w:rsidRPr="003C213A">
        <w:rPr>
          <w:rFonts w:hint="cs"/>
          <w:rtl/>
        </w:rPr>
        <w:t>اگر مرجحات صفاتی را محدود به اصدق، اورع و دیگر صفاتی بدانید که در متن حدیث آمده است، فقط به دنبال همین صفات هستید؛</w:t>
      </w:r>
    </w:p>
    <w:p w:rsidR="00885884" w:rsidRPr="003C213A" w:rsidRDefault="00885884" w:rsidP="00634270">
      <w:pPr>
        <w:jc w:val="both"/>
        <w:rPr>
          <w:rtl/>
        </w:rPr>
      </w:pPr>
      <w:r w:rsidRPr="003C213A">
        <w:rPr>
          <w:rFonts w:hint="cs"/>
          <w:rtl/>
        </w:rPr>
        <w:t xml:space="preserve">اما اگر قائل به تعدی از مرجحات منصوصه شدید، مرجحاتی مانند افصح لسانا، اضبط و مقدم کردن کسی که نقل به کتابت </w:t>
      </w:r>
      <w:r w:rsidR="00CB70A1">
        <w:rPr>
          <w:rtl/>
        </w:rPr>
        <w:t>م</w:t>
      </w:r>
      <w:r w:rsidR="00CB70A1">
        <w:rPr>
          <w:rFonts w:hint="cs"/>
          <w:rtl/>
        </w:rPr>
        <w:t>ی‌</w:t>
      </w:r>
      <w:r w:rsidR="00CB70A1">
        <w:rPr>
          <w:rFonts w:hint="eastAsia"/>
          <w:rtl/>
        </w:rPr>
        <w:t>کرده</w:t>
      </w:r>
      <w:r w:rsidRPr="003C213A">
        <w:rPr>
          <w:rFonts w:hint="cs"/>
          <w:rtl/>
        </w:rPr>
        <w:t xml:space="preserve"> است بر کسی که نقل به لفظ </w:t>
      </w:r>
      <w:r w:rsidR="00CB70A1">
        <w:rPr>
          <w:rtl/>
        </w:rPr>
        <w:t>م</w:t>
      </w:r>
      <w:r w:rsidR="00CB70A1">
        <w:rPr>
          <w:rFonts w:hint="cs"/>
          <w:rtl/>
        </w:rPr>
        <w:t>ی‌</w:t>
      </w:r>
      <w:r w:rsidR="00CB70A1">
        <w:rPr>
          <w:rFonts w:hint="eastAsia"/>
          <w:rtl/>
        </w:rPr>
        <w:t>کرده</w:t>
      </w:r>
      <w:r w:rsidRPr="003C213A">
        <w:rPr>
          <w:rFonts w:hint="cs"/>
          <w:rtl/>
        </w:rPr>
        <w:t xml:space="preserve"> است نیز برای شما مفید است.</w:t>
      </w:r>
    </w:p>
    <w:p w:rsidR="00885884" w:rsidRPr="003C213A" w:rsidRDefault="00885884" w:rsidP="00634270">
      <w:pPr>
        <w:jc w:val="both"/>
        <w:rPr>
          <w:rtl/>
        </w:rPr>
      </w:pPr>
      <w:r w:rsidRPr="003C213A">
        <w:rPr>
          <w:rFonts w:hint="cs"/>
          <w:rtl/>
        </w:rPr>
        <w:t xml:space="preserve">پس مقدار استفاده از علم رجال در مرجحات صفاتی نیز عوض </w:t>
      </w:r>
      <w:r w:rsidR="00CB70A1">
        <w:rPr>
          <w:rtl/>
        </w:rPr>
        <w:t>م</w:t>
      </w:r>
      <w:r w:rsidR="00CB70A1">
        <w:rPr>
          <w:rFonts w:hint="cs"/>
          <w:rtl/>
        </w:rPr>
        <w:t>ی‌</w:t>
      </w:r>
      <w:r w:rsidR="00CB70A1">
        <w:rPr>
          <w:rFonts w:hint="eastAsia"/>
          <w:rtl/>
        </w:rPr>
        <w:t>شود</w:t>
      </w:r>
      <w:r w:rsidRPr="003C213A">
        <w:rPr>
          <w:rFonts w:hint="cs"/>
          <w:rtl/>
        </w:rPr>
        <w:t xml:space="preserve"> و مدعا نیاز به علم رجال </w:t>
      </w:r>
      <w:r w:rsidR="00B44877" w:rsidRPr="003C213A">
        <w:rPr>
          <w:rFonts w:hint="cs"/>
          <w:rtl/>
        </w:rPr>
        <w:t>فی‌الجمله</w:t>
      </w:r>
      <w:r w:rsidRPr="003C213A">
        <w:rPr>
          <w:rFonts w:hint="cs"/>
          <w:rtl/>
        </w:rPr>
        <w:t xml:space="preserve"> است که این دلیل آن را اثبات </w:t>
      </w:r>
      <w:r w:rsidR="00CB70A1">
        <w:rPr>
          <w:rtl/>
        </w:rPr>
        <w:t>م</w:t>
      </w:r>
      <w:r w:rsidR="00CB70A1">
        <w:rPr>
          <w:rFonts w:hint="cs"/>
          <w:rtl/>
        </w:rPr>
        <w:t>ی‌</w:t>
      </w:r>
      <w:r w:rsidR="00CB70A1">
        <w:rPr>
          <w:rFonts w:hint="eastAsia"/>
          <w:rtl/>
        </w:rPr>
        <w:t>کند</w:t>
      </w:r>
      <w:r w:rsidRPr="003C213A">
        <w:rPr>
          <w:rFonts w:hint="cs"/>
          <w:rtl/>
        </w:rPr>
        <w:t xml:space="preserve">. حد نیاز به علم رجال با توجه به مبنای هر شخص تفاوت دارد؛ اما </w:t>
      </w:r>
      <w:r w:rsidR="00B44877" w:rsidRPr="003C213A">
        <w:rPr>
          <w:rFonts w:hint="cs"/>
          <w:rtl/>
        </w:rPr>
        <w:t>دست‌کم</w:t>
      </w:r>
      <w:r w:rsidRPr="003C213A">
        <w:rPr>
          <w:rFonts w:hint="cs"/>
          <w:rtl/>
        </w:rPr>
        <w:t xml:space="preserve"> برای بررسی صفاتی که در متن روایت آمده است به علم رجال نیازمندیم.</w:t>
      </w:r>
    </w:p>
    <w:p w:rsidR="002D12D6" w:rsidRPr="00FA4663" w:rsidRDefault="00077719" w:rsidP="002D12D6">
      <w:pPr>
        <w:pStyle w:val="3"/>
        <w:rPr>
          <w:rtl/>
        </w:rPr>
      </w:pPr>
      <w:bookmarkStart w:id="24" w:name="_Toc40762330"/>
      <w:r w:rsidRPr="00FA4663">
        <w:rPr>
          <w:rStyle w:val="Heading2Char"/>
          <w:rFonts w:hint="cs"/>
          <w:sz w:val="22"/>
          <w:szCs w:val="22"/>
          <w:rtl/>
        </w:rPr>
        <w:t>ج</w:t>
      </w:r>
      <w:r w:rsidR="00695CCE" w:rsidRPr="00FA4663">
        <w:rPr>
          <w:rStyle w:val="Heading2Char"/>
          <w:rFonts w:hint="cs"/>
          <w:sz w:val="22"/>
          <w:szCs w:val="22"/>
          <w:rtl/>
        </w:rPr>
        <w:t xml:space="preserve">) </w:t>
      </w:r>
      <w:r w:rsidR="00232501" w:rsidRPr="00FA4663">
        <w:rPr>
          <w:rStyle w:val="Heading2Char"/>
          <w:rFonts w:hint="cs"/>
          <w:sz w:val="22"/>
          <w:szCs w:val="22"/>
          <w:rtl/>
        </w:rPr>
        <w:t xml:space="preserve">وجود </w:t>
      </w:r>
      <w:r w:rsidRPr="00FA4663">
        <w:rPr>
          <w:rStyle w:val="Heading2Char"/>
          <w:rFonts w:hint="cs"/>
          <w:sz w:val="22"/>
          <w:szCs w:val="22"/>
          <w:rtl/>
        </w:rPr>
        <w:t>وضاعین</w:t>
      </w:r>
      <w:r w:rsidR="00232501" w:rsidRPr="00FA4663">
        <w:rPr>
          <w:rStyle w:val="Heading2Char"/>
          <w:rFonts w:hint="cs"/>
          <w:sz w:val="22"/>
          <w:szCs w:val="22"/>
          <w:rtl/>
        </w:rPr>
        <w:t xml:space="preserve"> بین</w:t>
      </w:r>
      <w:r w:rsidRPr="00FA4663">
        <w:rPr>
          <w:rStyle w:val="Heading2Char"/>
          <w:rFonts w:hint="cs"/>
          <w:sz w:val="22"/>
          <w:szCs w:val="22"/>
          <w:rtl/>
        </w:rPr>
        <w:t xml:space="preserve"> راویان</w:t>
      </w:r>
      <w:bookmarkEnd w:id="24"/>
    </w:p>
    <w:p w:rsidR="00D15492" w:rsidRPr="003C213A" w:rsidRDefault="00695CCE" w:rsidP="00634270">
      <w:pPr>
        <w:jc w:val="both"/>
        <w:rPr>
          <w:rtl/>
        </w:rPr>
      </w:pPr>
      <w:r w:rsidRPr="003C213A">
        <w:rPr>
          <w:rFonts w:hint="cs"/>
          <w:rtl/>
        </w:rPr>
        <w:t xml:space="preserve">این وجه را </w:t>
      </w:r>
      <w:r w:rsidR="00CB70A1">
        <w:rPr>
          <w:rtl/>
        </w:rPr>
        <w:t>م</w:t>
      </w:r>
      <w:r w:rsidR="00CB70A1">
        <w:rPr>
          <w:rFonts w:hint="cs"/>
          <w:rtl/>
        </w:rPr>
        <w:t>ی‌</w:t>
      </w:r>
      <w:r w:rsidR="00CB70A1">
        <w:rPr>
          <w:rFonts w:hint="eastAsia"/>
          <w:rtl/>
        </w:rPr>
        <w:t>توان</w:t>
      </w:r>
      <w:r w:rsidRPr="003C213A">
        <w:rPr>
          <w:rFonts w:hint="cs"/>
          <w:rtl/>
        </w:rPr>
        <w:t xml:space="preserve"> </w:t>
      </w:r>
      <w:r w:rsidR="00CB70A1">
        <w:rPr>
          <w:rtl/>
        </w:rPr>
        <w:t>ا</w:t>
      </w:r>
      <w:r w:rsidR="00CB70A1">
        <w:rPr>
          <w:rFonts w:hint="cs"/>
          <w:rtl/>
        </w:rPr>
        <w:t>ی</w:t>
      </w:r>
      <w:r w:rsidR="00CB70A1">
        <w:rPr>
          <w:rFonts w:hint="eastAsia"/>
          <w:rtl/>
        </w:rPr>
        <w:t>ن‌گونه</w:t>
      </w:r>
      <w:r w:rsidRPr="003C213A">
        <w:rPr>
          <w:rFonts w:hint="cs"/>
          <w:rtl/>
        </w:rPr>
        <w:t xml:space="preserve"> بیان کرد:</w:t>
      </w:r>
    </w:p>
    <w:p w:rsidR="00695CCE" w:rsidRPr="00CB5B17" w:rsidRDefault="00695CCE" w:rsidP="00CB5B17">
      <w:pPr>
        <w:jc w:val="both"/>
        <w:rPr>
          <w:rtl/>
        </w:rPr>
      </w:pPr>
      <w:r w:rsidRPr="00CB5B17">
        <w:rPr>
          <w:rFonts w:cs="B Titr" w:hint="cs"/>
          <w:sz w:val="28"/>
          <w:szCs w:val="24"/>
          <w:rtl/>
        </w:rPr>
        <w:t>1.</w:t>
      </w:r>
      <w:r w:rsidR="00096C76" w:rsidRPr="00CB5B17">
        <w:rPr>
          <w:rFonts w:cs="B Titr" w:hint="cs"/>
          <w:sz w:val="28"/>
          <w:szCs w:val="24"/>
          <w:rtl/>
        </w:rPr>
        <w:t xml:space="preserve"> </w:t>
      </w:r>
      <w:r w:rsidR="00096C76" w:rsidRPr="00CB5B17">
        <w:rPr>
          <w:rFonts w:hint="cs"/>
          <w:rtl/>
        </w:rPr>
        <w:t xml:space="preserve">در استنباط به دنبال حجت هستیم و </w:t>
      </w:r>
      <w:r w:rsidR="00C43E41" w:rsidRPr="00CB5B17">
        <w:rPr>
          <w:rFonts w:hint="cs"/>
          <w:rtl/>
        </w:rPr>
        <w:t>همان‌طور</w:t>
      </w:r>
      <w:r w:rsidR="00A73BC3" w:rsidRPr="00CB5B17">
        <w:rPr>
          <w:rFonts w:hint="cs"/>
          <w:rtl/>
        </w:rPr>
        <w:t xml:space="preserve"> که در وجه اول گفته شد، </w:t>
      </w:r>
      <w:r w:rsidR="00096C76" w:rsidRPr="00CB5B17">
        <w:rPr>
          <w:rFonts w:hint="cs"/>
          <w:rtl/>
        </w:rPr>
        <w:t xml:space="preserve">حجت بدون </w:t>
      </w:r>
      <w:r w:rsidR="000F56E5" w:rsidRPr="00CB5B17">
        <w:rPr>
          <w:rFonts w:hint="cs"/>
          <w:rtl/>
        </w:rPr>
        <w:t xml:space="preserve">سنت </w:t>
      </w:r>
      <w:r w:rsidR="00096C76" w:rsidRPr="00CB5B17">
        <w:rPr>
          <w:rFonts w:hint="cs"/>
          <w:rtl/>
        </w:rPr>
        <w:t xml:space="preserve">به دست </w:t>
      </w:r>
      <w:r w:rsidR="00CB70A1" w:rsidRPr="00CB5B17">
        <w:rPr>
          <w:rtl/>
        </w:rPr>
        <w:t>نم</w:t>
      </w:r>
      <w:r w:rsidR="00CB70A1" w:rsidRPr="00CB5B17">
        <w:rPr>
          <w:rFonts w:hint="cs"/>
          <w:rtl/>
        </w:rPr>
        <w:t>ی‌</w:t>
      </w:r>
      <w:r w:rsidR="00CB70A1" w:rsidRPr="00CB5B17">
        <w:rPr>
          <w:rFonts w:hint="eastAsia"/>
          <w:rtl/>
        </w:rPr>
        <w:t>آ</w:t>
      </w:r>
      <w:r w:rsidR="00CB70A1" w:rsidRPr="00CB5B17">
        <w:rPr>
          <w:rFonts w:hint="cs"/>
          <w:rtl/>
        </w:rPr>
        <w:t>ی</w:t>
      </w:r>
      <w:r w:rsidR="00CB70A1" w:rsidRPr="00CB5B17">
        <w:rPr>
          <w:rFonts w:hint="eastAsia"/>
          <w:rtl/>
        </w:rPr>
        <w:t>د</w:t>
      </w:r>
      <w:r w:rsidR="000F56E5" w:rsidRPr="00CB5B17">
        <w:rPr>
          <w:rFonts w:hint="cs"/>
          <w:rtl/>
        </w:rPr>
        <w:t xml:space="preserve"> و مجموعه روایاتی داریم که سنت را برای ما حکایت </w:t>
      </w:r>
      <w:r w:rsidR="00CB70A1" w:rsidRPr="00CB5B17">
        <w:rPr>
          <w:rtl/>
        </w:rPr>
        <w:t>م</w:t>
      </w:r>
      <w:r w:rsidR="00CB70A1" w:rsidRPr="00CB5B17">
        <w:rPr>
          <w:rFonts w:hint="cs"/>
          <w:rtl/>
        </w:rPr>
        <w:t>ی‌</w:t>
      </w:r>
      <w:r w:rsidR="00CB70A1" w:rsidRPr="00CB5B17">
        <w:rPr>
          <w:rFonts w:hint="eastAsia"/>
          <w:rtl/>
        </w:rPr>
        <w:t>کنند</w:t>
      </w:r>
      <w:r w:rsidRPr="00CB5B17">
        <w:rPr>
          <w:rFonts w:hint="cs"/>
          <w:rtl/>
        </w:rPr>
        <w:t>؛</w:t>
      </w:r>
    </w:p>
    <w:p w:rsidR="00695CCE" w:rsidRPr="00CB5B17" w:rsidRDefault="00695CCE" w:rsidP="00CB5B17">
      <w:pPr>
        <w:jc w:val="both"/>
        <w:rPr>
          <w:rtl/>
        </w:rPr>
      </w:pPr>
      <w:r w:rsidRPr="00CB5B17">
        <w:rPr>
          <w:rFonts w:cs="B Titr" w:hint="cs"/>
          <w:sz w:val="28"/>
          <w:szCs w:val="24"/>
          <w:rtl/>
        </w:rPr>
        <w:t xml:space="preserve">2. </w:t>
      </w:r>
      <w:r w:rsidR="00B44877" w:rsidRPr="00CB5B17">
        <w:rPr>
          <w:rFonts w:hint="cs"/>
          <w:rtl/>
        </w:rPr>
        <w:t>لزوماً</w:t>
      </w:r>
      <w:r w:rsidR="000F56E5" w:rsidRPr="00CB5B17">
        <w:rPr>
          <w:rFonts w:hint="cs"/>
          <w:rtl/>
        </w:rPr>
        <w:t xml:space="preserve"> تمام روایت موجود، حتی روایات در کتب اربعه برای ما حجت نیست </w:t>
      </w:r>
      <w:r w:rsidRPr="00CB5B17">
        <w:rPr>
          <w:rFonts w:hint="cs"/>
          <w:rtl/>
        </w:rPr>
        <w:t>و بین آنها ر</w:t>
      </w:r>
      <w:r w:rsidR="000F56E5" w:rsidRPr="00CB5B17">
        <w:rPr>
          <w:rFonts w:hint="cs"/>
          <w:rtl/>
        </w:rPr>
        <w:t>و</w:t>
      </w:r>
      <w:r w:rsidRPr="00CB5B17">
        <w:rPr>
          <w:rFonts w:hint="cs"/>
          <w:rtl/>
        </w:rPr>
        <w:t>ایات نامعتبر نیز وجود دارد؛</w:t>
      </w:r>
    </w:p>
    <w:p w:rsidR="00695CCE" w:rsidRPr="00CB5B17" w:rsidRDefault="00695CCE" w:rsidP="00CB5B17">
      <w:pPr>
        <w:jc w:val="both"/>
        <w:rPr>
          <w:rtl/>
        </w:rPr>
      </w:pPr>
      <w:r w:rsidRPr="00CB5B17">
        <w:rPr>
          <w:rFonts w:cs="B Titr" w:hint="cs"/>
          <w:sz w:val="28"/>
          <w:szCs w:val="24"/>
          <w:rtl/>
        </w:rPr>
        <w:t>3.</w:t>
      </w:r>
      <w:r w:rsidRPr="00CB5B17">
        <w:rPr>
          <w:rFonts w:hint="cs"/>
          <w:rtl/>
        </w:rPr>
        <w:t xml:space="preserve"> علم رجال به ما کمک </w:t>
      </w:r>
      <w:r w:rsidR="00CB70A1" w:rsidRPr="00CB5B17">
        <w:rPr>
          <w:rtl/>
        </w:rPr>
        <w:t>م</w:t>
      </w:r>
      <w:r w:rsidR="00CB70A1" w:rsidRPr="00CB5B17">
        <w:rPr>
          <w:rFonts w:hint="cs"/>
          <w:rtl/>
        </w:rPr>
        <w:t>ی‌</w:t>
      </w:r>
      <w:r w:rsidR="00CB70A1" w:rsidRPr="00CB5B17">
        <w:rPr>
          <w:rFonts w:hint="eastAsia"/>
          <w:rtl/>
        </w:rPr>
        <w:t>کند</w:t>
      </w:r>
      <w:r w:rsidRPr="00CB5B17">
        <w:rPr>
          <w:rFonts w:hint="cs"/>
          <w:rtl/>
        </w:rPr>
        <w:t xml:space="preserve"> که روایات معتبر از نامعتبر را تشخیص دهیم.</w:t>
      </w:r>
    </w:p>
    <w:p w:rsidR="00232501" w:rsidRPr="003C213A" w:rsidRDefault="00695CCE" w:rsidP="00634270">
      <w:pPr>
        <w:jc w:val="both"/>
        <w:rPr>
          <w:rtl/>
        </w:rPr>
      </w:pPr>
      <w:r w:rsidRPr="003C213A">
        <w:rPr>
          <w:rFonts w:hint="cs"/>
          <w:rtl/>
        </w:rPr>
        <w:t>توضیح</w:t>
      </w:r>
      <w:r w:rsidR="00232501" w:rsidRPr="003C213A">
        <w:rPr>
          <w:rFonts w:hint="cs"/>
          <w:rtl/>
        </w:rPr>
        <w:t>:</w:t>
      </w:r>
      <w:r w:rsidRPr="003C213A">
        <w:rPr>
          <w:rFonts w:hint="cs"/>
          <w:rtl/>
        </w:rPr>
        <w:t xml:space="preserve"> </w:t>
      </w:r>
      <w:r w:rsidR="00232501" w:rsidRPr="003C213A">
        <w:rPr>
          <w:rFonts w:hint="cs"/>
          <w:rtl/>
        </w:rPr>
        <w:t xml:space="preserve">به علم اجمالی </w:t>
      </w:r>
      <w:r w:rsidR="00CB70A1">
        <w:rPr>
          <w:rtl/>
        </w:rPr>
        <w:t>م</w:t>
      </w:r>
      <w:r w:rsidR="00CB70A1">
        <w:rPr>
          <w:rFonts w:hint="cs"/>
          <w:rtl/>
        </w:rPr>
        <w:t>ی‌</w:t>
      </w:r>
      <w:r w:rsidR="00CB70A1">
        <w:rPr>
          <w:rFonts w:hint="eastAsia"/>
          <w:rtl/>
        </w:rPr>
        <w:t>دان</w:t>
      </w:r>
      <w:r w:rsidR="00CB70A1">
        <w:rPr>
          <w:rFonts w:hint="cs"/>
          <w:rtl/>
        </w:rPr>
        <w:t>ی</w:t>
      </w:r>
      <w:r w:rsidR="00CB70A1">
        <w:rPr>
          <w:rFonts w:hint="eastAsia"/>
          <w:rtl/>
        </w:rPr>
        <w:t>م</w:t>
      </w:r>
      <w:r w:rsidR="00232501" w:rsidRPr="003C213A">
        <w:rPr>
          <w:rFonts w:hint="cs"/>
          <w:rtl/>
        </w:rPr>
        <w:t xml:space="preserve"> و اجمالاً تواتر دارد که جعالینی </w:t>
      </w:r>
      <w:r w:rsidR="00CB70A1">
        <w:rPr>
          <w:rtl/>
        </w:rPr>
        <w:t>بوده‌اند</w:t>
      </w:r>
      <w:r w:rsidR="00232501" w:rsidRPr="003C213A">
        <w:rPr>
          <w:rFonts w:hint="cs"/>
          <w:rtl/>
        </w:rPr>
        <w:t xml:space="preserve"> که جعل حدیث انجام </w:t>
      </w:r>
      <w:r w:rsidR="00CB70A1">
        <w:rPr>
          <w:rtl/>
        </w:rPr>
        <w:t>م</w:t>
      </w:r>
      <w:r w:rsidR="00CB70A1">
        <w:rPr>
          <w:rFonts w:hint="cs"/>
          <w:rtl/>
        </w:rPr>
        <w:t>ی‌</w:t>
      </w:r>
      <w:r w:rsidR="00CB70A1">
        <w:rPr>
          <w:rFonts w:hint="eastAsia"/>
          <w:rtl/>
        </w:rPr>
        <w:t>داده‌اند</w:t>
      </w:r>
      <w:r w:rsidR="00232501" w:rsidRPr="003C213A">
        <w:rPr>
          <w:rFonts w:hint="cs"/>
          <w:rtl/>
        </w:rPr>
        <w:t xml:space="preserve">. برای تشخیص روایات </w:t>
      </w:r>
      <w:r w:rsidR="000F56E5" w:rsidRPr="003C213A">
        <w:rPr>
          <w:rFonts w:hint="cs"/>
          <w:rtl/>
        </w:rPr>
        <w:t xml:space="preserve">مجعول و راویانی که جعل حدیث انجام </w:t>
      </w:r>
      <w:r w:rsidR="00CB70A1">
        <w:rPr>
          <w:rtl/>
        </w:rPr>
        <w:t>م</w:t>
      </w:r>
      <w:r w:rsidR="00CB70A1">
        <w:rPr>
          <w:rFonts w:hint="cs"/>
          <w:rtl/>
        </w:rPr>
        <w:t>ی‌</w:t>
      </w:r>
      <w:r w:rsidR="00CB70A1">
        <w:rPr>
          <w:rFonts w:hint="eastAsia"/>
          <w:rtl/>
        </w:rPr>
        <w:t>داده‌اند</w:t>
      </w:r>
      <w:r w:rsidR="000F56E5" w:rsidRPr="003C213A">
        <w:rPr>
          <w:rFonts w:hint="cs"/>
          <w:rtl/>
        </w:rPr>
        <w:t xml:space="preserve">، </w:t>
      </w:r>
      <w:r w:rsidR="00232501" w:rsidRPr="003C213A">
        <w:rPr>
          <w:rFonts w:hint="cs"/>
          <w:rtl/>
        </w:rPr>
        <w:t xml:space="preserve">به علمی نیاز داریم که روات و راویان </w:t>
      </w:r>
      <w:r w:rsidR="00CB70A1">
        <w:rPr>
          <w:rtl/>
        </w:rPr>
        <w:t>نسخه‌ها</w:t>
      </w:r>
      <w:r w:rsidR="00232501" w:rsidRPr="003C213A">
        <w:rPr>
          <w:rFonts w:hint="cs"/>
          <w:rtl/>
        </w:rPr>
        <w:t xml:space="preserve"> را به ما معرفی کنند.</w:t>
      </w:r>
    </w:p>
    <w:p w:rsidR="00232501" w:rsidRPr="003C213A" w:rsidRDefault="00232501" w:rsidP="00634270">
      <w:pPr>
        <w:jc w:val="both"/>
        <w:rPr>
          <w:rtl/>
        </w:rPr>
      </w:pPr>
      <w:r w:rsidRPr="003C213A">
        <w:rPr>
          <w:rFonts w:hint="cs"/>
          <w:rtl/>
        </w:rPr>
        <w:t xml:space="preserve">شیعه و سنی در مورد وجود وضاعین </w:t>
      </w:r>
      <w:r w:rsidR="00B44877" w:rsidRPr="003C213A">
        <w:rPr>
          <w:rFonts w:hint="cs"/>
          <w:rtl/>
        </w:rPr>
        <w:t>اتفاق‌نظر</w:t>
      </w:r>
      <w:r w:rsidRPr="003C213A">
        <w:rPr>
          <w:rFonts w:hint="cs"/>
          <w:rtl/>
        </w:rPr>
        <w:t xml:space="preserve"> دارند. بخاری در مقدمه کتابش </w:t>
      </w:r>
      <w:r w:rsidR="00CB70A1">
        <w:rPr>
          <w:rtl/>
        </w:rPr>
        <w:t>م</w:t>
      </w:r>
      <w:r w:rsidR="00CB70A1">
        <w:rPr>
          <w:rFonts w:hint="cs"/>
          <w:rtl/>
        </w:rPr>
        <w:t>ی‌</w:t>
      </w:r>
      <w:r w:rsidR="00CB70A1">
        <w:rPr>
          <w:rFonts w:hint="eastAsia"/>
          <w:rtl/>
        </w:rPr>
        <w:t>نو</w:t>
      </w:r>
      <w:r w:rsidR="00CB70A1">
        <w:rPr>
          <w:rFonts w:hint="cs"/>
          <w:rtl/>
        </w:rPr>
        <w:t>ی</w:t>
      </w:r>
      <w:r w:rsidR="00CB70A1">
        <w:rPr>
          <w:rFonts w:hint="eastAsia"/>
          <w:rtl/>
        </w:rPr>
        <w:t>سد</w:t>
      </w:r>
      <w:r w:rsidRPr="003C213A">
        <w:rPr>
          <w:rFonts w:hint="cs"/>
          <w:rtl/>
        </w:rPr>
        <w:t xml:space="preserve">: «من </w:t>
      </w:r>
      <w:r w:rsidR="00B44877" w:rsidRPr="003C213A">
        <w:rPr>
          <w:rtl/>
        </w:rPr>
        <w:t>شش‌صد</w:t>
      </w:r>
      <w:r w:rsidR="00B44877" w:rsidRPr="003C213A">
        <w:rPr>
          <w:rFonts w:hint="cs"/>
          <w:rtl/>
        </w:rPr>
        <w:t xml:space="preserve"> </w:t>
      </w:r>
      <w:r w:rsidRPr="003C213A">
        <w:rPr>
          <w:rFonts w:hint="cs"/>
          <w:rtl/>
        </w:rPr>
        <w:t xml:space="preserve">هزار روایت را بررسی کردم و 2602 روایت را که صحیح بود، نقل کردم». احمد بن حنبل نیز </w:t>
      </w:r>
      <w:r w:rsidR="00CB70A1">
        <w:rPr>
          <w:rtl/>
        </w:rPr>
        <w:t>م</w:t>
      </w:r>
      <w:r w:rsidR="00CB70A1">
        <w:rPr>
          <w:rFonts w:hint="cs"/>
          <w:rtl/>
        </w:rPr>
        <w:t>ی‌</w:t>
      </w:r>
      <w:r w:rsidR="00CB70A1">
        <w:rPr>
          <w:rFonts w:hint="eastAsia"/>
          <w:rtl/>
        </w:rPr>
        <w:t>گو</w:t>
      </w:r>
      <w:r w:rsidR="00CB70A1">
        <w:rPr>
          <w:rFonts w:hint="cs"/>
          <w:rtl/>
        </w:rPr>
        <w:t>ی</w:t>
      </w:r>
      <w:r w:rsidR="00CB70A1">
        <w:rPr>
          <w:rFonts w:hint="eastAsia"/>
          <w:rtl/>
        </w:rPr>
        <w:t>د</w:t>
      </w:r>
      <w:r w:rsidRPr="003C213A">
        <w:rPr>
          <w:rFonts w:hint="cs"/>
          <w:rtl/>
        </w:rPr>
        <w:t xml:space="preserve">: «من </w:t>
      </w:r>
      <w:r w:rsidR="00B44877" w:rsidRPr="003C213A">
        <w:rPr>
          <w:rtl/>
        </w:rPr>
        <w:t>هفت‌صد</w:t>
      </w:r>
      <w:r w:rsidRPr="003C213A">
        <w:rPr>
          <w:rFonts w:hint="cs"/>
          <w:rtl/>
        </w:rPr>
        <w:t xml:space="preserve"> و </w:t>
      </w:r>
      <w:r w:rsidR="00B44877" w:rsidRPr="003C213A">
        <w:rPr>
          <w:rtl/>
        </w:rPr>
        <w:t>پنجاه‌هزار</w:t>
      </w:r>
      <w:r w:rsidRPr="003C213A">
        <w:rPr>
          <w:rFonts w:hint="cs"/>
          <w:rtl/>
        </w:rPr>
        <w:t xml:space="preserve"> حدیث را بررسی کردم و تنها چهل هزار حدیث معتبر بود».</w:t>
      </w:r>
    </w:p>
    <w:p w:rsidR="00232501" w:rsidRPr="003C213A" w:rsidRDefault="00232501" w:rsidP="00634270">
      <w:pPr>
        <w:jc w:val="both"/>
        <w:rPr>
          <w:rtl/>
        </w:rPr>
      </w:pPr>
      <w:r w:rsidRPr="003C213A">
        <w:rPr>
          <w:rFonts w:hint="cs"/>
          <w:rtl/>
        </w:rPr>
        <w:t xml:space="preserve">یونس بن عبدالرحمن نقل </w:t>
      </w:r>
      <w:r w:rsidR="00CB70A1">
        <w:rPr>
          <w:rtl/>
        </w:rPr>
        <w:t>م</w:t>
      </w:r>
      <w:r w:rsidR="00CB70A1">
        <w:rPr>
          <w:rFonts w:hint="cs"/>
          <w:rtl/>
        </w:rPr>
        <w:t>ی‌</w:t>
      </w:r>
      <w:r w:rsidR="00CB70A1">
        <w:rPr>
          <w:rFonts w:hint="eastAsia"/>
          <w:rtl/>
        </w:rPr>
        <w:t>کند</w:t>
      </w:r>
      <w:r w:rsidRPr="003C213A">
        <w:rPr>
          <w:rFonts w:hint="cs"/>
          <w:rtl/>
        </w:rPr>
        <w:t xml:space="preserve"> که خدمت ابی الحسن علیه‌السلام رفتم و کتابی حدیثی را به ایشان عرضه کردم. ایشان بعضی از روایات را جعلی خواندند. حدیثی از امام صادق علیه‌السلام وارد شده است که فرمودند: «</w:t>
      </w:r>
      <w:r w:rsidRPr="003C213A">
        <w:rPr>
          <w:rtl/>
        </w:rPr>
        <w:t>فَإِنَّ الْمُغِ</w:t>
      </w:r>
      <w:r w:rsidR="004A543F" w:rsidRPr="003C213A">
        <w:rPr>
          <w:rtl/>
        </w:rPr>
        <w:t>ی</w:t>
      </w:r>
      <w:r w:rsidRPr="003C213A">
        <w:rPr>
          <w:rtl/>
        </w:rPr>
        <w:t>رَةَ بْنَ سَعِ</w:t>
      </w:r>
      <w:r w:rsidR="004A543F" w:rsidRPr="003C213A">
        <w:rPr>
          <w:rtl/>
        </w:rPr>
        <w:t>ی</w:t>
      </w:r>
      <w:r w:rsidRPr="003C213A">
        <w:rPr>
          <w:rtl/>
        </w:rPr>
        <w:t>دٍ لَعَنَهُ اللَّهُ دَسَّ فِ</w:t>
      </w:r>
      <w:r w:rsidR="004A543F" w:rsidRPr="003C213A">
        <w:rPr>
          <w:rtl/>
        </w:rPr>
        <w:t>ی</w:t>
      </w:r>
      <w:r w:rsidRPr="003C213A">
        <w:rPr>
          <w:rtl/>
        </w:rPr>
        <w:t xml:space="preserve"> </w:t>
      </w:r>
      <w:r w:rsidR="004A543F" w:rsidRPr="003C213A">
        <w:rPr>
          <w:rtl/>
        </w:rPr>
        <w:t>ک</w:t>
      </w:r>
      <w:r w:rsidRPr="003C213A">
        <w:rPr>
          <w:rtl/>
        </w:rPr>
        <w:t>تُبِ أَصْحَابِ أَبِ</w:t>
      </w:r>
      <w:r w:rsidR="004A543F" w:rsidRPr="003C213A">
        <w:rPr>
          <w:rtl/>
        </w:rPr>
        <w:t>ی</w:t>
      </w:r>
      <w:r w:rsidRPr="003C213A">
        <w:rPr>
          <w:rtl/>
        </w:rPr>
        <w:t xml:space="preserve"> أَحَادِ</w:t>
      </w:r>
      <w:r w:rsidR="004A543F" w:rsidRPr="003C213A">
        <w:rPr>
          <w:rtl/>
        </w:rPr>
        <w:t>ی</w:t>
      </w:r>
      <w:r w:rsidRPr="003C213A">
        <w:rPr>
          <w:rtl/>
        </w:rPr>
        <w:t xml:space="preserve">ثَ لَمْ </w:t>
      </w:r>
      <w:r w:rsidR="004A543F" w:rsidRPr="003C213A">
        <w:rPr>
          <w:rtl/>
        </w:rPr>
        <w:t>ی</w:t>
      </w:r>
      <w:r w:rsidRPr="003C213A">
        <w:rPr>
          <w:rtl/>
        </w:rPr>
        <w:t>حَدِّثْ بِهَا</w:t>
      </w:r>
      <w:r w:rsidRPr="003C213A">
        <w:rPr>
          <w:rFonts w:hint="cs"/>
          <w:rtl/>
        </w:rPr>
        <w:t xml:space="preserve"> اَبی».</w:t>
      </w:r>
      <w:r w:rsidR="001D2B54" w:rsidRPr="0006619F">
        <w:rPr>
          <w:vertAlign w:val="superscript"/>
          <w:rtl/>
        </w:rPr>
        <w:footnoteReference w:id="9"/>
      </w:r>
    </w:p>
    <w:p w:rsidR="00EA2652" w:rsidRPr="00EA2652" w:rsidRDefault="00782DA6" w:rsidP="00EA2652">
      <w:pPr>
        <w:pStyle w:val="Heading4"/>
        <w:rPr>
          <w:rtl/>
        </w:rPr>
      </w:pPr>
      <w:bookmarkStart w:id="25" w:name="_Toc40762331"/>
      <w:r>
        <w:rPr>
          <w:rFonts w:hint="cs"/>
          <w:rtl/>
        </w:rPr>
        <w:lastRenderedPageBreak/>
        <w:t xml:space="preserve">ج1) </w:t>
      </w:r>
      <w:r w:rsidR="00B73130">
        <w:rPr>
          <w:rFonts w:hint="cs"/>
          <w:rtl/>
        </w:rPr>
        <w:t xml:space="preserve">دلایل اجتهادی بودن </w:t>
      </w:r>
      <w:r w:rsidR="00EA2652" w:rsidRPr="00EA2652">
        <w:rPr>
          <w:rFonts w:hint="cs"/>
          <w:rtl/>
        </w:rPr>
        <w:t>نهضت پالایش احادیث</w:t>
      </w:r>
      <w:bookmarkEnd w:id="25"/>
    </w:p>
    <w:p w:rsidR="00152021" w:rsidRPr="00B2381C" w:rsidRDefault="00152021" w:rsidP="00B2381C">
      <w:pPr>
        <w:rPr>
          <w:rtl/>
        </w:rPr>
      </w:pPr>
      <w:r w:rsidRPr="00B2381C">
        <w:rPr>
          <w:rFonts w:cs="B Titr" w:hint="cs"/>
          <w:sz w:val="28"/>
          <w:szCs w:val="24"/>
          <w:rtl/>
        </w:rPr>
        <w:t>اشکال:</w:t>
      </w:r>
      <w:r w:rsidRPr="00B2381C">
        <w:rPr>
          <w:rFonts w:hint="cs"/>
          <w:sz w:val="28"/>
          <w:szCs w:val="24"/>
          <w:rtl/>
        </w:rPr>
        <w:t xml:space="preserve"> </w:t>
      </w:r>
      <w:r w:rsidRPr="00B2381C">
        <w:rPr>
          <w:rFonts w:hint="cs"/>
          <w:rtl/>
        </w:rPr>
        <w:t>نهضتی به نام «پالایش احادیث» انجام گرفته و افرادی مانند «کلینی»، «برقی»</w:t>
      </w:r>
      <w:r w:rsidR="001F3FD3" w:rsidRPr="00B2381C">
        <w:rPr>
          <w:rFonts w:hint="cs"/>
          <w:rtl/>
        </w:rPr>
        <w:t>، «صدوق»</w:t>
      </w:r>
      <w:r w:rsidRPr="00B2381C">
        <w:rPr>
          <w:rFonts w:hint="cs"/>
          <w:rtl/>
        </w:rPr>
        <w:t xml:space="preserve"> و... روایات را پالایش </w:t>
      </w:r>
      <w:r w:rsidR="00CB70A1" w:rsidRPr="00B2381C">
        <w:rPr>
          <w:rtl/>
        </w:rPr>
        <w:t>کرده‌اند</w:t>
      </w:r>
      <w:r w:rsidRPr="00B2381C">
        <w:rPr>
          <w:rFonts w:hint="cs"/>
          <w:rtl/>
        </w:rPr>
        <w:t xml:space="preserve">؛ </w:t>
      </w:r>
      <w:r w:rsidR="00B44877" w:rsidRPr="00B2381C">
        <w:rPr>
          <w:rFonts w:hint="cs"/>
          <w:rtl/>
        </w:rPr>
        <w:t>درنتیجه</w:t>
      </w:r>
      <w:r w:rsidRPr="00B2381C">
        <w:rPr>
          <w:rFonts w:hint="cs"/>
          <w:rtl/>
        </w:rPr>
        <w:t xml:space="preserve"> </w:t>
      </w:r>
      <w:r w:rsidR="001F3FD3" w:rsidRPr="00B2381C">
        <w:rPr>
          <w:rFonts w:hint="cs"/>
          <w:rtl/>
        </w:rPr>
        <w:t xml:space="preserve">در منابعی که </w:t>
      </w:r>
      <w:r w:rsidRPr="00B2381C">
        <w:rPr>
          <w:rFonts w:hint="cs"/>
          <w:rtl/>
        </w:rPr>
        <w:t xml:space="preserve">امروزه </w:t>
      </w:r>
      <w:r w:rsidR="001F3FD3" w:rsidRPr="00B2381C">
        <w:rPr>
          <w:rFonts w:hint="cs"/>
          <w:rtl/>
        </w:rPr>
        <w:t xml:space="preserve">در اختیار ما قرار دارد، </w:t>
      </w:r>
      <w:r w:rsidRPr="00B2381C">
        <w:rPr>
          <w:rFonts w:hint="cs"/>
          <w:rtl/>
        </w:rPr>
        <w:t>علم اجمالی به وجود احادیث مجعول</w:t>
      </w:r>
      <w:r w:rsidR="001F3FD3" w:rsidRPr="00B2381C">
        <w:rPr>
          <w:rFonts w:hint="cs"/>
          <w:rtl/>
        </w:rPr>
        <w:t xml:space="preserve"> وجود ندارد</w:t>
      </w:r>
      <w:r w:rsidRPr="00B2381C">
        <w:rPr>
          <w:rFonts w:hint="cs"/>
          <w:rtl/>
        </w:rPr>
        <w:t>.</w:t>
      </w:r>
      <w:r w:rsidR="0002626F" w:rsidRPr="00B2381C">
        <w:rPr>
          <w:rFonts w:hint="cs"/>
          <w:rtl/>
        </w:rPr>
        <w:t xml:space="preserve"> این نهضت از اواخر </w:t>
      </w:r>
      <w:r w:rsidR="00CB70A1" w:rsidRPr="00B2381C">
        <w:rPr>
          <w:rtl/>
        </w:rPr>
        <w:t>دوره‌</w:t>
      </w:r>
      <w:r w:rsidR="00CB70A1" w:rsidRPr="00B2381C">
        <w:rPr>
          <w:rFonts w:hint="cs"/>
          <w:rtl/>
        </w:rPr>
        <w:t>ی</w:t>
      </w:r>
      <w:r w:rsidR="0002626F" w:rsidRPr="00B2381C">
        <w:rPr>
          <w:rFonts w:hint="cs"/>
          <w:rtl/>
        </w:rPr>
        <w:t xml:space="preserve"> امام رضا </w:t>
      </w:r>
      <w:r w:rsidR="004E7066" w:rsidRPr="00B2381C">
        <w:rPr>
          <w:rtl/>
        </w:rPr>
        <w:t>عل</w:t>
      </w:r>
      <w:r w:rsidR="004E7066" w:rsidRPr="00B2381C">
        <w:rPr>
          <w:rFonts w:hint="cs"/>
          <w:rtl/>
        </w:rPr>
        <w:t>ی</w:t>
      </w:r>
      <w:r w:rsidR="004E7066" w:rsidRPr="00B2381C">
        <w:rPr>
          <w:rFonts w:hint="eastAsia"/>
          <w:rtl/>
        </w:rPr>
        <w:t>ه‌السلام</w:t>
      </w:r>
      <w:r w:rsidR="0002626F" w:rsidRPr="00B2381C">
        <w:rPr>
          <w:rFonts w:hint="cs"/>
          <w:rtl/>
        </w:rPr>
        <w:t xml:space="preserve"> آغاز </w:t>
      </w:r>
      <w:r w:rsidR="00CB70A1" w:rsidRPr="00B2381C">
        <w:rPr>
          <w:rtl/>
        </w:rPr>
        <w:t>م</w:t>
      </w:r>
      <w:r w:rsidR="00CB70A1" w:rsidRPr="00B2381C">
        <w:rPr>
          <w:rFonts w:hint="cs"/>
          <w:rtl/>
        </w:rPr>
        <w:t>ی‌</w:t>
      </w:r>
      <w:r w:rsidR="00CB70A1" w:rsidRPr="00B2381C">
        <w:rPr>
          <w:rFonts w:hint="eastAsia"/>
          <w:rtl/>
        </w:rPr>
        <w:t>شود</w:t>
      </w:r>
      <w:r w:rsidR="0002626F" w:rsidRPr="00B2381C">
        <w:rPr>
          <w:rFonts w:hint="cs"/>
          <w:rtl/>
        </w:rPr>
        <w:t xml:space="preserve"> و تا </w:t>
      </w:r>
      <w:r w:rsidR="00CB70A1" w:rsidRPr="00B2381C">
        <w:rPr>
          <w:rtl/>
        </w:rPr>
        <w:t>دوره‌</w:t>
      </w:r>
      <w:r w:rsidR="00CB70A1" w:rsidRPr="00B2381C">
        <w:rPr>
          <w:rFonts w:hint="cs"/>
          <w:rtl/>
        </w:rPr>
        <w:t>ی</w:t>
      </w:r>
      <w:r w:rsidR="0002626F" w:rsidRPr="00B2381C">
        <w:rPr>
          <w:rFonts w:hint="cs"/>
          <w:rtl/>
        </w:rPr>
        <w:t xml:space="preserve"> شیخ طوسی ادامه </w:t>
      </w:r>
      <w:r w:rsidR="00CB70A1" w:rsidRPr="00B2381C">
        <w:rPr>
          <w:rtl/>
        </w:rPr>
        <w:t>م</w:t>
      </w:r>
      <w:r w:rsidR="00CB70A1" w:rsidRPr="00B2381C">
        <w:rPr>
          <w:rFonts w:hint="cs"/>
          <w:rtl/>
        </w:rPr>
        <w:t>ی‌ی</w:t>
      </w:r>
      <w:r w:rsidR="00CB70A1" w:rsidRPr="00B2381C">
        <w:rPr>
          <w:rFonts w:hint="eastAsia"/>
          <w:rtl/>
        </w:rPr>
        <w:t>ابد</w:t>
      </w:r>
      <w:r w:rsidR="0002626F" w:rsidRPr="00B2381C">
        <w:rPr>
          <w:rFonts w:hint="cs"/>
          <w:rtl/>
        </w:rPr>
        <w:t>.</w:t>
      </w:r>
    </w:p>
    <w:p w:rsidR="00F61140" w:rsidRPr="00B2381C" w:rsidRDefault="001F3FD3" w:rsidP="00B2381C">
      <w:pPr>
        <w:rPr>
          <w:rtl/>
        </w:rPr>
      </w:pPr>
      <w:r w:rsidRPr="00B2381C">
        <w:rPr>
          <w:rFonts w:cs="B Titr" w:hint="cs"/>
          <w:sz w:val="28"/>
          <w:szCs w:val="24"/>
          <w:rtl/>
        </w:rPr>
        <w:t>پاسخ:</w:t>
      </w:r>
      <w:r w:rsidRPr="00B2381C">
        <w:rPr>
          <w:rFonts w:hint="cs"/>
          <w:rtl/>
        </w:rPr>
        <w:t xml:space="preserve"> پالایشی که انجام </w:t>
      </w:r>
      <w:r w:rsidR="00CB70A1" w:rsidRPr="00B2381C">
        <w:rPr>
          <w:rtl/>
        </w:rPr>
        <w:t>م</w:t>
      </w:r>
      <w:r w:rsidR="00CB70A1" w:rsidRPr="00B2381C">
        <w:rPr>
          <w:rFonts w:hint="cs"/>
          <w:rtl/>
        </w:rPr>
        <w:t>ی‌</w:t>
      </w:r>
      <w:r w:rsidR="00CB70A1" w:rsidRPr="00B2381C">
        <w:rPr>
          <w:rFonts w:hint="eastAsia"/>
          <w:rtl/>
        </w:rPr>
        <w:t>گرفته</w:t>
      </w:r>
      <w:r w:rsidRPr="00B2381C">
        <w:rPr>
          <w:rFonts w:hint="cs"/>
          <w:rtl/>
        </w:rPr>
        <w:t xml:space="preserve"> است، اجتهادی و بر اساس مبانی اشخاص بوده است. </w:t>
      </w:r>
      <w:r w:rsidR="00F61140" w:rsidRPr="00B2381C">
        <w:rPr>
          <w:rFonts w:hint="cs"/>
          <w:rtl/>
        </w:rPr>
        <w:t xml:space="preserve">اجتهادی بودن پالایش احادیث با چند وجه ثابت </w:t>
      </w:r>
      <w:r w:rsidR="00CB70A1" w:rsidRPr="00B2381C">
        <w:rPr>
          <w:rtl/>
        </w:rPr>
        <w:t>م</w:t>
      </w:r>
      <w:r w:rsidR="00CB70A1" w:rsidRPr="00B2381C">
        <w:rPr>
          <w:rFonts w:hint="cs"/>
          <w:rtl/>
        </w:rPr>
        <w:t>ی‌</w:t>
      </w:r>
      <w:r w:rsidR="00CB70A1" w:rsidRPr="00B2381C">
        <w:rPr>
          <w:rFonts w:hint="eastAsia"/>
          <w:rtl/>
        </w:rPr>
        <w:t>شود</w:t>
      </w:r>
      <w:r w:rsidR="00F61140" w:rsidRPr="00B2381C">
        <w:rPr>
          <w:rFonts w:hint="cs"/>
          <w:rtl/>
        </w:rPr>
        <w:t>:</w:t>
      </w:r>
    </w:p>
    <w:p w:rsidR="00B73130" w:rsidRDefault="00F61140" w:rsidP="00CB6E8F">
      <w:pPr>
        <w:pStyle w:val="Heading5"/>
        <w:rPr>
          <w:rtl/>
        </w:rPr>
      </w:pPr>
      <w:bookmarkStart w:id="26" w:name="_Toc40762332"/>
      <w:r w:rsidRPr="00B73130">
        <w:rPr>
          <w:rFonts w:hint="cs"/>
          <w:rtl/>
        </w:rPr>
        <w:t xml:space="preserve">1. </w:t>
      </w:r>
      <w:r w:rsidR="001F3FD3" w:rsidRPr="00B73130">
        <w:rPr>
          <w:rFonts w:hint="cs"/>
          <w:rtl/>
        </w:rPr>
        <w:t xml:space="preserve">اختلاف </w:t>
      </w:r>
      <w:r w:rsidRPr="00B73130">
        <w:rPr>
          <w:rFonts w:hint="cs"/>
          <w:rtl/>
        </w:rPr>
        <w:t>مبانی ع</w:t>
      </w:r>
      <w:r w:rsidR="00B73130">
        <w:rPr>
          <w:rFonts w:hint="cs"/>
          <w:rtl/>
        </w:rPr>
        <w:t>لما</w:t>
      </w:r>
      <w:bookmarkEnd w:id="26"/>
    </w:p>
    <w:p w:rsidR="002D7961" w:rsidRPr="003C213A" w:rsidRDefault="00F61140" w:rsidP="00634270">
      <w:pPr>
        <w:jc w:val="both"/>
        <w:rPr>
          <w:rtl/>
        </w:rPr>
      </w:pPr>
      <w:r w:rsidRPr="003C213A">
        <w:rPr>
          <w:rFonts w:hint="cs"/>
          <w:rtl/>
        </w:rPr>
        <w:t xml:space="preserve">علمایی که به پالایش احادیث </w:t>
      </w:r>
      <w:r w:rsidR="00CB70A1">
        <w:rPr>
          <w:rtl/>
        </w:rPr>
        <w:t>م</w:t>
      </w:r>
      <w:r w:rsidR="00CB70A1">
        <w:rPr>
          <w:rFonts w:hint="cs"/>
          <w:rtl/>
        </w:rPr>
        <w:t>ی‌</w:t>
      </w:r>
      <w:r w:rsidR="00CB70A1">
        <w:rPr>
          <w:rFonts w:hint="eastAsia"/>
          <w:rtl/>
        </w:rPr>
        <w:t>پرداخته‌اند</w:t>
      </w:r>
      <w:r w:rsidRPr="003C213A">
        <w:rPr>
          <w:rFonts w:hint="cs"/>
          <w:rtl/>
        </w:rPr>
        <w:t xml:space="preserve">، دارای مبانی مختلفی </w:t>
      </w:r>
      <w:r w:rsidR="00CB70A1">
        <w:rPr>
          <w:rtl/>
        </w:rPr>
        <w:t>بوده‌اند</w:t>
      </w:r>
      <w:r w:rsidRPr="003C213A">
        <w:rPr>
          <w:rFonts w:hint="cs"/>
          <w:rtl/>
        </w:rPr>
        <w:t xml:space="preserve"> و همین امر موجب اختلاف آنها در حجت دانستن یا کنار گذاشتن روایات </w:t>
      </w:r>
      <w:r w:rsidR="00CB70A1">
        <w:rPr>
          <w:rtl/>
        </w:rPr>
        <w:t>م</w:t>
      </w:r>
      <w:r w:rsidR="00CB70A1">
        <w:rPr>
          <w:rFonts w:hint="cs"/>
          <w:rtl/>
        </w:rPr>
        <w:t>ی‌</w:t>
      </w:r>
      <w:r w:rsidR="00CB70A1">
        <w:rPr>
          <w:rFonts w:hint="eastAsia"/>
          <w:rtl/>
        </w:rPr>
        <w:t>شود</w:t>
      </w:r>
      <w:r w:rsidR="001F3FD3" w:rsidRPr="003C213A">
        <w:rPr>
          <w:rFonts w:hint="cs"/>
          <w:rtl/>
        </w:rPr>
        <w:t xml:space="preserve">؛ </w:t>
      </w:r>
      <w:r w:rsidR="00C43E41" w:rsidRPr="003C213A">
        <w:rPr>
          <w:rFonts w:hint="cs"/>
          <w:rtl/>
        </w:rPr>
        <w:t>به‌طور</w:t>
      </w:r>
      <w:r w:rsidR="001F3FD3" w:rsidRPr="003C213A">
        <w:rPr>
          <w:rFonts w:hint="cs"/>
          <w:rtl/>
        </w:rPr>
        <w:t xml:space="preserve"> مثال</w:t>
      </w:r>
      <w:r w:rsidR="002D7961" w:rsidRPr="003C213A">
        <w:rPr>
          <w:rFonts w:hint="cs"/>
          <w:rtl/>
        </w:rPr>
        <w:t>:</w:t>
      </w:r>
    </w:p>
    <w:p w:rsidR="002D7961" w:rsidRPr="003C213A" w:rsidRDefault="001F3FD3" w:rsidP="00634270">
      <w:pPr>
        <w:jc w:val="both"/>
        <w:rPr>
          <w:rtl/>
        </w:rPr>
      </w:pPr>
      <w:r w:rsidRPr="003C213A">
        <w:rPr>
          <w:rFonts w:hint="cs"/>
          <w:rtl/>
        </w:rPr>
        <w:t>شیخ طوسی</w:t>
      </w:r>
      <w:r w:rsidR="002D7961" w:rsidRPr="003C213A">
        <w:rPr>
          <w:rFonts w:hint="cs"/>
          <w:rtl/>
        </w:rPr>
        <w:t xml:space="preserve"> در تهذیب</w:t>
      </w:r>
      <w:r w:rsidRPr="003C213A">
        <w:rPr>
          <w:rFonts w:hint="cs"/>
          <w:rtl/>
        </w:rPr>
        <w:t xml:space="preserve"> ذیل بحث لحم حمار وحشی روایتی را از محمد بن سنان نقل </w:t>
      </w:r>
      <w:r w:rsidR="00CB70A1">
        <w:rPr>
          <w:rtl/>
        </w:rPr>
        <w:t>م</w:t>
      </w:r>
      <w:r w:rsidR="00CB70A1">
        <w:rPr>
          <w:rFonts w:hint="cs"/>
          <w:rtl/>
        </w:rPr>
        <w:t>ی‌</w:t>
      </w:r>
      <w:r w:rsidR="00CB70A1">
        <w:rPr>
          <w:rFonts w:hint="eastAsia"/>
          <w:rtl/>
        </w:rPr>
        <w:t>کند</w:t>
      </w:r>
      <w:r w:rsidRPr="003C213A">
        <w:rPr>
          <w:rFonts w:hint="cs"/>
          <w:rtl/>
        </w:rPr>
        <w:t xml:space="preserve"> و </w:t>
      </w:r>
      <w:r w:rsidR="00CB70A1">
        <w:rPr>
          <w:rtl/>
        </w:rPr>
        <w:t>م</w:t>
      </w:r>
      <w:r w:rsidR="00CB70A1">
        <w:rPr>
          <w:rFonts w:hint="cs"/>
          <w:rtl/>
        </w:rPr>
        <w:t>ی‌</w:t>
      </w:r>
      <w:r w:rsidR="00CB70A1">
        <w:rPr>
          <w:rFonts w:hint="eastAsia"/>
          <w:rtl/>
        </w:rPr>
        <w:t>گو</w:t>
      </w:r>
      <w:r w:rsidR="00CB70A1">
        <w:rPr>
          <w:rFonts w:hint="cs"/>
          <w:rtl/>
        </w:rPr>
        <w:t>ی</w:t>
      </w:r>
      <w:r w:rsidR="00CB70A1">
        <w:rPr>
          <w:rFonts w:hint="eastAsia"/>
          <w:rtl/>
        </w:rPr>
        <w:t>د</w:t>
      </w:r>
      <w:r w:rsidRPr="003C213A">
        <w:rPr>
          <w:rFonts w:hint="cs"/>
          <w:rtl/>
        </w:rPr>
        <w:t xml:space="preserve"> این روایت از متفردات محمد بن سنان است و «کلینی» و «صدوق» به متفردات محمد بن سنان اعتماد </w:t>
      </w:r>
      <w:r w:rsidR="00CB70A1">
        <w:rPr>
          <w:rtl/>
        </w:rPr>
        <w:t>داشته‌اند</w:t>
      </w:r>
      <w:r w:rsidRPr="003C213A">
        <w:rPr>
          <w:rFonts w:hint="cs"/>
          <w:rtl/>
        </w:rPr>
        <w:t xml:space="preserve">؛ اما من به متفردات وی اعتماد ندارم </w:t>
      </w:r>
      <w:r w:rsidR="002D7961" w:rsidRPr="003C213A">
        <w:rPr>
          <w:rFonts w:hint="cs"/>
          <w:rtl/>
        </w:rPr>
        <w:t xml:space="preserve">و به چنین روایتی فتوا </w:t>
      </w:r>
      <w:r w:rsidR="00CB70A1">
        <w:rPr>
          <w:rtl/>
        </w:rPr>
        <w:t>نم</w:t>
      </w:r>
      <w:r w:rsidR="00CB70A1">
        <w:rPr>
          <w:rFonts w:hint="cs"/>
          <w:rtl/>
        </w:rPr>
        <w:t>ی‌</w:t>
      </w:r>
      <w:r w:rsidR="00CB70A1">
        <w:rPr>
          <w:rFonts w:hint="eastAsia"/>
          <w:rtl/>
        </w:rPr>
        <w:t>دهم</w:t>
      </w:r>
      <w:r w:rsidR="002D7961" w:rsidRPr="003C213A">
        <w:rPr>
          <w:rFonts w:hint="cs"/>
          <w:rtl/>
        </w:rPr>
        <w:t>؛</w:t>
      </w:r>
    </w:p>
    <w:p w:rsidR="0002626F" w:rsidRPr="003C213A" w:rsidRDefault="0002626F" w:rsidP="00634270">
      <w:pPr>
        <w:jc w:val="both"/>
      </w:pPr>
      <w:r w:rsidRPr="003C213A">
        <w:rPr>
          <w:rFonts w:hint="cs"/>
          <w:rtl/>
        </w:rPr>
        <w:t xml:space="preserve">همچنین «فضل بن شاذان» و شاگردان وی مانند «عیاشی» و </w:t>
      </w:r>
      <w:r w:rsidR="00B44877" w:rsidRPr="003C213A">
        <w:rPr>
          <w:rFonts w:hint="cs"/>
          <w:rtl/>
        </w:rPr>
        <w:t>به‌طورکلی</w:t>
      </w:r>
      <w:r w:rsidRPr="003C213A">
        <w:rPr>
          <w:rFonts w:hint="cs"/>
          <w:rtl/>
        </w:rPr>
        <w:t xml:space="preserve"> مکتب خراسان متفردات محمد بن سنان را رد </w:t>
      </w:r>
      <w:r w:rsidR="00CB70A1">
        <w:rPr>
          <w:rtl/>
        </w:rPr>
        <w:t>م</w:t>
      </w:r>
      <w:r w:rsidR="00CB70A1">
        <w:rPr>
          <w:rFonts w:hint="cs"/>
          <w:rtl/>
        </w:rPr>
        <w:t>ی‌</w:t>
      </w:r>
      <w:r w:rsidR="00CB70A1">
        <w:rPr>
          <w:rFonts w:hint="eastAsia"/>
          <w:rtl/>
        </w:rPr>
        <w:t>کردند</w:t>
      </w:r>
      <w:r w:rsidRPr="003C213A">
        <w:rPr>
          <w:rFonts w:hint="cs"/>
          <w:rtl/>
        </w:rPr>
        <w:t xml:space="preserve">؛ اما در همان دوره «یونس بن عبدالرحمن» وی را قابل اعتماد </w:t>
      </w:r>
      <w:r w:rsidR="00CB70A1">
        <w:rPr>
          <w:rtl/>
        </w:rPr>
        <w:t>م</w:t>
      </w:r>
      <w:r w:rsidR="00CB70A1">
        <w:rPr>
          <w:rFonts w:hint="cs"/>
          <w:rtl/>
        </w:rPr>
        <w:t>ی‌</w:t>
      </w:r>
      <w:r w:rsidR="00CB70A1">
        <w:rPr>
          <w:rFonts w:hint="eastAsia"/>
          <w:rtl/>
        </w:rPr>
        <w:t>دانسته</w:t>
      </w:r>
      <w:r w:rsidRPr="003C213A">
        <w:rPr>
          <w:rFonts w:hint="cs"/>
          <w:rtl/>
        </w:rPr>
        <w:t xml:space="preserve"> است.</w:t>
      </w:r>
    </w:p>
    <w:p w:rsidR="002D7961" w:rsidRPr="003C213A" w:rsidRDefault="001F3FD3" w:rsidP="00634270">
      <w:pPr>
        <w:jc w:val="both"/>
        <w:rPr>
          <w:rtl/>
        </w:rPr>
      </w:pPr>
      <w:r w:rsidRPr="003C213A">
        <w:rPr>
          <w:rFonts w:hint="cs"/>
          <w:rtl/>
        </w:rPr>
        <w:t xml:space="preserve">در مورد «سهل بن زیاد» نیز کلینی به وی اعتماد دارد؛ اما شیخ طوسی </w:t>
      </w:r>
      <w:r w:rsidR="00B44877" w:rsidRPr="003C213A">
        <w:rPr>
          <w:rFonts w:hint="cs"/>
          <w:rtl/>
        </w:rPr>
        <w:t>بااینکه</w:t>
      </w:r>
      <w:r w:rsidRPr="003C213A">
        <w:rPr>
          <w:rFonts w:hint="cs"/>
          <w:rtl/>
        </w:rPr>
        <w:t xml:space="preserve"> در تهذیب به او اعتماد دارد؛ در استبصار روایات وی را </w:t>
      </w:r>
      <w:r w:rsidR="00CB70A1">
        <w:rPr>
          <w:rtl/>
        </w:rPr>
        <w:t>نم</w:t>
      </w:r>
      <w:r w:rsidR="00CB70A1">
        <w:rPr>
          <w:rFonts w:hint="cs"/>
          <w:rtl/>
        </w:rPr>
        <w:t>ی‌</w:t>
      </w:r>
      <w:r w:rsidR="00CB70A1">
        <w:rPr>
          <w:rFonts w:hint="eastAsia"/>
          <w:rtl/>
        </w:rPr>
        <w:t>پذ</w:t>
      </w:r>
      <w:r w:rsidR="00CB70A1">
        <w:rPr>
          <w:rFonts w:hint="cs"/>
          <w:rtl/>
        </w:rPr>
        <w:t>ی</w:t>
      </w:r>
      <w:r w:rsidR="00CB70A1">
        <w:rPr>
          <w:rFonts w:hint="eastAsia"/>
          <w:rtl/>
        </w:rPr>
        <w:t>رد</w:t>
      </w:r>
      <w:r w:rsidR="002D7961" w:rsidRPr="003C213A">
        <w:rPr>
          <w:rFonts w:hint="cs"/>
          <w:rtl/>
        </w:rPr>
        <w:t>.</w:t>
      </w:r>
    </w:p>
    <w:p w:rsidR="001F3FD3" w:rsidRPr="003C213A" w:rsidRDefault="002D7961" w:rsidP="00634270">
      <w:pPr>
        <w:jc w:val="both"/>
        <w:rPr>
          <w:rtl/>
        </w:rPr>
      </w:pPr>
      <w:r w:rsidRPr="003C213A">
        <w:rPr>
          <w:rFonts w:hint="cs"/>
          <w:rtl/>
        </w:rPr>
        <w:t xml:space="preserve">پس معلوم </w:t>
      </w:r>
      <w:r w:rsidR="00CB70A1">
        <w:rPr>
          <w:rtl/>
        </w:rPr>
        <w:t>م</w:t>
      </w:r>
      <w:r w:rsidR="00CB70A1">
        <w:rPr>
          <w:rFonts w:hint="cs"/>
          <w:rtl/>
        </w:rPr>
        <w:t>ی‌</w:t>
      </w:r>
      <w:r w:rsidR="00CB70A1">
        <w:rPr>
          <w:rFonts w:hint="eastAsia"/>
          <w:rtl/>
        </w:rPr>
        <w:t>شود</w:t>
      </w:r>
      <w:r w:rsidRPr="003C213A">
        <w:rPr>
          <w:rFonts w:hint="cs"/>
          <w:rtl/>
        </w:rPr>
        <w:t xml:space="preserve"> که علما با هم اختلاف </w:t>
      </w:r>
      <w:r w:rsidR="00CB70A1">
        <w:rPr>
          <w:rtl/>
        </w:rPr>
        <w:t>داشته‌اند</w:t>
      </w:r>
      <w:r w:rsidRPr="003C213A">
        <w:rPr>
          <w:rFonts w:hint="cs"/>
          <w:rtl/>
        </w:rPr>
        <w:t xml:space="preserve"> و </w:t>
      </w:r>
      <w:r w:rsidR="00CB70A1">
        <w:rPr>
          <w:rtl/>
        </w:rPr>
        <w:t>ا</w:t>
      </w:r>
      <w:r w:rsidR="00CB70A1">
        <w:rPr>
          <w:rFonts w:hint="cs"/>
          <w:rtl/>
        </w:rPr>
        <w:t>ی</w:t>
      </w:r>
      <w:r w:rsidR="00CB70A1">
        <w:rPr>
          <w:rFonts w:hint="eastAsia"/>
          <w:rtl/>
        </w:rPr>
        <w:t>ن‌گونه</w:t>
      </w:r>
      <w:r w:rsidRPr="003C213A">
        <w:rPr>
          <w:rFonts w:hint="cs"/>
          <w:rtl/>
        </w:rPr>
        <w:t xml:space="preserve"> نبوده است که </w:t>
      </w:r>
      <w:r w:rsidR="00CB70A1">
        <w:rPr>
          <w:rtl/>
        </w:rPr>
        <w:t>مبان</w:t>
      </w:r>
      <w:r w:rsidR="00CB70A1">
        <w:rPr>
          <w:rFonts w:hint="cs"/>
          <w:rtl/>
        </w:rPr>
        <w:t>ی‌</w:t>
      </w:r>
      <w:r w:rsidR="00CB70A1">
        <w:rPr>
          <w:rFonts w:hint="eastAsia"/>
          <w:rtl/>
        </w:rPr>
        <w:t>ا</w:t>
      </w:r>
      <w:r w:rsidR="00CB70A1">
        <w:rPr>
          <w:rFonts w:hint="cs"/>
          <w:rtl/>
        </w:rPr>
        <w:t>ی</w:t>
      </w:r>
      <w:r w:rsidRPr="003C213A">
        <w:rPr>
          <w:rFonts w:hint="cs"/>
          <w:rtl/>
        </w:rPr>
        <w:t xml:space="preserve"> اتفاقی وجود داشته که علما بر اساس آنها پالایش احادیث را انجام داده باشند و هر روایتی که خارج از این مبانی بوده باطل بوده و کنار گذاشته شده است و هر روایتی که داخل این مبانی بوده است، درست بوده و به ما رسیده است؛ درنتیجه </w:t>
      </w:r>
      <w:r w:rsidR="00CB70A1">
        <w:rPr>
          <w:rtl/>
        </w:rPr>
        <w:t>نم</w:t>
      </w:r>
      <w:r w:rsidR="00CB70A1">
        <w:rPr>
          <w:rFonts w:hint="cs"/>
          <w:rtl/>
        </w:rPr>
        <w:t>ی‌</w:t>
      </w:r>
      <w:r w:rsidR="00CB70A1">
        <w:rPr>
          <w:rFonts w:hint="eastAsia"/>
          <w:rtl/>
        </w:rPr>
        <w:t>توان</w:t>
      </w:r>
      <w:r w:rsidRPr="003C213A">
        <w:rPr>
          <w:rFonts w:hint="cs"/>
          <w:rtl/>
        </w:rPr>
        <w:t xml:space="preserve"> گفت هر روایتی که به ما رسیده است، درست است.</w:t>
      </w:r>
    </w:p>
    <w:p w:rsidR="00F61140" w:rsidRPr="003C213A" w:rsidRDefault="00F61140" w:rsidP="00634270">
      <w:pPr>
        <w:jc w:val="both"/>
        <w:rPr>
          <w:rtl/>
        </w:rPr>
      </w:pPr>
      <w:r w:rsidRPr="003C213A">
        <w:rPr>
          <w:rFonts w:hint="cs"/>
          <w:rtl/>
        </w:rPr>
        <w:t xml:space="preserve">به خاطر وجود مبانی مختلف، امکان دارد روایتی از نظر «کلینی» صحیح باشد، اما شیخ آن را نپذیرد و بالعکس. </w:t>
      </w:r>
      <w:r w:rsidR="00B44877" w:rsidRPr="003C213A">
        <w:rPr>
          <w:rFonts w:hint="cs"/>
          <w:rtl/>
        </w:rPr>
        <w:t>ازآنجایی‌که</w:t>
      </w:r>
      <w:r w:rsidRPr="003C213A">
        <w:rPr>
          <w:rFonts w:hint="cs"/>
          <w:rtl/>
        </w:rPr>
        <w:t xml:space="preserve"> این اختلاف مبانی وجود دارد و مبانی ما نیز با مبانی علمایی که پالایش احادیث را انجام </w:t>
      </w:r>
      <w:r w:rsidR="00CB70A1">
        <w:rPr>
          <w:rtl/>
        </w:rPr>
        <w:t>م</w:t>
      </w:r>
      <w:r w:rsidR="00CB70A1">
        <w:rPr>
          <w:rFonts w:hint="cs"/>
          <w:rtl/>
        </w:rPr>
        <w:t>ی‌</w:t>
      </w:r>
      <w:r w:rsidR="00CB70A1">
        <w:rPr>
          <w:rFonts w:hint="eastAsia"/>
          <w:rtl/>
        </w:rPr>
        <w:t>داده‌اند</w:t>
      </w:r>
      <w:r w:rsidRPr="003C213A">
        <w:rPr>
          <w:rFonts w:hint="cs"/>
          <w:rtl/>
        </w:rPr>
        <w:t xml:space="preserve">، یکی نیست و باید به دنبال حجت بود، </w:t>
      </w:r>
      <w:r w:rsidR="00CB70A1">
        <w:rPr>
          <w:rtl/>
        </w:rPr>
        <w:t>نم</w:t>
      </w:r>
      <w:r w:rsidR="00CB70A1">
        <w:rPr>
          <w:rFonts w:hint="cs"/>
          <w:rtl/>
        </w:rPr>
        <w:t>ی‌</w:t>
      </w:r>
      <w:r w:rsidR="00CB70A1">
        <w:rPr>
          <w:rFonts w:hint="eastAsia"/>
          <w:rtl/>
        </w:rPr>
        <w:t>توان</w:t>
      </w:r>
      <w:r w:rsidRPr="003C213A">
        <w:rPr>
          <w:rFonts w:hint="cs"/>
          <w:rtl/>
        </w:rPr>
        <w:t xml:space="preserve"> گفت هر چه «کلینی» یا «شیخ طوسی» گفته است و هر روایتی که حجت </w:t>
      </w:r>
      <w:r w:rsidR="00CB70A1">
        <w:rPr>
          <w:rtl/>
        </w:rPr>
        <w:t>م</w:t>
      </w:r>
      <w:r w:rsidR="00CB70A1">
        <w:rPr>
          <w:rFonts w:hint="cs"/>
          <w:rtl/>
        </w:rPr>
        <w:t>ی‌</w:t>
      </w:r>
      <w:r w:rsidR="00CB70A1">
        <w:rPr>
          <w:rFonts w:hint="eastAsia"/>
          <w:rtl/>
        </w:rPr>
        <w:t>دانسته</w:t>
      </w:r>
      <w:r w:rsidRPr="003C213A">
        <w:rPr>
          <w:rFonts w:hint="cs"/>
          <w:rtl/>
        </w:rPr>
        <w:t>، برای ما نیز حجت است.</w:t>
      </w:r>
    </w:p>
    <w:p w:rsidR="00B73130" w:rsidRPr="00FA4663" w:rsidRDefault="00905838" w:rsidP="00CB6E8F">
      <w:pPr>
        <w:pStyle w:val="Heading5"/>
        <w:rPr>
          <w:rtl/>
        </w:rPr>
      </w:pPr>
      <w:bookmarkStart w:id="27" w:name="_Toc40762333"/>
      <w:r w:rsidRPr="00FA4663">
        <w:rPr>
          <w:rStyle w:val="Heading2Char"/>
          <w:rFonts w:hint="cs"/>
          <w:sz w:val="22"/>
          <w:szCs w:val="22"/>
          <w:rtl/>
        </w:rPr>
        <w:t xml:space="preserve">2. </w:t>
      </w:r>
      <w:r w:rsidR="006647CE" w:rsidRPr="00FA4663">
        <w:rPr>
          <w:rStyle w:val="Heading2Char"/>
          <w:rFonts w:hint="cs"/>
          <w:sz w:val="22"/>
          <w:szCs w:val="22"/>
          <w:rtl/>
        </w:rPr>
        <w:t>کلام</w:t>
      </w:r>
      <w:r w:rsidRPr="00FA4663">
        <w:rPr>
          <w:rStyle w:val="Heading2Char"/>
          <w:rFonts w:hint="cs"/>
          <w:sz w:val="22"/>
          <w:szCs w:val="22"/>
          <w:rtl/>
        </w:rPr>
        <w:t xml:space="preserve"> صاحبان کتب در </w:t>
      </w:r>
      <w:r w:rsidR="00CB70A1">
        <w:rPr>
          <w:rStyle w:val="Heading2Char"/>
          <w:sz w:val="22"/>
          <w:szCs w:val="22"/>
          <w:rtl/>
        </w:rPr>
        <w:t>مقدمه‌</w:t>
      </w:r>
      <w:r w:rsidR="00CB70A1">
        <w:rPr>
          <w:rStyle w:val="Heading2Char"/>
          <w:rFonts w:hint="cs"/>
          <w:sz w:val="22"/>
          <w:szCs w:val="22"/>
          <w:rtl/>
        </w:rPr>
        <w:t>ی</w:t>
      </w:r>
      <w:r w:rsidRPr="00FA4663">
        <w:rPr>
          <w:rStyle w:val="Heading2Char"/>
          <w:rFonts w:hint="cs"/>
          <w:sz w:val="22"/>
          <w:szCs w:val="22"/>
          <w:rtl/>
        </w:rPr>
        <w:t xml:space="preserve"> کتاب</w:t>
      </w:r>
      <w:bookmarkEnd w:id="27"/>
    </w:p>
    <w:p w:rsidR="00905838" w:rsidRPr="003C213A" w:rsidRDefault="00905838" w:rsidP="00634270">
      <w:pPr>
        <w:jc w:val="both"/>
        <w:rPr>
          <w:rtl/>
        </w:rPr>
      </w:pPr>
      <w:r w:rsidRPr="003C213A">
        <w:rPr>
          <w:rFonts w:hint="cs"/>
          <w:rtl/>
        </w:rPr>
        <w:t xml:space="preserve">مطالبی که در </w:t>
      </w:r>
      <w:r w:rsidR="00CB70A1">
        <w:rPr>
          <w:rtl/>
        </w:rPr>
        <w:t>مقدمه‌</w:t>
      </w:r>
      <w:r w:rsidR="00CB70A1">
        <w:rPr>
          <w:rFonts w:hint="cs"/>
          <w:rtl/>
        </w:rPr>
        <w:t>ی</w:t>
      </w:r>
      <w:r w:rsidRPr="003C213A">
        <w:rPr>
          <w:rFonts w:hint="cs"/>
          <w:rtl/>
        </w:rPr>
        <w:t xml:space="preserve"> کتب روایی آمده است نشان </w:t>
      </w:r>
      <w:r w:rsidR="00CB70A1">
        <w:rPr>
          <w:rtl/>
        </w:rPr>
        <w:t>م</w:t>
      </w:r>
      <w:r w:rsidR="00CB70A1">
        <w:rPr>
          <w:rFonts w:hint="cs"/>
          <w:rtl/>
        </w:rPr>
        <w:t>ی‌</w:t>
      </w:r>
      <w:r w:rsidR="00CB70A1">
        <w:rPr>
          <w:rFonts w:hint="eastAsia"/>
          <w:rtl/>
        </w:rPr>
        <w:t>دهد</w:t>
      </w:r>
      <w:r w:rsidRPr="003C213A">
        <w:rPr>
          <w:rFonts w:hint="cs"/>
          <w:rtl/>
        </w:rPr>
        <w:t xml:space="preserve"> که </w:t>
      </w:r>
      <w:r w:rsidR="00B44877" w:rsidRPr="003C213A">
        <w:rPr>
          <w:rFonts w:hint="cs"/>
          <w:rtl/>
        </w:rPr>
        <w:t>مؤلفین</w:t>
      </w:r>
      <w:r w:rsidRPr="003C213A">
        <w:rPr>
          <w:rFonts w:hint="cs"/>
          <w:rtl/>
        </w:rPr>
        <w:t xml:space="preserve"> این کتب به دنبال </w:t>
      </w:r>
      <w:r w:rsidR="00CB70A1">
        <w:rPr>
          <w:rtl/>
        </w:rPr>
        <w:t>ارائه‌</w:t>
      </w:r>
      <w:r w:rsidR="00CB70A1">
        <w:rPr>
          <w:rFonts w:hint="cs"/>
          <w:rtl/>
        </w:rPr>
        <w:t>ی</w:t>
      </w:r>
      <w:r w:rsidRPr="003C213A">
        <w:rPr>
          <w:rFonts w:hint="cs"/>
          <w:rtl/>
        </w:rPr>
        <w:t xml:space="preserve"> تمام احادیث معتبر</w:t>
      </w:r>
      <w:r w:rsidR="00A73BC3" w:rsidRPr="003C213A">
        <w:rPr>
          <w:rFonts w:hint="cs"/>
          <w:rtl/>
        </w:rPr>
        <w:t xml:space="preserve"> و مورد نیاز شیعه</w:t>
      </w:r>
      <w:r w:rsidRPr="003C213A">
        <w:rPr>
          <w:rFonts w:hint="cs"/>
          <w:rtl/>
        </w:rPr>
        <w:t xml:space="preserve"> </w:t>
      </w:r>
      <w:r w:rsidR="00CB70A1">
        <w:rPr>
          <w:rtl/>
        </w:rPr>
        <w:t>نبوده‌اند</w:t>
      </w:r>
      <w:r w:rsidRPr="003C213A">
        <w:rPr>
          <w:rFonts w:hint="cs"/>
          <w:rtl/>
        </w:rPr>
        <w:t xml:space="preserve">، بلکه هدف دیگری </w:t>
      </w:r>
      <w:r w:rsidR="00CB70A1">
        <w:rPr>
          <w:rtl/>
        </w:rPr>
        <w:t>داشته‌اند</w:t>
      </w:r>
      <w:r w:rsidRPr="003C213A">
        <w:rPr>
          <w:rFonts w:hint="cs"/>
          <w:rtl/>
        </w:rPr>
        <w:t xml:space="preserve">. اگر خود </w:t>
      </w:r>
      <w:r w:rsidR="00B44877" w:rsidRPr="003C213A">
        <w:rPr>
          <w:rFonts w:hint="cs"/>
          <w:rtl/>
        </w:rPr>
        <w:t>مؤلفین</w:t>
      </w:r>
      <w:r w:rsidRPr="003C213A">
        <w:rPr>
          <w:rFonts w:hint="cs"/>
          <w:rtl/>
        </w:rPr>
        <w:t xml:space="preserve"> چنین ادعایی نداشته باشند، </w:t>
      </w:r>
      <w:r w:rsidR="00CB70A1">
        <w:rPr>
          <w:rtl/>
        </w:rPr>
        <w:t>نم</w:t>
      </w:r>
      <w:r w:rsidR="00CB70A1">
        <w:rPr>
          <w:rFonts w:hint="cs"/>
          <w:rtl/>
        </w:rPr>
        <w:t>ی‌</w:t>
      </w:r>
      <w:r w:rsidR="00CB70A1">
        <w:rPr>
          <w:rFonts w:hint="eastAsia"/>
          <w:rtl/>
        </w:rPr>
        <w:t>توان</w:t>
      </w:r>
      <w:r w:rsidRPr="003C213A">
        <w:rPr>
          <w:rFonts w:hint="cs"/>
          <w:rtl/>
        </w:rPr>
        <w:t xml:space="preserve"> گفت تمام روایات معتبر در این کتب وجود دارد هر روایتی که در این کتب هست، صحیح </w:t>
      </w:r>
      <w:r w:rsidR="0002626F" w:rsidRPr="003C213A">
        <w:rPr>
          <w:rFonts w:hint="cs"/>
          <w:rtl/>
        </w:rPr>
        <w:t xml:space="preserve">بوده </w:t>
      </w:r>
      <w:r w:rsidRPr="003C213A">
        <w:rPr>
          <w:rFonts w:hint="cs"/>
          <w:rtl/>
        </w:rPr>
        <w:t xml:space="preserve">و نزد تمام علما با اختلاف </w:t>
      </w:r>
      <w:r w:rsidR="00CB70A1">
        <w:rPr>
          <w:rtl/>
        </w:rPr>
        <w:t>مبان</w:t>
      </w:r>
      <w:r w:rsidR="00CB70A1">
        <w:rPr>
          <w:rFonts w:hint="cs"/>
          <w:rtl/>
        </w:rPr>
        <w:t>ی‌</w:t>
      </w:r>
      <w:r w:rsidR="00CB70A1">
        <w:rPr>
          <w:rFonts w:hint="eastAsia"/>
          <w:rtl/>
        </w:rPr>
        <w:t>شان</w:t>
      </w:r>
      <w:r w:rsidRPr="003C213A">
        <w:rPr>
          <w:rFonts w:hint="cs"/>
          <w:rtl/>
        </w:rPr>
        <w:t xml:space="preserve"> پذیرفته است.</w:t>
      </w:r>
    </w:p>
    <w:p w:rsidR="00E6716F" w:rsidRPr="003C213A" w:rsidRDefault="00E6716F" w:rsidP="00B81A0D">
      <w:pPr>
        <w:jc w:val="both"/>
        <w:rPr>
          <w:rtl/>
        </w:rPr>
      </w:pPr>
      <w:r w:rsidRPr="00BC7BD2">
        <w:rPr>
          <w:rFonts w:cs="B Titr" w:hint="cs"/>
          <w:sz w:val="28"/>
          <w:szCs w:val="24"/>
          <w:rtl/>
        </w:rPr>
        <w:t>کلام «</w:t>
      </w:r>
      <w:r w:rsidR="00BC7BD2" w:rsidRPr="00BC7BD2">
        <w:rPr>
          <w:rFonts w:cs="B Titr" w:hint="cs"/>
          <w:sz w:val="28"/>
          <w:szCs w:val="24"/>
          <w:rtl/>
        </w:rPr>
        <w:t xml:space="preserve">مرحوم </w:t>
      </w:r>
      <w:r w:rsidRPr="00BC7BD2">
        <w:rPr>
          <w:rFonts w:cs="B Titr" w:hint="cs"/>
          <w:sz w:val="28"/>
          <w:szCs w:val="24"/>
          <w:rtl/>
        </w:rPr>
        <w:t>کلینی»</w:t>
      </w:r>
      <w:r w:rsidRPr="00BC7BD2">
        <w:rPr>
          <w:rFonts w:hint="cs"/>
          <w:sz w:val="28"/>
          <w:szCs w:val="24"/>
          <w:rtl/>
        </w:rPr>
        <w:t xml:space="preserve"> </w:t>
      </w:r>
      <w:r w:rsidRPr="00BC7BD2">
        <w:rPr>
          <w:rFonts w:cs="B Titr" w:hint="cs"/>
          <w:sz w:val="28"/>
          <w:szCs w:val="24"/>
          <w:rtl/>
        </w:rPr>
        <w:t>در کافی:</w:t>
      </w:r>
      <w:r w:rsidRPr="003C213A">
        <w:rPr>
          <w:rFonts w:hint="cs"/>
          <w:rtl/>
        </w:rPr>
        <w:t xml:space="preserve"> «</w:t>
      </w:r>
      <w:r w:rsidRPr="003C213A">
        <w:rPr>
          <w:rtl/>
        </w:rPr>
        <w:t>إنّ</w:t>
      </w:r>
      <w:r w:rsidR="004A543F" w:rsidRPr="003C213A">
        <w:rPr>
          <w:rtl/>
        </w:rPr>
        <w:t>ک</w:t>
      </w:r>
      <w:r w:rsidRPr="003C213A">
        <w:rPr>
          <w:rtl/>
        </w:rPr>
        <w:t xml:space="preserve"> تحبّ أن </w:t>
      </w:r>
      <w:r w:rsidR="004A543F" w:rsidRPr="003C213A">
        <w:rPr>
          <w:rtl/>
        </w:rPr>
        <w:t>یک</w:t>
      </w:r>
      <w:r w:rsidRPr="003C213A">
        <w:rPr>
          <w:rtl/>
        </w:rPr>
        <w:t>ون عند</w:t>
      </w:r>
      <w:r w:rsidR="004A543F" w:rsidRPr="003C213A">
        <w:rPr>
          <w:rtl/>
        </w:rPr>
        <w:t>ک</w:t>
      </w:r>
      <w:r w:rsidRPr="003C213A">
        <w:rPr>
          <w:rtl/>
        </w:rPr>
        <w:t xml:space="preserve"> </w:t>
      </w:r>
      <w:r w:rsidR="004A543F" w:rsidRPr="003C213A">
        <w:rPr>
          <w:rtl/>
        </w:rPr>
        <w:t>ک</w:t>
      </w:r>
      <w:r w:rsidRPr="003C213A">
        <w:rPr>
          <w:rtl/>
        </w:rPr>
        <w:t xml:space="preserve">تاب </w:t>
      </w:r>
      <w:r w:rsidR="004A543F" w:rsidRPr="003C213A">
        <w:rPr>
          <w:rtl/>
        </w:rPr>
        <w:t>ک</w:t>
      </w:r>
      <w:r w:rsidRPr="003C213A">
        <w:rPr>
          <w:rtl/>
        </w:rPr>
        <w:t xml:space="preserve">اف </w:t>
      </w:r>
      <w:r w:rsidR="004A543F" w:rsidRPr="003C213A">
        <w:rPr>
          <w:rtl/>
        </w:rPr>
        <w:t>ی</w:t>
      </w:r>
      <w:r w:rsidRPr="003C213A">
        <w:rPr>
          <w:rtl/>
        </w:rPr>
        <w:t>جمع [</w:t>
      </w:r>
      <w:r w:rsidR="00CB70A1">
        <w:rPr>
          <w:rtl/>
        </w:rPr>
        <w:t>ف</w:t>
      </w:r>
      <w:r w:rsidR="00CB70A1">
        <w:rPr>
          <w:rFonts w:hint="cs"/>
          <w:rtl/>
        </w:rPr>
        <w:t>ی</w:t>
      </w:r>
      <w:r w:rsidR="00CB70A1">
        <w:rPr>
          <w:rFonts w:hint="eastAsia"/>
          <w:rtl/>
        </w:rPr>
        <w:t>ه</w:t>
      </w:r>
      <w:r w:rsidRPr="003C213A">
        <w:rPr>
          <w:rtl/>
        </w:rPr>
        <w:t>] من جم</w:t>
      </w:r>
      <w:r w:rsidR="004A543F" w:rsidRPr="003C213A">
        <w:rPr>
          <w:rtl/>
        </w:rPr>
        <w:t>ی</w:t>
      </w:r>
      <w:r w:rsidRPr="003C213A">
        <w:rPr>
          <w:rtl/>
        </w:rPr>
        <w:t>ع فنون علم الد</w:t>
      </w:r>
      <w:r w:rsidR="004A543F" w:rsidRPr="003C213A">
        <w:rPr>
          <w:rtl/>
        </w:rPr>
        <w:t>ی</w:t>
      </w:r>
      <w:r w:rsidRPr="003C213A">
        <w:rPr>
          <w:rtl/>
        </w:rPr>
        <w:t xml:space="preserve">ن، ما </w:t>
      </w:r>
      <w:r w:rsidR="004A543F" w:rsidRPr="003C213A">
        <w:rPr>
          <w:rtl/>
        </w:rPr>
        <w:t>یک</w:t>
      </w:r>
      <w:r w:rsidRPr="003C213A">
        <w:rPr>
          <w:rtl/>
        </w:rPr>
        <w:t>تف</w:t>
      </w:r>
      <w:r w:rsidR="004A543F" w:rsidRPr="003C213A">
        <w:rPr>
          <w:rtl/>
        </w:rPr>
        <w:t>ی</w:t>
      </w:r>
      <w:r w:rsidRPr="003C213A">
        <w:rPr>
          <w:rtl/>
        </w:rPr>
        <w:t xml:space="preserve"> به المتعلّم، و </w:t>
      </w:r>
      <w:r w:rsidR="004A543F" w:rsidRPr="003C213A">
        <w:rPr>
          <w:rtl/>
        </w:rPr>
        <w:t>ی</w:t>
      </w:r>
      <w:r w:rsidRPr="003C213A">
        <w:rPr>
          <w:rtl/>
        </w:rPr>
        <w:t>رجع إل</w:t>
      </w:r>
      <w:r w:rsidR="004A543F" w:rsidRPr="003C213A">
        <w:rPr>
          <w:rtl/>
        </w:rPr>
        <w:t>ی</w:t>
      </w:r>
      <w:r w:rsidRPr="003C213A">
        <w:rPr>
          <w:rtl/>
        </w:rPr>
        <w:t xml:space="preserve">ه المسترشد، و </w:t>
      </w:r>
      <w:r w:rsidR="004A543F" w:rsidRPr="003C213A">
        <w:rPr>
          <w:rtl/>
        </w:rPr>
        <w:t>ی</w:t>
      </w:r>
      <w:r w:rsidRPr="003C213A">
        <w:rPr>
          <w:rtl/>
        </w:rPr>
        <w:t xml:space="preserve">أخذ منه من </w:t>
      </w:r>
      <w:r w:rsidR="004A543F" w:rsidRPr="003C213A">
        <w:rPr>
          <w:rtl/>
        </w:rPr>
        <w:t>ی</w:t>
      </w:r>
      <w:r w:rsidRPr="003C213A">
        <w:rPr>
          <w:rtl/>
        </w:rPr>
        <w:t>ر</w:t>
      </w:r>
      <w:r w:rsidR="004A543F" w:rsidRPr="003C213A">
        <w:rPr>
          <w:rtl/>
        </w:rPr>
        <w:t>ی</w:t>
      </w:r>
      <w:r w:rsidRPr="003C213A">
        <w:rPr>
          <w:rtl/>
        </w:rPr>
        <w:t>د علم الد</w:t>
      </w:r>
      <w:r w:rsidR="004A543F" w:rsidRPr="003C213A">
        <w:rPr>
          <w:rtl/>
        </w:rPr>
        <w:t>ی</w:t>
      </w:r>
      <w:r w:rsidRPr="003C213A">
        <w:rPr>
          <w:rtl/>
        </w:rPr>
        <w:t>ن و العمل به بالآثار الصح</w:t>
      </w:r>
      <w:r w:rsidR="004A543F" w:rsidRPr="003C213A">
        <w:rPr>
          <w:rtl/>
        </w:rPr>
        <w:t>ی</w:t>
      </w:r>
      <w:r w:rsidRPr="003C213A">
        <w:rPr>
          <w:rtl/>
        </w:rPr>
        <w:t>حة عن الصادق</w:t>
      </w:r>
      <w:r w:rsidR="004A543F" w:rsidRPr="003C213A">
        <w:rPr>
          <w:rtl/>
        </w:rPr>
        <w:t>ی</w:t>
      </w:r>
      <w:r w:rsidRPr="003C213A">
        <w:rPr>
          <w:rtl/>
        </w:rPr>
        <w:t>ن عل</w:t>
      </w:r>
      <w:r w:rsidR="004A543F" w:rsidRPr="003C213A">
        <w:rPr>
          <w:rtl/>
        </w:rPr>
        <w:t>ی</w:t>
      </w:r>
      <w:r w:rsidRPr="003C213A">
        <w:rPr>
          <w:rtl/>
        </w:rPr>
        <w:t>هم السّلام و السنن القائمة الّت</w:t>
      </w:r>
      <w:r w:rsidR="004A543F" w:rsidRPr="003C213A">
        <w:rPr>
          <w:rtl/>
        </w:rPr>
        <w:t>ی</w:t>
      </w:r>
      <w:r w:rsidRPr="003C213A">
        <w:rPr>
          <w:rtl/>
        </w:rPr>
        <w:t xml:space="preserve"> عل</w:t>
      </w:r>
      <w:r w:rsidR="004A543F" w:rsidRPr="003C213A">
        <w:rPr>
          <w:rtl/>
        </w:rPr>
        <w:t>ی</w:t>
      </w:r>
      <w:r w:rsidRPr="003C213A">
        <w:rPr>
          <w:rtl/>
        </w:rPr>
        <w:t xml:space="preserve">ها العمل، و بها </w:t>
      </w:r>
      <w:r w:rsidR="004A543F" w:rsidRPr="003C213A">
        <w:rPr>
          <w:rtl/>
        </w:rPr>
        <w:t>ی</w:t>
      </w:r>
      <w:r w:rsidRPr="003C213A">
        <w:rPr>
          <w:rtl/>
        </w:rPr>
        <w:t>ؤدّ</w:t>
      </w:r>
      <w:r w:rsidR="004A543F" w:rsidRPr="003C213A">
        <w:rPr>
          <w:rtl/>
        </w:rPr>
        <w:t>ی</w:t>
      </w:r>
      <w:r w:rsidRPr="003C213A">
        <w:rPr>
          <w:rtl/>
        </w:rPr>
        <w:t xml:space="preserve"> فرض اللّه عزّ و جلّ و سنّة نب</w:t>
      </w:r>
      <w:r w:rsidR="004A543F" w:rsidRPr="003C213A">
        <w:rPr>
          <w:rtl/>
        </w:rPr>
        <w:t>ی</w:t>
      </w:r>
      <w:r w:rsidRPr="003C213A">
        <w:rPr>
          <w:rtl/>
        </w:rPr>
        <w:t xml:space="preserve">ه </w:t>
      </w:r>
      <w:r w:rsidR="00CB70A1">
        <w:rPr>
          <w:rtl/>
        </w:rPr>
        <w:t>صلّ</w:t>
      </w:r>
      <w:r w:rsidR="00CB70A1">
        <w:rPr>
          <w:rFonts w:hint="cs"/>
          <w:rtl/>
        </w:rPr>
        <w:t>ی</w:t>
      </w:r>
      <w:r w:rsidRPr="003C213A">
        <w:rPr>
          <w:rtl/>
        </w:rPr>
        <w:t xml:space="preserve"> اللّه عل</w:t>
      </w:r>
      <w:r w:rsidR="004A543F" w:rsidRPr="003C213A">
        <w:rPr>
          <w:rtl/>
        </w:rPr>
        <w:t>ی</w:t>
      </w:r>
      <w:r w:rsidRPr="003C213A">
        <w:rPr>
          <w:rtl/>
        </w:rPr>
        <w:t xml:space="preserve">ه و آله، و قلت: لو </w:t>
      </w:r>
      <w:r w:rsidR="004A543F" w:rsidRPr="003C213A">
        <w:rPr>
          <w:rtl/>
        </w:rPr>
        <w:t>ک</w:t>
      </w:r>
      <w:r w:rsidRPr="003C213A">
        <w:rPr>
          <w:rtl/>
        </w:rPr>
        <w:t>ان ذل</w:t>
      </w:r>
      <w:r w:rsidR="004A543F" w:rsidRPr="003C213A">
        <w:rPr>
          <w:rtl/>
        </w:rPr>
        <w:t>ک</w:t>
      </w:r>
      <w:r w:rsidRPr="003C213A">
        <w:rPr>
          <w:rtl/>
        </w:rPr>
        <w:t xml:space="preserve"> رجوت أن </w:t>
      </w:r>
      <w:r w:rsidR="004A543F" w:rsidRPr="003C213A">
        <w:rPr>
          <w:rtl/>
        </w:rPr>
        <w:t>یک</w:t>
      </w:r>
      <w:r w:rsidRPr="003C213A">
        <w:rPr>
          <w:rtl/>
        </w:rPr>
        <w:t>ون ذل</w:t>
      </w:r>
      <w:r w:rsidR="004A543F" w:rsidRPr="003C213A">
        <w:rPr>
          <w:rtl/>
        </w:rPr>
        <w:t>ک</w:t>
      </w:r>
      <w:r w:rsidRPr="003C213A">
        <w:rPr>
          <w:rtl/>
        </w:rPr>
        <w:t xml:space="preserve"> سببا </w:t>
      </w:r>
      <w:r w:rsidR="004A543F" w:rsidRPr="003C213A">
        <w:rPr>
          <w:rtl/>
        </w:rPr>
        <w:t>ی</w:t>
      </w:r>
      <w:r w:rsidRPr="003C213A">
        <w:rPr>
          <w:rtl/>
        </w:rPr>
        <w:t>تدار</w:t>
      </w:r>
      <w:r w:rsidR="004A543F" w:rsidRPr="003C213A">
        <w:rPr>
          <w:rtl/>
        </w:rPr>
        <w:t>ک</w:t>
      </w:r>
      <w:r w:rsidRPr="003C213A">
        <w:rPr>
          <w:rtl/>
        </w:rPr>
        <w:t xml:space="preserve"> اللّه [</w:t>
      </w:r>
      <w:r w:rsidR="00CB70A1">
        <w:rPr>
          <w:rtl/>
        </w:rPr>
        <w:t>تعال</w:t>
      </w:r>
      <w:r w:rsidR="00CB70A1">
        <w:rPr>
          <w:rFonts w:hint="cs"/>
          <w:rtl/>
        </w:rPr>
        <w:t>ی</w:t>
      </w:r>
      <w:r w:rsidRPr="003C213A">
        <w:rPr>
          <w:rtl/>
        </w:rPr>
        <w:t>] بمعونته و توف</w:t>
      </w:r>
      <w:r w:rsidR="004A543F" w:rsidRPr="003C213A">
        <w:rPr>
          <w:rtl/>
        </w:rPr>
        <w:t>ی</w:t>
      </w:r>
      <w:r w:rsidRPr="003C213A">
        <w:rPr>
          <w:rtl/>
        </w:rPr>
        <w:t xml:space="preserve">قه إخواننا و أهل ملّتنا و </w:t>
      </w:r>
      <w:r w:rsidR="004A543F" w:rsidRPr="003C213A">
        <w:rPr>
          <w:rtl/>
        </w:rPr>
        <w:t>ی</w:t>
      </w:r>
      <w:r w:rsidRPr="003C213A">
        <w:rPr>
          <w:rtl/>
        </w:rPr>
        <w:t xml:space="preserve">قبل بهم </w:t>
      </w:r>
      <w:r w:rsidR="00CB70A1">
        <w:rPr>
          <w:rtl/>
        </w:rPr>
        <w:t>إل</w:t>
      </w:r>
      <w:r w:rsidR="00CB70A1">
        <w:rPr>
          <w:rFonts w:hint="cs"/>
          <w:rtl/>
        </w:rPr>
        <w:t>ی</w:t>
      </w:r>
      <w:r w:rsidRPr="003C213A">
        <w:rPr>
          <w:rtl/>
        </w:rPr>
        <w:t xml:space="preserve"> مراشدهم</w:t>
      </w:r>
      <w:r w:rsidRPr="003C213A">
        <w:rPr>
          <w:rFonts w:hint="cs"/>
          <w:rtl/>
        </w:rPr>
        <w:t>».</w:t>
      </w:r>
      <w:r w:rsidR="00B81A0D">
        <w:rPr>
          <w:rStyle w:val="FootnoteReference"/>
          <w:rtl/>
        </w:rPr>
        <w:footnoteReference w:id="10"/>
      </w:r>
      <w:r w:rsidRPr="003C213A">
        <w:rPr>
          <w:rFonts w:hint="cs"/>
          <w:rtl/>
        </w:rPr>
        <w:t xml:space="preserve"> شخصی از مرحوم کلینی درخواست </w:t>
      </w:r>
      <w:r w:rsidR="00CB70A1">
        <w:rPr>
          <w:rtl/>
        </w:rPr>
        <w:t>م</w:t>
      </w:r>
      <w:r w:rsidR="00CB70A1">
        <w:rPr>
          <w:rFonts w:hint="cs"/>
          <w:rtl/>
        </w:rPr>
        <w:t>ی‌</w:t>
      </w:r>
      <w:r w:rsidR="00CB70A1">
        <w:rPr>
          <w:rFonts w:hint="eastAsia"/>
          <w:rtl/>
        </w:rPr>
        <w:t>کند</w:t>
      </w:r>
      <w:r w:rsidRPr="003C213A">
        <w:rPr>
          <w:rFonts w:hint="cs"/>
          <w:rtl/>
        </w:rPr>
        <w:t xml:space="preserve"> که کتابی بنویسد که </w:t>
      </w:r>
      <w:r w:rsidR="00E344A0" w:rsidRPr="003C213A">
        <w:rPr>
          <w:rFonts w:hint="cs"/>
          <w:rtl/>
        </w:rPr>
        <w:t xml:space="preserve">برای «متعلم» یعنی کسی که </w:t>
      </w:r>
      <w:r w:rsidR="00B44877" w:rsidRPr="003C213A">
        <w:rPr>
          <w:rtl/>
        </w:rPr>
        <w:t>صاحب‌نظر</w:t>
      </w:r>
      <w:r w:rsidR="00E344A0" w:rsidRPr="003C213A">
        <w:rPr>
          <w:rFonts w:hint="cs"/>
          <w:rtl/>
        </w:rPr>
        <w:t xml:space="preserve"> نیست و </w:t>
      </w:r>
      <w:r w:rsidR="00CB70A1">
        <w:rPr>
          <w:rtl/>
        </w:rPr>
        <w:t>م</w:t>
      </w:r>
      <w:r w:rsidR="00CB70A1">
        <w:rPr>
          <w:rFonts w:hint="cs"/>
          <w:rtl/>
        </w:rPr>
        <w:t>ی‌</w:t>
      </w:r>
      <w:r w:rsidR="00CB70A1">
        <w:rPr>
          <w:rFonts w:hint="eastAsia"/>
          <w:rtl/>
        </w:rPr>
        <w:t>خواهد</w:t>
      </w:r>
      <w:r w:rsidR="00E344A0" w:rsidRPr="003C213A">
        <w:rPr>
          <w:rFonts w:hint="cs"/>
          <w:rtl/>
        </w:rPr>
        <w:t xml:space="preserve"> در فنون دین مطالعه کند، راهگشا باشد و «مسترشد» یعنی کسی که عامی نیست اما </w:t>
      </w:r>
      <w:r w:rsidR="00B44877" w:rsidRPr="003C213A">
        <w:rPr>
          <w:rFonts w:hint="cs"/>
          <w:rtl/>
        </w:rPr>
        <w:t>صاحب‌نظر</w:t>
      </w:r>
      <w:r w:rsidR="00E344A0" w:rsidRPr="003C213A">
        <w:rPr>
          <w:rFonts w:hint="cs"/>
          <w:rtl/>
        </w:rPr>
        <w:t xml:space="preserve"> نیز نشده است، به آن رجوع کند و کسی که به دنبال علم دین است و هنوز عالم دین نشده است، به آن عمل کند</w:t>
      </w:r>
      <w:r w:rsidR="008A59C6" w:rsidRPr="003C213A">
        <w:rPr>
          <w:rFonts w:hint="cs"/>
          <w:rtl/>
        </w:rPr>
        <w:t>.</w:t>
      </w:r>
    </w:p>
    <w:p w:rsidR="008A59C6" w:rsidRPr="003C213A" w:rsidRDefault="008A59C6" w:rsidP="00634270">
      <w:pPr>
        <w:jc w:val="both"/>
        <w:rPr>
          <w:rtl/>
        </w:rPr>
      </w:pPr>
      <w:r w:rsidRPr="003C213A">
        <w:rPr>
          <w:rFonts w:hint="cs"/>
          <w:rtl/>
        </w:rPr>
        <w:t xml:space="preserve">کلینی در جواب این درخواست </w:t>
      </w:r>
      <w:r w:rsidR="00CB70A1">
        <w:rPr>
          <w:rtl/>
        </w:rPr>
        <w:t>م</w:t>
      </w:r>
      <w:r w:rsidR="00CB70A1">
        <w:rPr>
          <w:rFonts w:hint="cs"/>
          <w:rtl/>
        </w:rPr>
        <w:t>ی‌</w:t>
      </w:r>
      <w:r w:rsidR="00CB70A1">
        <w:rPr>
          <w:rFonts w:hint="eastAsia"/>
          <w:rtl/>
        </w:rPr>
        <w:t>گو</w:t>
      </w:r>
      <w:r w:rsidR="00CB70A1">
        <w:rPr>
          <w:rFonts w:hint="cs"/>
          <w:rtl/>
        </w:rPr>
        <w:t>ی</w:t>
      </w:r>
      <w:r w:rsidR="00CB70A1">
        <w:rPr>
          <w:rFonts w:hint="eastAsia"/>
          <w:rtl/>
        </w:rPr>
        <w:t>د</w:t>
      </w:r>
      <w:r w:rsidRPr="003C213A">
        <w:rPr>
          <w:rFonts w:hint="cs"/>
          <w:rtl/>
        </w:rPr>
        <w:t>: «</w:t>
      </w:r>
      <w:r w:rsidRPr="003C213A">
        <w:rPr>
          <w:rtl/>
        </w:rPr>
        <w:t xml:space="preserve">و قد </w:t>
      </w:r>
      <w:r w:rsidR="004A543F" w:rsidRPr="003C213A">
        <w:rPr>
          <w:rtl/>
        </w:rPr>
        <w:t>ی</w:t>
      </w:r>
      <w:r w:rsidRPr="003C213A">
        <w:rPr>
          <w:rtl/>
        </w:rPr>
        <w:t>سّر اللّه- و له الحمد- تأل</w:t>
      </w:r>
      <w:r w:rsidR="004A543F" w:rsidRPr="003C213A">
        <w:rPr>
          <w:rtl/>
        </w:rPr>
        <w:t>ی</w:t>
      </w:r>
      <w:r w:rsidRPr="003C213A">
        <w:rPr>
          <w:rtl/>
        </w:rPr>
        <w:t xml:space="preserve">ف ما سألت، و أرجو أن </w:t>
      </w:r>
      <w:r w:rsidR="004A543F" w:rsidRPr="003C213A">
        <w:rPr>
          <w:rtl/>
        </w:rPr>
        <w:t>یک</w:t>
      </w:r>
      <w:r w:rsidRPr="003C213A">
        <w:rPr>
          <w:rtl/>
        </w:rPr>
        <w:t>ون بح</w:t>
      </w:r>
      <w:r w:rsidR="004A543F" w:rsidRPr="003C213A">
        <w:rPr>
          <w:rtl/>
        </w:rPr>
        <w:t>ی</w:t>
      </w:r>
      <w:r w:rsidRPr="003C213A">
        <w:rPr>
          <w:rtl/>
        </w:rPr>
        <w:t>ث توخّ</w:t>
      </w:r>
      <w:r w:rsidR="004A543F" w:rsidRPr="003C213A">
        <w:rPr>
          <w:rtl/>
        </w:rPr>
        <w:t>ی</w:t>
      </w:r>
      <w:r w:rsidRPr="003C213A">
        <w:rPr>
          <w:rtl/>
        </w:rPr>
        <w:t>ت</w:t>
      </w:r>
      <w:r w:rsidRPr="003C213A">
        <w:rPr>
          <w:rFonts w:hint="cs"/>
          <w:rtl/>
        </w:rPr>
        <w:t>» الکافی</w:t>
      </w:r>
      <w:r w:rsidRPr="003C213A">
        <w:rPr>
          <w:rtl/>
        </w:rPr>
        <w:t xml:space="preserve"> (ط - الإسلام</w:t>
      </w:r>
      <w:r w:rsidR="004A543F" w:rsidRPr="003C213A">
        <w:rPr>
          <w:rtl/>
        </w:rPr>
        <w:t>ی</w:t>
      </w:r>
      <w:r w:rsidRPr="003C213A">
        <w:rPr>
          <w:rtl/>
        </w:rPr>
        <w:t xml:space="preserve">ة)، </w:t>
      </w:r>
      <w:r w:rsidR="00B81A0D">
        <w:rPr>
          <w:rtl/>
        </w:rPr>
        <w:t>ج 1</w:t>
      </w:r>
      <w:r w:rsidRPr="003C213A">
        <w:rPr>
          <w:rtl/>
        </w:rPr>
        <w:t xml:space="preserve">، ص: </w:t>
      </w:r>
      <w:r w:rsidRPr="003C213A">
        <w:rPr>
          <w:rFonts w:hint="cs"/>
          <w:rtl/>
        </w:rPr>
        <w:t xml:space="preserve">9. پس مرحوم کلینی کتاب را ناظر به درخواست شخص برای برطرف کردن نیاز «مسترشد» </w:t>
      </w:r>
      <w:r w:rsidR="00B44877" w:rsidRPr="003C213A">
        <w:rPr>
          <w:rFonts w:hint="cs"/>
          <w:rtl/>
        </w:rPr>
        <w:t>تألیف</w:t>
      </w:r>
      <w:r w:rsidRPr="003C213A">
        <w:rPr>
          <w:rFonts w:hint="cs"/>
          <w:rtl/>
        </w:rPr>
        <w:t xml:space="preserve"> نموده است.</w:t>
      </w:r>
    </w:p>
    <w:p w:rsidR="0002626F" w:rsidRPr="003C213A" w:rsidRDefault="006647CE" w:rsidP="00634270">
      <w:pPr>
        <w:jc w:val="both"/>
        <w:rPr>
          <w:rtl/>
        </w:rPr>
      </w:pPr>
      <w:r w:rsidRPr="00F836EE">
        <w:rPr>
          <w:rFonts w:cs="B Titr" w:hint="cs"/>
          <w:sz w:val="28"/>
          <w:szCs w:val="24"/>
          <w:rtl/>
        </w:rPr>
        <w:t xml:space="preserve">کلام </w:t>
      </w:r>
      <w:r w:rsidR="00B8489F">
        <w:rPr>
          <w:rFonts w:cs="B Titr" w:hint="cs"/>
          <w:sz w:val="28"/>
          <w:szCs w:val="24"/>
          <w:rtl/>
        </w:rPr>
        <w:t>«</w:t>
      </w:r>
      <w:r w:rsidR="0002626F" w:rsidRPr="00F836EE">
        <w:rPr>
          <w:rFonts w:cs="B Titr" w:hint="cs"/>
          <w:sz w:val="28"/>
          <w:szCs w:val="24"/>
          <w:rtl/>
        </w:rPr>
        <w:t>شیخ صدوق</w:t>
      </w:r>
      <w:r w:rsidR="00B8489F">
        <w:rPr>
          <w:rFonts w:cs="B Titr" w:hint="cs"/>
          <w:sz w:val="28"/>
          <w:szCs w:val="24"/>
          <w:rtl/>
        </w:rPr>
        <w:t>»</w:t>
      </w:r>
      <w:r w:rsidR="0002626F" w:rsidRPr="00F836EE">
        <w:rPr>
          <w:rFonts w:cs="B Titr" w:hint="cs"/>
          <w:sz w:val="28"/>
          <w:szCs w:val="24"/>
          <w:rtl/>
        </w:rPr>
        <w:t xml:space="preserve"> در </w:t>
      </w:r>
      <w:r w:rsidR="00CB70A1">
        <w:rPr>
          <w:rFonts w:cs="B Titr"/>
          <w:sz w:val="28"/>
          <w:szCs w:val="24"/>
          <w:rtl/>
        </w:rPr>
        <w:t>مقدمه‌</w:t>
      </w:r>
      <w:r w:rsidR="00CB70A1">
        <w:rPr>
          <w:rFonts w:cs="B Titr" w:hint="cs"/>
          <w:sz w:val="28"/>
          <w:szCs w:val="24"/>
          <w:rtl/>
        </w:rPr>
        <w:t>ی</w:t>
      </w:r>
      <w:r w:rsidR="0002626F" w:rsidRPr="00F836EE">
        <w:rPr>
          <w:rFonts w:cs="B Titr" w:hint="cs"/>
          <w:sz w:val="28"/>
          <w:szCs w:val="24"/>
          <w:rtl/>
        </w:rPr>
        <w:t xml:space="preserve"> </w:t>
      </w:r>
      <w:r w:rsidR="00B8489F">
        <w:rPr>
          <w:rFonts w:cs="B Titr" w:hint="cs"/>
          <w:sz w:val="28"/>
          <w:szCs w:val="24"/>
          <w:rtl/>
        </w:rPr>
        <w:t>«</w:t>
      </w:r>
      <w:r w:rsidR="0002626F" w:rsidRPr="00F836EE">
        <w:rPr>
          <w:rFonts w:cs="B Titr" w:hint="cs"/>
          <w:sz w:val="28"/>
          <w:szCs w:val="24"/>
          <w:rtl/>
        </w:rPr>
        <w:t>من لا یحضر</w:t>
      </w:r>
      <w:r w:rsidR="00B8489F">
        <w:rPr>
          <w:rFonts w:cs="B Titr" w:hint="cs"/>
          <w:sz w:val="28"/>
          <w:szCs w:val="24"/>
          <w:rtl/>
        </w:rPr>
        <w:t>»</w:t>
      </w:r>
      <w:r w:rsidR="0002626F" w:rsidRPr="00F836EE">
        <w:rPr>
          <w:rFonts w:cs="B Titr" w:hint="cs"/>
          <w:sz w:val="28"/>
          <w:szCs w:val="24"/>
          <w:rtl/>
        </w:rPr>
        <w:t>:</w:t>
      </w:r>
      <w:r w:rsidR="0002626F" w:rsidRPr="003C213A">
        <w:rPr>
          <w:rFonts w:hint="cs"/>
          <w:rtl/>
        </w:rPr>
        <w:t xml:space="preserve"> «</w:t>
      </w:r>
      <w:r w:rsidR="0002626F" w:rsidRPr="003C213A">
        <w:rPr>
          <w:rtl/>
        </w:rPr>
        <w:t>وَ لَمْ أَقْصِدْ فِ</w:t>
      </w:r>
      <w:r w:rsidR="004A543F" w:rsidRPr="003C213A">
        <w:rPr>
          <w:rtl/>
        </w:rPr>
        <w:t>ی</w:t>
      </w:r>
      <w:r w:rsidR="0002626F" w:rsidRPr="003C213A">
        <w:rPr>
          <w:rtl/>
        </w:rPr>
        <w:t>هِ قَصْدَ</w:t>
      </w:r>
      <w:r w:rsidR="0002626F" w:rsidRPr="003C213A">
        <w:rPr>
          <w:rFonts w:hint="cs"/>
          <w:rtl/>
        </w:rPr>
        <w:t xml:space="preserve"> </w:t>
      </w:r>
      <w:r w:rsidR="0002626F" w:rsidRPr="003C213A">
        <w:rPr>
          <w:rtl/>
        </w:rPr>
        <w:t>الْمُصَنِّفِ</w:t>
      </w:r>
      <w:r w:rsidR="004A543F" w:rsidRPr="003C213A">
        <w:rPr>
          <w:rtl/>
        </w:rPr>
        <w:t>ی</w:t>
      </w:r>
      <w:r w:rsidR="0002626F" w:rsidRPr="003C213A">
        <w:rPr>
          <w:rtl/>
        </w:rPr>
        <w:t>نَ فِ</w:t>
      </w:r>
      <w:r w:rsidR="004A543F" w:rsidRPr="003C213A">
        <w:rPr>
          <w:rtl/>
        </w:rPr>
        <w:t>ی</w:t>
      </w:r>
      <w:r w:rsidR="0002626F" w:rsidRPr="003C213A">
        <w:rPr>
          <w:rtl/>
        </w:rPr>
        <w:t xml:space="preserve"> إِ</w:t>
      </w:r>
      <w:r w:rsidR="004A543F" w:rsidRPr="003C213A">
        <w:rPr>
          <w:rtl/>
        </w:rPr>
        <w:t>ی</w:t>
      </w:r>
      <w:r w:rsidR="0002626F" w:rsidRPr="003C213A">
        <w:rPr>
          <w:rtl/>
        </w:rPr>
        <w:t>رَادِ جَمِ</w:t>
      </w:r>
      <w:r w:rsidR="004A543F" w:rsidRPr="003C213A">
        <w:rPr>
          <w:rtl/>
        </w:rPr>
        <w:t>ی</w:t>
      </w:r>
      <w:r w:rsidR="0002626F" w:rsidRPr="003C213A">
        <w:rPr>
          <w:rtl/>
        </w:rPr>
        <w:t xml:space="preserve">عِ مَا رَوَوْهُ بَلْ قَصَدْتُ </w:t>
      </w:r>
      <w:r w:rsidR="00CB70A1">
        <w:rPr>
          <w:rtl/>
        </w:rPr>
        <w:t>إِلَ</w:t>
      </w:r>
      <w:r w:rsidR="00CB70A1">
        <w:rPr>
          <w:rFonts w:hint="cs"/>
          <w:rtl/>
        </w:rPr>
        <w:t>ی</w:t>
      </w:r>
      <w:r w:rsidR="0002626F" w:rsidRPr="003C213A">
        <w:rPr>
          <w:rtl/>
        </w:rPr>
        <w:t xml:space="preserve"> إِ</w:t>
      </w:r>
      <w:r w:rsidR="004A543F" w:rsidRPr="003C213A">
        <w:rPr>
          <w:rtl/>
        </w:rPr>
        <w:t>ی</w:t>
      </w:r>
      <w:r w:rsidR="0002626F" w:rsidRPr="003C213A">
        <w:rPr>
          <w:rtl/>
        </w:rPr>
        <w:t>رَادِ مَا أُفْتِ</w:t>
      </w:r>
      <w:r w:rsidR="004A543F" w:rsidRPr="003C213A">
        <w:rPr>
          <w:rtl/>
        </w:rPr>
        <w:t>ی</w:t>
      </w:r>
      <w:r w:rsidR="0002626F" w:rsidRPr="003C213A">
        <w:rPr>
          <w:rtl/>
        </w:rPr>
        <w:t xml:space="preserve"> بِهِ وَ أَحْ</w:t>
      </w:r>
      <w:r w:rsidR="004A543F" w:rsidRPr="003C213A">
        <w:rPr>
          <w:rtl/>
        </w:rPr>
        <w:t>ک</w:t>
      </w:r>
      <w:r w:rsidR="0002626F" w:rsidRPr="003C213A">
        <w:rPr>
          <w:rtl/>
        </w:rPr>
        <w:t>مُ بِصِحَّتِهِ وَ أَعْتَقِدُ فِ</w:t>
      </w:r>
      <w:r w:rsidR="004A543F" w:rsidRPr="003C213A">
        <w:rPr>
          <w:rtl/>
        </w:rPr>
        <w:t>ی</w:t>
      </w:r>
      <w:r w:rsidR="0002626F" w:rsidRPr="003C213A">
        <w:rPr>
          <w:rtl/>
        </w:rPr>
        <w:t>هِ أَنَّهُ حُجَّةٌ فِ</w:t>
      </w:r>
      <w:r w:rsidR="004A543F" w:rsidRPr="003C213A">
        <w:rPr>
          <w:rtl/>
        </w:rPr>
        <w:t>ی</w:t>
      </w:r>
      <w:r w:rsidR="0002626F" w:rsidRPr="003C213A">
        <w:rPr>
          <w:rtl/>
        </w:rPr>
        <w:t>مَا بَ</w:t>
      </w:r>
      <w:r w:rsidR="004A543F" w:rsidRPr="003C213A">
        <w:rPr>
          <w:rtl/>
        </w:rPr>
        <w:t>ی</w:t>
      </w:r>
      <w:r w:rsidR="0002626F" w:rsidRPr="003C213A">
        <w:rPr>
          <w:rtl/>
        </w:rPr>
        <w:t>نِ</w:t>
      </w:r>
      <w:r w:rsidR="004A543F" w:rsidRPr="003C213A">
        <w:rPr>
          <w:rtl/>
        </w:rPr>
        <w:t>ی</w:t>
      </w:r>
      <w:r w:rsidR="0002626F" w:rsidRPr="003C213A">
        <w:rPr>
          <w:rtl/>
        </w:rPr>
        <w:t xml:space="preserve"> وَ بَ</w:t>
      </w:r>
      <w:r w:rsidR="004A543F" w:rsidRPr="003C213A">
        <w:rPr>
          <w:rtl/>
        </w:rPr>
        <w:t>ی</w:t>
      </w:r>
      <w:r w:rsidR="0002626F" w:rsidRPr="003C213A">
        <w:rPr>
          <w:rtl/>
        </w:rPr>
        <w:t>نَ رَبِّ</w:t>
      </w:r>
      <w:r w:rsidR="004A543F" w:rsidRPr="003C213A">
        <w:rPr>
          <w:rtl/>
        </w:rPr>
        <w:t>ی</w:t>
      </w:r>
      <w:r w:rsidR="0002626F" w:rsidRPr="003C213A">
        <w:rPr>
          <w:rtl/>
        </w:rPr>
        <w:t xml:space="preserve"> تَقَدَّسَ ذِ</w:t>
      </w:r>
      <w:r w:rsidR="004A543F" w:rsidRPr="003C213A">
        <w:rPr>
          <w:rtl/>
        </w:rPr>
        <w:t>ک</w:t>
      </w:r>
      <w:r w:rsidR="0002626F" w:rsidRPr="003C213A">
        <w:rPr>
          <w:rtl/>
        </w:rPr>
        <w:t>رُهُ وَ تَعَالَتْ قُدْرَتُهُ وَ جَمِ</w:t>
      </w:r>
      <w:r w:rsidR="004A543F" w:rsidRPr="003C213A">
        <w:rPr>
          <w:rtl/>
        </w:rPr>
        <w:t>ی</w:t>
      </w:r>
      <w:r w:rsidR="0002626F" w:rsidRPr="003C213A">
        <w:rPr>
          <w:rtl/>
        </w:rPr>
        <w:t>عُ مَا فِ</w:t>
      </w:r>
      <w:r w:rsidR="004A543F" w:rsidRPr="003C213A">
        <w:rPr>
          <w:rtl/>
        </w:rPr>
        <w:t>ی</w:t>
      </w:r>
      <w:r w:rsidR="0002626F" w:rsidRPr="003C213A">
        <w:rPr>
          <w:rtl/>
        </w:rPr>
        <w:t xml:space="preserve">هِ مُسْتَخْرَجٌ مِنْ </w:t>
      </w:r>
      <w:r w:rsidR="004A543F" w:rsidRPr="003C213A">
        <w:rPr>
          <w:rtl/>
        </w:rPr>
        <w:t>ک</w:t>
      </w:r>
      <w:r w:rsidR="0002626F" w:rsidRPr="003C213A">
        <w:rPr>
          <w:rtl/>
        </w:rPr>
        <w:t>تُبٍ مَشْهُورَةٍ عَلَ</w:t>
      </w:r>
      <w:r w:rsidR="004A543F" w:rsidRPr="003C213A">
        <w:rPr>
          <w:rtl/>
        </w:rPr>
        <w:t>ی</w:t>
      </w:r>
      <w:r w:rsidR="0002626F" w:rsidRPr="003C213A">
        <w:rPr>
          <w:rtl/>
        </w:rPr>
        <w:t>هَا الْمُعَوَّلُ وَ إِلَ</w:t>
      </w:r>
      <w:r w:rsidR="004A543F" w:rsidRPr="003C213A">
        <w:rPr>
          <w:rtl/>
        </w:rPr>
        <w:t>ی</w:t>
      </w:r>
      <w:r w:rsidR="0002626F" w:rsidRPr="003C213A">
        <w:rPr>
          <w:rtl/>
        </w:rPr>
        <w:t>هَا الْمَرْجِعُ</w:t>
      </w:r>
      <w:r w:rsidR="0002626F" w:rsidRPr="003C213A">
        <w:rPr>
          <w:rFonts w:hint="cs"/>
          <w:rtl/>
        </w:rPr>
        <w:t xml:space="preserve">»؛ </w:t>
      </w:r>
      <w:r w:rsidR="0002626F" w:rsidRPr="003C213A">
        <w:rPr>
          <w:rtl/>
        </w:rPr>
        <w:t xml:space="preserve">من لا </w:t>
      </w:r>
      <w:r w:rsidR="004A543F" w:rsidRPr="003C213A">
        <w:rPr>
          <w:rtl/>
        </w:rPr>
        <w:t>ی</w:t>
      </w:r>
      <w:r w:rsidR="0002626F" w:rsidRPr="003C213A">
        <w:rPr>
          <w:rtl/>
        </w:rPr>
        <w:t>حضره الفق</w:t>
      </w:r>
      <w:r w:rsidR="004A543F" w:rsidRPr="003C213A">
        <w:rPr>
          <w:rtl/>
        </w:rPr>
        <w:t>ی</w:t>
      </w:r>
      <w:r w:rsidR="0002626F" w:rsidRPr="003C213A">
        <w:rPr>
          <w:rtl/>
        </w:rPr>
        <w:t xml:space="preserve">ه، </w:t>
      </w:r>
      <w:r w:rsidR="00B81A0D">
        <w:rPr>
          <w:rtl/>
        </w:rPr>
        <w:t>ج 1</w:t>
      </w:r>
      <w:r w:rsidR="0002626F" w:rsidRPr="003C213A">
        <w:rPr>
          <w:rtl/>
        </w:rPr>
        <w:t xml:space="preserve">، ص: </w:t>
      </w:r>
      <w:r w:rsidR="0002626F" w:rsidRPr="003C213A">
        <w:rPr>
          <w:rFonts w:hint="cs"/>
          <w:rtl/>
        </w:rPr>
        <w:t>2</w:t>
      </w:r>
      <w:r w:rsidRPr="003C213A">
        <w:rPr>
          <w:rFonts w:hint="cs"/>
          <w:rtl/>
        </w:rPr>
        <w:t xml:space="preserve">. شیخ صدوق در این مقدمه </w:t>
      </w:r>
      <w:r w:rsidR="00CB70A1">
        <w:rPr>
          <w:rtl/>
        </w:rPr>
        <w:t>م</w:t>
      </w:r>
      <w:r w:rsidR="00CB70A1">
        <w:rPr>
          <w:rFonts w:hint="cs"/>
          <w:rtl/>
        </w:rPr>
        <w:t>ی‌</w:t>
      </w:r>
      <w:r w:rsidR="00CB70A1">
        <w:rPr>
          <w:rFonts w:hint="eastAsia"/>
          <w:rtl/>
        </w:rPr>
        <w:t>گو</w:t>
      </w:r>
      <w:r w:rsidR="00CB70A1">
        <w:rPr>
          <w:rFonts w:hint="cs"/>
          <w:rtl/>
        </w:rPr>
        <w:t>ی</w:t>
      </w:r>
      <w:r w:rsidR="00CB70A1">
        <w:rPr>
          <w:rFonts w:hint="eastAsia"/>
          <w:rtl/>
        </w:rPr>
        <w:t>د</w:t>
      </w:r>
      <w:r w:rsidRPr="003C213A">
        <w:rPr>
          <w:rFonts w:hint="cs"/>
          <w:rtl/>
        </w:rPr>
        <w:t xml:space="preserve"> روایاتی را ذکر </w:t>
      </w:r>
      <w:r w:rsidR="00CB70A1">
        <w:rPr>
          <w:rtl/>
        </w:rPr>
        <w:t>م</w:t>
      </w:r>
      <w:r w:rsidR="00CB70A1">
        <w:rPr>
          <w:rFonts w:hint="cs"/>
          <w:rtl/>
        </w:rPr>
        <w:t>ی‌</w:t>
      </w:r>
      <w:r w:rsidR="00CB70A1">
        <w:rPr>
          <w:rFonts w:hint="eastAsia"/>
          <w:rtl/>
        </w:rPr>
        <w:t>کنم</w:t>
      </w:r>
      <w:r w:rsidRPr="003C213A">
        <w:rPr>
          <w:rFonts w:hint="cs"/>
          <w:rtl/>
        </w:rPr>
        <w:t xml:space="preserve"> که به آنها فتوا </w:t>
      </w:r>
      <w:r w:rsidR="00CB70A1">
        <w:rPr>
          <w:rtl/>
        </w:rPr>
        <w:t>م</w:t>
      </w:r>
      <w:r w:rsidR="00CB70A1">
        <w:rPr>
          <w:rFonts w:hint="cs"/>
          <w:rtl/>
        </w:rPr>
        <w:t>ی‌</w:t>
      </w:r>
      <w:r w:rsidR="00CB70A1">
        <w:rPr>
          <w:rFonts w:hint="eastAsia"/>
          <w:rtl/>
        </w:rPr>
        <w:t>دهم</w:t>
      </w:r>
      <w:r w:rsidRPr="003C213A">
        <w:rPr>
          <w:rFonts w:hint="cs"/>
          <w:rtl/>
        </w:rPr>
        <w:t xml:space="preserve"> و حکم به صحت آنها </w:t>
      </w:r>
      <w:r w:rsidR="00CB70A1">
        <w:rPr>
          <w:rtl/>
        </w:rPr>
        <w:t>م</w:t>
      </w:r>
      <w:r w:rsidR="00CB70A1">
        <w:rPr>
          <w:rFonts w:hint="cs"/>
          <w:rtl/>
        </w:rPr>
        <w:t>ی‌</w:t>
      </w:r>
      <w:r w:rsidR="00CB70A1">
        <w:rPr>
          <w:rFonts w:hint="eastAsia"/>
          <w:rtl/>
        </w:rPr>
        <w:t>کنم</w:t>
      </w:r>
      <w:r w:rsidRPr="003C213A">
        <w:rPr>
          <w:rFonts w:hint="cs"/>
          <w:rtl/>
        </w:rPr>
        <w:t xml:space="preserve"> و معتقد به حجیت آنها هستم و حجت دانستن این روایات را نه به اصحاب و نه حتی به مکتب قم و اساتید خویش نسبت </w:t>
      </w:r>
      <w:r w:rsidR="00CB70A1">
        <w:rPr>
          <w:rtl/>
        </w:rPr>
        <w:lastRenderedPageBreak/>
        <w:t>م</w:t>
      </w:r>
      <w:r w:rsidR="00CB70A1">
        <w:rPr>
          <w:rFonts w:hint="cs"/>
          <w:rtl/>
        </w:rPr>
        <w:t>ی‌</w:t>
      </w:r>
      <w:r w:rsidR="00CB70A1">
        <w:rPr>
          <w:rFonts w:hint="eastAsia"/>
          <w:rtl/>
        </w:rPr>
        <w:t>دهد</w:t>
      </w:r>
      <w:r w:rsidRPr="003C213A">
        <w:rPr>
          <w:rFonts w:hint="cs"/>
          <w:rtl/>
        </w:rPr>
        <w:t xml:space="preserve">. در آینده خواهیم گفت که حتی علمایی که در یک مکتب </w:t>
      </w:r>
      <w:r w:rsidR="00CB70A1">
        <w:rPr>
          <w:rtl/>
        </w:rPr>
        <w:t>بوده‌اند</w:t>
      </w:r>
      <w:r w:rsidRPr="003C213A">
        <w:rPr>
          <w:rFonts w:hint="cs"/>
          <w:rtl/>
        </w:rPr>
        <w:t xml:space="preserve">، با هم اختلاف مبانی </w:t>
      </w:r>
      <w:r w:rsidR="00CB70A1">
        <w:rPr>
          <w:rtl/>
        </w:rPr>
        <w:t>داشته‌اند</w:t>
      </w:r>
      <w:r w:rsidRPr="003C213A">
        <w:rPr>
          <w:rFonts w:hint="cs"/>
          <w:rtl/>
        </w:rPr>
        <w:t xml:space="preserve"> و شیخ صدوق در «من لا یحضره الفقیه» مبنای خود را به کار </w:t>
      </w:r>
      <w:r w:rsidR="00CB70A1">
        <w:rPr>
          <w:rtl/>
        </w:rPr>
        <w:t>م</w:t>
      </w:r>
      <w:r w:rsidR="00CB70A1">
        <w:rPr>
          <w:rFonts w:hint="cs"/>
          <w:rtl/>
        </w:rPr>
        <w:t>ی‌</w:t>
      </w:r>
      <w:r w:rsidR="00CB70A1">
        <w:rPr>
          <w:rFonts w:hint="eastAsia"/>
          <w:rtl/>
        </w:rPr>
        <w:t>گ</w:t>
      </w:r>
      <w:r w:rsidR="00CB70A1">
        <w:rPr>
          <w:rFonts w:hint="cs"/>
          <w:rtl/>
        </w:rPr>
        <w:t>ی</w:t>
      </w:r>
      <w:r w:rsidR="00CB70A1">
        <w:rPr>
          <w:rFonts w:hint="eastAsia"/>
          <w:rtl/>
        </w:rPr>
        <w:t>رد</w:t>
      </w:r>
      <w:r w:rsidRPr="003C213A">
        <w:rPr>
          <w:rFonts w:hint="cs"/>
          <w:rtl/>
        </w:rPr>
        <w:t xml:space="preserve"> نه مبنای استادش را.</w:t>
      </w:r>
    </w:p>
    <w:p w:rsidR="00160E59" w:rsidRPr="003C213A" w:rsidRDefault="00160E59" w:rsidP="00634270">
      <w:pPr>
        <w:jc w:val="both"/>
        <w:rPr>
          <w:rtl/>
        </w:rPr>
      </w:pPr>
      <w:r w:rsidRPr="003C213A">
        <w:rPr>
          <w:rFonts w:hint="cs"/>
          <w:rtl/>
        </w:rPr>
        <w:t xml:space="preserve">گرچه شیخ صدوق </w:t>
      </w:r>
      <w:r w:rsidR="00CB70A1">
        <w:rPr>
          <w:rtl/>
        </w:rPr>
        <w:t>م</w:t>
      </w:r>
      <w:r w:rsidR="00CB70A1">
        <w:rPr>
          <w:rFonts w:hint="cs"/>
          <w:rtl/>
        </w:rPr>
        <w:t>ی‌</w:t>
      </w:r>
      <w:r w:rsidR="00CB70A1">
        <w:rPr>
          <w:rFonts w:hint="eastAsia"/>
          <w:rtl/>
        </w:rPr>
        <w:t>گو</w:t>
      </w:r>
      <w:r w:rsidR="00CB70A1">
        <w:rPr>
          <w:rFonts w:hint="cs"/>
          <w:rtl/>
        </w:rPr>
        <w:t>ی</w:t>
      </w:r>
      <w:r w:rsidR="00CB70A1">
        <w:rPr>
          <w:rFonts w:hint="eastAsia"/>
          <w:rtl/>
        </w:rPr>
        <w:t>د</w:t>
      </w:r>
      <w:r w:rsidRPr="003C213A">
        <w:rPr>
          <w:rFonts w:hint="cs"/>
          <w:rtl/>
        </w:rPr>
        <w:t xml:space="preserve"> که این روایات را از کتب </w:t>
      </w:r>
      <w:r w:rsidR="00CB70A1">
        <w:rPr>
          <w:rtl/>
        </w:rPr>
        <w:t>مشهوره‌ا</w:t>
      </w:r>
      <w:r w:rsidR="00CB70A1">
        <w:rPr>
          <w:rFonts w:hint="cs"/>
          <w:rtl/>
        </w:rPr>
        <w:t>ی</w:t>
      </w:r>
      <w:r w:rsidRPr="003C213A">
        <w:rPr>
          <w:rFonts w:hint="cs"/>
          <w:rtl/>
        </w:rPr>
        <w:t xml:space="preserve"> نقل </w:t>
      </w:r>
      <w:r w:rsidR="00CB70A1">
        <w:rPr>
          <w:rtl/>
        </w:rPr>
        <w:t>کرده‌ام</w:t>
      </w:r>
      <w:r w:rsidRPr="003C213A">
        <w:rPr>
          <w:rFonts w:hint="cs"/>
          <w:rtl/>
        </w:rPr>
        <w:t xml:space="preserve"> که قابل اعتماد هستند؛ اما باید توجه داشت که روایاتی که در کتب ذکر </w:t>
      </w:r>
      <w:r w:rsidR="00CB70A1">
        <w:rPr>
          <w:rtl/>
        </w:rPr>
        <w:t>م</w:t>
      </w:r>
      <w:r w:rsidR="00CB70A1">
        <w:rPr>
          <w:rFonts w:hint="cs"/>
          <w:rtl/>
        </w:rPr>
        <w:t>ی‌</w:t>
      </w:r>
      <w:r w:rsidR="00CB70A1">
        <w:rPr>
          <w:rFonts w:hint="eastAsia"/>
          <w:rtl/>
        </w:rPr>
        <w:t>شوند</w:t>
      </w:r>
      <w:r w:rsidRPr="003C213A">
        <w:rPr>
          <w:rFonts w:hint="cs"/>
          <w:rtl/>
        </w:rPr>
        <w:t xml:space="preserve"> با هم تفاوت دارند. برخورد با روایاتی که در ابتدای باب آورده </w:t>
      </w:r>
      <w:r w:rsidR="00CB70A1">
        <w:rPr>
          <w:rtl/>
        </w:rPr>
        <w:t>م</w:t>
      </w:r>
      <w:r w:rsidR="00CB70A1">
        <w:rPr>
          <w:rFonts w:hint="cs"/>
          <w:rtl/>
        </w:rPr>
        <w:t>ی‌</w:t>
      </w:r>
      <w:r w:rsidR="00CB70A1">
        <w:rPr>
          <w:rFonts w:hint="eastAsia"/>
          <w:rtl/>
        </w:rPr>
        <w:t>شود</w:t>
      </w:r>
      <w:r w:rsidRPr="003C213A">
        <w:rPr>
          <w:rFonts w:hint="cs"/>
          <w:rtl/>
        </w:rPr>
        <w:t xml:space="preserve"> با </w:t>
      </w:r>
      <w:r w:rsidR="00CB70A1">
        <w:rPr>
          <w:rtl/>
        </w:rPr>
        <w:t>نحوه‌</w:t>
      </w:r>
      <w:r w:rsidR="00CB70A1">
        <w:rPr>
          <w:rFonts w:hint="cs"/>
          <w:rtl/>
        </w:rPr>
        <w:t>ی</w:t>
      </w:r>
      <w:r w:rsidRPr="003C213A">
        <w:rPr>
          <w:rFonts w:hint="cs"/>
          <w:rtl/>
        </w:rPr>
        <w:t xml:space="preserve"> برخورد با روایات انتهای باب تفاوت دارد و به همین علت است که عنوان هر باب با توجه به روایات</w:t>
      </w:r>
      <w:r w:rsidR="0069712B" w:rsidRPr="003C213A">
        <w:rPr>
          <w:rtl/>
        </w:rPr>
        <w:t xml:space="preserve"> </w:t>
      </w:r>
      <w:r w:rsidRPr="003C213A">
        <w:rPr>
          <w:rFonts w:hint="cs"/>
          <w:rtl/>
        </w:rPr>
        <w:t xml:space="preserve">ابتدایی باب انتخاب </w:t>
      </w:r>
      <w:r w:rsidR="00CB70A1">
        <w:rPr>
          <w:rtl/>
        </w:rPr>
        <w:t>م</w:t>
      </w:r>
      <w:r w:rsidR="00CB70A1">
        <w:rPr>
          <w:rFonts w:hint="cs"/>
          <w:rtl/>
        </w:rPr>
        <w:t>ی‌</w:t>
      </w:r>
      <w:r w:rsidR="00CB70A1">
        <w:rPr>
          <w:rFonts w:hint="eastAsia"/>
          <w:rtl/>
        </w:rPr>
        <w:t>شده</w:t>
      </w:r>
      <w:r w:rsidRPr="003C213A">
        <w:rPr>
          <w:rFonts w:hint="cs"/>
          <w:rtl/>
        </w:rPr>
        <w:t xml:space="preserve"> است. در کتب مشهوره هم روایاتی که </w:t>
      </w:r>
      <w:r w:rsidR="00984547" w:rsidRPr="003C213A">
        <w:rPr>
          <w:rtl/>
        </w:rPr>
        <w:t>منشأ</w:t>
      </w:r>
      <w:r w:rsidRPr="003C213A">
        <w:rPr>
          <w:rFonts w:hint="cs"/>
          <w:rtl/>
        </w:rPr>
        <w:t xml:space="preserve"> فتوا بوده آورده </w:t>
      </w:r>
      <w:r w:rsidR="00CB70A1">
        <w:rPr>
          <w:rtl/>
        </w:rPr>
        <w:t>م</w:t>
      </w:r>
      <w:r w:rsidR="00CB70A1">
        <w:rPr>
          <w:rFonts w:hint="cs"/>
          <w:rtl/>
        </w:rPr>
        <w:t>ی‌</w:t>
      </w:r>
      <w:r w:rsidR="00CB70A1">
        <w:rPr>
          <w:rFonts w:hint="eastAsia"/>
          <w:rtl/>
        </w:rPr>
        <w:t>شده</w:t>
      </w:r>
      <w:r w:rsidRPr="003C213A">
        <w:rPr>
          <w:rFonts w:hint="cs"/>
          <w:rtl/>
        </w:rPr>
        <w:t xml:space="preserve"> است و هم روایاتی </w:t>
      </w:r>
      <w:r w:rsidR="00984547" w:rsidRPr="003C213A">
        <w:rPr>
          <w:rFonts w:hint="cs"/>
          <w:rtl/>
        </w:rPr>
        <w:t>مؤید</w:t>
      </w:r>
      <w:r w:rsidRPr="003C213A">
        <w:rPr>
          <w:rFonts w:hint="cs"/>
          <w:rtl/>
        </w:rPr>
        <w:t xml:space="preserve"> نوشته </w:t>
      </w:r>
      <w:r w:rsidR="00CB70A1">
        <w:rPr>
          <w:rtl/>
        </w:rPr>
        <w:t>م</w:t>
      </w:r>
      <w:r w:rsidR="00CB70A1">
        <w:rPr>
          <w:rFonts w:hint="cs"/>
          <w:rtl/>
        </w:rPr>
        <w:t>ی‌</w:t>
      </w:r>
      <w:r w:rsidR="00CB70A1">
        <w:rPr>
          <w:rFonts w:hint="eastAsia"/>
          <w:rtl/>
        </w:rPr>
        <w:t>شده</w:t>
      </w:r>
      <w:r w:rsidRPr="003C213A">
        <w:rPr>
          <w:rFonts w:hint="cs"/>
          <w:rtl/>
        </w:rPr>
        <w:t xml:space="preserve"> است. شیخ صدوق نیز از کتب مشهوره استفاده کرده است اما </w:t>
      </w:r>
      <w:r w:rsidR="00B44877" w:rsidRPr="003C213A">
        <w:rPr>
          <w:rFonts w:hint="cs"/>
          <w:rtl/>
        </w:rPr>
        <w:t>لزوماً</w:t>
      </w:r>
      <w:r w:rsidRPr="003C213A">
        <w:rPr>
          <w:rFonts w:hint="cs"/>
          <w:rtl/>
        </w:rPr>
        <w:t xml:space="preserve"> روایاتی را که </w:t>
      </w:r>
      <w:r w:rsidR="00984547" w:rsidRPr="003C213A">
        <w:rPr>
          <w:rFonts w:hint="cs"/>
          <w:rtl/>
        </w:rPr>
        <w:t>مؤلف</w:t>
      </w:r>
      <w:r w:rsidRPr="003C213A">
        <w:rPr>
          <w:rFonts w:hint="cs"/>
          <w:rtl/>
        </w:rPr>
        <w:t xml:space="preserve"> آن کتب قبول </w:t>
      </w:r>
      <w:r w:rsidR="00CB70A1">
        <w:rPr>
          <w:rtl/>
        </w:rPr>
        <w:t>داشته‌اند</w:t>
      </w:r>
      <w:r w:rsidRPr="003C213A">
        <w:rPr>
          <w:rFonts w:hint="cs"/>
          <w:rtl/>
        </w:rPr>
        <w:t xml:space="preserve">، انتخاب نکرده است. گاهی اوقات روایتی از یک کتاب مورد پذیرش قرار </w:t>
      </w:r>
      <w:r w:rsidR="00CB70A1">
        <w:rPr>
          <w:rtl/>
        </w:rPr>
        <w:t>م</w:t>
      </w:r>
      <w:r w:rsidR="00CB70A1">
        <w:rPr>
          <w:rFonts w:hint="cs"/>
          <w:rtl/>
        </w:rPr>
        <w:t>ی‌</w:t>
      </w:r>
      <w:r w:rsidR="00CB70A1">
        <w:rPr>
          <w:rFonts w:hint="eastAsia"/>
          <w:rtl/>
        </w:rPr>
        <w:t>گ</w:t>
      </w:r>
      <w:r w:rsidR="00CB70A1">
        <w:rPr>
          <w:rFonts w:hint="cs"/>
          <w:rtl/>
        </w:rPr>
        <w:t>ی</w:t>
      </w:r>
      <w:r w:rsidR="00CB70A1">
        <w:rPr>
          <w:rFonts w:hint="eastAsia"/>
          <w:rtl/>
        </w:rPr>
        <w:t>رد</w:t>
      </w:r>
      <w:r w:rsidRPr="003C213A">
        <w:rPr>
          <w:rFonts w:hint="cs"/>
          <w:rtl/>
        </w:rPr>
        <w:t xml:space="preserve"> که از روایات انتهایی باب بوده و </w:t>
      </w:r>
      <w:r w:rsidR="00984547" w:rsidRPr="003C213A">
        <w:rPr>
          <w:rFonts w:hint="cs"/>
          <w:rtl/>
        </w:rPr>
        <w:t>به‌احتمال</w:t>
      </w:r>
      <w:r w:rsidRPr="003C213A">
        <w:rPr>
          <w:rFonts w:hint="cs"/>
          <w:rtl/>
        </w:rPr>
        <w:t xml:space="preserve"> زیاد </w:t>
      </w:r>
      <w:r w:rsidR="00984547" w:rsidRPr="003C213A">
        <w:rPr>
          <w:rFonts w:hint="cs"/>
          <w:rtl/>
        </w:rPr>
        <w:t>مؤلف</w:t>
      </w:r>
      <w:r w:rsidRPr="003C213A">
        <w:rPr>
          <w:rFonts w:hint="cs"/>
          <w:rtl/>
        </w:rPr>
        <w:t xml:space="preserve"> کتاب آن را </w:t>
      </w:r>
      <w:r w:rsidR="00C43E41" w:rsidRPr="003C213A">
        <w:rPr>
          <w:rFonts w:hint="cs"/>
          <w:rtl/>
        </w:rPr>
        <w:t>به‌عنوان</w:t>
      </w:r>
      <w:r w:rsidRPr="003C213A">
        <w:rPr>
          <w:rFonts w:hint="cs"/>
          <w:rtl/>
        </w:rPr>
        <w:t xml:space="preserve"> </w:t>
      </w:r>
      <w:r w:rsidR="00984547" w:rsidRPr="003C213A">
        <w:rPr>
          <w:rFonts w:hint="cs"/>
          <w:rtl/>
        </w:rPr>
        <w:t>مؤید</w:t>
      </w:r>
      <w:r w:rsidRPr="003C213A">
        <w:rPr>
          <w:rFonts w:hint="cs"/>
          <w:rtl/>
        </w:rPr>
        <w:t xml:space="preserve"> آورده است. روایتی را که «شیخ طوسی» در مورد لحم حمار وحشی نقل </w:t>
      </w:r>
      <w:r w:rsidR="00CB70A1">
        <w:rPr>
          <w:rtl/>
        </w:rPr>
        <w:t>م</w:t>
      </w:r>
      <w:r w:rsidR="00CB70A1">
        <w:rPr>
          <w:rFonts w:hint="cs"/>
          <w:rtl/>
        </w:rPr>
        <w:t>ی‌</w:t>
      </w:r>
      <w:r w:rsidR="00CB70A1">
        <w:rPr>
          <w:rFonts w:hint="eastAsia"/>
          <w:rtl/>
        </w:rPr>
        <w:t>کند</w:t>
      </w:r>
      <w:r w:rsidRPr="003C213A">
        <w:rPr>
          <w:rFonts w:hint="cs"/>
          <w:rtl/>
        </w:rPr>
        <w:t xml:space="preserve">، از کتب مشهوره نقل </w:t>
      </w:r>
      <w:r w:rsidR="00CB70A1">
        <w:rPr>
          <w:rtl/>
        </w:rPr>
        <w:t>م</w:t>
      </w:r>
      <w:r w:rsidR="00CB70A1">
        <w:rPr>
          <w:rFonts w:hint="cs"/>
          <w:rtl/>
        </w:rPr>
        <w:t>ی‌</w:t>
      </w:r>
      <w:r w:rsidR="00CB70A1">
        <w:rPr>
          <w:rFonts w:hint="eastAsia"/>
          <w:rtl/>
        </w:rPr>
        <w:t>کند</w:t>
      </w:r>
      <w:r w:rsidRPr="003C213A">
        <w:rPr>
          <w:rFonts w:hint="cs"/>
          <w:rtl/>
        </w:rPr>
        <w:t xml:space="preserve">؛ اما با وجود اینکه </w:t>
      </w:r>
      <w:r w:rsidR="00B44877" w:rsidRPr="003C213A">
        <w:rPr>
          <w:rFonts w:hint="cs"/>
          <w:rtl/>
        </w:rPr>
        <w:t>مؤلفین</w:t>
      </w:r>
      <w:r w:rsidRPr="003C213A">
        <w:rPr>
          <w:rFonts w:hint="cs"/>
          <w:rtl/>
        </w:rPr>
        <w:t xml:space="preserve"> آن کتب روایت را مورد پذیرش قرار </w:t>
      </w:r>
      <w:r w:rsidR="00CB70A1">
        <w:rPr>
          <w:rtl/>
        </w:rPr>
        <w:t>م</w:t>
      </w:r>
      <w:r w:rsidR="00CB70A1">
        <w:rPr>
          <w:rFonts w:hint="cs"/>
          <w:rtl/>
        </w:rPr>
        <w:t>ی‌</w:t>
      </w:r>
      <w:r w:rsidR="00CB70A1">
        <w:rPr>
          <w:rFonts w:hint="eastAsia"/>
          <w:rtl/>
        </w:rPr>
        <w:t>داده‌اند</w:t>
      </w:r>
      <w:r w:rsidRPr="003C213A">
        <w:rPr>
          <w:rFonts w:hint="cs"/>
          <w:rtl/>
        </w:rPr>
        <w:t xml:space="preserve">، شیخ طوسی آن را </w:t>
      </w:r>
      <w:r w:rsidR="00CB70A1">
        <w:rPr>
          <w:rtl/>
        </w:rPr>
        <w:t>نم</w:t>
      </w:r>
      <w:r w:rsidR="00CB70A1">
        <w:rPr>
          <w:rFonts w:hint="cs"/>
          <w:rtl/>
        </w:rPr>
        <w:t>ی‌</w:t>
      </w:r>
      <w:r w:rsidR="00CB70A1">
        <w:rPr>
          <w:rFonts w:hint="eastAsia"/>
          <w:rtl/>
        </w:rPr>
        <w:t>پذ</w:t>
      </w:r>
      <w:r w:rsidR="00CB70A1">
        <w:rPr>
          <w:rFonts w:hint="cs"/>
          <w:rtl/>
        </w:rPr>
        <w:t>ی</w:t>
      </w:r>
      <w:r w:rsidR="00CB70A1">
        <w:rPr>
          <w:rFonts w:hint="eastAsia"/>
          <w:rtl/>
        </w:rPr>
        <w:t>رد</w:t>
      </w:r>
      <w:r w:rsidRPr="003C213A">
        <w:rPr>
          <w:rFonts w:hint="cs"/>
          <w:rtl/>
        </w:rPr>
        <w:t>.</w:t>
      </w:r>
    </w:p>
    <w:p w:rsidR="00CC64EA" w:rsidRPr="003C213A" w:rsidRDefault="00CC64EA" w:rsidP="00634270">
      <w:pPr>
        <w:jc w:val="both"/>
        <w:rPr>
          <w:rtl/>
        </w:rPr>
      </w:pPr>
      <w:r w:rsidRPr="00F836EE">
        <w:rPr>
          <w:rFonts w:cs="B Titr" w:hint="cs"/>
          <w:sz w:val="28"/>
          <w:szCs w:val="24"/>
          <w:rtl/>
        </w:rPr>
        <w:t>کلام «شیخ طوسی» در تهذیب:</w:t>
      </w:r>
      <w:r w:rsidRPr="003C213A">
        <w:rPr>
          <w:rFonts w:hint="cs"/>
          <w:rtl/>
        </w:rPr>
        <w:t xml:space="preserve"> «</w:t>
      </w:r>
      <w:r w:rsidRPr="003C213A">
        <w:rPr>
          <w:rtl/>
        </w:rPr>
        <w:t>سَأَلَنِ</w:t>
      </w:r>
      <w:r w:rsidR="004A543F" w:rsidRPr="003C213A">
        <w:rPr>
          <w:rtl/>
        </w:rPr>
        <w:t>ی</w:t>
      </w:r>
      <w:r w:rsidRPr="003C213A">
        <w:rPr>
          <w:rtl/>
        </w:rPr>
        <w:t xml:space="preserve"> أَنْ أَقْصِدَ </w:t>
      </w:r>
      <w:r w:rsidR="00CB70A1">
        <w:rPr>
          <w:rtl/>
        </w:rPr>
        <w:t>إِلَ</w:t>
      </w:r>
      <w:r w:rsidR="00CB70A1">
        <w:rPr>
          <w:rFonts w:hint="cs"/>
          <w:rtl/>
        </w:rPr>
        <w:t>ی</w:t>
      </w:r>
      <w:r w:rsidRPr="003C213A">
        <w:rPr>
          <w:rtl/>
        </w:rPr>
        <w:t xml:space="preserve"> رِسَالَةِ شَ</w:t>
      </w:r>
      <w:r w:rsidR="004A543F" w:rsidRPr="003C213A">
        <w:rPr>
          <w:rtl/>
        </w:rPr>
        <w:t>ی</w:t>
      </w:r>
      <w:r w:rsidRPr="003C213A">
        <w:rPr>
          <w:rtl/>
        </w:rPr>
        <w:t>خِنَا أَبِ</w:t>
      </w:r>
      <w:r w:rsidR="004A543F" w:rsidRPr="003C213A">
        <w:rPr>
          <w:rtl/>
        </w:rPr>
        <w:t>ی</w:t>
      </w:r>
      <w:r w:rsidRPr="003C213A">
        <w:rPr>
          <w:rtl/>
        </w:rPr>
        <w:t xml:space="preserve"> عَبْدِ اللَّهِ أَ</w:t>
      </w:r>
      <w:r w:rsidR="004A543F" w:rsidRPr="003C213A">
        <w:rPr>
          <w:rtl/>
        </w:rPr>
        <w:t>ی</w:t>
      </w:r>
      <w:r w:rsidRPr="003C213A">
        <w:rPr>
          <w:rtl/>
        </w:rPr>
        <w:t xml:space="preserve">دَهُ اللَّهُ </w:t>
      </w:r>
      <w:r w:rsidR="00CB70A1">
        <w:rPr>
          <w:rtl/>
        </w:rPr>
        <w:t>تَعَالَ</w:t>
      </w:r>
      <w:r w:rsidR="00CB70A1">
        <w:rPr>
          <w:rFonts w:hint="cs"/>
          <w:rtl/>
        </w:rPr>
        <w:t>ی</w:t>
      </w:r>
      <w:r w:rsidRPr="003C213A">
        <w:rPr>
          <w:rtl/>
        </w:rPr>
        <w:t xml:space="preserve"> الْمَوْسُومَةِ بِالْمُقْنِعَة</w:t>
      </w:r>
      <w:r w:rsidRPr="003C213A">
        <w:rPr>
          <w:rFonts w:hint="cs"/>
          <w:rtl/>
        </w:rPr>
        <w:t>...</w:t>
      </w:r>
      <w:r w:rsidRPr="003C213A">
        <w:rPr>
          <w:rtl/>
        </w:rPr>
        <w:t xml:space="preserve"> ثُمَّ أَذْ</w:t>
      </w:r>
      <w:r w:rsidR="004A543F" w:rsidRPr="003C213A">
        <w:rPr>
          <w:rtl/>
        </w:rPr>
        <w:t>ک</w:t>
      </w:r>
      <w:r w:rsidRPr="003C213A">
        <w:rPr>
          <w:rtl/>
        </w:rPr>
        <w:t>ر</w:t>
      </w:r>
      <w:r w:rsidRPr="003C213A">
        <w:rPr>
          <w:rFonts w:hint="cs"/>
          <w:rtl/>
        </w:rPr>
        <w:t>...</w:t>
      </w:r>
      <w:r w:rsidRPr="003C213A">
        <w:rPr>
          <w:rtl/>
        </w:rPr>
        <w:t xml:space="preserve"> وَرَدَ مِنْ أَحَادِ</w:t>
      </w:r>
      <w:r w:rsidR="004A543F" w:rsidRPr="003C213A">
        <w:rPr>
          <w:rtl/>
        </w:rPr>
        <w:t>ی</w:t>
      </w:r>
      <w:r w:rsidRPr="003C213A">
        <w:rPr>
          <w:rtl/>
        </w:rPr>
        <w:t>ثِ أَصْحَابِنَا الْمَشْهُورَةِ فِ</w:t>
      </w:r>
      <w:r w:rsidR="004A543F" w:rsidRPr="003C213A">
        <w:rPr>
          <w:rtl/>
        </w:rPr>
        <w:t>ی</w:t>
      </w:r>
      <w:r w:rsidRPr="003C213A">
        <w:rPr>
          <w:rtl/>
        </w:rPr>
        <w:t xml:space="preserve"> ذَلِ</w:t>
      </w:r>
      <w:r w:rsidR="004A543F" w:rsidRPr="003C213A">
        <w:rPr>
          <w:rtl/>
        </w:rPr>
        <w:t>ک</w:t>
      </w:r>
      <w:r w:rsidRPr="003C213A">
        <w:rPr>
          <w:rFonts w:hint="cs"/>
          <w:rtl/>
        </w:rPr>
        <w:t xml:space="preserve">»؛ </w:t>
      </w:r>
      <w:r w:rsidRPr="003C213A">
        <w:rPr>
          <w:rtl/>
        </w:rPr>
        <w:t>تهذ</w:t>
      </w:r>
      <w:r w:rsidR="004A543F" w:rsidRPr="003C213A">
        <w:rPr>
          <w:rtl/>
        </w:rPr>
        <w:t>ی</w:t>
      </w:r>
      <w:r w:rsidRPr="003C213A">
        <w:rPr>
          <w:rtl/>
        </w:rPr>
        <w:t>ب الأح</w:t>
      </w:r>
      <w:r w:rsidR="004A543F" w:rsidRPr="003C213A">
        <w:rPr>
          <w:rtl/>
        </w:rPr>
        <w:t>ک</w:t>
      </w:r>
      <w:r w:rsidRPr="003C213A">
        <w:rPr>
          <w:rtl/>
        </w:rPr>
        <w:t>ام (تحق</w:t>
      </w:r>
      <w:r w:rsidR="004A543F" w:rsidRPr="003C213A">
        <w:rPr>
          <w:rtl/>
        </w:rPr>
        <w:t>ی</w:t>
      </w:r>
      <w:r w:rsidRPr="003C213A">
        <w:rPr>
          <w:rtl/>
        </w:rPr>
        <w:t xml:space="preserve">ق خرسان)، </w:t>
      </w:r>
      <w:r w:rsidR="00B81A0D">
        <w:rPr>
          <w:rtl/>
        </w:rPr>
        <w:t>ج 1</w:t>
      </w:r>
      <w:r w:rsidRPr="003C213A">
        <w:rPr>
          <w:rtl/>
        </w:rPr>
        <w:t>، ص: 3</w:t>
      </w:r>
      <w:r w:rsidRPr="003C213A">
        <w:rPr>
          <w:rFonts w:hint="cs"/>
          <w:rtl/>
        </w:rPr>
        <w:t xml:space="preserve">. شیخ طوسی در تهذیب </w:t>
      </w:r>
      <w:r w:rsidR="00CB70A1">
        <w:rPr>
          <w:rtl/>
        </w:rPr>
        <w:t>م</w:t>
      </w:r>
      <w:r w:rsidR="00CB70A1">
        <w:rPr>
          <w:rFonts w:hint="cs"/>
          <w:rtl/>
        </w:rPr>
        <w:t>ی‌</w:t>
      </w:r>
      <w:r w:rsidR="00CB70A1">
        <w:rPr>
          <w:rFonts w:hint="eastAsia"/>
          <w:rtl/>
        </w:rPr>
        <w:t>گو</w:t>
      </w:r>
      <w:r w:rsidR="00CB70A1">
        <w:rPr>
          <w:rFonts w:hint="cs"/>
          <w:rtl/>
        </w:rPr>
        <w:t>ی</w:t>
      </w:r>
      <w:r w:rsidR="00CB70A1">
        <w:rPr>
          <w:rFonts w:hint="eastAsia"/>
          <w:rtl/>
        </w:rPr>
        <w:t>د</w:t>
      </w:r>
      <w:r w:rsidRPr="003C213A">
        <w:rPr>
          <w:rFonts w:hint="cs"/>
          <w:rtl/>
        </w:rPr>
        <w:t xml:space="preserve"> که به دنبال این هستم که مستندات فتاوای «شیخ مفید» را ذکر کنم تا نشان دهم که فتاوای «شیخ مفید» بدون سند نبوده است. پس «شیخ طوسی» به دنبال </w:t>
      </w:r>
      <w:r w:rsidR="00CB70A1">
        <w:rPr>
          <w:rtl/>
        </w:rPr>
        <w:t>ارائه‌</w:t>
      </w:r>
      <w:r w:rsidR="00CB70A1">
        <w:rPr>
          <w:rFonts w:hint="cs"/>
          <w:rtl/>
        </w:rPr>
        <w:t>ی</w:t>
      </w:r>
      <w:r w:rsidRPr="003C213A">
        <w:rPr>
          <w:rFonts w:hint="cs"/>
          <w:rtl/>
        </w:rPr>
        <w:t xml:space="preserve"> مستندات «شیخ مفید» بوده است نه </w:t>
      </w:r>
      <w:r w:rsidR="00CB70A1">
        <w:rPr>
          <w:rtl/>
        </w:rPr>
        <w:t>ارائه‌</w:t>
      </w:r>
      <w:r w:rsidR="00CB70A1">
        <w:rPr>
          <w:rFonts w:hint="cs"/>
          <w:rtl/>
        </w:rPr>
        <w:t>ی</w:t>
      </w:r>
      <w:r w:rsidRPr="003C213A">
        <w:rPr>
          <w:rFonts w:hint="cs"/>
          <w:rtl/>
        </w:rPr>
        <w:t xml:space="preserve"> تمام روایاتی که بین </w:t>
      </w:r>
      <w:r w:rsidR="00CB70A1">
        <w:rPr>
          <w:rtl/>
        </w:rPr>
        <w:t>همه‌</w:t>
      </w:r>
      <w:r w:rsidR="00CB70A1">
        <w:rPr>
          <w:rFonts w:hint="cs"/>
          <w:rtl/>
        </w:rPr>
        <w:t>ی</w:t>
      </w:r>
      <w:r w:rsidRPr="003C213A">
        <w:rPr>
          <w:rFonts w:hint="cs"/>
          <w:rtl/>
        </w:rPr>
        <w:t xml:space="preserve"> علما پذیرفته شده است و درنتیجه این کتاب ناظر به مبانی «شیخ مفید» است. به همین دلیل است که «شیخ طوسی» روایاتی را ذکر </w:t>
      </w:r>
      <w:r w:rsidR="00CB70A1">
        <w:rPr>
          <w:rtl/>
        </w:rPr>
        <w:t>م</w:t>
      </w:r>
      <w:r w:rsidR="00CB70A1">
        <w:rPr>
          <w:rFonts w:hint="cs"/>
          <w:rtl/>
        </w:rPr>
        <w:t>ی‌</w:t>
      </w:r>
      <w:r w:rsidR="00CB70A1">
        <w:rPr>
          <w:rFonts w:hint="eastAsia"/>
          <w:rtl/>
        </w:rPr>
        <w:t>کند</w:t>
      </w:r>
      <w:r w:rsidRPr="003C213A">
        <w:rPr>
          <w:rFonts w:hint="cs"/>
          <w:rtl/>
        </w:rPr>
        <w:t xml:space="preserve"> که مستند فتوای «شیخ مفید» است اما </w:t>
      </w:r>
      <w:r w:rsidR="00CB70A1">
        <w:rPr>
          <w:rtl/>
        </w:rPr>
        <w:t>م</w:t>
      </w:r>
      <w:r w:rsidR="00CB70A1">
        <w:rPr>
          <w:rFonts w:hint="cs"/>
          <w:rtl/>
        </w:rPr>
        <w:t>ی‌</w:t>
      </w:r>
      <w:r w:rsidR="00CB70A1">
        <w:rPr>
          <w:rFonts w:hint="eastAsia"/>
          <w:rtl/>
        </w:rPr>
        <w:t>گو</w:t>
      </w:r>
      <w:r w:rsidR="00CB70A1">
        <w:rPr>
          <w:rFonts w:hint="cs"/>
          <w:rtl/>
        </w:rPr>
        <w:t>ی</w:t>
      </w:r>
      <w:r w:rsidR="00CB70A1">
        <w:rPr>
          <w:rFonts w:hint="eastAsia"/>
          <w:rtl/>
        </w:rPr>
        <w:t>د</w:t>
      </w:r>
      <w:r w:rsidRPr="003C213A">
        <w:rPr>
          <w:rFonts w:hint="cs"/>
          <w:rtl/>
        </w:rPr>
        <w:t xml:space="preserve"> که این روایت نزد من پذیرفته نیست.</w:t>
      </w:r>
    </w:p>
    <w:p w:rsidR="00CC64EA" w:rsidRPr="003C213A" w:rsidRDefault="00CC64EA" w:rsidP="00634270">
      <w:pPr>
        <w:jc w:val="both"/>
        <w:rPr>
          <w:rtl/>
        </w:rPr>
      </w:pPr>
      <w:r w:rsidRPr="00F836EE">
        <w:rPr>
          <w:rFonts w:cs="B Titr" w:hint="cs"/>
          <w:sz w:val="28"/>
          <w:szCs w:val="24"/>
          <w:rtl/>
        </w:rPr>
        <w:t>کلام «شیخ طوسی» در استبصار:</w:t>
      </w:r>
      <w:r w:rsidR="00160E59" w:rsidRPr="003C213A">
        <w:rPr>
          <w:rFonts w:hint="cs"/>
          <w:rtl/>
        </w:rPr>
        <w:t xml:space="preserve"> شیخ در این کتاب </w:t>
      </w:r>
      <w:r w:rsidR="00CB70A1">
        <w:rPr>
          <w:rtl/>
        </w:rPr>
        <w:t>م</w:t>
      </w:r>
      <w:r w:rsidR="00CB70A1">
        <w:rPr>
          <w:rFonts w:hint="cs"/>
          <w:rtl/>
        </w:rPr>
        <w:t>ی‌</w:t>
      </w:r>
      <w:r w:rsidR="00CB70A1">
        <w:rPr>
          <w:rFonts w:hint="eastAsia"/>
          <w:rtl/>
        </w:rPr>
        <w:t>گو</w:t>
      </w:r>
      <w:r w:rsidR="00CB70A1">
        <w:rPr>
          <w:rFonts w:hint="cs"/>
          <w:rtl/>
        </w:rPr>
        <w:t>ی</w:t>
      </w:r>
      <w:r w:rsidR="00CB70A1">
        <w:rPr>
          <w:rFonts w:hint="eastAsia"/>
          <w:rtl/>
        </w:rPr>
        <w:t>د</w:t>
      </w:r>
      <w:r w:rsidR="00160E59" w:rsidRPr="003C213A">
        <w:rPr>
          <w:rFonts w:hint="cs"/>
          <w:rtl/>
        </w:rPr>
        <w:t xml:space="preserve"> که تعارضات احادیث زیاد شده و </w:t>
      </w:r>
      <w:r w:rsidR="00CB70A1">
        <w:rPr>
          <w:rtl/>
        </w:rPr>
        <w:t>عده‌ا</w:t>
      </w:r>
      <w:r w:rsidR="00CB70A1">
        <w:rPr>
          <w:rFonts w:hint="cs"/>
          <w:rtl/>
        </w:rPr>
        <w:t>ی</w:t>
      </w:r>
      <w:r w:rsidR="00160E59" w:rsidRPr="003C213A">
        <w:rPr>
          <w:rFonts w:hint="cs"/>
          <w:rtl/>
        </w:rPr>
        <w:t xml:space="preserve"> با دیدن این روایات متعارض، عصمت ائمه </w:t>
      </w:r>
      <w:r w:rsidR="00CB70A1">
        <w:rPr>
          <w:rtl/>
        </w:rPr>
        <w:t>عل</w:t>
      </w:r>
      <w:r w:rsidR="00CB70A1">
        <w:rPr>
          <w:rFonts w:hint="cs"/>
          <w:rtl/>
        </w:rPr>
        <w:t>ی</w:t>
      </w:r>
      <w:r w:rsidR="00CB70A1">
        <w:rPr>
          <w:rFonts w:hint="eastAsia"/>
          <w:rtl/>
        </w:rPr>
        <w:t>هم‌السلام</w:t>
      </w:r>
      <w:r w:rsidR="00160E59" w:rsidRPr="003C213A">
        <w:rPr>
          <w:rFonts w:hint="cs"/>
          <w:rtl/>
        </w:rPr>
        <w:t xml:space="preserve"> را مورد تشکیک قرار </w:t>
      </w:r>
      <w:r w:rsidR="00CB70A1">
        <w:rPr>
          <w:rtl/>
        </w:rPr>
        <w:t>داده‌اند</w:t>
      </w:r>
      <w:r w:rsidR="00160E59" w:rsidRPr="003C213A">
        <w:rPr>
          <w:rFonts w:hint="cs"/>
          <w:rtl/>
        </w:rPr>
        <w:t xml:space="preserve"> و من این کتاب را نوشتم تا نشان دهم تعارض اخبار چگونه حل </w:t>
      </w:r>
      <w:r w:rsidR="00CB70A1">
        <w:rPr>
          <w:rtl/>
        </w:rPr>
        <w:t>م</w:t>
      </w:r>
      <w:r w:rsidR="00CB70A1">
        <w:rPr>
          <w:rFonts w:hint="cs"/>
          <w:rtl/>
        </w:rPr>
        <w:t>ی‌</w:t>
      </w:r>
      <w:r w:rsidR="00CB70A1">
        <w:rPr>
          <w:rFonts w:hint="eastAsia"/>
          <w:rtl/>
        </w:rPr>
        <w:t>شود</w:t>
      </w:r>
      <w:r w:rsidR="00160E59" w:rsidRPr="003C213A">
        <w:rPr>
          <w:rFonts w:hint="cs"/>
          <w:rtl/>
        </w:rPr>
        <w:t xml:space="preserve">. پس شیخ در «استبصار» نیز به دنبال </w:t>
      </w:r>
      <w:r w:rsidR="00CB70A1">
        <w:rPr>
          <w:rtl/>
        </w:rPr>
        <w:t>جمع‌آور</w:t>
      </w:r>
      <w:r w:rsidR="00CB70A1">
        <w:rPr>
          <w:rFonts w:hint="cs"/>
          <w:rtl/>
        </w:rPr>
        <w:t>ی</w:t>
      </w:r>
      <w:r w:rsidR="00160E59" w:rsidRPr="003C213A">
        <w:rPr>
          <w:rFonts w:hint="cs"/>
          <w:rtl/>
        </w:rPr>
        <w:t xml:space="preserve"> </w:t>
      </w:r>
      <w:r w:rsidR="00096C76" w:rsidRPr="003C213A">
        <w:rPr>
          <w:rFonts w:hint="cs"/>
          <w:rtl/>
        </w:rPr>
        <w:t xml:space="preserve">تمام </w:t>
      </w:r>
      <w:r w:rsidR="00160E59" w:rsidRPr="003C213A">
        <w:rPr>
          <w:rFonts w:hint="cs"/>
          <w:rtl/>
        </w:rPr>
        <w:t>روایاتی که نزد همه معتبر باشد، نیست.</w:t>
      </w:r>
    </w:p>
    <w:p w:rsidR="00324904" w:rsidRPr="003C213A" w:rsidRDefault="00A73BC3" w:rsidP="00634270">
      <w:pPr>
        <w:jc w:val="both"/>
        <w:rPr>
          <w:rtl/>
        </w:rPr>
      </w:pPr>
      <w:r w:rsidRPr="003C213A">
        <w:rPr>
          <w:rFonts w:hint="cs"/>
          <w:rtl/>
        </w:rPr>
        <w:t xml:space="preserve">پس </w:t>
      </w:r>
      <w:r w:rsidR="00B44877" w:rsidRPr="003C213A">
        <w:rPr>
          <w:rFonts w:hint="cs"/>
          <w:rtl/>
        </w:rPr>
        <w:t>بااینکه</w:t>
      </w:r>
      <w:r w:rsidR="00FD7943" w:rsidRPr="003C213A">
        <w:rPr>
          <w:rFonts w:hint="cs"/>
          <w:rtl/>
        </w:rPr>
        <w:t xml:space="preserve"> نهضت پالایش بسیار </w:t>
      </w:r>
      <w:r w:rsidR="00C43E41" w:rsidRPr="003C213A">
        <w:rPr>
          <w:rFonts w:hint="cs"/>
          <w:rtl/>
        </w:rPr>
        <w:t>مؤثر</w:t>
      </w:r>
      <w:r w:rsidR="00FD7943" w:rsidRPr="003C213A">
        <w:rPr>
          <w:rFonts w:hint="cs"/>
          <w:rtl/>
        </w:rPr>
        <w:t xml:space="preserve"> بوده است اما </w:t>
      </w:r>
      <w:r w:rsidR="00CB70A1">
        <w:rPr>
          <w:rtl/>
        </w:rPr>
        <w:t>ا</w:t>
      </w:r>
      <w:r w:rsidR="00CB70A1">
        <w:rPr>
          <w:rFonts w:hint="cs"/>
          <w:rtl/>
        </w:rPr>
        <w:t>ی</w:t>
      </w:r>
      <w:r w:rsidR="00CB70A1">
        <w:rPr>
          <w:rFonts w:hint="eastAsia"/>
          <w:rtl/>
        </w:rPr>
        <w:t>ن‌گونه</w:t>
      </w:r>
      <w:r w:rsidR="00FD7943" w:rsidRPr="003C213A">
        <w:rPr>
          <w:rFonts w:hint="cs"/>
          <w:rtl/>
        </w:rPr>
        <w:t xml:space="preserve"> نیست که هر روایتی که در نهضت پالایش نقل شده باشد، برای ما حجت باشد و هر روایتی که حجت باشد در کتب روایی آمده باشد. درنتیجه </w:t>
      </w:r>
      <w:r w:rsidR="00324904" w:rsidRPr="003C213A">
        <w:rPr>
          <w:rFonts w:hint="cs"/>
          <w:rtl/>
        </w:rPr>
        <w:t xml:space="preserve">برای اینکه به حجت برسیم، هم باید مبانی بزرگان را بشناسیم و هم باید خودمان اتخاذ مبنا کنیم و سپس روایتی را که طبق مبنای خودمان حجت است، اخذ کنیم. </w:t>
      </w:r>
      <w:r w:rsidR="00CD28C7" w:rsidRPr="003C213A">
        <w:rPr>
          <w:rFonts w:hint="cs"/>
          <w:rtl/>
        </w:rPr>
        <w:t xml:space="preserve">درنتیجه به علم رجال نیازمندیم تا اتخاذ مبنا صورت بگیرد. </w:t>
      </w:r>
      <w:r w:rsidR="00C43E41" w:rsidRPr="003C213A">
        <w:rPr>
          <w:rFonts w:hint="cs"/>
          <w:rtl/>
        </w:rPr>
        <w:t>به‌طور</w:t>
      </w:r>
      <w:r w:rsidR="00CD28C7" w:rsidRPr="003C213A">
        <w:rPr>
          <w:rFonts w:hint="cs"/>
          <w:rtl/>
        </w:rPr>
        <w:t xml:space="preserve"> مثال هر شخص باید به این نتیجه برسید که «محمد بن سنان» قابل اعتماد هست یا خیر. برای رسیدن به این نتیجه باید بررسی کرد که </w:t>
      </w:r>
      <w:r w:rsidR="007A1E74" w:rsidRPr="003C213A">
        <w:rPr>
          <w:rFonts w:hint="cs"/>
          <w:rtl/>
        </w:rPr>
        <w:t xml:space="preserve">چرا «شیخ صدوق» به وی اعتماد </w:t>
      </w:r>
      <w:r w:rsidR="00CB70A1">
        <w:rPr>
          <w:rtl/>
        </w:rPr>
        <w:t>م</w:t>
      </w:r>
      <w:r w:rsidR="00CB70A1">
        <w:rPr>
          <w:rFonts w:hint="cs"/>
          <w:rtl/>
        </w:rPr>
        <w:t>ی‌</w:t>
      </w:r>
      <w:r w:rsidR="00CB70A1">
        <w:rPr>
          <w:rFonts w:hint="eastAsia"/>
          <w:rtl/>
        </w:rPr>
        <w:t>کرده</w:t>
      </w:r>
      <w:r w:rsidR="007A1E74" w:rsidRPr="003C213A">
        <w:rPr>
          <w:rFonts w:hint="cs"/>
          <w:rtl/>
        </w:rPr>
        <w:t xml:space="preserve"> است و به چه علت «شیخ طوسی» وی را قابل اعتماد </w:t>
      </w:r>
      <w:r w:rsidR="00CB70A1">
        <w:rPr>
          <w:rtl/>
        </w:rPr>
        <w:t>نم</w:t>
      </w:r>
      <w:r w:rsidR="00CB70A1">
        <w:rPr>
          <w:rFonts w:hint="cs"/>
          <w:rtl/>
        </w:rPr>
        <w:t>ی‌</w:t>
      </w:r>
      <w:r w:rsidR="00CB70A1">
        <w:rPr>
          <w:rFonts w:hint="eastAsia"/>
          <w:rtl/>
        </w:rPr>
        <w:t>دانسته</w:t>
      </w:r>
      <w:r w:rsidR="007A1E74" w:rsidRPr="003C213A">
        <w:rPr>
          <w:rFonts w:hint="cs"/>
          <w:rtl/>
        </w:rPr>
        <w:t xml:space="preserve"> است و طبق </w:t>
      </w:r>
      <w:r w:rsidR="00CB70A1">
        <w:rPr>
          <w:rtl/>
        </w:rPr>
        <w:t>مبان</w:t>
      </w:r>
      <w:r w:rsidR="00CB70A1">
        <w:rPr>
          <w:rFonts w:hint="cs"/>
          <w:rtl/>
        </w:rPr>
        <w:t>ی‌</w:t>
      </w:r>
      <w:r w:rsidR="00CB70A1">
        <w:rPr>
          <w:rFonts w:hint="eastAsia"/>
          <w:rtl/>
        </w:rPr>
        <w:t>ا</w:t>
      </w:r>
      <w:r w:rsidR="00CB70A1">
        <w:rPr>
          <w:rFonts w:hint="cs"/>
          <w:rtl/>
        </w:rPr>
        <w:t>ی</w:t>
      </w:r>
      <w:r w:rsidR="007A1E74" w:rsidRPr="003C213A">
        <w:rPr>
          <w:rFonts w:hint="cs"/>
          <w:rtl/>
        </w:rPr>
        <w:t xml:space="preserve"> که ما داریم چگونه باید عمل کنیم و این علم رجال است که این کار را انجام </w:t>
      </w:r>
      <w:r w:rsidR="00CB70A1">
        <w:rPr>
          <w:rtl/>
        </w:rPr>
        <w:t>م</w:t>
      </w:r>
      <w:r w:rsidR="00CB70A1">
        <w:rPr>
          <w:rFonts w:hint="cs"/>
          <w:rtl/>
        </w:rPr>
        <w:t>ی‌</w:t>
      </w:r>
      <w:r w:rsidR="00CB70A1">
        <w:rPr>
          <w:rFonts w:hint="eastAsia"/>
          <w:rtl/>
        </w:rPr>
        <w:t>دهد</w:t>
      </w:r>
      <w:r w:rsidR="007A1E74" w:rsidRPr="003C213A">
        <w:rPr>
          <w:rFonts w:hint="cs"/>
          <w:rtl/>
        </w:rPr>
        <w:t>.</w:t>
      </w:r>
    </w:p>
    <w:p w:rsidR="007A1E74" w:rsidRPr="003C213A" w:rsidRDefault="007A1E74" w:rsidP="00634270">
      <w:pPr>
        <w:jc w:val="both"/>
        <w:rPr>
          <w:rtl/>
        </w:rPr>
      </w:pPr>
      <w:r w:rsidRPr="00F836EE">
        <w:rPr>
          <w:rFonts w:cs="B Titr" w:hint="cs"/>
          <w:sz w:val="28"/>
          <w:szCs w:val="24"/>
          <w:rtl/>
        </w:rPr>
        <w:t>نکته:</w:t>
      </w:r>
      <w:r w:rsidRPr="003C213A">
        <w:rPr>
          <w:rFonts w:hint="cs"/>
          <w:rtl/>
        </w:rPr>
        <w:t xml:space="preserve"> امکان دارد که مبانی یک شخص تا حد زیادی شبیه مبنای شخص دیگر مانند «مرحوم کلینی» شود اما از ابتدا </w:t>
      </w:r>
      <w:r w:rsidR="00CB70A1">
        <w:rPr>
          <w:rtl/>
        </w:rPr>
        <w:t>نم</w:t>
      </w:r>
      <w:r w:rsidR="00CB70A1">
        <w:rPr>
          <w:rFonts w:hint="cs"/>
          <w:rtl/>
        </w:rPr>
        <w:t>ی‌</w:t>
      </w:r>
      <w:r w:rsidR="00CB70A1">
        <w:rPr>
          <w:rFonts w:hint="eastAsia"/>
          <w:rtl/>
        </w:rPr>
        <w:t>توان</w:t>
      </w:r>
      <w:r w:rsidRPr="003C213A">
        <w:rPr>
          <w:rFonts w:hint="cs"/>
          <w:rtl/>
        </w:rPr>
        <w:t xml:space="preserve"> گفت نیازی نیست به دنبال علم رجال باشیم و هر روایتی را که «مرحوم کلینی» نقل کرده است، حجت است.</w:t>
      </w:r>
    </w:p>
    <w:p w:rsidR="00E0081F" w:rsidRPr="00FA4663" w:rsidRDefault="00782DA6" w:rsidP="00E0081F">
      <w:pPr>
        <w:pStyle w:val="Heading4"/>
        <w:rPr>
          <w:rtl/>
        </w:rPr>
      </w:pPr>
      <w:bookmarkStart w:id="28" w:name="_Toc40762334"/>
      <w:r>
        <w:rPr>
          <w:rStyle w:val="Heading2Char"/>
          <w:rFonts w:hint="cs"/>
          <w:sz w:val="24"/>
          <w:szCs w:val="22"/>
          <w:rtl/>
        </w:rPr>
        <w:t xml:space="preserve">ج2) </w:t>
      </w:r>
      <w:r w:rsidR="00CB70A1">
        <w:rPr>
          <w:rStyle w:val="Heading2Char"/>
          <w:sz w:val="24"/>
          <w:szCs w:val="22"/>
          <w:rtl/>
        </w:rPr>
        <w:t>روش‌ها</w:t>
      </w:r>
      <w:r w:rsidR="00CB70A1">
        <w:rPr>
          <w:rStyle w:val="Heading2Char"/>
          <w:rFonts w:hint="cs"/>
          <w:sz w:val="24"/>
          <w:szCs w:val="22"/>
          <w:rtl/>
        </w:rPr>
        <w:t>ی</w:t>
      </w:r>
      <w:r w:rsidR="00152021" w:rsidRPr="00FA4663">
        <w:rPr>
          <w:rStyle w:val="Heading2Char"/>
          <w:rFonts w:hint="cs"/>
          <w:sz w:val="24"/>
          <w:szCs w:val="22"/>
          <w:rtl/>
        </w:rPr>
        <w:t xml:space="preserve"> جعل احادیث</w:t>
      </w:r>
      <w:bookmarkEnd w:id="28"/>
    </w:p>
    <w:p w:rsidR="007C095F" w:rsidRPr="003C213A" w:rsidRDefault="007C095F" w:rsidP="00634270">
      <w:pPr>
        <w:jc w:val="both"/>
        <w:rPr>
          <w:rtl/>
        </w:rPr>
      </w:pPr>
      <w:r w:rsidRPr="003C213A">
        <w:rPr>
          <w:rFonts w:hint="cs"/>
          <w:rtl/>
        </w:rPr>
        <w:t xml:space="preserve">وضاعین برای جعل حدیث، </w:t>
      </w:r>
      <w:r w:rsidR="00CB70A1">
        <w:rPr>
          <w:rtl/>
        </w:rPr>
        <w:t>روش‌ها</w:t>
      </w:r>
      <w:r w:rsidR="00CB70A1">
        <w:rPr>
          <w:rFonts w:hint="cs"/>
          <w:rtl/>
        </w:rPr>
        <w:t>ی</w:t>
      </w:r>
      <w:r w:rsidRPr="003C213A">
        <w:rPr>
          <w:rFonts w:hint="cs"/>
          <w:rtl/>
        </w:rPr>
        <w:t xml:space="preserve"> متفاوتی را به کار </w:t>
      </w:r>
      <w:r w:rsidR="00CB70A1">
        <w:rPr>
          <w:rtl/>
        </w:rPr>
        <w:t>م</w:t>
      </w:r>
      <w:r w:rsidR="00CB70A1">
        <w:rPr>
          <w:rFonts w:hint="cs"/>
          <w:rtl/>
        </w:rPr>
        <w:t>ی‌</w:t>
      </w:r>
      <w:r w:rsidR="00CB70A1">
        <w:rPr>
          <w:rFonts w:hint="eastAsia"/>
          <w:rtl/>
        </w:rPr>
        <w:t>گرفته‌اند</w:t>
      </w:r>
      <w:r w:rsidRPr="003C213A">
        <w:rPr>
          <w:rFonts w:hint="cs"/>
          <w:rtl/>
        </w:rPr>
        <w:t>:</w:t>
      </w:r>
    </w:p>
    <w:p w:rsidR="00E0081F" w:rsidRDefault="007C095F" w:rsidP="00CB6E8F">
      <w:pPr>
        <w:pStyle w:val="Heading5"/>
        <w:rPr>
          <w:rtl/>
        </w:rPr>
      </w:pPr>
      <w:bookmarkStart w:id="29" w:name="_Toc40762335"/>
      <w:r>
        <w:rPr>
          <w:rFonts w:hint="cs"/>
          <w:rtl/>
        </w:rPr>
        <w:t>1.</w:t>
      </w:r>
      <w:r w:rsidRPr="003A4B07">
        <w:rPr>
          <w:rFonts w:hint="cs"/>
          <w:rtl/>
        </w:rPr>
        <w:t xml:space="preserve"> </w:t>
      </w:r>
      <w:r w:rsidR="007B0797">
        <w:rPr>
          <w:rFonts w:hint="cs"/>
          <w:rtl/>
        </w:rPr>
        <w:t>امانت گرفتن کتاب و تحریف آن</w:t>
      </w:r>
      <w:bookmarkEnd w:id="29"/>
    </w:p>
    <w:p w:rsidR="007C095F" w:rsidRPr="003C213A" w:rsidRDefault="007C095F" w:rsidP="00634270">
      <w:pPr>
        <w:jc w:val="both"/>
        <w:rPr>
          <w:rtl/>
        </w:rPr>
      </w:pPr>
      <w:r w:rsidRPr="003C213A">
        <w:rPr>
          <w:rFonts w:hint="cs"/>
          <w:rtl/>
        </w:rPr>
        <w:t xml:space="preserve">مغیره بن سعید کتاب شاگردان امام باقر علیه‌السلام را امانت </w:t>
      </w:r>
      <w:r w:rsidR="00CB70A1">
        <w:rPr>
          <w:rtl/>
        </w:rPr>
        <w:t>م</w:t>
      </w:r>
      <w:r w:rsidR="00CB70A1">
        <w:rPr>
          <w:rFonts w:hint="cs"/>
          <w:rtl/>
        </w:rPr>
        <w:t>ی‌</w:t>
      </w:r>
      <w:r w:rsidR="00CB70A1">
        <w:rPr>
          <w:rFonts w:hint="eastAsia"/>
          <w:rtl/>
        </w:rPr>
        <w:t>گرفت</w:t>
      </w:r>
      <w:r w:rsidRPr="003C213A">
        <w:rPr>
          <w:rFonts w:hint="cs"/>
          <w:rtl/>
        </w:rPr>
        <w:t xml:space="preserve"> و در احادیثی که در کتاب وجود داشت، تحریف ایجاد </w:t>
      </w:r>
      <w:r w:rsidR="00CB70A1">
        <w:rPr>
          <w:rtl/>
        </w:rPr>
        <w:t>م</w:t>
      </w:r>
      <w:r w:rsidR="00CB70A1">
        <w:rPr>
          <w:rFonts w:hint="cs"/>
          <w:rtl/>
        </w:rPr>
        <w:t>ی‌</w:t>
      </w:r>
      <w:r w:rsidR="00CB70A1">
        <w:rPr>
          <w:rFonts w:hint="eastAsia"/>
          <w:rtl/>
        </w:rPr>
        <w:t>کرد</w:t>
      </w:r>
      <w:r w:rsidRPr="003C213A">
        <w:rPr>
          <w:rFonts w:hint="cs"/>
          <w:rtl/>
        </w:rPr>
        <w:t xml:space="preserve">؛ </w:t>
      </w:r>
      <w:r w:rsidR="00C43E41" w:rsidRPr="003C213A">
        <w:rPr>
          <w:rFonts w:hint="cs"/>
          <w:rtl/>
        </w:rPr>
        <w:t>به‌طور</w:t>
      </w:r>
      <w:r w:rsidRPr="003C213A">
        <w:rPr>
          <w:rFonts w:hint="cs"/>
          <w:rtl/>
        </w:rPr>
        <w:t xml:space="preserve"> مثال لفظ «لا» را در جایی اضافه </w:t>
      </w:r>
      <w:r w:rsidR="00CB70A1">
        <w:rPr>
          <w:rtl/>
        </w:rPr>
        <w:t>م</w:t>
      </w:r>
      <w:r w:rsidR="00CB70A1">
        <w:rPr>
          <w:rFonts w:hint="cs"/>
          <w:rtl/>
        </w:rPr>
        <w:t>ی‌</w:t>
      </w:r>
      <w:r w:rsidR="00CB70A1">
        <w:rPr>
          <w:rFonts w:hint="eastAsia"/>
          <w:rtl/>
        </w:rPr>
        <w:t>کرد</w:t>
      </w:r>
      <w:r w:rsidRPr="003C213A">
        <w:rPr>
          <w:rFonts w:hint="cs"/>
          <w:rtl/>
        </w:rPr>
        <w:t xml:space="preserve"> و مانند آن.</w:t>
      </w:r>
    </w:p>
    <w:p w:rsidR="007C095F" w:rsidRPr="003C213A" w:rsidRDefault="007C095F" w:rsidP="00634270">
      <w:pPr>
        <w:jc w:val="both"/>
        <w:rPr>
          <w:rtl/>
        </w:rPr>
      </w:pPr>
      <w:r w:rsidRPr="00F836EE">
        <w:rPr>
          <w:rFonts w:cs="B Titr" w:hint="cs"/>
          <w:sz w:val="28"/>
          <w:szCs w:val="24"/>
          <w:rtl/>
        </w:rPr>
        <w:t>سؤال:</w:t>
      </w:r>
      <w:r w:rsidRPr="003C213A">
        <w:rPr>
          <w:rFonts w:hint="cs"/>
          <w:rtl/>
        </w:rPr>
        <w:t xml:space="preserve"> این نحوه جعل تا چه میزان </w:t>
      </w:r>
      <w:r w:rsidR="00C43E41" w:rsidRPr="003C213A">
        <w:rPr>
          <w:rFonts w:hint="cs"/>
          <w:rtl/>
        </w:rPr>
        <w:t>تأثیرگذار</w:t>
      </w:r>
      <w:r w:rsidRPr="003C213A">
        <w:rPr>
          <w:rFonts w:hint="cs"/>
          <w:rtl/>
        </w:rPr>
        <w:t xml:space="preserve"> است؟ </w:t>
      </w:r>
      <w:r w:rsidR="00CB70A1">
        <w:rPr>
          <w:rtl/>
        </w:rPr>
        <w:t>نسخه‌ها</w:t>
      </w:r>
      <w:r w:rsidR="00CB70A1">
        <w:rPr>
          <w:rFonts w:hint="cs"/>
          <w:rtl/>
        </w:rPr>
        <w:t>ی</w:t>
      </w:r>
      <w:r w:rsidRPr="003C213A">
        <w:rPr>
          <w:rFonts w:hint="cs"/>
          <w:rtl/>
        </w:rPr>
        <w:t xml:space="preserve"> مختلفی از کتاب موجود بوده است که شخص </w:t>
      </w:r>
      <w:r w:rsidR="00CB70A1">
        <w:rPr>
          <w:rtl/>
        </w:rPr>
        <w:t>نم</w:t>
      </w:r>
      <w:r w:rsidR="00CB70A1">
        <w:rPr>
          <w:rFonts w:hint="cs"/>
          <w:rtl/>
        </w:rPr>
        <w:t>ی‌</w:t>
      </w:r>
      <w:r w:rsidR="00CB70A1">
        <w:rPr>
          <w:rFonts w:hint="eastAsia"/>
          <w:rtl/>
        </w:rPr>
        <w:t>توانسته</w:t>
      </w:r>
      <w:r w:rsidRPr="003C213A">
        <w:rPr>
          <w:rFonts w:hint="cs"/>
          <w:rtl/>
        </w:rPr>
        <w:t xml:space="preserve"> در تمام آنها دست ببرد.</w:t>
      </w:r>
    </w:p>
    <w:p w:rsidR="007C095F" w:rsidRPr="003C213A" w:rsidRDefault="007C095F" w:rsidP="00634270">
      <w:pPr>
        <w:jc w:val="both"/>
        <w:rPr>
          <w:rtl/>
        </w:rPr>
      </w:pPr>
      <w:r w:rsidRPr="00F836EE">
        <w:rPr>
          <w:rFonts w:cs="B Titr" w:hint="cs"/>
          <w:sz w:val="28"/>
          <w:szCs w:val="24"/>
          <w:rtl/>
        </w:rPr>
        <w:t>جواب:</w:t>
      </w:r>
      <w:r w:rsidRPr="003C213A">
        <w:rPr>
          <w:rFonts w:hint="cs"/>
          <w:rtl/>
        </w:rPr>
        <w:t xml:space="preserve"> همیشه به این نحو نبوده که </w:t>
      </w:r>
      <w:r w:rsidR="00CB70A1">
        <w:rPr>
          <w:rtl/>
        </w:rPr>
        <w:t>کتاب‌ها</w:t>
      </w:r>
      <w:r w:rsidRPr="003C213A">
        <w:rPr>
          <w:rFonts w:hint="cs"/>
          <w:rtl/>
        </w:rPr>
        <w:t xml:space="preserve"> </w:t>
      </w:r>
      <w:r w:rsidR="00CB70A1">
        <w:rPr>
          <w:rtl/>
        </w:rPr>
        <w:t>نسخه‌ها</w:t>
      </w:r>
      <w:r w:rsidR="00CB70A1">
        <w:rPr>
          <w:rFonts w:hint="cs"/>
          <w:rtl/>
        </w:rPr>
        <w:t>ی</w:t>
      </w:r>
      <w:r w:rsidRPr="003C213A">
        <w:rPr>
          <w:rFonts w:hint="cs"/>
          <w:rtl/>
        </w:rPr>
        <w:t xml:space="preserve"> متعددی داشته باشند و از طرف دیگر (در جایی که </w:t>
      </w:r>
      <w:r w:rsidR="00CB70A1">
        <w:rPr>
          <w:rtl/>
        </w:rPr>
        <w:t>نسخه‌ها</w:t>
      </w:r>
      <w:r w:rsidR="00CB70A1">
        <w:rPr>
          <w:rFonts w:hint="cs"/>
          <w:rtl/>
        </w:rPr>
        <w:t>ی</w:t>
      </w:r>
      <w:r w:rsidRPr="003C213A">
        <w:rPr>
          <w:rFonts w:hint="cs"/>
          <w:rtl/>
        </w:rPr>
        <w:t xml:space="preserve"> متعددی موجود بوده است) نسخه‌شناسی انجام </w:t>
      </w:r>
      <w:r w:rsidR="00CB70A1">
        <w:rPr>
          <w:rtl/>
        </w:rPr>
        <w:t>م</w:t>
      </w:r>
      <w:r w:rsidR="00CB70A1">
        <w:rPr>
          <w:rFonts w:hint="cs"/>
          <w:rtl/>
        </w:rPr>
        <w:t>ی‌</w:t>
      </w:r>
      <w:r w:rsidR="00CB70A1">
        <w:rPr>
          <w:rFonts w:hint="eastAsia"/>
          <w:rtl/>
        </w:rPr>
        <w:t>شود</w:t>
      </w:r>
      <w:r w:rsidRPr="003C213A">
        <w:rPr>
          <w:rFonts w:hint="cs"/>
          <w:rtl/>
        </w:rPr>
        <w:t>.</w:t>
      </w:r>
    </w:p>
    <w:p w:rsidR="007C095F" w:rsidRPr="003C213A" w:rsidRDefault="007C095F" w:rsidP="00634270">
      <w:pPr>
        <w:jc w:val="both"/>
        <w:rPr>
          <w:rtl/>
        </w:rPr>
      </w:pPr>
      <w:r w:rsidRPr="003C213A">
        <w:rPr>
          <w:rFonts w:hint="cs"/>
          <w:rtl/>
        </w:rPr>
        <w:t xml:space="preserve">مثال: تفسیر علی بن ابراهیم قمی. تمام تفسیرهایی که اکنون از علی بن ابراهیم هست، از </w:t>
      </w:r>
      <w:r w:rsidR="00CB70A1">
        <w:rPr>
          <w:rtl/>
        </w:rPr>
        <w:t>نسخه‌</w:t>
      </w:r>
      <w:r w:rsidR="00CB70A1">
        <w:rPr>
          <w:rFonts w:hint="cs"/>
          <w:rtl/>
        </w:rPr>
        <w:t>ی</w:t>
      </w:r>
      <w:r w:rsidRPr="003C213A">
        <w:rPr>
          <w:rFonts w:hint="cs"/>
          <w:rtl/>
        </w:rPr>
        <w:t xml:space="preserve"> شخصی به نام ابوالفضل عباس طبرستانی است که اطلاعات زیادی در مورد وی نداریم. به همین جهت کسانی </w:t>
      </w:r>
      <w:r w:rsidRPr="003C213A">
        <w:rPr>
          <w:rtl/>
        </w:rPr>
        <w:t>که تواتر</w:t>
      </w:r>
      <w:r w:rsidRPr="003C213A">
        <w:rPr>
          <w:rFonts w:hint="cs"/>
          <w:rtl/>
        </w:rPr>
        <w:t xml:space="preserve"> نسخ علی بن ابراهیم را قبول دارند، به تفسیرش استناد </w:t>
      </w:r>
      <w:r w:rsidR="00CB70A1">
        <w:rPr>
          <w:rtl/>
        </w:rPr>
        <w:t>م</w:t>
      </w:r>
      <w:r w:rsidR="00CB70A1">
        <w:rPr>
          <w:rFonts w:hint="cs"/>
          <w:rtl/>
        </w:rPr>
        <w:t>ی‌</w:t>
      </w:r>
      <w:r w:rsidR="00CB70A1">
        <w:rPr>
          <w:rFonts w:hint="eastAsia"/>
          <w:rtl/>
        </w:rPr>
        <w:t>کنند</w:t>
      </w:r>
      <w:r w:rsidRPr="003C213A">
        <w:rPr>
          <w:rFonts w:hint="cs"/>
          <w:rtl/>
        </w:rPr>
        <w:t xml:space="preserve">؛ ولی کسانی که تواتر را ثابت شده </w:t>
      </w:r>
      <w:r w:rsidR="00CB70A1">
        <w:rPr>
          <w:rtl/>
        </w:rPr>
        <w:t>نم</w:t>
      </w:r>
      <w:r w:rsidR="00CB70A1">
        <w:rPr>
          <w:rFonts w:hint="cs"/>
          <w:rtl/>
        </w:rPr>
        <w:t>ی‌</w:t>
      </w:r>
      <w:r w:rsidR="00CB70A1">
        <w:rPr>
          <w:rFonts w:hint="eastAsia"/>
          <w:rtl/>
        </w:rPr>
        <w:t>دانند</w:t>
      </w:r>
      <w:r w:rsidRPr="003C213A">
        <w:rPr>
          <w:rFonts w:hint="cs"/>
          <w:rtl/>
        </w:rPr>
        <w:t xml:space="preserve">، به تفسیری که اکنون از علی بن ابراهیم موجود است اعتماد </w:t>
      </w:r>
      <w:r w:rsidR="00CB70A1">
        <w:rPr>
          <w:rtl/>
        </w:rPr>
        <w:t>نم</w:t>
      </w:r>
      <w:r w:rsidR="00CB70A1">
        <w:rPr>
          <w:rFonts w:hint="cs"/>
          <w:rtl/>
        </w:rPr>
        <w:t>ی‌</w:t>
      </w:r>
      <w:r w:rsidR="00CB70A1">
        <w:rPr>
          <w:rFonts w:hint="eastAsia"/>
          <w:rtl/>
        </w:rPr>
        <w:t>کنند</w:t>
      </w:r>
      <w:r w:rsidRPr="003C213A">
        <w:rPr>
          <w:rFonts w:hint="cs"/>
          <w:rtl/>
        </w:rPr>
        <w:t>.</w:t>
      </w:r>
    </w:p>
    <w:p w:rsidR="00E0081F" w:rsidRDefault="007B0797" w:rsidP="00CB6E8F">
      <w:pPr>
        <w:pStyle w:val="Heading5"/>
        <w:rPr>
          <w:rtl/>
        </w:rPr>
      </w:pPr>
      <w:bookmarkStart w:id="30" w:name="_Toc40762336"/>
      <w:r>
        <w:rPr>
          <w:rFonts w:hint="cs"/>
          <w:rtl/>
        </w:rPr>
        <w:lastRenderedPageBreak/>
        <w:t>2. بیان احادیث مجعول در ضمن احادیث صحیح</w:t>
      </w:r>
      <w:bookmarkEnd w:id="30"/>
    </w:p>
    <w:p w:rsidR="007C095F" w:rsidRPr="003C213A" w:rsidRDefault="00CB70A1" w:rsidP="00634270">
      <w:pPr>
        <w:jc w:val="both"/>
        <w:rPr>
          <w:rtl/>
        </w:rPr>
      </w:pPr>
      <w:r>
        <w:rPr>
          <w:rtl/>
        </w:rPr>
        <w:t>عده‌ا</w:t>
      </w:r>
      <w:r>
        <w:rPr>
          <w:rFonts w:hint="cs"/>
          <w:rtl/>
        </w:rPr>
        <w:t>ی</w:t>
      </w:r>
      <w:r w:rsidR="007C095F" w:rsidRPr="003C213A">
        <w:rPr>
          <w:rFonts w:hint="cs"/>
          <w:rtl/>
        </w:rPr>
        <w:t xml:space="preserve"> دیگر در نسخه جعل </w:t>
      </w:r>
      <w:r>
        <w:rPr>
          <w:rtl/>
        </w:rPr>
        <w:t>نم</w:t>
      </w:r>
      <w:r>
        <w:rPr>
          <w:rFonts w:hint="cs"/>
          <w:rtl/>
        </w:rPr>
        <w:t>ی‌</w:t>
      </w:r>
      <w:r>
        <w:rPr>
          <w:rFonts w:hint="eastAsia"/>
          <w:rtl/>
        </w:rPr>
        <w:t>کردند</w:t>
      </w:r>
      <w:r w:rsidR="007C095F" w:rsidRPr="003C213A">
        <w:rPr>
          <w:rFonts w:hint="cs"/>
          <w:rtl/>
        </w:rPr>
        <w:t xml:space="preserve"> بلکه حدیث را جعل </w:t>
      </w:r>
      <w:r>
        <w:rPr>
          <w:rtl/>
        </w:rPr>
        <w:t>م</w:t>
      </w:r>
      <w:r>
        <w:rPr>
          <w:rFonts w:hint="cs"/>
          <w:rtl/>
        </w:rPr>
        <w:t>ی‌</w:t>
      </w:r>
      <w:r>
        <w:rPr>
          <w:rFonts w:hint="eastAsia"/>
          <w:rtl/>
        </w:rPr>
        <w:t>کردند</w:t>
      </w:r>
      <w:r w:rsidR="007C095F" w:rsidRPr="003C213A">
        <w:rPr>
          <w:rFonts w:hint="cs"/>
          <w:rtl/>
        </w:rPr>
        <w:t xml:space="preserve">؛ به این نحو که احادیث صحیح را استفاده </w:t>
      </w:r>
      <w:r>
        <w:rPr>
          <w:rtl/>
        </w:rPr>
        <w:t>م</w:t>
      </w:r>
      <w:r>
        <w:rPr>
          <w:rFonts w:hint="cs"/>
          <w:rtl/>
        </w:rPr>
        <w:t>ی‌</w:t>
      </w:r>
      <w:r>
        <w:rPr>
          <w:rFonts w:hint="eastAsia"/>
          <w:rtl/>
        </w:rPr>
        <w:t>کردند</w:t>
      </w:r>
      <w:r w:rsidR="007C095F" w:rsidRPr="003C213A">
        <w:rPr>
          <w:rFonts w:hint="cs"/>
          <w:rtl/>
        </w:rPr>
        <w:t xml:space="preserve"> و در بین آنها نیز احادیث غلط را وارد </w:t>
      </w:r>
      <w:r>
        <w:rPr>
          <w:rtl/>
        </w:rPr>
        <w:t>م</w:t>
      </w:r>
      <w:r>
        <w:rPr>
          <w:rFonts w:hint="cs"/>
          <w:rtl/>
        </w:rPr>
        <w:t>ی‌</w:t>
      </w:r>
      <w:r>
        <w:rPr>
          <w:rFonts w:hint="eastAsia"/>
          <w:rtl/>
        </w:rPr>
        <w:t>کردند</w:t>
      </w:r>
      <w:r w:rsidR="007C095F" w:rsidRPr="003C213A">
        <w:rPr>
          <w:rFonts w:hint="cs"/>
          <w:rtl/>
        </w:rPr>
        <w:t xml:space="preserve">. امثال </w:t>
      </w:r>
      <w:r w:rsidR="004E7066">
        <w:rPr>
          <w:rFonts w:hint="cs"/>
          <w:rtl/>
        </w:rPr>
        <w:t>«</w:t>
      </w:r>
      <w:r w:rsidR="007C095F" w:rsidRPr="003C213A">
        <w:rPr>
          <w:rFonts w:hint="cs"/>
          <w:rtl/>
        </w:rPr>
        <w:t>کعب الاحبار</w:t>
      </w:r>
      <w:r w:rsidR="004E7066">
        <w:rPr>
          <w:rFonts w:hint="cs"/>
          <w:rtl/>
        </w:rPr>
        <w:t>»</w:t>
      </w:r>
      <w:r w:rsidR="007C095F" w:rsidRPr="003C213A">
        <w:rPr>
          <w:rFonts w:hint="cs"/>
          <w:rtl/>
        </w:rPr>
        <w:t xml:space="preserve"> و </w:t>
      </w:r>
      <w:r w:rsidR="004E7066">
        <w:rPr>
          <w:rFonts w:hint="cs"/>
          <w:rtl/>
        </w:rPr>
        <w:t>«</w:t>
      </w:r>
      <w:r w:rsidR="007C095F" w:rsidRPr="003C213A">
        <w:rPr>
          <w:rFonts w:hint="cs"/>
          <w:rtl/>
        </w:rPr>
        <w:t>ابوهریره</w:t>
      </w:r>
      <w:r w:rsidR="004E7066">
        <w:rPr>
          <w:rFonts w:hint="cs"/>
          <w:rtl/>
        </w:rPr>
        <w:t>»</w:t>
      </w:r>
      <w:r w:rsidR="007C095F" w:rsidRPr="003C213A">
        <w:rPr>
          <w:rFonts w:hint="cs"/>
          <w:rtl/>
        </w:rPr>
        <w:t xml:space="preserve"> به این نحو عمل </w:t>
      </w:r>
      <w:r>
        <w:rPr>
          <w:rtl/>
        </w:rPr>
        <w:t>م</w:t>
      </w:r>
      <w:r>
        <w:rPr>
          <w:rFonts w:hint="cs"/>
          <w:rtl/>
        </w:rPr>
        <w:t>ی‌</w:t>
      </w:r>
      <w:r>
        <w:rPr>
          <w:rFonts w:hint="eastAsia"/>
          <w:rtl/>
        </w:rPr>
        <w:t>کردند</w:t>
      </w:r>
      <w:r w:rsidR="007C095F" w:rsidRPr="003C213A">
        <w:rPr>
          <w:rFonts w:hint="cs"/>
          <w:rtl/>
        </w:rPr>
        <w:t>.</w:t>
      </w:r>
    </w:p>
    <w:p w:rsidR="007C095F" w:rsidRPr="003C213A" w:rsidRDefault="007C095F" w:rsidP="00634270">
      <w:pPr>
        <w:jc w:val="both"/>
        <w:rPr>
          <w:rtl/>
        </w:rPr>
      </w:pPr>
      <w:r w:rsidRPr="003C213A">
        <w:rPr>
          <w:rFonts w:hint="cs"/>
          <w:rtl/>
        </w:rPr>
        <w:t xml:space="preserve">عایشه از ابوهریره سؤال </w:t>
      </w:r>
      <w:r w:rsidR="00CB70A1">
        <w:rPr>
          <w:rtl/>
        </w:rPr>
        <w:t>م</w:t>
      </w:r>
      <w:r w:rsidR="00CB70A1">
        <w:rPr>
          <w:rFonts w:hint="cs"/>
          <w:rtl/>
        </w:rPr>
        <w:t>ی‌</w:t>
      </w:r>
      <w:r w:rsidR="00CB70A1">
        <w:rPr>
          <w:rFonts w:hint="eastAsia"/>
          <w:rtl/>
        </w:rPr>
        <w:t>کند</w:t>
      </w:r>
      <w:r w:rsidRPr="003C213A">
        <w:rPr>
          <w:rFonts w:hint="cs"/>
          <w:rtl/>
        </w:rPr>
        <w:t xml:space="preserve"> که چه مقدار روایت از پیامبر صلی الله علیه و آله و سلم روایت کرده است. زمانی که ابوهریره تعداد زیادی را بیان </w:t>
      </w:r>
      <w:r w:rsidR="00CB70A1">
        <w:rPr>
          <w:rtl/>
        </w:rPr>
        <w:t>م</w:t>
      </w:r>
      <w:r w:rsidR="00CB70A1">
        <w:rPr>
          <w:rFonts w:hint="cs"/>
          <w:rtl/>
        </w:rPr>
        <w:t>ی‌</w:t>
      </w:r>
      <w:r w:rsidR="00CB70A1">
        <w:rPr>
          <w:rFonts w:hint="eastAsia"/>
          <w:rtl/>
        </w:rPr>
        <w:t>کند</w:t>
      </w:r>
      <w:r w:rsidRPr="003C213A">
        <w:rPr>
          <w:rFonts w:hint="cs"/>
          <w:rtl/>
        </w:rPr>
        <w:t xml:space="preserve">، عایشه </w:t>
      </w:r>
      <w:r w:rsidR="00CB70A1">
        <w:rPr>
          <w:rtl/>
        </w:rPr>
        <w:t>م</w:t>
      </w:r>
      <w:r w:rsidR="00CB70A1">
        <w:rPr>
          <w:rFonts w:hint="cs"/>
          <w:rtl/>
        </w:rPr>
        <w:t>ی‌</w:t>
      </w:r>
      <w:r w:rsidR="00CB70A1">
        <w:rPr>
          <w:rFonts w:hint="eastAsia"/>
          <w:rtl/>
        </w:rPr>
        <w:t>گو</w:t>
      </w:r>
      <w:r w:rsidR="00CB70A1">
        <w:rPr>
          <w:rFonts w:hint="cs"/>
          <w:rtl/>
        </w:rPr>
        <w:t>ی</w:t>
      </w:r>
      <w:r w:rsidR="00CB70A1">
        <w:rPr>
          <w:rFonts w:hint="eastAsia"/>
          <w:rtl/>
        </w:rPr>
        <w:t>د</w:t>
      </w:r>
      <w:r w:rsidRPr="003C213A">
        <w:rPr>
          <w:rFonts w:hint="cs"/>
          <w:rtl/>
        </w:rPr>
        <w:t xml:space="preserve"> من همسر پیامبر صلی الله علیه و آله و سلم بودم و همیشه با ایشان بودم و با این حال حدود 3000 حدیث بیشتر از ایشان روایت </w:t>
      </w:r>
      <w:r w:rsidR="00CB70A1">
        <w:rPr>
          <w:rtl/>
        </w:rPr>
        <w:t>نکرده‌ام</w:t>
      </w:r>
      <w:r w:rsidRPr="003C213A">
        <w:rPr>
          <w:rFonts w:hint="cs"/>
          <w:rtl/>
        </w:rPr>
        <w:t xml:space="preserve"> اما تو که تا حدود سال هشتم بعد از بعثت یهودی </w:t>
      </w:r>
      <w:r w:rsidR="00CB70A1">
        <w:rPr>
          <w:rtl/>
        </w:rPr>
        <w:t>بوده‌ا</w:t>
      </w:r>
      <w:r w:rsidR="00CB70A1">
        <w:rPr>
          <w:rFonts w:hint="cs"/>
          <w:rtl/>
        </w:rPr>
        <w:t>ی</w:t>
      </w:r>
      <w:r w:rsidRPr="003C213A">
        <w:rPr>
          <w:rFonts w:hint="cs"/>
          <w:rtl/>
        </w:rPr>
        <w:t xml:space="preserve"> چگونه این تعداد حدیث را روایت </w:t>
      </w:r>
      <w:r w:rsidR="00CB70A1">
        <w:rPr>
          <w:rtl/>
        </w:rPr>
        <w:t>کرده‌ا</w:t>
      </w:r>
      <w:r w:rsidR="00CB70A1">
        <w:rPr>
          <w:rFonts w:hint="cs"/>
          <w:rtl/>
        </w:rPr>
        <w:t>ی</w:t>
      </w:r>
      <w:r w:rsidRPr="003C213A">
        <w:rPr>
          <w:rFonts w:hint="cs"/>
          <w:rtl/>
        </w:rPr>
        <w:t xml:space="preserve">؟ ابوهریره نیز در جواب گفت: «تو چون به دنبال سرمه و مانند آن </w:t>
      </w:r>
      <w:r w:rsidR="00CB70A1">
        <w:rPr>
          <w:rtl/>
        </w:rPr>
        <w:t>بوده‌ا</w:t>
      </w:r>
      <w:r w:rsidR="00CB70A1">
        <w:rPr>
          <w:rFonts w:hint="cs"/>
          <w:rtl/>
        </w:rPr>
        <w:t>ی</w:t>
      </w:r>
      <w:r w:rsidRPr="003C213A">
        <w:rPr>
          <w:rFonts w:hint="cs"/>
          <w:rtl/>
        </w:rPr>
        <w:t xml:space="preserve"> زیاد حدیث </w:t>
      </w:r>
      <w:r w:rsidR="00CB70A1">
        <w:rPr>
          <w:rtl/>
        </w:rPr>
        <w:t>نم</w:t>
      </w:r>
      <w:r w:rsidR="00CB70A1">
        <w:rPr>
          <w:rFonts w:hint="cs"/>
          <w:rtl/>
        </w:rPr>
        <w:t>ی‌</w:t>
      </w:r>
      <w:r w:rsidR="00CB70A1">
        <w:rPr>
          <w:rFonts w:hint="eastAsia"/>
          <w:rtl/>
        </w:rPr>
        <w:t>شن</w:t>
      </w:r>
      <w:r w:rsidR="00CB70A1">
        <w:rPr>
          <w:rFonts w:hint="cs"/>
          <w:rtl/>
        </w:rPr>
        <w:t>ی</w:t>
      </w:r>
      <w:r w:rsidR="00CB70A1">
        <w:rPr>
          <w:rFonts w:hint="eastAsia"/>
          <w:rtl/>
        </w:rPr>
        <w:t>ده‌ا</w:t>
      </w:r>
      <w:r w:rsidR="00CB70A1">
        <w:rPr>
          <w:rFonts w:hint="cs"/>
          <w:rtl/>
        </w:rPr>
        <w:t>ی</w:t>
      </w:r>
      <w:r w:rsidRPr="003C213A">
        <w:rPr>
          <w:rFonts w:hint="cs"/>
          <w:rtl/>
        </w:rPr>
        <w:t xml:space="preserve"> اما من به دنبال احادیث </w:t>
      </w:r>
      <w:r w:rsidR="00CB70A1">
        <w:rPr>
          <w:rtl/>
        </w:rPr>
        <w:t>بوده‌ام</w:t>
      </w:r>
      <w:r w:rsidRPr="003C213A">
        <w:rPr>
          <w:rFonts w:hint="cs"/>
          <w:rtl/>
        </w:rPr>
        <w:t>».</w:t>
      </w:r>
    </w:p>
    <w:p w:rsidR="007C095F" w:rsidRPr="003C213A" w:rsidRDefault="007C095F" w:rsidP="00634270">
      <w:pPr>
        <w:jc w:val="both"/>
        <w:rPr>
          <w:rtl/>
        </w:rPr>
      </w:pPr>
      <w:r w:rsidRPr="003C213A">
        <w:rPr>
          <w:rFonts w:hint="cs"/>
          <w:rtl/>
        </w:rPr>
        <w:t>درست است که در مصداق وضاعین اختلاف است اما در مورد وجود وضاعین، شیعه و سنی اختلافی ندارند.</w:t>
      </w:r>
    </w:p>
    <w:p w:rsidR="00AE31ED" w:rsidRDefault="00CB70A1" w:rsidP="00AE31ED">
      <w:pPr>
        <w:pStyle w:val="Heading4"/>
        <w:rPr>
          <w:rtl/>
        </w:rPr>
      </w:pPr>
      <w:bookmarkStart w:id="31" w:name="_Toc40762337"/>
      <w:r>
        <w:rPr>
          <w:rtl/>
        </w:rPr>
        <w:t>انگ</w:t>
      </w:r>
      <w:r>
        <w:rPr>
          <w:rFonts w:hint="cs"/>
          <w:rtl/>
        </w:rPr>
        <w:t>ی</w:t>
      </w:r>
      <w:r>
        <w:rPr>
          <w:rFonts w:hint="eastAsia"/>
          <w:rtl/>
        </w:rPr>
        <w:t>زه‌ها</w:t>
      </w:r>
      <w:r>
        <w:rPr>
          <w:rFonts w:hint="cs"/>
          <w:rtl/>
        </w:rPr>
        <w:t>ی</w:t>
      </w:r>
      <w:r w:rsidR="004C4419">
        <w:rPr>
          <w:rFonts w:hint="cs"/>
          <w:rtl/>
        </w:rPr>
        <w:t xml:space="preserve"> جعل حدیث</w:t>
      </w:r>
      <w:bookmarkEnd w:id="31"/>
    </w:p>
    <w:p w:rsidR="007C095F" w:rsidRPr="003C213A" w:rsidRDefault="007C095F" w:rsidP="00634270">
      <w:pPr>
        <w:jc w:val="both"/>
        <w:rPr>
          <w:rtl/>
        </w:rPr>
      </w:pPr>
      <w:r w:rsidRPr="003C213A">
        <w:rPr>
          <w:rFonts w:hint="cs"/>
          <w:rtl/>
        </w:rPr>
        <w:t xml:space="preserve">بعضی از وضاعین قصد بدی </w:t>
      </w:r>
      <w:r w:rsidR="004C4419" w:rsidRPr="003C213A">
        <w:rPr>
          <w:rFonts w:hint="cs"/>
          <w:rtl/>
        </w:rPr>
        <w:t xml:space="preserve">از جعل حدیث </w:t>
      </w:r>
      <w:r w:rsidR="00CB70A1">
        <w:rPr>
          <w:rtl/>
        </w:rPr>
        <w:t>نداشته‌اند</w:t>
      </w:r>
      <w:r w:rsidRPr="003C213A">
        <w:rPr>
          <w:rFonts w:hint="cs"/>
          <w:rtl/>
        </w:rPr>
        <w:t xml:space="preserve">. </w:t>
      </w:r>
      <w:r w:rsidR="00C43E41" w:rsidRPr="003C213A">
        <w:rPr>
          <w:rFonts w:hint="cs"/>
          <w:rtl/>
        </w:rPr>
        <w:t>به‌طور</w:t>
      </w:r>
      <w:r w:rsidRPr="003C213A">
        <w:rPr>
          <w:rFonts w:hint="cs"/>
          <w:rtl/>
        </w:rPr>
        <w:t xml:space="preserve"> مثال شخصی نقل </w:t>
      </w:r>
      <w:r w:rsidR="00CB70A1">
        <w:rPr>
          <w:rtl/>
        </w:rPr>
        <w:t>م</w:t>
      </w:r>
      <w:r w:rsidR="00CB70A1">
        <w:rPr>
          <w:rFonts w:hint="cs"/>
          <w:rtl/>
        </w:rPr>
        <w:t>ی‌</w:t>
      </w:r>
      <w:r w:rsidR="00CB70A1">
        <w:rPr>
          <w:rFonts w:hint="eastAsia"/>
          <w:rtl/>
        </w:rPr>
        <w:t>کند</w:t>
      </w:r>
      <w:r w:rsidRPr="003C213A">
        <w:rPr>
          <w:rFonts w:hint="cs"/>
          <w:rtl/>
        </w:rPr>
        <w:t xml:space="preserve"> که همراه </w:t>
      </w:r>
      <w:r w:rsidRPr="003C213A">
        <w:rPr>
          <w:rtl/>
        </w:rPr>
        <w:t>ابو مر</w:t>
      </w:r>
      <w:r w:rsidRPr="003C213A">
        <w:rPr>
          <w:rFonts w:hint="cs"/>
          <w:rtl/>
        </w:rPr>
        <w:t>ی</w:t>
      </w:r>
      <w:r w:rsidRPr="003C213A">
        <w:rPr>
          <w:rFonts w:hint="eastAsia"/>
          <w:rtl/>
        </w:rPr>
        <w:t>م</w:t>
      </w:r>
      <w:r w:rsidRPr="003C213A">
        <w:rPr>
          <w:rFonts w:hint="cs"/>
          <w:rtl/>
        </w:rPr>
        <w:t xml:space="preserve"> در خدمت امام باقر علیه‌السلام بودیم. در جایی ابو مریم روایتی را از امام باقر علیه‌السلام در مورد فضیلت </w:t>
      </w:r>
      <w:r w:rsidR="00CB70A1">
        <w:rPr>
          <w:rtl/>
        </w:rPr>
        <w:t>سوره‌ا</w:t>
      </w:r>
      <w:r w:rsidR="00CB70A1">
        <w:rPr>
          <w:rFonts w:hint="cs"/>
          <w:rtl/>
        </w:rPr>
        <w:t>ی</w:t>
      </w:r>
      <w:r w:rsidRPr="003C213A">
        <w:rPr>
          <w:rFonts w:hint="cs"/>
          <w:rtl/>
        </w:rPr>
        <w:t xml:space="preserve"> از قرآن نقل کرد. زمانی که به وی گفتم من نیز در همان جلسه بودم و چنین چیزی نشنیدم، وی پاسخ داد: زمانی که من این حدیث را نقل </w:t>
      </w:r>
      <w:r w:rsidR="00CB70A1">
        <w:rPr>
          <w:rtl/>
        </w:rPr>
        <w:t>م</w:t>
      </w:r>
      <w:r w:rsidR="00CB70A1">
        <w:rPr>
          <w:rFonts w:hint="cs"/>
          <w:rtl/>
        </w:rPr>
        <w:t>ی‌</w:t>
      </w:r>
      <w:r w:rsidR="00CB70A1">
        <w:rPr>
          <w:rFonts w:hint="eastAsia"/>
          <w:rtl/>
        </w:rPr>
        <w:t>کنم</w:t>
      </w:r>
      <w:r w:rsidRPr="003C213A">
        <w:rPr>
          <w:rFonts w:hint="cs"/>
          <w:rtl/>
        </w:rPr>
        <w:t xml:space="preserve">، مردم بیشتر قرآن </w:t>
      </w:r>
      <w:r w:rsidR="00CB70A1">
        <w:rPr>
          <w:rtl/>
        </w:rPr>
        <w:t>م</w:t>
      </w:r>
      <w:r w:rsidR="00CB70A1">
        <w:rPr>
          <w:rFonts w:hint="cs"/>
          <w:rtl/>
        </w:rPr>
        <w:t>ی‌</w:t>
      </w:r>
      <w:r w:rsidR="00CB70A1">
        <w:rPr>
          <w:rFonts w:hint="eastAsia"/>
          <w:rtl/>
        </w:rPr>
        <w:t>خوانند</w:t>
      </w:r>
      <w:r w:rsidRPr="003C213A">
        <w:rPr>
          <w:rFonts w:hint="cs"/>
          <w:rtl/>
        </w:rPr>
        <w:t xml:space="preserve"> و چنین چیزی بد نیست.</w:t>
      </w:r>
    </w:p>
    <w:p w:rsidR="007C095F" w:rsidRPr="003C213A" w:rsidRDefault="007C095F" w:rsidP="00634270">
      <w:pPr>
        <w:jc w:val="both"/>
        <w:rPr>
          <w:rtl/>
        </w:rPr>
      </w:pPr>
      <w:r w:rsidRPr="003C213A">
        <w:rPr>
          <w:rFonts w:hint="cs"/>
          <w:rtl/>
        </w:rPr>
        <w:t xml:space="preserve">بعضی از </w:t>
      </w:r>
      <w:r w:rsidR="00CB70A1">
        <w:rPr>
          <w:rtl/>
        </w:rPr>
        <w:t>جعل‌ها</w:t>
      </w:r>
      <w:r w:rsidRPr="003C213A">
        <w:rPr>
          <w:rFonts w:hint="cs"/>
          <w:rtl/>
        </w:rPr>
        <w:t xml:space="preserve"> نیز عمدی نبوده است. </w:t>
      </w:r>
      <w:r w:rsidR="00C43E41" w:rsidRPr="003C213A">
        <w:rPr>
          <w:rFonts w:hint="cs"/>
          <w:rtl/>
        </w:rPr>
        <w:t>به‌طور</w:t>
      </w:r>
      <w:r w:rsidRPr="003C213A">
        <w:rPr>
          <w:rFonts w:hint="cs"/>
          <w:rtl/>
        </w:rPr>
        <w:t xml:space="preserve"> مثال </w:t>
      </w:r>
      <w:r w:rsidR="00CB70A1">
        <w:rPr>
          <w:rtl/>
        </w:rPr>
        <w:t>راو</w:t>
      </w:r>
      <w:r w:rsidR="00CB70A1">
        <w:rPr>
          <w:rFonts w:hint="cs"/>
          <w:rtl/>
        </w:rPr>
        <w:t>ی‌</w:t>
      </w:r>
      <w:r w:rsidR="00CB70A1">
        <w:rPr>
          <w:rFonts w:hint="eastAsia"/>
          <w:rtl/>
        </w:rPr>
        <w:t>ا</w:t>
      </w:r>
      <w:r w:rsidR="00CB70A1">
        <w:rPr>
          <w:rFonts w:hint="cs"/>
          <w:rtl/>
        </w:rPr>
        <w:t>ی</w:t>
      </w:r>
      <w:r w:rsidRPr="003C213A">
        <w:rPr>
          <w:rFonts w:hint="cs"/>
          <w:rtl/>
        </w:rPr>
        <w:t xml:space="preserve"> روایات را </w:t>
      </w:r>
      <w:r w:rsidR="00CB70A1">
        <w:rPr>
          <w:rtl/>
        </w:rPr>
        <w:t>نم</w:t>
      </w:r>
      <w:r w:rsidR="00CB70A1">
        <w:rPr>
          <w:rFonts w:hint="cs"/>
          <w:rtl/>
        </w:rPr>
        <w:t>ی‌</w:t>
      </w:r>
      <w:r w:rsidR="00CB70A1">
        <w:rPr>
          <w:rFonts w:hint="eastAsia"/>
          <w:rtl/>
        </w:rPr>
        <w:t>نوشته</w:t>
      </w:r>
      <w:r w:rsidRPr="003C213A">
        <w:rPr>
          <w:rFonts w:hint="cs"/>
          <w:rtl/>
        </w:rPr>
        <w:t xml:space="preserve"> و در اواخر عمر به خاطر ضعف حافظه، در احادیثی که نقل </w:t>
      </w:r>
      <w:r w:rsidR="00CB70A1">
        <w:rPr>
          <w:rtl/>
        </w:rPr>
        <w:t>م</w:t>
      </w:r>
      <w:r w:rsidR="00CB70A1">
        <w:rPr>
          <w:rFonts w:hint="cs"/>
          <w:rtl/>
        </w:rPr>
        <w:t>ی‌</w:t>
      </w:r>
      <w:r w:rsidR="00CB70A1">
        <w:rPr>
          <w:rFonts w:hint="eastAsia"/>
          <w:rtl/>
        </w:rPr>
        <w:t>کرده</w:t>
      </w:r>
      <w:r w:rsidRPr="003C213A">
        <w:rPr>
          <w:rFonts w:hint="cs"/>
          <w:rtl/>
        </w:rPr>
        <w:t xml:space="preserve">، اشتباه رخ </w:t>
      </w:r>
      <w:r w:rsidR="00CB70A1">
        <w:rPr>
          <w:rtl/>
        </w:rPr>
        <w:t>م</w:t>
      </w:r>
      <w:r w:rsidR="00CB70A1">
        <w:rPr>
          <w:rFonts w:hint="cs"/>
          <w:rtl/>
        </w:rPr>
        <w:t>ی‌</w:t>
      </w:r>
      <w:r w:rsidR="00CB70A1">
        <w:rPr>
          <w:rFonts w:hint="eastAsia"/>
          <w:rtl/>
        </w:rPr>
        <w:t>داده</w:t>
      </w:r>
      <w:r w:rsidRPr="003C213A">
        <w:rPr>
          <w:rFonts w:hint="cs"/>
          <w:rtl/>
        </w:rPr>
        <w:t xml:space="preserve"> است. مرحوم امام به روایاتی که سماعه بن مهران در اواخر عمر خود نقل </w:t>
      </w:r>
      <w:r w:rsidR="00CB70A1">
        <w:rPr>
          <w:rtl/>
        </w:rPr>
        <w:t>م</w:t>
      </w:r>
      <w:r w:rsidR="00CB70A1">
        <w:rPr>
          <w:rFonts w:hint="cs"/>
          <w:rtl/>
        </w:rPr>
        <w:t>ی‌</w:t>
      </w:r>
      <w:r w:rsidR="00CB70A1">
        <w:rPr>
          <w:rFonts w:hint="eastAsia"/>
          <w:rtl/>
        </w:rPr>
        <w:t>کند</w:t>
      </w:r>
      <w:r w:rsidRPr="003C213A">
        <w:rPr>
          <w:rFonts w:hint="cs"/>
          <w:rtl/>
        </w:rPr>
        <w:t>، اعتماد ندارند.</w:t>
      </w:r>
    </w:p>
    <w:p w:rsidR="007C095F" w:rsidRPr="003C213A" w:rsidRDefault="007C095F" w:rsidP="00634270">
      <w:pPr>
        <w:jc w:val="both"/>
        <w:rPr>
          <w:rtl/>
        </w:rPr>
      </w:pPr>
      <w:r w:rsidRPr="003C213A">
        <w:rPr>
          <w:rFonts w:hint="cs"/>
          <w:rtl/>
        </w:rPr>
        <w:t xml:space="preserve">شناخت عوامل و </w:t>
      </w:r>
      <w:r w:rsidR="00CB70A1">
        <w:rPr>
          <w:rtl/>
        </w:rPr>
        <w:t>انگ</w:t>
      </w:r>
      <w:r w:rsidR="00CB70A1">
        <w:rPr>
          <w:rFonts w:hint="cs"/>
          <w:rtl/>
        </w:rPr>
        <w:t>ی</w:t>
      </w:r>
      <w:r w:rsidR="00CB70A1">
        <w:rPr>
          <w:rFonts w:hint="eastAsia"/>
          <w:rtl/>
        </w:rPr>
        <w:t>زه‌ها</w:t>
      </w:r>
      <w:r w:rsidR="00CB70A1">
        <w:rPr>
          <w:rFonts w:hint="cs"/>
          <w:rtl/>
        </w:rPr>
        <w:t>ی</w:t>
      </w:r>
      <w:r w:rsidRPr="003C213A">
        <w:rPr>
          <w:rFonts w:hint="cs"/>
          <w:rtl/>
        </w:rPr>
        <w:t xml:space="preserve"> جعل نیز برای شناخت احادیث مجعول و غیر مجعول مفید است. </w:t>
      </w:r>
      <w:r w:rsidR="004C4419" w:rsidRPr="003C213A">
        <w:rPr>
          <w:rFonts w:hint="cs"/>
          <w:rtl/>
        </w:rPr>
        <w:t xml:space="preserve">اگر راوی را بشناسیم </w:t>
      </w:r>
      <w:r w:rsidR="00CB70A1">
        <w:rPr>
          <w:rtl/>
        </w:rPr>
        <w:t>م</w:t>
      </w:r>
      <w:r w:rsidR="00CB70A1">
        <w:rPr>
          <w:rFonts w:hint="cs"/>
          <w:rtl/>
        </w:rPr>
        <w:t>ی‌</w:t>
      </w:r>
      <w:r w:rsidR="00CB70A1">
        <w:rPr>
          <w:rFonts w:hint="eastAsia"/>
          <w:rtl/>
        </w:rPr>
        <w:t>توان</w:t>
      </w:r>
      <w:r w:rsidR="00CB70A1">
        <w:rPr>
          <w:rFonts w:hint="cs"/>
          <w:rtl/>
        </w:rPr>
        <w:t>ی</w:t>
      </w:r>
      <w:r w:rsidR="00CB70A1">
        <w:rPr>
          <w:rFonts w:hint="eastAsia"/>
          <w:rtl/>
        </w:rPr>
        <w:t>م</w:t>
      </w:r>
      <w:r w:rsidR="004C4419" w:rsidRPr="003C213A">
        <w:rPr>
          <w:rFonts w:hint="cs"/>
          <w:rtl/>
        </w:rPr>
        <w:t xml:space="preserve"> بگوییم که او وضاع بوده است اما در روایتی خاص داعی بر جعل نداشته است. </w:t>
      </w:r>
      <w:r w:rsidR="00C43E41" w:rsidRPr="003C213A">
        <w:rPr>
          <w:rFonts w:hint="cs"/>
          <w:rtl/>
        </w:rPr>
        <w:t>به‌طور</w:t>
      </w:r>
      <w:r w:rsidR="004C4419" w:rsidRPr="003C213A">
        <w:rPr>
          <w:rFonts w:hint="cs"/>
          <w:rtl/>
        </w:rPr>
        <w:t xml:space="preserve"> مثال اگر </w:t>
      </w:r>
      <w:r w:rsidR="00CB70A1">
        <w:rPr>
          <w:rtl/>
        </w:rPr>
        <w:t>راو</w:t>
      </w:r>
      <w:r w:rsidR="00CB70A1">
        <w:rPr>
          <w:rFonts w:hint="cs"/>
          <w:rtl/>
        </w:rPr>
        <w:t>ی‌</w:t>
      </w:r>
      <w:r w:rsidR="00CB70A1">
        <w:rPr>
          <w:rFonts w:hint="eastAsia"/>
          <w:rtl/>
        </w:rPr>
        <w:t>ا</w:t>
      </w:r>
      <w:r w:rsidR="00CB70A1">
        <w:rPr>
          <w:rFonts w:hint="cs"/>
          <w:rtl/>
        </w:rPr>
        <w:t>ی</w:t>
      </w:r>
      <w:r w:rsidR="004C4419" w:rsidRPr="003C213A">
        <w:rPr>
          <w:rFonts w:hint="cs"/>
          <w:rtl/>
        </w:rPr>
        <w:t xml:space="preserve"> که برای بیشتر قرآن خواندن مردم حدیث جعل </w:t>
      </w:r>
      <w:r w:rsidR="00CB70A1">
        <w:rPr>
          <w:rtl/>
        </w:rPr>
        <w:t>م</w:t>
      </w:r>
      <w:r w:rsidR="00CB70A1">
        <w:rPr>
          <w:rFonts w:hint="cs"/>
          <w:rtl/>
        </w:rPr>
        <w:t>ی‌</w:t>
      </w:r>
      <w:r w:rsidR="00CB70A1">
        <w:rPr>
          <w:rFonts w:hint="eastAsia"/>
          <w:rtl/>
        </w:rPr>
        <w:t>کرده</w:t>
      </w:r>
      <w:r w:rsidR="004C4419" w:rsidRPr="003C213A">
        <w:rPr>
          <w:rFonts w:hint="cs"/>
          <w:rtl/>
        </w:rPr>
        <w:t xml:space="preserve"> است، حدیثی را نقل کند که رفع تکلیف </w:t>
      </w:r>
      <w:r w:rsidR="00CB70A1">
        <w:rPr>
          <w:rtl/>
        </w:rPr>
        <w:t>م</w:t>
      </w:r>
      <w:r w:rsidR="00CB70A1">
        <w:rPr>
          <w:rFonts w:hint="cs"/>
          <w:rtl/>
        </w:rPr>
        <w:t>ی‌</w:t>
      </w:r>
      <w:r w:rsidR="00CB70A1">
        <w:rPr>
          <w:rFonts w:hint="eastAsia"/>
          <w:rtl/>
        </w:rPr>
        <w:t>کند</w:t>
      </w:r>
      <w:r w:rsidR="004C4419" w:rsidRPr="003C213A">
        <w:rPr>
          <w:rFonts w:hint="cs"/>
          <w:rtl/>
        </w:rPr>
        <w:t xml:space="preserve">، </w:t>
      </w:r>
      <w:r w:rsidR="00CB70A1">
        <w:rPr>
          <w:rtl/>
        </w:rPr>
        <w:t>م</w:t>
      </w:r>
      <w:r w:rsidR="00CB70A1">
        <w:rPr>
          <w:rFonts w:hint="cs"/>
          <w:rtl/>
        </w:rPr>
        <w:t>ی‌</w:t>
      </w:r>
      <w:r w:rsidR="00CB70A1">
        <w:rPr>
          <w:rFonts w:hint="eastAsia"/>
          <w:rtl/>
        </w:rPr>
        <w:t>توان</w:t>
      </w:r>
      <w:r w:rsidR="004C4419" w:rsidRPr="003C213A">
        <w:rPr>
          <w:rFonts w:hint="cs"/>
          <w:rtl/>
        </w:rPr>
        <w:t xml:space="preserve"> گفت که در اینجا </w:t>
      </w:r>
      <w:r w:rsidR="00CB70A1">
        <w:rPr>
          <w:rtl/>
        </w:rPr>
        <w:t>انگ</w:t>
      </w:r>
      <w:r w:rsidR="00CB70A1">
        <w:rPr>
          <w:rFonts w:hint="cs"/>
          <w:rtl/>
        </w:rPr>
        <w:t>ی</w:t>
      </w:r>
      <w:r w:rsidR="00CB70A1">
        <w:rPr>
          <w:rFonts w:hint="eastAsia"/>
          <w:rtl/>
        </w:rPr>
        <w:t>زه‌ا</w:t>
      </w:r>
      <w:r w:rsidR="00CB70A1">
        <w:rPr>
          <w:rFonts w:hint="cs"/>
          <w:rtl/>
        </w:rPr>
        <w:t>ی</w:t>
      </w:r>
      <w:r w:rsidR="004C4419" w:rsidRPr="003C213A">
        <w:rPr>
          <w:rFonts w:hint="cs"/>
          <w:rtl/>
        </w:rPr>
        <w:t xml:space="preserve"> برای جعل نداشته است؛ مثال دیگر اینکه راوی به خاطر دشمنی با اهل‌بیت علیهم‌السلام ضعیف است اما اگر حدیثی را در فضل اهل‌بیت علیهم‌السلام نقل کند، آن را </w:t>
      </w:r>
      <w:r w:rsidR="00CB70A1">
        <w:rPr>
          <w:rtl/>
        </w:rPr>
        <w:t>م</w:t>
      </w:r>
      <w:r w:rsidR="00CB70A1">
        <w:rPr>
          <w:rFonts w:hint="cs"/>
          <w:rtl/>
        </w:rPr>
        <w:t>ی‌</w:t>
      </w:r>
      <w:r w:rsidR="00CB70A1">
        <w:rPr>
          <w:rFonts w:hint="eastAsia"/>
          <w:rtl/>
        </w:rPr>
        <w:t>پذ</w:t>
      </w:r>
      <w:r w:rsidR="00CB70A1">
        <w:rPr>
          <w:rFonts w:hint="cs"/>
          <w:rtl/>
        </w:rPr>
        <w:t>ی</w:t>
      </w:r>
      <w:r w:rsidR="00CB70A1">
        <w:rPr>
          <w:rFonts w:hint="eastAsia"/>
          <w:rtl/>
        </w:rPr>
        <w:t>ر</w:t>
      </w:r>
      <w:r w:rsidR="00CB70A1">
        <w:rPr>
          <w:rFonts w:hint="cs"/>
          <w:rtl/>
        </w:rPr>
        <w:t>ی</w:t>
      </w:r>
      <w:r w:rsidR="00CB70A1">
        <w:rPr>
          <w:rFonts w:hint="eastAsia"/>
          <w:rtl/>
        </w:rPr>
        <w:t>م</w:t>
      </w:r>
      <w:r w:rsidR="004C4419" w:rsidRPr="003C213A">
        <w:rPr>
          <w:rFonts w:hint="cs"/>
          <w:rtl/>
        </w:rPr>
        <w:t xml:space="preserve"> برخلاف جایی که شخص غالی چنین حدیثی را نقل </w:t>
      </w:r>
      <w:r w:rsidR="00CB70A1">
        <w:rPr>
          <w:rtl/>
        </w:rPr>
        <w:t>م</w:t>
      </w:r>
      <w:r w:rsidR="00CB70A1">
        <w:rPr>
          <w:rFonts w:hint="cs"/>
          <w:rtl/>
        </w:rPr>
        <w:t>ی‌</w:t>
      </w:r>
      <w:r w:rsidR="00CB70A1">
        <w:rPr>
          <w:rFonts w:hint="eastAsia"/>
          <w:rtl/>
        </w:rPr>
        <w:t>کند</w:t>
      </w:r>
      <w:r w:rsidR="004C4419" w:rsidRPr="003C213A">
        <w:rPr>
          <w:rFonts w:hint="cs"/>
          <w:rtl/>
        </w:rPr>
        <w:t>.</w:t>
      </w:r>
      <w:r w:rsidRPr="003C213A">
        <w:rPr>
          <w:rFonts w:hint="cs"/>
          <w:rtl/>
        </w:rPr>
        <w:t xml:space="preserve"> آقای رفیعی کتابی با نام «</w:t>
      </w:r>
      <w:r w:rsidR="00984547" w:rsidRPr="003C213A">
        <w:rPr>
          <w:rtl/>
        </w:rPr>
        <w:t>درس‌نامه</w:t>
      </w:r>
      <w:r w:rsidRPr="003C213A">
        <w:rPr>
          <w:rFonts w:hint="cs"/>
          <w:rtl/>
        </w:rPr>
        <w:t xml:space="preserve"> وضع حدیث»</w:t>
      </w:r>
      <w:r w:rsidRPr="0006619F">
        <w:rPr>
          <w:vertAlign w:val="superscript"/>
          <w:rtl/>
        </w:rPr>
        <w:footnoteReference w:id="11"/>
      </w:r>
      <w:r w:rsidR="004C4419" w:rsidRPr="003C213A">
        <w:rPr>
          <w:rFonts w:hint="cs"/>
          <w:rtl/>
        </w:rPr>
        <w:t xml:space="preserve"> دارد که در این مورد نوشته شده است.</w:t>
      </w:r>
    </w:p>
    <w:p w:rsidR="004C4419" w:rsidRPr="003C213A" w:rsidRDefault="004C4419" w:rsidP="00634270">
      <w:pPr>
        <w:jc w:val="both"/>
        <w:rPr>
          <w:rtl/>
        </w:rPr>
      </w:pPr>
      <w:r w:rsidRPr="003C213A">
        <w:rPr>
          <w:rFonts w:hint="cs"/>
          <w:rtl/>
        </w:rPr>
        <w:t xml:space="preserve">برخی از </w:t>
      </w:r>
      <w:r w:rsidR="00CB70A1">
        <w:rPr>
          <w:rtl/>
        </w:rPr>
        <w:t>انگ</w:t>
      </w:r>
      <w:r w:rsidR="00CB70A1">
        <w:rPr>
          <w:rFonts w:hint="cs"/>
          <w:rtl/>
        </w:rPr>
        <w:t>ی</w:t>
      </w:r>
      <w:r w:rsidR="00CB70A1">
        <w:rPr>
          <w:rFonts w:hint="eastAsia"/>
          <w:rtl/>
        </w:rPr>
        <w:t>زه‌ها</w:t>
      </w:r>
      <w:r w:rsidR="00CB70A1">
        <w:rPr>
          <w:rFonts w:hint="cs"/>
          <w:rtl/>
        </w:rPr>
        <w:t>ی</w:t>
      </w:r>
      <w:r w:rsidRPr="003C213A">
        <w:rPr>
          <w:rFonts w:hint="cs"/>
          <w:rtl/>
        </w:rPr>
        <w:t xml:space="preserve"> جعل احادیث این موارد هستند:</w:t>
      </w:r>
    </w:p>
    <w:p w:rsidR="00AE31ED" w:rsidRDefault="004C4419" w:rsidP="00CB6E8F">
      <w:pPr>
        <w:pStyle w:val="Heading5"/>
        <w:rPr>
          <w:rtl/>
        </w:rPr>
      </w:pPr>
      <w:bookmarkStart w:id="32" w:name="_Toc40762338"/>
      <w:r w:rsidRPr="00EA72BF">
        <w:rPr>
          <w:rFonts w:hint="cs"/>
          <w:rtl/>
        </w:rPr>
        <w:t>1. دشمنی</w:t>
      </w:r>
      <w:bookmarkEnd w:id="32"/>
    </w:p>
    <w:p w:rsidR="004C4419" w:rsidRPr="003C213A" w:rsidRDefault="004C4419" w:rsidP="00634270">
      <w:pPr>
        <w:jc w:val="both"/>
        <w:rPr>
          <w:rtl/>
        </w:rPr>
      </w:pPr>
      <w:r w:rsidRPr="003C213A">
        <w:rPr>
          <w:rFonts w:hint="cs"/>
          <w:rtl/>
        </w:rPr>
        <w:t xml:space="preserve">جاعل به خاطر دشمنی با اهل‌بیت علیهم‌السلام حدیثی را جعل </w:t>
      </w:r>
      <w:r w:rsidR="00CB70A1">
        <w:rPr>
          <w:rtl/>
        </w:rPr>
        <w:t>م</w:t>
      </w:r>
      <w:r w:rsidR="00CB70A1">
        <w:rPr>
          <w:rFonts w:hint="cs"/>
          <w:rtl/>
        </w:rPr>
        <w:t>ی‌</w:t>
      </w:r>
      <w:r w:rsidR="00CB70A1">
        <w:rPr>
          <w:rFonts w:hint="eastAsia"/>
          <w:rtl/>
        </w:rPr>
        <w:t>کرده</w:t>
      </w:r>
      <w:r w:rsidRPr="003C213A">
        <w:rPr>
          <w:rFonts w:hint="cs"/>
          <w:rtl/>
        </w:rPr>
        <w:t xml:space="preserve"> است. این مقابله به خاطر عوامل سیاسی، فرهنگی، مالی و دنیوی و... بوده است.</w:t>
      </w:r>
    </w:p>
    <w:p w:rsidR="00AE31ED" w:rsidRDefault="004C4419" w:rsidP="00CB6E8F">
      <w:pPr>
        <w:pStyle w:val="Heading5"/>
        <w:rPr>
          <w:rtl/>
        </w:rPr>
      </w:pPr>
      <w:bookmarkStart w:id="33" w:name="_Toc40762339"/>
      <w:r>
        <w:rPr>
          <w:rFonts w:hint="cs"/>
          <w:rtl/>
        </w:rPr>
        <w:t xml:space="preserve">2. </w:t>
      </w:r>
      <w:r w:rsidR="00CB70A1">
        <w:rPr>
          <w:rtl/>
        </w:rPr>
        <w:t>انگ</w:t>
      </w:r>
      <w:r w:rsidR="00CB70A1">
        <w:rPr>
          <w:rFonts w:hint="cs"/>
          <w:rtl/>
        </w:rPr>
        <w:t>ی</w:t>
      </w:r>
      <w:r w:rsidR="00CB70A1">
        <w:rPr>
          <w:rFonts w:hint="eastAsia"/>
          <w:rtl/>
        </w:rPr>
        <w:t>زه‌</w:t>
      </w:r>
      <w:r w:rsidR="00CB70A1">
        <w:rPr>
          <w:rFonts w:hint="cs"/>
          <w:rtl/>
        </w:rPr>
        <w:t>ی</w:t>
      </w:r>
      <w:r w:rsidRPr="00EA72BF">
        <w:rPr>
          <w:rFonts w:hint="cs"/>
          <w:rtl/>
        </w:rPr>
        <w:t xml:space="preserve"> سیاسی</w:t>
      </w:r>
      <w:bookmarkEnd w:id="33"/>
    </w:p>
    <w:p w:rsidR="004C4419" w:rsidRPr="003C213A" w:rsidRDefault="004E7066" w:rsidP="00634270">
      <w:pPr>
        <w:jc w:val="both"/>
        <w:rPr>
          <w:rtl/>
        </w:rPr>
      </w:pPr>
      <w:r>
        <w:rPr>
          <w:rFonts w:hint="cs"/>
          <w:rtl/>
        </w:rPr>
        <w:t>«</w:t>
      </w:r>
      <w:r w:rsidR="004C4419" w:rsidRPr="003C213A">
        <w:rPr>
          <w:rFonts w:hint="cs"/>
          <w:rtl/>
        </w:rPr>
        <w:t>ابن ابی الحدید</w:t>
      </w:r>
      <w:r>
        <w:rPr>
          <w:rFonts w:hint="cs"/>
          <w:rtl/>
        </w:rPr>
        <w:t>»</w:t>
      </w:r>
      <w:r w:rsidR="004C4419" w:rsidRPr="003C213A">
        <w:rPr>
          <w:rFonts w:hint="cs"/>
          <w:rtl/>
        </w:rPr>
        <w:t xml:space="preserve"> گزارش </w:t>
      </w:r>
      <w:r w:rsidR="00CB70A1">
        <w:rPr>
          <w:rtl/>
        </w:rPr>
        <w:t>م</w:t>
      </w:r>
      <w:r w:rsidR="00CB70A1">
        <w:rPr>
          <w:rFonts w:hint="cs"/>
          <w:rtl/>
        </w:rPr>
        <w:t>ی‌</w:t>
      </w:r>
      <w:r w:rsidR="00CB70A1">
        <w:rPr>
          <w:rFonts w:hint="eastAsia"/>
          <w:rtl/>
        </w:rPr>
        <w:t>کند</w:t>
      </w:r>
      <w:r w:rsidR="004C4419" w:rsidRPr="003C213A">
        <w:rPr>
          <w:rFonts w:hint="cs"/>
          <w:rtl/>
        </w:rPr>
        <w:t xml:space="preserve"> که </w:t>
      </w:r>
      <w:r>
        <w:rPr>
          <w:rFonts w:hint="cs"/>
          <w:rtl/>
        </w:rPr>
        <w:t>«</w:t>
      </w:r>
      <w:r w:rsidR="004C4419" w:rsidRPr="003C213A">
        <w:rPr>
          <w:rFonts w:hint="cs"/>
          <w:rtl/>
        </w:rPr>
        <w:t>معاویه</w:t>
      </w:r>
      <w:r>
        <w:rPr>
          <w:rFonts w:hint="cs"/>
          <w:rtl/>
        </w:rPr>
        <w:t>»</w:t>
      </w:r>
      <w:r w:rsidR="004C4419" w:rsidRPr="003C213A">
        <w:rPr>
          <w:rFonts w:hint="cs"/>
          <w:rtl/>
        </w:rPr>
        <w:t xml:space="preserve"> به </w:t>
      </w:r>
      <w:r>
        <w:rPr>
          <w:rFonts w:hint="cs"/>
          <w:rtl/>
        </w:rPr>
        <w:t>«</w:t>
      </w:r>
      <w:r w:rsidR="004C4419" w:rsidRPr="003C213A">
        <w:rPr>
          <w:rFonts w:hint="cs"/>
          <w:rtl/>
        </w:rPr>
        <w:t>سمره بن جندب</w:t>
      </w:r>
      <w:r>
        <w:rPr>
          <w:rFonts w:hint="cs"/>
          <w:rtl/>
        </w:rPr>
        <w:t>»</w:t>
      </w:r>
      <w:r w:rsidR="004C4419" w:rsidRPr="003C213A">
        <w:rPr>
          <w:rFonts w:hint="cs"/>
          <w:rtl/>
        </w:rPr>
        <w:t xml:space="preserve"> مبلغ صد هزار درهم پیشنهاد کرد تا بگوید که </w:t>
      </w:r>
      <w:r w:rsidR="00CB70A1">
        <w:rPr>
          <w:rtl/>
        </w:rPr>
        <w:t>آ</w:t>
      </w:r>
      <w:r w:rsidR="00CB70A1">
        <w:rPr>
          <w:rFonts w:hint="cs"/>
          <w:rtl/>
        </w:rPr>
        <w:t>ی</w:t>
      </w:r>
      <w:r w:rsidR="00CB70A1">
        <w:rPr>
          <w:rFonts w:hint="eastAsia"/>
          <w:rtl/>
        </w:rPr>
        <w:t>ه‌</w:t>
      </w:r>
      <w:r w:rsidR="00CB70A1">
        <w:rPr>
          <w:rFonts w:hint="cs"/>
          <w:rtl/>
        </w:rPr>
        <w:t>ی</w:t>
      </w:r>
      <w:r w:rsidR="004C4419" w:rsidRPr="003C213A">
        <w:rPr>
          <w:rFonts w:hint="cs"/>
          <w:rtl/>
        </w:rPr>
        <w:t xml:space="preserve"> «</w:t>
      </w:r>
      <w:r w:rsidR="004C4419" w:rsidRPr="003C213A">
        <w:rPr>
          <w:rtl/>
        </w:rPr>
        <w:t xml:space="preserve">وَ مِنَ النَّاسِ مَنْ </w:t>
      </w:r>
      <w:r w:rsidR="004A543F" w:rsidRPr="003C213A">
        <w:rPr>
          <w:rtl/>
        </w:rPr>
        <w:t>ی</w:t>
      </w:r>
      <w:r w:rsidR="004C4419" w:rsidRPr="003C213A">
        <w:rPr>
          <w:rtl/>
        </w:rPr>
        <w:t>عْجِبُ</w:t>
      </w:r>
      <w:r w:rsidR="004A543F" w:rsidRPr="003C213A">
        <w:rPr>
          <w:rtl/>
        </w:rPr>
        <w:t>ک</w:t>
      </w:r>
      <w:r w:rsidR="004C4419" w:rsidRPr="003C213A">
        <w:rPr>
          <w:rtl/>
        </w:rPr>
        <w:t xml:space="preserve"> قَوْلُهُ فِ</w:t>
      </w:r>
      <w:r w:rsidR="004A543F" w:rsidRPr="003C213A">
        <w:rPr>
          <w:rtl/>
        </w:rPr>
        <w:t>ی</w:t>
      </w:r>
      <w:r w:rsidR="004C4419" w:rsidRPr="003C213A">
        <w:rPr>
          <w:rtl/>
        </w:rPr>
        <w:t xml:space="preserve"> الْحَ</w:t>
      </w:r>
      <w:r w:rsidR="004A543F" w:rsidRPr="003C213A">
        <w:rPr>
          <w:rtl/>
        </w:rPr>
        <w:t>ی</w:t>
      </w:r>
      <w:r w:rsidR="004C4419" w:rsidRPr="003C213A">
        <w:rPr>
          <w:rtl/>
        </w:rPr>
        <w:t>اةِ الدُّنْ</w:t>
      </w:r>
      <w:r w:rsidR="004A543F" w:rsidRPr="003C213A">
        <w:rPr>
          <w:rtl/>
        </w:rPr>
        <w:t>ی</w:t>
      </w:r>
      <w:r w:rsidR="004C4419" w:rsidRPr="003C213A">
        <w:rPr>
          <w:rtl/>
        </w:rPr>
        <w:t xml:space="preserve">ا وَ </w:t>
      </w:r>
      <w:r w:rsidR="004A543F" w:rsidRPr="003C213A">
        <w:rPr>
          <w:rtl/>
        </w:rPr>
        <w:t>ی</w:t>
      </w:r>
      <w:r w:rsidR="004C4419" w:rsidRPr="003C213A">
        <w:rPr>
          <w:rtl/>
        </w:rPr>
        <w:t xml:space="preserve">شْهِدُ اللَّهَ </w:t>
      </w:r>
      <w:r w:rsidR="00CB70A1">
        <w:rPr>
          <w:rtl/>
        </w:rPr>
        <w:t>عَل</w:t>
      </w:r>
      <w:r w:rsidR="00CB70A1">
        <w:rPr>
          <w:rFonts w:hint="cs"/>
          <w:rtl/>
        </w:rPr>
        <w:t>ی</w:t>
      </w:r>
      <w:r w:rsidR="004C4419" w:rsidRPr="003C213A">
        <w:rPr>
          <w:rtl/>
        </w:rPr>
        <w:t xml:space="preserve"> ما </w:t>
      </w:r>
      <w:r w:rsidR="00CB70A1">
        <w:rPr>
          <w:rtl/>
        </w:rPr>
        <w:t>ف</w:t>
      </w:r>
      <w:r w:rsidR="00CB70A1">
        <w:rPr>
          <w:rFonts w:hint="cs"/>
          <w:rtl/>
        </w:rPr>
        <w:t>ی</w:t>
      </w:r>
      <w:r w:rsidR="004C4419" w:rsidRPr="003C213A">
        <w:rPr>
          <w:rtl/>
        </w:rPr>
        <w:t xml:space="preserve"> قَلْبِهِ وَ هُوَ أَلَدُّ </w:t>
      </w:r>
      <w:r w:rsidR="00CB70A1">
        <w:rPr>
          <w:rtl/>
        </w:rPr>
        <w:t>الْخِصام</w:t>
      </w:r>
      <w:r w:rsidR="004C4419" w:rsidRPr="003C213A">
        <w:rPr>
          <w:rFonts w:hint="cs"/>
          <w:rtl/>
        </w:rPr>
        <w:t>»</w:t>
      </w:r>
      <w:r w:rsidR="004C4419" w:rsidRPr="003C213A">
        <w:rPr>
          <w:rtl/>
        </w:rPr>
        <w:t xml:space="preserve"> بقر</w:t>
      </w:r>
      <w:r w:rsidR="004C4419" w:rsidRPr="003C213A">
        <w:rPr>
          <w:rFonts w:hint="cs"/>
          <w:rtl/>
        </w:rPr>
        <w:t>ه</w:t>
      </w:r>
      <w:r w:rsidR="004C4419" w:rsidRPr="003C213A">
        <w:rPr>
          <w:rtl/>
        </w:rPr>
        <w:t xml:space="preserve"> 204</w:t>
      </w:r>
      <w:r w:rsidR="004C4419" w:rsidRPr="003C213A">
        <w:rPr>
          <w:rFonts w:hint="cs"/>
          <w:rtl/>
        </w:rPr>
        <w:t xml:space="preserve"> که در شان کفار و مشرکان </w:t>
      </w:r>
      <w:r w:rsidR="004C4419" w:rsidRPr="003C213A">
        <w:rPr>
          <w:rtl/>
        </w:rPr>
        <w:t>بود در</w:t>
      </w:r>
      <w:r w:rsidR="004C4419" w:rsidRPr="003C213A">
        <w:rPr>
          <w:rFonts w:hint="cs"/>
          <w:rtl/>
        </w:rPr>
        <w:t xml:space="preserve"> شان </w:t>
      </w:r>
      <w:r>
        <w:rPr>
          <w:rFonts w:hint="cs"/>
          <w:rtl/>
        </w:rPr>
        <w:t>«</w:t>
      </w:r>
      <w:r w:rsidR="004C4419" w:rsidRPr="003C213A">
        <w:rPr>
          <w:rFonts w:hint="cs"/>
          <w:rtl/>
        </w:rPr>
        <w:t>حضرت علی علیه‌السلام</w:t>
      </w:r>
      <w:r>
        <w:rPr>
          <w:rFonts w:hint="cs"/>
          <w:rtl/>
        </w:rPr>
        <w:t>»</w:t>
      </w:r>
      <w:r w:rsidR="004C4419" w:rsidRPr="003C213A">
        <w:rPr>
          <w:rFonts w:hint="cs"/>
          <w:rtl/>
        </w:rPr>
        <w:t xml:space="preserve"> نازل شده است و </w:t>
      </w:r>
      <w:r w:rsidR="00CB70A1">
        <w:rPr>
          <w:rtl/>
        </w:rPr>
        <w:t>آ</w:t>
      </w:r>
      <w:r w:rsidR="00CB70A1">
        <w:rPr>
          <w:rFonts w:hint="cs"/>
          <w:rtl/>
        </w:rPr>
        <w:t>ی</w:t>
      </w:r>
      <w:r w:rsidR="00CB70A1">
        <w:rPr>
          <w:rFonts w:hint="eastAsia"/>
          <w:rtl/>
        </w:rPr>
        <w:t>ه‌</w:t>
      </w:r>
      <w:r w:rsidR="00CB70A1">
        <w:rPr>
          <w:rFonts w:hint="cs"/>
          <w:rtl/>
        </w:rPr>
        <w:t>ی</w:t>
      </w:r>
      <w:r w:rsidR="004C4419" w:rsidRPr="003C213A">
        <w:rPr>
          <w:rFonts w:hint="cs"/>
          <w:rtl/>
        </w:rPr>
        <w:t xml:space="preserve"> «</w:t>
      </w:r>
      <w:r w:rsidR="004C4419" w:rsidRPr="003C213A">
        <w:rPr>
          <w:rtl/>
        </w:rPr>
        <w:t xml:space="preserve">وَ مِنَ النَّاسِ مَنْ </w:t>
      </w:r>
      <w:r w:rsidR="004A543F" w:rsidRPr="003C213A">
        <w:rPr>
          <w:rtl/>
        </w:rPr>
        <w:t>ی</w:t>
      </w:r>
      <w:r w:rsidR="004C4419" w:rsidRPr="003C213A">
        <w:rPr>
          <w:rtl/>
        </w:rPr>
        <w:t>شْر</w:t>
      </w:r>
      <w:r w:rsidR="004A543F" w:rsidRPr="003C213A">
        <w:rPr>
          <w:rtl/>
        </w:rPr>
        <w:t>ی</w:t>
      </w:r>
      <w:r w:rsidR="004C4419" w:rsidRPr="003C213A">
        <w:rPr>
          <w:rtl/>
        </w:rPr>
        <w:t xml:space="preserve"> نَفْسَهُ ابْتِغاءَ مَرْضاتِ اللَّهِ وَ اللَّهُ رَؤُفٌ بِالْعِباد</w:t>
      </w:r>
      <w:r w:rsidR="004C4419" w:rsidRPr="003C213A">
        <w:rPr>
          <w:rFonts w:hint="cs"/>
          <w:rtl/>
        </w:rPr>
        <w:t xml:space="preserve">» </w:t>
      </w:r>
      <w:r w:rsidR="004C4419" w:rsidRPr="003C213A">
        <w:rPr>
          <w:rtl/>
        </w:rPr>
        <w:t>بقر</w:t>
      </w:r>
      <w:r w:rsidR="004C4419" w:rsidRPr="003C213A">
        <w:rPr>
          <w:rFonts w:hint="cs"/>
          <w:rtl/>
        </w:rPr>
        <w:t>ه</w:t>
      </w:r>
      <w:r w:rsidR="004C4419" w:rsidRPr="003C213A">
        <w:rPr>
          <w:rtl/>
        </w:rPr>
        <w:t xml:space="preserve"> 207</w:t>
      </w:r>
      <w:r w:rsidR="004C4419" w:rsidRPr="003C213A">
        <w:rPr>
          <w:rFonts w:hint="cs"/>
          <w:rtl/>
        </w:rPr>
        <w:t xml:space="preserve"> که در شان </w:t>
      </w:r>
      <w:r>
        <w:rPr>
          <w:rFonts w:hint="cs"/>
          <w:rtl/>
        </w:rPr>
        <w:t>«</w:t>
      </w:r>
      <w:r w:rsidR="004C4419" w:rsidRPr="003C213A">
        <w:rPr>
          <w:rFonts w:hint="cs"/>
          <w:rtl/>
        </w:rPr>
        <w:t xml:space="preserve">حضرت </w:t>
      </w:r>
      <w:r>
        <w:rPr>
          <w:rFonts w:hint="cs"/>
          <w:rtl/>
        </w:rPr>
        <w:t xml:space="preserve">علی </w:t>
      </w:r>
      <w:r w:rsidR="004C4419" w:rsidRPr="003C213A">
        <w:rPr>
          <w:rFonts w:hint="cs"/>
          <w:rtl/>
        </w:rPr>
        <w:t>علیه‌السلام</w:t>
      </w:r>
      <w:r>
        <w:rPr>
          <w:rFonts w:hint="cs"/>
          <w:rtl/>
        </w:rPr>
        <w:t>»</w:t>
      </w:r>
      <w:r w:rsidR="004C4419" w:rsidRPr="003C213A">
        <w:rPr>
          <w:rFonts w:hint="cs"/>
          <w:rtl/>
        </w:rPr>
        <w:t xml:space="preserve"> و به سبب حادثه لیله المبیت نازل شده بود در مورد </w:t>
      </w:r>
      <w:r>
        <w:rPr>
          <w:rFonts w:hint="cs"/>
          <w:rtl/>
        </w:rPr>
        <w:t>«</w:t>
      </w:r>
      <w:r w:rsidR="004C4419" w:rsidRPr="003C213A">
        <w:rPr>
          <w:rFonts w:hint="cs"/>
          <w:rtl/>
        </w:rPr>
        <w:t>ابن ملجم مرادی</w:t>
      </w:r>
      <w:r>
        <w:rPr>
          <w:rFonts w:hint="cs"/>
          <w:rtl/>
        </w:rPr>
        <w:t>»</w:t>
      </w:r>
      <w:r w:rsidR="004C4419" w:rsidRPr="003C213A">
        <w:rPr>
          <w:rFonts w:hint="cs"/>
          <w:rtl/>
        </w:rPr>
        <w:t xml:space="preserve"> نازل شده است. </w:t>
      </w:r>
      <w:r>
        <w:rPr>
          <w:rFonts w:hint="cs"/>
          <w:rtl/>
        </w:rPr>
        <w:t>«</w:t>
      </w:r>
      <w:r w:rsidR="004C4419" w:rsidRPr="003C213A">
        <w:rPr>
          <w:rFonts w:hint="cs"/>
          <w:rtl/>
        </w:rPr>
        <w:t>سمره بن جندب</w:t>
      </w:r>
      <w:r>
        <w:rPr>
          <w:rFonts w:hint="cs"/>
          <w:rtl/>
        </w:rPr>
        <w:t>»</w:t>
      </w:r>
      <w:r w:rsidR="004C4419" w:rsidRPr="003C213A">
        <w:rPr>
          <w:rFonts w:hint="cs"/>
          <w:rtl/>
        </w:rPr>
        <w:t xml:space="preserve"> با مبلغ چهارصد هزار درهم این حدیث را جعل کرد.</w:t>
      </w:r>
    </w:p>
    <w:p w:rsidR="00AE31ED" w:rsidRDefault="004C4419" w:rsidP="00CB6E8F">
      <w:pPr>
        <w:pStyle w:val="Heading5"/>
        <w:rPr>
          <w:rtl/>
        </w:rPr>
      </w:pPr>
      <w:bookmarkStart w:id="34" w:name="_Toc40762340"/>
      <w:r>
        <w:rPr>
          <w:rFonts w:hint="cs"/>
          <w:rtl/>
        </w:rPr>
        <w:t>3</w:t>
      </w:r>
      <w:r w:rsidRPr="00EA72BF">
        <w:rPr>
          <w:rFonts w:hint="cs"/>
          <w:rtl/>
        </w:rPr>
        <w:t xml:space="preserve">. </w:t>
      </w:r>
      <w:r w:rsidR="00CB70A1">
        <w:rPr>
          <w:rtl/>
        </w:rPr>
        <w:t>انگ</w:t>
      </w:r>
      <w:r w:rsidR="00CB70A1">
        <w:rPr>
          <w:rFonts w:hint="cs"/>
          <w:rtl/>
        </w:rPr>
        <w:t>ی</w:t>
      </w:r>
      <w:r w:rsidR="00CB70A1">
        <w:rPr>
          <w:rFonts w:hint="eastAsia"/>
          <w:rtl/>
        </w:rPr>
        <w:t>زه‌</w:t>
      </w:r>
      <w:r w:rsidR="00CB70A1">
        <w:rPr>
          <w:rFonts w:hint="cs"/>
          <w:rtl/>
        </w:rPr>
        <w:t>ی</w:t>
      </w:r>
      <w:r w:rsidR="00AE31ED">
        <w:rPr>
          <w:rFonts w:hint="cs"/>
          <w:rtl/>
        </w:rPr>
        <w:t xml:space="preserve"> فرهنگی</w:t>
      </w:r>
      <w:bookmarkEnd w:id="34"/>
    </w:p>
    <w:p w:rsidR="004C4419" w:rsidRPr="003C213A" w:rsidRDefault="004C4419" w:rsidP="00634270">
      <w:pPr>
        <w:jc w:val="both"/>
        <w:rPr>
          <w:rtl/>
        </w:rPr>
      </w:pPr>
      <w:r w:rsidRPr="003C213A">
        <w:rPr>
          <w:rFonts w:hint="cs"/>
          <w:rtl/>
        </w:rPr>
        <w:t xml:space="preserve">حکومت وقت و خود ابوهریره همواره تلاش </w:t>
      </w:r>
      <w:r w:rsidR="00CB70A1">
        <w:rPr>
          <w:rtl/>
        </w:rPr>
        <w:t>م</w:t>
      </w:r>
      <w:r w:rsidR="00CB70A1">
        <w:rPr>
          <w:rFonts w:hint="cs"/>
          <w:rtl/>
        </w:rPr>
        <w:t>ی‌</w:t>
      </w:r>
      <w:r w:rsidR="00CB70A1">
        <w:rPr>
          <w:rFonts w:hint="eastAsia"/>
          <w:rtl/>
        </w:rPr>
        <w:t>کردند</w:t>
      </w:r>
      <w:r w:rsidRPr="003C213A">
        <w:rPr>
          <w:rFonts w:hint="cs"/>
          <w:rtl/>
        </w:rPr>
        <w:t xml:space="preserve"> که وی </w:t>
      </w:r>
      <w:r w:rsidR="00C43E41" w:rsidRPr="003C213A">
        <w:rPr>
          <w:rFonts w:hint="cs"/>
          <w:rtl/>
        </w:rPr>
        <w:t>به‌عنوان</w:t>
      </w:r>
      <w:r w:rsidRPr="003C213A">
        <w:rPr>
          <w:rFonts w:hint="cs"/>
          <w:rtl/>
        </w:rPr>
        <w:t xml:space="preserve"> عالم مطرح شود. به این منظور، هم تعداد روایاتی که چنین اشخاصی نقل </w:t>
      </w:r>
      <w:r w:rsidR="00CB70A1">
        <w:rPr>
          <w:rtl/>
        </w:rPr>
        <w:t>م</w:t>
      </w:r>
      <w:r w:rsidR="00CB70A1">
        <w:rPr>
          <w:rFonts w:hint="cs"/>
          <w:rtl/>
        </w:rPr>
        <w:t>ی‌</w:t>
      </w:r>
      <w:r w:rsidR="00CB70A1">
        <w:rPr>
          <w:rFonts w:hint="eastAsia"/>
          <w:rtl/>
        </w:rPr>
        <w:t>کردند</w:t>
      </w:r>
      <w:r w:rsidRPr="003C213A">
        <w:rPr>
          <w:rFonts w:hint="cs"/>
          <w:rtl/>
        </w:rPr>
        <w:t xml:space="preserve"> زیاد بود و هم احادیثی را نقل </w:t>
      </w:r>
      <w:r w:rsidR="00CB70A1">
        <w:rPr>
          <w:rtl/>
        </w:rPr>
        <w:t>م</w:t>
      </w:r>
      <w:r w:rsidR="00CB70A1">
        <w:rPr>
          <w:rFonts w:hint="cs"/>
          <w:rtl/>
        </w:rPr>
        <w:t>ی‌</w:t>
      </w:r>
      <w:r w:rsidR="00CB70A1">
        <w:rPr>
          <w:rFonts w:hint="eastAsia"/>
          <w:rtl/>
        </w:rPr>
        <w:t>کردند</w:t>
      </w:r>
      <w:r w:rsidRPr="003C213A">
        <w:rPr>
          <w:rFonts w:hint="cs"/>
          <w:rtl/>
        </w:rPr>
        <w:t xml:space="preserve"> که جذاب بود و برای این کار از اسرائیلیات استفاده </w:t>
      </w:r>
      <w:r w:rsidR="00CB70A1">
        <w:rPr>
          <w:rtl/>
        </w:rPr>
        <w:t>م</w:t>
      </w:r>
      <w:r w:rsidR="00CB70A1">
        <w:rPr>
          <w:rFonts w:hint="cs"/>
          <w:rtl/>
        </w:rPr>
        <w:t>ی‌</w:t>
      </w:r>
      <w:r w:rsidR="00CB70A1">
        <w:rPr>
          <w:rFonts w:hint="eastAsia"/>
          <w:rtl/>
        </w:rPr>
        <w:t>کردند</w:t>
      </w:r>
      <w:r w:rsidRPr="003C213A">
        <w:rPr>
          <w:rFonts w:hint="cs"/>
          <w:rtl/>
        </w:rPr>
        <w:t xml:space="preserve">. </w:t>
      </w:r>
      <w:r w:rsidR="00C43E41" w:rsidRPr="003C213A">
        <w:rPr>
          <w:rFonts w:hint="cs"/>
          <w:rtl/>
        </w:rPr>
        <w:t>به‌طور</w:t>
      </w:r>
      <w:r w:rsidRPr="003C213A">
        <w:rPr>
          <w:rFonts w:hint="cs"/>
          <w:rtl/>
        </w:rPr>
        <w:t xml:space="preserve"> مثال گفته </w:t>
      </w:r>
      <w:r w:rsidR="00CB70A1">
        <w:rPr>
          <w:rtl/>
        </w:rPr>
        <w:t>م</w:t>
      </w:r>
      <w:r w:rsidR="00CB70A1">
        <w:rPr>
          <w:rFonts w:hint="cs"/>
          <w:rtl/>
        </w:rPr>
        <w:t>ی‌</w:t>
      </w:r>
      <w:r w:rsidR="00CB70A1">
        <w:rPr>
          <w:rFonts w:hint="eastAsia"/>
          <w:rtl/>
        </w:rPr>
        <w:t>شد</w:t>
      </w:r>
      <w:r w:rsidRPr="003C213A">
        <w:rPr>
          <w:rFonts w:hint="cs"/>
          <w:rtl/>
        </w:rPr>
        <w:t xml:space="preserve"> اطلاعاتی که در مورد پیامبران گذشته داشتند را از قول پیامبر صلی الله علیه و آله و سلم نقل </w:t>
      </w:r>
      <w:r w:rsidR="00CB70A1">
        <w:rPr>
          <w:rtl/>
        </w:rPr>
        <w:t>م</w:t>
      </w:r>
      <w:r w:rsidR="00CB70A1">
        <w:rPr>
          <w:rFonts w:hint="cs"/>
          <w:rtl/>
        </w:rPr>
        <w:t>ی‌</w:t>
      </w:r>
      <w:r w:rsidR="00CB70A1">
        <w:rPr>
          <w:rFonts w:hint="eastAsia"/>
          <w:rtl/>
        </w:rPr>
        <w:t>کردند</w:t>
      </w:r>
      <w:r w:rsidRPr="003C213A">
        <w:rPr>
          <w:rFonts w:hint="cs"/>
          <w:rtl/>
        </w:rPr>
        <w:t>.</w:t>
      </w:r>
    </w:p>
    <w:p w:rsidR="004C4419" w:rsidRPr="003C213A" w:rsidRDefault="004C4419" w:rsidP="00634270">
      <w:pPr>
        <w:jc w:val="both"/>
        <w:rPr>
          <w:rtl/>
        </w:rPr>
      </w:pPr>
      <w:r w:rsidRPr="003C213A">
        <w:rPr>
          <w:rFonts w:hint="cs"/>
          <w:rtl/>
        </w:rPr>
        <w:t xml:space="preserve">همین‌طور شخصی به نام «خاوری» احادیثی را در مورد تصوف نقل </w:t>
      </w:r>
      <w:r w:rsidR="00CB70A1">
        <w:rPr>
          <w:rtl/>
        </w:rPr>
        <w:t>م</w:t>
      </w:r>
      <w:r w:rsidR="00CB70A1">
        <w:rPr>
          <w:rFonts w:hint="cs"/>
          <w:rtl/>
        </w:rPr>
        <w:t>ی‌</w:t>
      </w:r>
      <w:r w:rsidR="00CB70A1">
        <w:rPr>
          <w:rFonts w:hint="eastAsia"/>
          <w:rtl/>
        </w:rPr>
        <w:t>کرده</w:t>
      </w:r>
      <w:r w:rsidRPr="003C213A">
        <w:rPr>
          <w:rFonts w:hint="cs"/>
          <w:rtl/>
        </w:rPr>
        <w:t xml:space="preserve"> است که چنین احادیثی و مشابه این احادیث را کسی از پیامبر صلی الله علیه و آله و سلم نشنیده بود.</w:t>
      </w:r>
    </w:p>
    <w:p w:rsidR="00AE31ED" w:rsidRDefault="004C4419" w:rsidP="00CB6E8F">
      <w:pPr>
        <w:pStyle w:val="Heading5"/>
        <w:rPr>
          <w:rtl/>
        </w:rPr>
      </w:pPr>
      <w:bookmarkStart w:id="35" w:name="_Toc40762341"/>
      <w:r>
        <w:rPr>
          <w:rFonts w:hint="cs"/>
          <w:rtl/>
        </w:rPr>
        <w:t>4</w:t>
      </w:r>
      <w:r w:rsidRPr="00EA72BF">
        <w:rPr>
          <w:rFonts w:hint="cs"/>
          <w:rtl/>
        </w:rPr>
        <w:t xml:space="preserve">. </w:t>
      </w:r>
      <w:r w:rsidR="00CB70A1">
        <w:rPr>
          <w:rtl/>
        </w:rPr>
        <w:t>انگ</w:t>
      </w:r>
      <w:r w:rsidR="00CB70A1">
        <w:rPr>
          <w:rFonts w:hint="cs"/>
          <w:rtl/>
        </w:rPr>
        <w:t>ی</w:t>
      </w:r>
      <w:r w:rsidR="00CB70A1">
        <w:rPr>
          <w:rFonts w:hint="eastAsia"/>
          <w:rtl/>
        </w:rPr>
        <w:t>زه‌</w:t>
      </w:r>
      <w:r w:rsidR="00CB70A1">
        <w:rPr>
          <w:rFonts w:hint="cs"/>
          <w:rtl/>
        </w:rPr>
        <w:t>ی</w:t>
      </w:r>
      <w:r w:rsidRPr="00EA72BF">
        <w:rPr>
          <w:rFonts w:hint="cs"/>
          <w:rtl/>
        </w:rPr>
        <w:t xml:space="preserve"> دینی</w:t>
      </w:r>
      <w:bookmarkEnd w:id="35"/>
    </w:p>
    <w:p w:rsidR="004C4419" w:rsidRPr="003C213A" w:rsidRDefault="004C4419" w:rsidP="00634270">
      <w:pPr>
        <w:jc w:val="both"/>
        <w:rPr>
          <w:rtl/>
        </w:rPr>
      </w:pPr>
      <w:r w:rsidRPr="003C213A">
        <w:rPr>
          <w:rFonts w:hint="cs"/>
          <w:rtl/>
        </w:rPr>
        <w:t xml:space="preserve">همان‌طوری که در جریان </w:t>
      </w:r>
      <w:r w:rsidRPr="003C213A">
        <w:rPr>
          <w:rtl/>
        </w:rPr>
        <w:t>ابو مر</w:t>
      </w:r>
      <w:r w:rsidRPr="003C213A">
        <w:rPr>
          <w:rFonts w:hint="cs"/>
          <w:rtl/>
        </w:rPr>
        <w:t>ی</w:t>
      </w:r>
      <w:r w:rsidRPr="003C213A">
        <w:rPr>
          <w:rFonts w:hint="eastAsia"/>
          <w:rtl/>
        </w:rPr>
        <w:t>م</w:t>
      </w:r>
      <w:r w:rsidRPr="003C213A">
        <w:rPr>
          <w:rFonts w:hint="cs"/>
          <w:rtl/>
        </w:rPr>
        <w:t xml:space="preserve"> گفته شد.</w:t>
      </w:r>
    </w:p>
    <w:p w:rsidR="004C4419" w:rsidRPr="003C213A" w:rsidRDefault="00AE31ED" w:rsidP="00634270">
      <w:pPr>
        <w:jc w:val="both"/>
        <w:rPr>
          <w:rtl/>
        </w:rPr>
      </w:pPr>
      <w:r w:rsidRPr="003C213A">
        <w:rPr>
          <w:rFonts w:hint="cs"/>
          <w:rtl/>
        </w:rPr>
        <w:lastRenderedPageBreak/>
        <w:t>همچنین «</w:t>
      </w:r>
      <w:r w:rsidR="004C4419" w:rsidRPr="003C213A">
        <w:rPr>
          <w:rFonts w:hint="cs"/>
          <w:rtl/>
        </w:rPr>
        <w:t>یحیی بن قطان</w:t>
      </w:r>
      <w:r w:rsidRPr="003C213A">
        <w:rPr>
          <w:rFonts w:hint="cs"/>
          <w:rtl/>
        </w:rPr>
        <w:t>»</w:t>
      </w:r>
      <w:r w:rsidR="004C4419" w:rsidRPr="003C213A">
        <w:rPr>
          <w:rFonts w:hint="cs"/>
          <w:rtl/>
        </w:rPr>
        <w:t xml:space="preserve"> </w:t>
      </w:r>
      <w:r w:rsidR="00CB70A1">
        <w:rPr>
          <w:rtl/>
        </w:rPr>
        <w:t>م</w:t>
      </w:r>
      <w:r w:rsidR="00CB70A1">
        <w:rPr>
          <w:rFonts w:hint="cs"/>
          <w:rtl/>
        </w:rPr>
        <w:t>ی‌</w:t>
      </w:r>
      <w:r w:rsidR="00CB70A1">
        <w:rPr>
          <w:rFonts w:hint="eastAsia"/>
          <w:rtl/>
        </w:rPr>
        <w:t>گو</w:t>
      </w:r>
      <w:r w:rsidR="00CB70A1">
        <w:rPr>
          <w:rFonts w:hint="cs"/>
          <w:rtl/>
        </w:rPr>
        <w:t>ی</w:t>
      </w:r>
      <w:r w:rsidR="00CB70A1">
        <w:rPr>
          <w:rFonts w:hint="eastAsia"/>
          <w:rtl/>
        </w:rPr>
        <w:t>د</w:t>
      </w:r>
      <w:r w:rsidR="004C4419" w:rsidRPr="003C213A">
        <w:rPr>
          <w:rFonts w:hint="cs"/>
          <w:rtl/>
        </w:rPr>
        <w:t xml:space="preserve"> از بعضی از روات شنیدم که فضائلی برای نماز خاصی ذکر </w:t>
      </w:r>
      <w:r w:rsidR="00CB70A1">
        <w:rPr>
          <w:rtl/>
        </w:rPr>
        <w:t>م</w:t>
      </w:r>
      <w:r w:rsidR="00CB70A1">
        <w:rPr>
          <w:rFonts w:hint="cs"/>
          <w:rtl/>
        </w:rPr>
        <w:t>ی‌</w:t>
      </w:r>
      <w:r w:rsidR="00CB70A1">
        <w:rPr>
          <w:rFonts w:hint="eastAsia"/>
          <w:rtl/>
        </w:rPr>
        <w:t>کردند</w:t>
      </w:r>
      <w:r w:rsidR="004C4419" w:rsidRPr="003C213A">
        <w:rPr>
          <w:rFonts w:hint="cs"/>
          <w:rtl/>
        </w:rPr>
        <w:t xml:space="preserve">. زمانی که از آنها سؤال کردم که مگر این حدیث را </w:t>
      </w:r>
      <w:r w:rsidR="00CB70A1">
        <w:rPr>
          <w:rtl/>
        </w:rPr>
        <w:t>نشن</w:t>
      </w:r>
      <w:r w:rsidR="00CB70A1">
        <w:rPr>
          <w:rFonts w:hint="cs"/>
          <w:rtl/>
        </w:rPr>
        <w:t>ی</w:t>
      </w:r>
      <w:r w:rsidR="00CB70A1">
        <w:rPr>
          <w:rFonts w:hint="eastAsia"/>
          <w:rtl/>
        </w:rPr>
        <w:t>ده‌ا</w:t>
      </w:r>
      <w:r w:rsidR="00CB70A1">
        <w:rPr>
          <w:rFonts w:hint="cs"/>
          <w:rtl/>
        </w:rPr>
        <w:t>ی</w:t>
      </w:r>
      <w:r w:rsidR="00CB70A1">
        <w:rPr>
          <w:rFonts w:hint="eastAsia"/>
          <w:rtl/>
        </w:rPr>
        <w:t>د</w:t>
      </w:r>
      <w:r w:rsidR="004C4419" w:rsidRPr="003C213A">
        <w:rPr>
          <w:rFonts w:hint="cs"/>
          <w:rtl/>
        </w:rPr>
        <w:t xml:space="preserve"> که «من کذب علی فلیتبوا مقعده من النار»؟ جواب دادند: «قال من کذب علی و لم یقل من کذب لی».</w:t>
      </w:r>
    </w:p>
    <w:p w:rsidR="004C4419" w:rsidRPr="003C213A" w:rsidRDefault="004C4419" w:rsidP="00634270">
      <w:pPr>
        <w:jc w:val="both"/>
        <w:rPr>
          <w:rtl/>
        </w:rPr>
      </w:pPr>
      <w:r w:rsidRPr="003C213A">
        <w:rPr>
          <w:rFonts w:hint="cs"/>
          <w:rtl/>
        </w:rPr>
        <w:t xml:space="preserve">با شناخت چنین </w:t>
      </w:r>
      <w:r w:rsidR="00CB70A1">
        <w:rPr>
          <w:rtl/>
        </w:rPr>
        <w:t>انگ</w:t>
      </w:r>
      <w:r w:rsidR="00CB70A1">
        <w:rPr>
          <w:rFonts w:hint="cs"/>
          <w:rtl/>
        </w:rPr>
        <w:t>ی</w:t>
      </w:r>
      <w:r w:rsidR="00CB70A1">
        <w:rPr>
          <w:rFonts w:hint="eastAsia"/>
          <w:rtl/>
        </w:rPr>
        <w:t>زه‌ها</w:t>
      </w:r>
      <w:r w:rsidR="00CB70A1">
        <w:rPr>
          <w:rFonts w:hint="cs"/>
          <w:rtl/>
        </w:rPr>
        <w:t>یی</w:t>
      </w:r>
      <w:r w:rsidRPr="003C213A">
        <w:rPr>
          <w:rFonts w:hint="cs"/>
          <w:rtl/>
        </w:rPr>
        <w:t xml:space="preserve"> </w:t>
      </w:r>
      <w:r w:rsidR="00CB70A1">
        <w:rPr>
          <w:rtl/>
        </w:rPr>
        <w:t>م</w:t>
      </w:r>
      <w:r w:rsidR="00CB70A1">
        <w:rPr>
          <w:rFonts w:hint="cs"/>
          <w:rtl/>
        </w:rPr>
        <w:t>ی‌</w:t>
      </w:r>
      <w:r w:rsidR="00CB70A1">
        <w:rPr>
          <w:rFonts w:hint="eastAsia"/>
          <w:rtl/>
        </w:rPr>
        <w:t>توان</w:t>
      </w:r>
      <w:r w:rsidRPr="003C213A">
        <w:rPr>
          <w:rFonts w:hint="cs"/>
          <w:rtl/>
        </w:rPr>
        <w:t xml:space="preserve"> در جایی که راوی جعال است اما حدیث او با </w:t>
      </w:r>
      <w:r w:rsidR="00CB70A1">
        <w:rPr>
          <w:rtl/>
        </w:rPr>
        <w:t>انگ</w:t>
      </w:r>
      <w:r w:rsidR="00CB70A1">
        <w:rPr>
          <w:rFonts w:hint="cs"/>
          <w:rtl/>
        </w:rPr>
        <w:t>ی</w:t>
      </w:r>
      <w:r w:rsidR="00CB70A1">
        <w:rPr>
          <w:rFonts w:hint="eastAsia"/>
          <w:rtl/>
        </w:rPr>
        <w:t>زه‌ها</w:t>
      </w:r>
      <w:r w:rsidR="00CB70A1">
        <w:rPr>
          <w:rFonts w:hint="cs"/>
          <w:rtl/>
        </w:rPr>
        <w:t>ی</w:t>
      </w:r>
      <w:r w:rsidRPr="003C213A">
        <w:rPr>
          <w:rFonts w:hint="cs"/>
          <w:rtl/>
        </w:rPr>
        <w:t xml:space="preserve"> جعلش تناسبی ندارد، روایت را پذیرفت.</w:t>
      </w:r>
    </w:p>
    <w:p w:rsidR="00B97FFC" w:rsidRPr="003C213A" w:rsidRDefault="00B97FFC" w:rsidP="00634270">
      <w:pPr>
        <w:jc w:val="both"/>
        <w:rPr>
          <w:rtl/>
        </w:rPr>
      </w:pPr>
      <w:r w:rsidRPr="00F836EE">
        <w:rPr>
          <w:rFonts w:cs="B Titr" w:hint="cs"/>
          <w:sz w:val="28"/>
          <w:szCs w:val="24"/>
          <w:rtl/>
        </w:rPr>
        <w:t>سؤال:</w:t>
      </w:r>
      <w:r w:rsidRPr="003C213A">
        <w:rPr>
          <w:rFonts w:hint="cs"/>
          <w:rtl/>
        </w:rPr>
        <w:t xml:space="preserve"> اگر شخصی دروغ بگوید دیگر وثاقت ندارد؛ اما در این موارد روایت </w:t>
      </w:r>
      <w:r w:rsidRPr="003C213A">
        <w:rPr>
          <w:rtl/>
        </w:rPr>
        <w:t>را از</w:t>
      </w:r>
      <w:r w:rsidRPr="003C213A">
        <w:rPr>
          <w:rFonts w:hint="cs"/>
          <w:rtl/>
        </w:rPr>
        <w:t xml:space="preserve"> شخص وضاع </w:t>
      </w:r>
      <w:r w:rsidR="00CB70A1">
        <w:rPr>
          <w:rtl/>
        </w:rPr>
        <w:t>م</w:t>
      </w:r>
      <w:r w:rsidR="00CB70A1">
        <w:rPr>
          <w:rFonts w:hint="cs"/>
          <w:rtl/>
        </w:rPr>
        <w:t>ی‌</w:t>
      </w:r>
      <w:r w:rsidR="00CB70A1">
        <w:rPr>
          <w:rFonts w:hint="eastAsia"/>
          <w:rtl/>
        </w:rPr>
        <w:t>پذ</w:t>
      </w:r>
      <w:r w:rsidR="00CB70A1">
        <w:rPr>
          <w:rFonts w:hint="cs"/>
          <w:rtl/>
        </w:rPr>
        <w:t>ی</w:t>
      </w:r>
      <w:r w:rsidR="00CB70A1">
        <w:rPr>
          <w:rFonts w:hint="eastAsia"/>
          <w:rtl/>
        </w:rPr>
        <w:t>ر</w:t>
      </w:r>
      <w:r w:rsidR="00CB70A1">
        <w:rPr>
          <w:rFonts w:hint="cs"/>
          <w:rtl/>
        </w:rPr>
        <w:t>ی</w:t>
      </w:r>
      <w:r w:rsidR="00CB70A1">
        <w:rPr>
          <w:rFonts w:hint="eastAsia"/>
          <w:rtl/>
        </w:rPr>
        <w:t>م</w:t>
      </w:r>
      <w:r w:rsidRPr="003C213A">
        <w:rPr>
          <w:rFonts w:hint="cs"/>
          <w:rtl/>
        </w:rPr>
        <w:t>.</w:t>
      </w:r>
    </w:p>
    <w:p w:rsidR="00B97FFC" w:rsidRPr="003C213A" w:rsidRDefault="00B97FFC" w:rsidP="00634270">
      <w:pPr>
        <w:jc w:val="both"/>
        <w:rPr>
          <w:rtl/>
        </w:rPr>
      </w:pPr>
      <w:r w:rsidRPr="00F836EE">
        <w:rPr>
          <w:rFonts w:cs="B Titr" w:hint="cs"/>
          <w:sz w:val="28"/>
          <w:szCs w:val="24"/>
          <w:rtl/>
        </w:rPr>
        <w:t>جواب:</w:t>
      </w:r>
      <w:r w:rsidRPr="003C213A">
        <w:rPr>
          <w:rFonts w:hint="cs"/>
          <w:rtl/>
        </w:rPr>
        <w:t xml:space="preserve"> برخورد اولیه همین‌طور است اما برخورد عمیق این‌گونه نیست. کاربرد دنبال کردن </w:t>
      </w:r>
      <w:r w:rsidR="00CB70A1">
        <w:rPr>
          <w:rtl/>
        </w:rPr>
        <w:t>انگ</w:t>
      </w:r>
      <w:r w:rsidR="00CB70A1">
        <w:rPr>
          <w:rFonts w:hint="cs"/>
          <w:rtl/>
        </w:rPr>
        <w:t>ی</w:t>
      </w:r>
      <w:r w:rsidR="00CB70A1">
        <w:rPr>
          <w:rFonts w:hint="eastAsia"/>
          <w:rtl/>
        </w:rPr>
        <w:t>زه‌ها</w:t>
      </w:r>
      <w:r w:rsidR="00CB70A1">
        <w:rPr>
          <w:rFonts w:hint="cs"/>
          <w:rtl/>
        </w:rPr>
        <w:t>ی</w:t>
      </w:r>
      <w:r w:rsidRPr="003C213A">
        <w:rPr>
          <w:rFonts w:hint="cs"/>
          <w:rtl/>
        </w:rPr>
        <w:t xml:space="preserve"> جعل</w:t>
      </w:r>
      <w:r w:rsidRPr="003C213A">
        <w:rPr>
          <w:rtl/>
        </w:rPr>
        <w:t xml:space="preserve"> </w:t>
      </w:r>
      <w:r w:rsidRPr="003C213A">
        <w:rPr>
          <w:rFonts w:hint="cs"/>
          <w:rtl/>
        </w:rPr>
        <w:t xml:space="preserve">و شناخت وضاعین برای این موارد است و از طرفی این را نیز </w:t>
      </w:r>
      <w:r w:rsidR="00CB70A1">
        <w:rPr>
          <w:rtl/>
        </w:rPr>
        <w:t>م</w:t>
      </w:r>
      <w:r w:rsidR="00CB70A1">
        <w:rPr>
          <w:rFonts w:hint="cs"/>
          <w:rtl/>
        </w:rPr>
        <w:t>ی‌</w:t>
      </w:r>
      <w:r w:rsidR="00CB70A1">
        <w:rPr>
          <w:rFonts w:hint="eastAsia"/>
          <w:rtl/>
        </w:rPr>
        <w:t>دان</w:t>
      </w:r>
      <w:r w:rsidR="00CB70A1">
        <w:rPr>
          <w:rFonts w:hint="cs"/>
          <w:rtl/>
        </w:rPr>
        <w:t>ی</w:t>
      </w:r>
      <w:r w:rsidR="00CB70A1">
        <w:rPr>
          <w:rFonts w:hint="eastAsia"/>
          <w:rtl/>
        </w:rPr>
        <w:t>م</w:t>
      </w:r>
      <w:r w:rsidRPr="003C213A">
        <w:rPr>
          <w:rFonts w:hint="cs"/>
          <w:rtl/>
        </w:rPr>
        <w:t xml:space="preserve"> که </w:t>
      </w:r>
      <w:r w:rsidR="00CB70A1">
        <w:rPr>
          <w:rtl/>
        </w:rPr>
        <w:t>همه‌</w:t>
      </w:r>
      <w:r w:rsidR="00CB70A1">
        <w:rPr>
          <w:rFonts w:hint="cs"/>
          <w:rtl/>
        </w:rPr>
        <w:t>ی</w:t>
      </w:r>
      <w:r w:rsidRPr="003C213A">
        <w:rPr>
          <w:rFonts w:hint="cs"/>
          <w:rtl/>
        </w:rPr>
        <w:t xml:space="preserve"> روایات شخص وضاع جعلی نبوده است؛ زیرا در آن صورت جعال بودن او برای همه مشخص </w:t>
      </w:r>
      <w:r w:rsidR="00CB70A1">
        <w:rPr>
          <w:rtl/>
        </w:rPr>
        <w:t>م</w:t>
      </w:r>
      <w:r w:rsidR="00CB70A1">
        <w:rPr>
          <w:rFonts w:hint="cs"/>
          <w:rtl/>
        </w:rPr>
        <w:t>ی‌</w:t>
      </w:r>
      <w:r w:rsidR="00CB70A1">
        <w:rPr>
          <w:rFonts w:hint="eastAsia"/>
          <w:rtl/>
        </w:rPr>
        <w:t>شد</w:t>
      </w:r>
      <w:r w:rsidRPr="003C213A">
        <w:rPr>
          <w:rFonts w:hint="cs"/>
          <w:rtl/>
        </w:rPr>
        <w:t>.</w:t>
      </w:r>
    </w:p>
    <w:p w:rsidR="00B97FFC" w:rsidRPr="003C213A" w:rsidRDefault="00B97FFC" w:rsidP="00634270">
      <w:pPr>
        <w:jc w:val="both"/>
        <w:rPr>
          <w:rtl/>
        </w:rPr>
      </w:pPr>
      <w:r w:rsidRPr="003C213A">
        <w:rPr>
          <w:rFonts w:hint="cs"/>
          <w:rtl/>
        </w:rPr>
        <w:t xml:space="preserve">وثاقت راوی برای ما موضوعیت ندارد بلکه برای رسیدن به خبری که از اهل‌بیت علیهم‌السلام صادر شده است، طریقیت دارد. حال اگر از طریق قرائن اطمینان پیدا کردیم که چنین شخص وضاعی چنین جعلی انجام </w:t>
      </w:r>
      <w:r w:rsidR="00CB70A1">
        <w:rPr>
          <w:rtl/>
        </w:rPr>
        <w:t>نم</w:t>
      </w:r>
      <w:r w:rsidR="00CB70A1">
        <w:rPr>
          <w:rFonts w:hint="cs"/>
          <w:rtl/>
        </w:rPr>
        <w:t>ی‌</w:t>
      </w:r>
      <w:r w:rsidR="00CB70A1">
        <w:rPr>
          <w:rFonts w:hint="eastAsia"/>
          <w:rtl/>
        </w:rPr>
        <w:t>دهد</w:t>
      </w:r>
      <w:r w:rsidRPr="003C213A">
        <w:rPr>
          <w:rFonts w:hint="cs"/>
          <w:rtl/>
        </w:rPr>
        <w:t xml:space="preserve">، </w:t>
      </w:r>
      <w:r w:rsidR="00CB70A1">
        <w:rPr>
          <w:rtl/>
        </w:rPr>
        <w:t>م</w:t>
      </w:r>
      <w:r w:rsidR="00CB70A1">
        <w:rPr>
          <w:rFonts w:hint="cs"/>
          <w:rtl/>
        </w:rPr>
        <w:t>ی‌</w:t>
      </w:r>
      <w:r w:rsidR="00CB70A1">
        <w:rPr>
          <w:rFonts w:hint="eastAsia"/>
          <w:rtl/>
        </w:rPr>
        <w:t>توان</w:t>
      </w:r>
      <w:r w:rsidRPr="003C213A">
        <w:rPr>
          <w:rFonts w:hint="cs"/>
          <w:rtl/>
        </w:rPr>
        <w:t xml:space="preserve"> به خبر او اعتماد کرد.</w:t>
      </w:r>
    </w:p>
    <w:p w:rsidR="00B97FFC" w:rsidRPr="003C213A" w:rsidRDefault="00B97FFC" w:rsidP="00634270">
      <w:pPr>
        <w:jc w:val="both"/>
        <w:rPr>
          <w:rtl/>
        </w:rPr>
      </w:pPr>
      <w:r w:rsidRPr="003C213A">
        <w:rPr>
          <w:rFonts w:hint="cs"/>
          <w:rtl/>
        </w:rPr>
        <w:t xml:space="preserve">حجیت خبر واحد نیز از باب </w:t>
      </w:r>
      <w:r w:rsidR="00CB70A1">
        <w:rPr>
          <w:rtl/>
        </w:rPr>
        <w:t>س</w:t>
      </w:r>
      <w:r w:rsidR="00CB70A1">
        <w:rPr>
          <w:rFonts w:hint="cs"/>
          <w:rtl/>
        </w:rPr>
        <w:t>ی</w:t>
      </w:r>
      <w:r w:rsidR="00CB70A1">
        <w:rPr>
          <w:rFonts w:hint="eastAsia"/>
          <w:rtl/>
        </w:rPr>
        <w:t>ره‌</w:t>
      </w:r>
      <w:r w:rsidR="00CB70A1">
        <w:rPr>
          <w:rFonts w:hint="cs"/>
          <w:rtl/>
        </w:rPr>
        <w:t>ی</w:t>
      </w:r>
      <w:r w:rsidRPr="003C213A">
        <w:rPr>
          <w:rFonts w:hint="cs"/>
          <w:rtl/>
        </w:rPr>
        <w:t xml:space="preserve"> عقلاست و در این مورد نیز سیره عقلا این است که حتی اگر شخصی را قبول نداشته باشند، اما طبق قرائنی بدانند که شخص در مورد خاصی دروغ </w:t>
      </w:r>
      <w:r w:rsidR="00CB70A1">
        <w:rPr>
          <w:rtl/>
        </w:rPr>
        <w:t>نم</w:t>
      </w:r>
      <w:r w:rsidR="00CB70A1">
        <w:rPr>
          <w:rFonts w:hint="cs"/>
          <w:rtl/>
        </w:rPr>
        <w:t>ی‌</w:t>
      </w:r>
      <w:r w:rsidR="00CB70A1">
        <w:rPr>
          <w:rFonts w:hint="eastAsia"/>
          <w:rtl/>
        </w:rPr>
        <w:t>گو</w:t>
      </w:r>
      <w:r w:rsidR="00CB70A1">
        <w:rPr>
          <w:rFonts w:hint="cs"/>
          <w:rtl/>
        </w:rPr>
        <w:t>ی</w:t>
      </w:r>
      <w:r w:rsidR="00CB70A1">
        <w:rPr>
          <w:rFonts w:hint="eastAsia"/>
          <w:rtl/>
        </w:rPr>
        <w:t>د</w:t>
      </w:r>
      <w:r w:rsidRPr="003C213A">
        <w:rPr>
          <w:rFonts w:hint="cs"/>
          <w:rtl/>
        </w:rPr>
        <w:t xml:space="preserve">، به خبر او اعتماد </w:t>
      </w:r>
      <w:r w:rsidR="00CB70A1">
        <w:rPr>
          <w:rtl/>
        </w:rPr>
        <w:t>م</w:t>
      </w:r>
      <w:r w:rsidR="00CB70A1">
        <w:rPr>
          <w:rFonts w:hint="cs"/>
          <w:rtl/>
        </w:rPr>
        <w:t>ی‌</w:t>
      </w:r>
      <w:r w:rsidR="00CB70A1">
        <w:rPr>
          <w:rFonts w:hint="eastAsia"/>
          <w:rtl/>
        </w:rPr>
        <w:t>کنند</w:t>
      </w:r>
      <w:r w:rsidRPr="003C213A">
        <w:rPr>
          <w:rFonts w:hint="cs"/>
          <w:rtl/>
        </w:rPr>
        <w:t>.</w:t>
      </w:r>
    </w:p>
    <w:p w:rsidR="00B97FFC" w:rsidRPr="003C213A" w:rsidRDefault="00B97FFC" w:rsidP="00634270">
      <w:pPr>
        <w:jc w:val="both"/>
        <w:rPr>
          <w:rtl/>
        </w:rPr>
      </w:pPr>
      <w:r w:rsidRPr="00F836EE">
        <w:rPr>
          <w:rFonts w:cs="B Titr" w:hint="cs"/>
          <w:sz w:val="28"/>
          <w:szCs w:val="24"/>
          <w:rtl/>
        </w:rPr>
        <w:t>سؤال:</w:t>
      </w:r>
      <w:r w:rsidRPr="003C213A">
        <w:rPr>
          <w:rFonts w:hint="cs"/>
          <w:rtl/>
        </w:rPr>
        <w:t xml:space="preserve"> آیا در احادیث طب الائمه نیز </w:t>
      </w:r>
      <w:r w:rsidR="00CB70A1">
        <w:rPr>
          <w:rtl/>
        </w:rPr>
        <w:t>انگ</w:t>
      </w:r>
      <w:r w:rsidR="00CB70A1">
        <w:rPr>
          <w:rFonts w:hint="cs"/>
          <w:rtl/>
        </w:rPr>
        <w:t>ی</w:t>
      </w:r>
      <w:r w:rsidR="00CB70A1">
        <w:rPr>
          <w:rFonts w:hint="eastAsia"/>
          <w:rtl/>
        </w:rPr>
        <w:t>زه‌</w:t>
      </w:r>
      <w:r w:rsidR="00CB70A1">
        <w:rPr>
          <w:rFonts w:hint="cs"/>
          <w:rtl/>
        </w:rPr>
        <w:t>ی</w:t>
      </w:r>
      <w:r w:rsidRPr="003C213A">
        <w:rPr>
          <w:rFonts w:hint="cs"/>
          <w:rtl/>
        </w:rPr>
        <w:t xml:space="preserve"> جعل بوده است؟</w:t>
      </w:r>
    </w:p>
    <w:p w:rsidR="00B97FFC" w:rsidRPr="003C213A" w:rsidRDefault="00B97FFC" w:rsidP="00634270">
      <w:pPr>
        <w:jc w:val="both"/>
        <w:rPr>
          <w:rtl/>
        </w:rPr>
      </w:pPr>
      <w:r w:rsidRPr="00F836EE">
        <w:rPr>
          <w:rFonts w:cs="B Titr" w:hint="cs"/>
          <w:sz w:val="28"/>
          <w:szCs w:val="24"/>
          <w:rtl/>
        </w:rPr>
        <w:t>جواب:</w:t>
      </w:r>
      <w:r w:rsidRPr="003C213A">
        <w:rPr>
          <w:rFonts w:hint="cs"/>
          <w:rtl/>
        </w:rPr>
        <w:t xml:space="preserve"> بله. بعضی برای تخریب اهل‌بیت علیهم‌السلام حدیثی را جعل </w:t>
      </w:r>
      <w:r w:rsidR="00CB70A1">
        <w:rPr>
          <w:rtl/>
        </w:rPr>
        <w:t>م</w:t>
      </w:r>
      <w:r w:rsidR="00CB70A1">
        <w:rPr>
          <w:rFonts w:hint="cs"/>
          <w:rtl/>
        </w:rPr>
        <w:t>ی‌</w:t>
      </w:r>
      <w:r w:rsidR="00CB70A1">
        <w:rPr>
          <w:rFonts w:hint="eastAsia"/>
          <w:rtl/>
        </w:rPr>
        <w:t>کرده‌اند</w:t>
      </w:r>
      <w:r w:rsidRPr="003C213A">
        <w:rPr>
          <w:rFonts w:hint="cs"/>
          <w:rtl/>
        </w:rPr>
        <w:t xml:space="preserve"> که مثلاً اگر فلان بیماری فلان غذا خورده شود مفید است و مردم با عمل به این خبر و نتیجه نگرفتن، نسبت به امام علیه‌السلام بدبین بشوند. گاهی نیز برای مطرح کردن خودشان و طب خودشان بوده است و که برای اینکه امتیازی نسبت به سائر اطباء داشته باشند، طب خود را اهل‌بیت علیهم‌السلام نسبت </w:t>
      </w:r>
      <w:r w:rsidR="00CB70A1">
        <w:rPr>
          <w:rtl/>
        </w:rPr>
        <w:t>م</w:t>
      </w:r>
      <w:r w:rsidR="00CB70A1">
        <w:rPr>
          <w:rFonts w:hint="cs"/>
          <w:rtl/>
        </w:rPr>
        <w:t>ی‌</w:t>
      </w:r>
      <w:r w:rsidR="00CB70A1">
        <w:rPr>
          <w:rFonts w:hint="eastAsia"/>
          <w:rtl/>
        </w:rPr>
        <w:t>دادند</w:t>
      </w:r>
      <w:r w:rsidRPr="003C213A">
        <w:rPr>
          <w:rFonts w:hint="cs"/>
          <w:rtl/>
        </w:rPr>
        <w:t xml:space="preserve">. بعضی نیز به </w:t>
      </w:r>
      <w:r w:rsidR="00CB70A1">
        <w:rPr>
          <w:rtl/>
        </w:rPr>
        <w:t>انگ</w:t>
      </w:r>
      <w:r w:rsidR="00CB70A1">
        <w:rPr>
          <w:rFonts w:hint="cs"/>
          <w:rtl/>
        </w:rPr>
        <w:t>ی</w:t>
      </w:r>
      <w:r w:rsidR="00CB70A1">
        <w:rPr>
          <w:rFonts w:hint="eastAsia"/>
          <w:rtl/>
        </w:rPr>
        <w:t>زه‌ها</w:t>
      </w:r>
      <w:r w:rsidR="00CB70A1">
        <w:rPr>
          <w:rFonts w:hint="cs"/>
          <w:rtl/>
        </w:rPr>
        <w:t>ی</w:t>
      </w:r>
      <w:r w:rsidRPr="003C213A">
        <w:rPr>
          <w:rFonts w:hint="cs"/>
          <w:rtl/>
        </w:rPr>
        <w:t xml:space="preserve"> مالی مثلاً فروختن دارویی خاص، حدیثی را جعل </w:t>
      </w:r>
      <w:r w:rsidR="00CB70A1">
        <w:rPr>
          <w:rtl/>
        </w:rPr>
        <w:t>م</w:t>
      </w:r>
      <w:r w:rsidR="00CB70A1">
        <w:rPr>
          <w:rFonts w:hint="cs"/>
          <w:rtl/>
        </w:rPr>
        <w:t>ی‌</w:t>
      </w:r>
      <w:r w:rsidR="00CB70A1">
        <w:rPr>
          <w:rFonts w:hint="eastAsia"/>
          <w:rtl/>
        </w:rPr>
        <w:t>کردند</w:t>
      </w:r>
      <w:r w:rsidRPr="003C213A">
        <w:rPr>
          <w:rFonts w:hint="cs"/>
          <w:rtl/>
        </w:rPr>
        <w:t>.</w:t>
      </w:r>
    </w:p>
    <w:p w:rsidR="00B97FFC" w:rsidRPr="003C213A" w:rsidRDefault="00B97FFC" w:rsidP="00634270">
      <w:pPr>
        <w:jc w:val="both"/>
        <w:rPr>
          <w:rtl/>
        </w:rPr>
      </w:pPr>
      <w:r w:rsidRPr="00F836EE">
        <w:rPr>
          <w:rFonts w:cs="B Titr" w:hint="cs"/>
          <w:sz w:val="28"/>
          <w:szCs w:val="24"/>
          <w:rtl/>
        </w:rPr>
        <w:t>سؤال:</w:t>
      </w:r>
      <w:r w:rsidRPr="003C213A">
        <w:rPr>
          <w:rFonts w:hint="cs"/>
          <w:rtl/>
        </w:rPr>
        <w:t xml:space="preserve"> مواردی مانند جعل سند را نیز </w:t>
      </w:r>
      <w:r w:rsidR="00CB70A1">
        <w:rPr>
          <w:rtl/>
        </w:rPr>
        <w:t>م</w:t>
      </w:r>
      <w:r w:rsidR="00CB70A1">
        <w:rPr>
          <w:rFonts w:hint="cs"/>
          <w:rtl/>
        </w:rPr>
        <w:t>ی‌</w:t>
      </w:r>
      <w:r w:rsidR="00CB70A1">
        <w:rPr>
          <w:rFonts w:hint="eastAsia"/>
          <w:rtl/>
        </w:rPr>
        <w:t>توان</w:t>
      </w:r>
      <w:r w:rsidRPr="003C213A">
        <w:rPr>
          <w:rFonts w:hint="cs"/>
          <w:rtl/>
        </w:rPr>
        <w:t xml:space="preserve"> تشخیص داد؟ زمانی که یونس بن عبدالرحمن این موارد را تشخیص </w:t>
      </w:r>
      <w:r w:rsidR="00CB70A1">
        <w:rPr>
          <w:rtl/>
        </w:rPr>
        <w:t>نم</w:t>
      </w:r>
      <w:r w:rsidR="00CB70A1">
        <w:rPr>
          <w:rFonts w:hint="cs"/>
          <w:rtl/>
        </w:rPr>
        <w:t>ی‌</w:t>
      </w:r>
      <w:r w:rsidR="00CB70A1">
        <w:rPr>
          <w:rFonts w:hint="eastAsia"/>
          <w:rtl/>
        </w:rPr>
        <w:t>دهد</w:t>
      </w:r>
      <w:r w:rsidRPr="003C213A">
        <w:rPr>
          <w:rFonts w:hint="cs"/>
          <w:rtl/>
        </w:rPr>
        <w:t xml:space="preserve"> و امام علیه‌السلام به او </w:t>
      </w:r>
      <w:r w:rsidR="00CB70A1">
        <w:rPr>
          <w:rtl/>
        </w:rPr>
        <w:t>م</w:t>
      </w:r>
      <w:r w:rsidR="00CB70A1">
        <w:rPr>
          <w:rFonts w:hint="cs"/>
          <w:rtl/>
        </w:rPr>
        <w:t>ی‌</w:t>
      </w:r>
      <w:r w:rsidR="00CB70A1">
        <w:rPr>
          <w:rFonts w:hint="eastAsia"/>
          <w:rtl/>
        </w:rPr>
        <w:t>فرما</w:t>
      </w:r>
      <w:r w:rsidR="00CB70A1">
        <w:rPr>
          <w:rFonts w:hint="cs"/>
          <w:rtl/>
        </w:rPr>
        <w:t>ی</w:t>
      </w:r>
      <w:r w:rsidR="00CB70A1">
        <w:rPr>
          <w:rFonts w:hint="eastAsia"/>
          <w:rtl/>
        </w:rPr>
        <w:t>د</w:t>
      </w:r>
      <w:r w:rsidRPr="003C213A">
        <w:rPr>
          <w:rFonts w:hint="cs"/>
          <w:rtl/>
        </w:rPr>
        <w:t xml:space="preserve"> که این احادیث جعلی است، ما چگونه </w:t>
      </w:r>
      <w:r w:rsidR="00CB70A1">
        <w:rPr>
          <w:rtl/>
        </w:rPr>
        <w:t>م</w:t>
      </w:r>
      <w:r w:rsidR="00CB70A1">
        <w:rPr>
          <w:rFonts w:hint="cs"/>
          <w:rtl/>
        </w:rPr>
        <w:t>ی‌</w:t>
      </w:r>
      <w:r w:rsidR="00CB70A1">
        <w:rPr>
          <w:rFonts w:hint="eastAsia"/>
          <w:rtl/>
        </w:rPr>
        <w:t>توان</w:t>
      </w:r>
      <w:r w:rsidR="00CB70A1">
        <w:rPr>
          <w:rFonts w:hint="cs"/>
          <w:rtl/>
        </w:rPr>
        <w:t>ی</w:t>
      </w:r>
      <w:r w:rsidR="00CB70A1">
        <w:rPr>
          <w:rFonts w:hint="eastAsia"/>
          <w:rtl/>
        </w:rPr>
        <w:t>م</w:t>
      </w:r>
      <w:r w:rsidRPr="003C213A">
        <w:rPr>
          <w:rFonts w:hint="cs"/>
          <w:rtl/>
        </w:rPr>
        <w:t xml:space="preserve"> به جعلی بودن احادیث پی ببریم؟</w:t>
      </w:r>
    </w:p>
    <w:p w:rsidR="00B97FFC" w:rsidRPr="00B641E2" w:rsidRDefault="00B97FFC" w:rsidP="00B97FFC">
      <w:pPr>
        <w:jc w:val="both"/>
        <w:rPr>
          <w:rFonts w:cs="B Titr"/>
          <w:sz w:val="28"/>
          <w:szCs w:val="24"/>
          <w:rtl/>
        </w:rPr>
      </w:pPr>
      <w:r w:rsidRPr="00B641E2">
        <w:rPr>
          <w:rFonts w:cs="B Titr" w:hint="cs"/>
          <w:sz w:val="28"/>
          <w:szCs w:val="24"/>
          <w:rtl/>
        </w:rPr>
        <w:t>جواب:</w:t>
      </w:r>
    </w:p>
    <w:p w:rsidR="00B97FFC" w:rsidRPr="003C213A" w:rsidRDefault="00B97FFC" w:rsidP="00634270">
      <w:pPr>
        <w:jc w:val="both"/>
        <w:rPr>
          <w:rtl/>
        </w:rPr>
      </w:pPr>
      <w:r w:rsidRPr="00F836EE">
        <w:rPr>
          <w:rFonts w:cs="B Titr" w:hint="cs"/>
          <w:sz w:val="28"/>
          <w:szCs w:val="24"/>
          <w:rtl/>
        </w:rPr>
        <w:t>1.</w:t>
      </w:r>
      <w:r w:rsidRPr="003C213A">
        <w:rPr>
          <w:rFonts w:hint="cs"/>
          <w:rtl/>
        </w:rPr>
        <w:t xml:space="preserve"> همه اصحاب مانند هم </w:t>
      </w:r>
      <w:r w:rsidR="00CB70A1">
        <w:rPr>
          <w:rtl/>
        </w:rPr>
        <w:t>نبوده‌اند</w:t>
      </w:r>
      <w:r w:rsidRPr="003C213A">
        <w:rPr>
          <w:rFonts w:hint="cs"/>
          <w:rtl/>
        </w:rPr>
        <w:t xml:space="preserve"> که مثال آن در </w:t>
      </w:r>
      <w:r w:rsidR="00CB70A1">
        <w:rPr>
          <w:rtl/>
        </w:rPr>
        <w:t>بحث‌ها</w:t>
      </w:r>
      <w:r w:rsidR="00CB70A1">
        <w:rPr>
          <w:rFonts w:hint="cs"/>
          <w:rtl/>
        </w:rPr>
        <w:t>ی</w:t>
      </w:r>
      <w:r w:rsidRPr="003C213A">
        <w:rPr>
          <w:rFonts w:hint="cs"/>
          <w:rtl/>
        </w:rPr>
        <w:t xml:space="preserve"> زراره و ابن ابی یعفور موجود است و اصحاب در یک سطح </w:t>
      </w:r>
      <w:r w:rsidR="00CB70A1">
        <w:rPr>
          <w:rtl/>
        </w:rPr>
        <w:t>نبوده‌اند</w:t>
      </w:r>
      <w:r w:rsidRPr="003C213A">
        <w:rPr>
          <w:rFonts w:hint="cs"/>
          <w:rtl/>
        </w:rPr>
        <w:t xml:space="preserve">. </w:t>
      </w:r>
      <w:r w:rsidR="00CB70A1">
        <w:rPr>
          <w:rtl/>
        </w:rPr>
        <w:t>نم</w:t>
      </w:r>
      <w:r w:rsidR="00CB70A1">
        <w:rPr>
          <w:rFonts w:hint="cs"/>
          <w:rtl/>
        </w:rPr>
        <w:t>ی‌</w:t>
      </w:r>
      <w:r w:rsidR="00CB70A1">
        <w:rPr>
          <w:rFonts w:hint="eastAsia"/>
          <w:rtl/>
        </w:rPr>
        <w:t>توان</w:t>
      </w:r>
      <w:r w:rsidRPr="003C213A">
        <w:rPr>
          <w:rFonts w:hint="cs"/>
          <w:rtl/>
        </w:rPr>
        <w:t xml:space="preserve"> گفت که افرادی که در آن زمان </w:t>
      </w:r>
      <w:r w:rsidR="00CB70A1">
        <w:rPr>
          <w:rtl/>
        </w:rPr>
        <w:t>بوده‌اند</w:t>
      </w:r>
      <w:r w:rsidRPr="003C213A">
        <w:rPr>
          <w:rFonts w:hint="cs"/>
          <w:rtl/>
        </w:rPr>
        <w:t xml:space="preserve"> متوجه جعلی بودن حدیث </w:t>
      </w:r>
      <w:r w:rsidR="00CB70A1">
        <w:rPr>
          <w:rtl/>
        </w:rPr>
        <w:t>نشده‌اند</w:t>
      </w:r>
      <w:r w:rsidRPr="003C213A">
        <w:rPr>
          <w:rFonts w:hint="cs"/>
          <w:rtl/>
        </w:rPr>
        <w:t xml:space="preserve"> پس ما چگونه متوجه </w:t>
      </w:r>
      <w:r w:rsidR="00CB70A1">
        <w:rPr>
          <w:rtl/>
        </w:rPr>
        <w:t>م</w:t>
      </w:r>
      <w:r w:rsidR="00CB70A1">
        <w:rPr>
          <w:rFonts w:hint="cs"/>
          <w:rtl/>
        </w:rPr>
        <w:t>ی‌</w:t>
      </w:r>
      <w:r w:rsidR="00CB70A1">
        <w:rPr>
          <w:rFonts w:hint="eastAsia"/>
          <w:rtl/>
        </w:rPr>
        <w:t>شو</w:t>
      </w:r>
      <w:r w:rsidR="00CB70A1">
        <w:rPr>
          <w:rFonts w:hint="cs"/>
          <w:rtl/>
        </w:rPr>
        <w:t>ی</w:t>
      </w:r>
      <w:r w:rsidR="00CB70A1">
        <w:rPr>
          <w:rFonts w:hint="eastAsia"/>
          <w:rtl/>
        </w:rPr>
        <w:t>م</w:t>
      </w:r>
      <w:r w:rsidRPr="003C213A">
        <w:rPr>
          <w:rFonts w:hint="cs"/>
          <w:rtl/>
        </w:rPr>
        <w:t xml:space="preserve">؛ به این دلیل که زراره که در مجلس ابن ابی یعفور با امام صادق علیه‌السلام نبود، متوجه </w:t>
      </w:r>
      <w:r w:rsidR="00CB70A1">
        <w:rPr>
          <w:rtl/>
        </w:rPr>
        <w:t>تق</w:t>
      </w:r>
      <w:r w:rsidR="00CB70A1">
        <w:rPr>
          <w:rFonts w:hint="cs"/>
          <w:rtl/>
        </w:rPr>
        <w:t>ی</w:t>
      </w:r>
      <w:r w:rsidR="00CB70A1">
        <w:rPr>
          <w:rFonts w:hint="eastAsia"/>
          <w:rtl/>
        </w:rPr>
        <w:t>ه‌ا</w:t>
      </w:r>
      <w:r w:rsidR="00CB70A1">
        <w:rPr>
          <w:rFonts w:hint="cs"/>
          <w:rtl/>
        </w:rPr>
        <w:t>ی</w:t>
      </w:r>
      <w:r w:rsidRPr="003C213A">
        <w:rPr>
          <w:rFonts w:hint="cs"/>
          <w:rtl/>
        </w:rPr>
        <w:t xml:space="preserve"> بودن روایت شد اما ابن یعفور متوجه نشد: رب حامل فقه الی من هو افقه منه. پس ممکن است فهمی از حدیث داشته باشیم که راوی حدیث نیز آن فهم را نداشته باشد.</w:t>
      </w:r>
    </w:p>
    <w:p w:rsidR="00B97FFC" w:rsidRPr="003C213A" w:rsidRDefault="00B97FFC" w:rsidP="00634270">
      <w:pPr>
        <w:jc w:val="both"/>
        <w:rPr>
          <w:rtl/>
        </w:rPr>
      </w:pPr>
      <w:r w:rsidRPr="00F836EE">
        <w:rPr>
          <w:rFonts w:cs="B Titr" w:hint="cs"/>
          <w:sz w:val="28"/>
          <w:szCs w:val="24"/>
          <w:rtl/>
        </w:rPr>
        <w:t>2.</w:t>
      </w:r>
      <w:r w:rsidRPr="003C213A">
        <w:rPr>
          <w:rFonts w:hint="cs"/>
          <w:rtl/>
        </w:rPr>
        <w:t xml:space="preserve"> </w:t>
      </w:r>
      <w:r w:rsidR="00C43E41" w:rsidRPr="003C213A">
        <w:rPr>
          <w:rFonts w:hint="cs"/>
          <w:rtl/>
        </w:rPr>
        <w:t>همان‌طور</w:t>
      </w:r>
      <w:r w:rsidRPr="003C213A">
        <w:rPr>
          <w:rFonts w:hint="cs"/>
          <w:rtl/>
        </w:rPr>
        <w:t xml:space="preserve"> که اکنون زمان بررسی احادیث مختلف، متفاوت است، در آن زمان نیز این‌گونه بوده است. یونس بن عبدالرحمن پس از </w:t>
      </w:r>
      <w:r w:rsidR="00984547" w:rsidRPr="003C213A">
        <w:rPr>
          <w:rFonts w:hint="cs"/>
          <w:rtl/>
        </w:rPr>
        <w:t>اینکه</w:t>
      </w:r>
      <w:r w:rsidRPr="003C213A">
        <w:rPr>
          <w:rFonts w:hint="cs"/>
          <w:rtl/>
        </w:rPr>
        <w:t xml:space="preserve"> امام علیه‌السلام جعلی بودن بعضی از احادیث را به او گوشزد کردند، به فکر بررسی سند احادیث افتاد و کتابی با نام «الف لیل و لیله» نوشت که امام حسن عسکری علیه‌السلام در مورد آن فرمودند: «اعطاه الله بکل حرف نورا». پس یونس بن عبدالرحمن نیز توانست کتابی این چنین بنویسد.</w:t>
      </w:r>
    </w:p>
    <w:p w:rsidR="00B97FFC" w:rsidRPr="003C213A" w:rsidRDefault="00B97FFC" w:rsidP="00634270">
      <w:pPr>
        <w:jc w:val="both"/>
        <w:rPr>
          <w:rtl/>
        </w:rPr>
      </w:pPr>
      <w:r w:rsidRPr="00F836EE">
        <w:rPr>
          <w:rFonts w:cs="B Titr" w:hint="cs"/>
          <w:sz w:val="28"/>
          <w:szCs w:val="24"/>
          <w:rtl/>
        </w:rPr>
        <w:t>3.</w:t>
      </w:r>
      <w:r w:rsidRPr="003C213A">
        <w:rPr>
          <w:rFonts w:hint="cs"/>
          <w:rtl/>
        </w:rPr>
        <w:t xml:space="preserve"> ما حجج را بررسی </w:t>
      </w:r>
      <w:r w:rsidR="00CB70A1">
        <w:rPr>
          <w:rtl/>
        </w:rPr>
        <w:t>م</w:t>
      </w:r>
      <w:r w:rsidR="00CB70A1">
        <w:rPr>
          <w:rFonts w:hint="cs"/>
          <w:rtl/>
        </w:rPr>
        <w:t>ی‌</w:t>
      </w:r>
      <w:r w:rsidR="00CB70A1">
        <w:rPr>
          <w:rFonts w:hint="eastAsia"/>
          <w:rtl/>
        </w:rPr>
        <w:t>کن</w:t>
      </w:r>
      <w:r w:rsidR="00CB70A1">
        <w:rPr>
          <w:rFonts w:hint="cs"/>
          <w:rtl/>
        </w:rPr>
        <w:t>ی</w:t>
      </w:r>
      <w:r w:rsidR="00CB70A1">
        <w:rPr>
          <w:rFonts w:hint="eastAsia"/>
          <w:rtl/>
        </w:rPr>
        <w:t>م</w:t>
      </w:r>
      <w:r w:rsidRPr="003C213A">
        <w:rPr>
          <w:rFonts w:hint="cs"/>
          <w:rtl/>
        </w:rPr>
        <w:t xml:space="preserve"> تا به حجت شرعی برسیم. شیخ طوسی ذیل بحث لحم حمار وحشی روایتی از محمد بن سنان نقل </w:t>
      </w:r>
      <w:r w:rsidR="00CB70A1">
        <w:rPr>
          <w:rtl/>
        </w:rPr>
        <w:t>م</w:t>
      </w:r>
      <w:r w:rsidR="00CB70A1">
        <w:rPr>
          <w:rFonts w:hint="cs"/>
          <w:rtl/>
        </w:rPr>
        <w:t>ی‌</w:t>
      </w:r>
      <w:r w:rsidR="00CB70A1">
        <w:rPr>
          <w:rFonts w:hint="eastAsia"/>
          <w:rtl/>
        </w:rPr>
        <w:t>کند</w:t>
      </w:r>
      <w:r w:rsidRPr="003C213A">
        <w:rPr>
          <w:rFonts w:hint="cs"/>
          <w:rtl/>
        </w:rPr>
        <w:t xml:space="preserve"> اما </w:t>
      </w:r>
      <w:r w:rsidR="00CB70A1">
        <w:rPr>
          <w:rtl/>
        </w:rPr>
        <w:t>م</w:t>
      </w:r>
      <w:r w:rsidR="00CB70A1">
        <w:rPr>
          <w:rFonts w:hint="cs"/>
          <w:rtl/>
        </w:rPr>
        <w:t>ی‌</w:t>
      </w:r>
      <w:r w:rsidR="00CB70A1">
        <w:rPr>
          <w:rFonts w:hint="eastAsia"/>
          <w:rtl/>
        </w:rPr>
        <w:t>گو</w:t>
      </w:r>
      <w:r w:rsidR="00CB70A1">
        <w:rPr>
          <w:rFonts w:hint="cs"/>
          <w:rtl/>
        </w:rPr>
        <w:t>ی</w:t>
      </w:r>
      <w:r w:rsidR="00CB70A1">
        <w:rPr>
          <w:rFonts w:hint="eastAsia"/>
          <w:rtl/>
        </w:rPr>
        <w:t>د</w:t>
      </w:r>
      <w:r w:rsidRPr="003C213A">
        <w:rPr>
          <w:rFonts w:hint="cs"/>
          <w:rtl/>
        </w:rPr>
        <w:t xml:space="preserve"> من به محمد بن سنان اعتماد ندارم </w:t>
      </w:r>
      <w:r w:rsidR="00B44877" w:rsidRPr="003C213A">
        <w:rPr>
          <w:rFonts w:hint="cs"/>
          <w:rtl/>
        </w:rPr>
        <w:t>بااینکه</w:t>
      </w:r>
      <w:r w:rsidRPr="003C213A">
        <w:rPr>
          <w:rFonts w:hint="cs"/>
          <w:rtl/>
        </w:rPr>
        <w:t xml:space="preserve"> صدوق اعتماد داشته است. در مورد «سهل بن زیاد» نیز کلینی به وی اعتماد دارد؛ اما شیخ طوسی </w:t>
      </w:r>
      <w:r w:rsidR="00B44877" w:rsidRPr="003C213A">
        <w:rPr>
          <w:rFonts w:hint="cs"/>
          <w:rtl/>
        </w:rPr>
        <w:t>بااینکه</w:t>
      </w:r>
      <w:r w:rsidRPr="003C213A">
        <w:rPr>
          <w:rFonts w:hint="cs"/>
          <w:rtl/>
        </w:rPr>
        <w:t xml:space="preserve"> در تهذیب به او اعتماد دارد؛ در استبصار روایات وی را </w:t>
      </w:r>
      <w:r w:rsidR="00CB70A1">
        <w:rPr>
          <w:rtl/>
        </w:rPr>
        <w:t>نم</w:t>
      </w:r>
      <w:r w:rsidR="00CB70A1">
        <w:rPr>
          <w:rFonts w:hint="cs"/>
          <w:rtl/>
        </w:rPr>
        <w:t>ی‌</w:t>
      </w:r>
      <w:r w:rsidR="00CB70A1">
        <w:rPr>
          <w:rFonts w:hint="eastAsia"/>
          <w:rtl/>
        </w:rPr>
        <w:t>پذ</w:t>
      </w:r>
      <w:r w:rsidR="00CB70A1">
        <w:rPr>
          <w:rFonts w:hint="cs"/>
          <w:rtl/>
        </w:rPr>
        <w:t>ی</w:t>
      </w:r>
      <w:r w:rsidR="00CB70A1">
        <w:rPr>
          <w:rFonts w:hint="eastAsia"/>
          <w:rtl/>
        </w:rPr>
        <w:t>رد</w:t>
      </w:r>
      <w:r w:rsidRPr="003C213A">
        <w:rPr>
          <w:rFonts w:hint="cs"/>
          <w:rtl/>
        </w:rPr>
        <w:t xml:space="preserve">. مرحوم خویی </w:t>
      </w:r>
      <w:r w:rsidR="00984547" w:rsidRPr="003C213A">
        <w:rPr>
          <w:rFonts w:hint="cs"/>
          <w:rtl/>
        </w:rPr>
        <w:t>هیچ‌یک</w:t>
      </w:r>
      <w:r w:rsidRPr="003C213A">
        <w:rPr>
          <w:rFonts w:hint="cs"/>
          <w:rtl/>
        </w:rPr>
        <w:t xml:space="preserve"> از محمد بن سنان و سهل بن زیاد را قابل اعتماد </w:t>
      </w:r>
      <w:r w:rsidR="00CB70A1">
        <w:rPr>
          <w:rtl/>
        </w:rPr>
        <w:t>نم</w:t>
      </w:r>
      <w:r w:rsidR="00CB70A1">
        <w:rPr>
          <w:rFonts w:hint="cs"/>
          <w:rtl/>
        </w:rPr>
        <w:t>ی‌</w:t>
      </w:r>
      <w:r w:rsidR="00CB70A1">
        <w:rPr>
          <w:rFonts w:hint="eastAsia"/>
          <w:rtl/>
        </w:rPr>
        <w:t>داند</w:t>
      </w:r>
      <w:r w:rsidRPr="003C213A">
        <w:rPr>
          <w:rFonts w:hint="cs"/>
          <w:rtl/>
        </w:rPr>
        <w:t xml:space="preserve"> </w:t>
      </w:r>
      <w:r w:rsidR="00C43E41" w:rsidRPr="003C213A">
        <w:rPr>
          <w:rFonts w:hint="cs"/>
          <w:rtl/>
        </w:rPr>
        <w:t>درحالی‌که</w:t>
      </w:r>
      <w:r w:rsidRPr="003C213A">
        <w:rPr>
          <w:rFonts w:hint="cs"/>
          <w:rtl/>
        </w:rPr>
        <w:t xml:space="preserve"> آیت الله شبیری به هر دو اعتماد </w:t>
      </w:r>
      <w:r w:rsidR="00CB70A1">
        <w:rPr>
          <w:rtl/>
        </w:rPr>
        <w:t>م</w:t>
      </w:r>
      <w:r w:rsidR="00CB70A1">
        <w:rPr>
          <w:rFonts w:hint="cs"/>
          <w:rtl/>
        </w:rPr>
        <w:t>ی‌</w:t>
      </w:r>
      <w:r w:rsidR="00CB70A1">
        <w:rPr>
          <w:rFonts w:hint="eastAsia"/>
          <w:rtl/>
        </w:rPr>
        <w:t>کند</w:t>
      </w:r>
      <w:r w:rsidRPr="003C213A">
        <w:rPr>
          <w:rFonts w:hint="cs"/>
          <w:rtl/>
        </w:rPr>
        <w:t>.</w:t>
      </w:r>
    </w:p>
    <w:p w:rsidR="00B97FFC" w:rsidRPr="003C213A" w:rsidRDefault="00B97FFC" w:rsidP="00634270">
      <w:pPr>
        <w:jc w:val="both"/>
        <w:rPr>
          <w:rtl/>
        </w:rPr>
      </w:pPr>
      <w:r w:rsidRPr="003C213A">
        <w:rPr>
          <w:rFonts w:hint="cs"/>
          <w:rtl/>
        </w:rPr>
        <w:t xml:space="preserve">تمام این موارد حجت است و ما نیز در رجال به دنبال وضاعین </w:t>
      </w:r>
      <w:r w:rsidR="00CB70A1">
        <w:rPr>
          <w:rtl/>
        </w:rPr>
        <w:t>م</w:t>
      </w:r>
      <w:r w:rsidR="00CB70A1">
        <w:rPr>
          <w:rFonts w:hint="cs"/>
          <w:rtl/>
        </w:rPr>
        <w:t>ی‌</w:t>
      </w:r>
      <w:r w:rsidR="00CB70A1">
        <w:rPr>
          <w:rFonts w:hint="eastAsia"/>
          <w:rtl/>
        </w:rPr>
        <w:t>گرد</w:t>
      </w:r>
      <w:r w:rsidR="00CB70A1">
        <w:rPr>
          <w:rFonts w:hint="cs"/>
          <w:rtl/>
        </w:rPr>
        <w:t>ی</w:t>
      </w:r>
      <w:r w:rsidR="00CB70A1">
        <w:rPr>
          <w:rFonts w:hint="eastAsia"/>
          <w:rtl/>
        </w:rPr>
        <w:t>م</w:t>
      </w:r>
      <w:r w:rsidRPr="003C213A">
        <w:rPr>
          <w:rFonts w:hint="cs"/>
          <w:rtl/>
        </w:rPr>
        <w:t xml:space="preserve"> و با فحصی که انجام </w:t>
      </w:r>
      <w:r w:rsidR="00CB70A1">
        <w:rPr>
          <w:rtl/>
        </w:rPr>
        <w:t>م</w:t>
      </w:r>
      <w:r w:rsidR="00CB70A1">
        <w:rPr>
          <w:rFonts w:hint="cs"/>
          <w:rtl/>
        </w:rPr>
        <w:t>ی‌</w:t>
      </w:r>
      <w:r w:rsidR="00CB70A1">
        <w:rPr>
          <w:rFonts w:hint="eastAsia"/>
          <w:rtl/>
        </w:rPr>
        <w:t>ده</w:t>
      </w:r>
      <w:r w:rsidR="00CB70A1">
        <w:rPr>
          <w:rFonts w:hint="cs"/>
          <w:rtl/>
        </w:rPr>
        <w:t>ی</w:t>
      </w:r>
      <w:r w:rsidR="00CB70A1">
        <w:rPr>
          <w:rFonts w:hint="eastAsia"/>
          <w:rtl/>
        </w:rPr>
        <w:t>م</w:t>
      </w:r>
      <w:r w:rsidRPr="003C213A">
        <w:rPr>
          <w:rFonts w:hint="cs"/>
          <w:rtl/>
        </w:rPr>
        <w:t xml:space="preserve">، علم اجمالی ما منحل </w:t>
      </w:r>
      <w:r w:rsidR="00CB70A1">
        <w:rPr>
          <w:rtl/>
        </w:rPr>
        <w:t>م</w:t>
      </w:r>
      <w:r w:rsidR="00CB70A1">
        <w:rPr>
          <w:rFonts w:hint="cs"/>
          <w:rtl/>
        </w:rPr>
        <w:t>ی‌</w:t>
      </w:r>
      <w:r w:rsidR="00CB70A1">
        <w:rPr>
          <w:rFonts w:hint="eastAsia"/>
          <w:rtl/>
        </w:rPr>
        <w:t>شود</w:t>
      </w:r>
      <w:r w:rsidRPr="003C213A">
        <w:rPr>
          <w:rFonts w:hint="cs"/>
          <w:rtl/>
        </w:rPr>
        <w:t xml:space="preserve">؛ البته احتمال اشتباه منتفی نیست؛ اما </w:t>
      </w:r>
      <w:r w:rsidR="00CB70A1">
        <w:rPr>
          <w:rtl/>
        </w:rPr>
        <w:t>نم</w:t>
      </w:r>
      <w:r w:rsidR="00CB70A1">
        <w:rPr>
          <w:rFonts w:hint="cs"/>
          <w:rtl/>
        </w:rPr>
        <w:t>ی‌</w:t>
      </w:r>
      <w:r w:rsidR="00CB70A1">
        <w:rPr>
          <w:rFonts w:hint="eastAsia"/>
          <w:rtl/>
        </w:rPr>
        <w:t>توان</w:t>
      </w:r>
      <w:r w:rsidRPr="003C213A">
        <w:rPr>
          <w:rFonts w:hint="cs"/>
          <w:rtl/>
        </w:rPr>
        <w:t xml:space="preserve"> گفت چون اصحاب ائمه علیهم‌السلام متوجه جعلی بودن نشدند، ما نیز متوجه </w:t>
      </w:r>
      <w:r w:rsidR="00CB70A1">
        <w:rPr>
          <w:rtl/>
        </w:rPr>
        <w:t>نم</w:t>
      </w:r>
      <w:r w:rsidR="00CB70A1">
        <w:rPr>
          <w:rFonts w:hint="cs"/>
          <w:rtl/>
        </w:rPr>
        <w:t>ی‌</w:t>
      </w:r>
      <w:r w:rsidR="00CB70A1">
        <w:rPr>
          <w:rFonts w:hint="eastAsia"/>
          <w:rtl/>
        </w:rPr>
        <w:t>شو</w:t>
      </w:r>
      <w:r w:rsidR="00CB70A1">
        <w:rPr>
          <w:rFonts w:hint="cs"/>
          <w:rtl/>
        </w:rPr>
        <w:t>ی</w:t>
      </w:r>
      <w:r w:rsidR="00CB70A1">
        <w:rPr>
          <w:rFonts w:hint="eastAsia"/>
          <w:rtl/>
        </w:rPr>
        <w:t>م</w:t>
      </w:r>
      <w:r w:rsidRPr="003C213A">
        <w:rPr>
          <w:rFonts w:hint="cs"/>
          <w:rtl/>
        </w:rPr>
        <w:t>.</w:t>
      </w:r>
    </w:p>
    <w:p w:rsidR="00957BA7" w:rsidRDefault="00DC2AA3" w:rsidP="00957BA7">
      <w:pPr>
        <w:pStyle w:val="3"/>
        <w:rPr>
          <w:rtl/>
        </w:rPr>
      </w:pPr>
      <w:bookmarkStart w:id="36" w:name="_Toc40762342"/>
      <w:r>
        <w:rPr>
          <w:rFonts w:hint="cs"/>
          <w:rtl/>
        </w:rPr>
        <w:t xml:space="preserve">د) </w:t>
      </w:r>
      <w:r w:rsidRPr="00EA72BF">
        <w:rPr>
          <w:rFonts w:hint="cs"/>
          <w:rtl/>
        </w:rPr>
        <w:t>تقیه</w:t>
      </w:r>
      <w:bookmarkEnd w:id="36"/>
    </w:p>
    <w:p w:rsidR="00DC2AA3" w:rsidRPr="003C213A" w:rsidRDefault="00DC2AA3" w:rsidP="00634270">
      <w:pPr>
        <w:jc w:val="both"/>
        <w:rPr>
          <w:rtl/>
        </w:rPr>
      </w:pPr>
      <w:r w:rsidRPr="003C213A">
        <w:rPr>
          <w:rFonts w:hint="cs"/>
          <w:rtl/>
        </w:rPr>
        <w:t xml:space="preserve">در روایات بحثی به نام تقیه </w:t>
      </w:r>
      <w:r w:rsidRPr="003C213A">
        <w:rPr>
          <w:rtl/>
        </w:rPr>
        <w:t>وجود دارد</w:t>
      </w:r>
      <w:r w:rsidRPr="003C213A">
        <w:rPr>
          <w:rFonts w:hint="cs"/>
          <w:rtl/>
        </w:rPr>
        <w:t xml:space="preserve"> که اصل آن در شیعه از مسلمات است. برای اینکه تشخیص بدهیم روایت از روی تقیه صادر شده است یا خیر، یکی از </w:t>
      </w:r>
      <w:r w:rsidR="00CB70A1">
        <w:rPr>
          <w:rtl/>
        </w:rPr>
        <w:t>مهم‌تر</w:t>
      </w:r>
      <w:r w:rsidR="00CB70A1">
        <w:rPr>
          <w:rFonts w:hint="cs"/>
          <w:rtl/>
        </w:rPr>
        <w:t>ی</w:t>
      </w:r>
      <w:r w:rsidR="00CB70A1">
        <w:rPr>
          <w:rFonts w:hint="eastAsia"/>
          <w:rtl/>
        </w:rPr>
        <w:t>ن</w:t>
      </w:r>
      <w:r w:rsidRPr="003C213A">
        <w:rPr>
          <w:rFonts w:hint="cs"/>
          <w:rtl/>
        </w:rPr>
        <w:t xml:space="preserve"> مطالب این است که </w:t>
      </w:r>
      <w:r w:rsidR="00CB70A1">
        <w:rPr>
          <w:rtl/>
        </w:rPr>
        <w:t>راو</w:t>
      </w:r>
      <w:r w:rsidR="00CB70A1">
        <w:rPr>
          <w:rFonts w:hint="cs"/>
          <w:rtl/>
        </w:rPr>
        <w:t>ی‌</w:t>
      </w:r>
      <w:r w:rsidR="00CB70A1">
        <w:rPr>
          <w:rFonts w:hint="eastAsia"/>
          <w:rtl/>
        </w:rPr>
        <w:t>ا</w:t>
      </w:r>
      <w:r w:rsidR="00CB70A1">
        <w:rPr>
          <w:rFonts w:hint="cs"/>
          <w:rtl/>
        </w:rPr>
        <w:t>ی</w:t>
      </w:r>
      <w:r w:rsidRPr="003C213A">
        <w:rPr>
          <w:rFonts w:hint="cs"/>
          <w:rtl/>
        </w:rPr>
        <w:t xml:space="preserve"> را که مخاطب امام علیه‌السلام است، بشناسیم. در مقابل شخصی که شیعه نیست، احتمال تقیه بیشتر است و در بین شخص غیر شیعه نیز افراد تفاوت دارند و احتمال تقیه در بعضی بیشتر است. در بین شیعه نیز افراد یکسان نبوده‌اند؛ بعضی جزء اصحاب سر امام علیه‌السلام </w:t>
      </w:r>
      <w:r w:rsidR="00CB70A1">
        <w:rPr>
          <w:rtl/>
        </w:rPr>
        <w:t>بوده‌اند</w:t>
      </w:r>
      <w:r w:rsidRPr="003C213A">
        <w:rPr>
          <w:rFonts w:hint="cs"/>
          <w:rtl/>
        </w:rPr>
        <w:t xml:space="preserve"> و بعضی خیر. </w:t>
      </w:r>
      <w:r w:rsidR="00B44877" w:rsidRPr="003C213A">
        <w:rPr>
          <w:rFonts w:hint="cs"/>
          <w:rtl/>
        </w:rPr>
        <w:t>درنتیجه</w:t>
      </w:r>
      <w:r w:rsidRPr="003C213A">
        <w:rPr>
          <w:rFonts w:hint="cs"/>
          <w:rtl/>
        </w:rPr>
        <w:t xml:space="preserve"> برای تشخیص </w:t>
      </w:r>
      <w:r w:rsidR="00CB70A1">
        <w:rPr>
          <w:rtl/>
        </w:rPr>
        <w:t>تق</w:t>
      </w:r>
      <w:r w:rsidR="00CB70A1">
        <w:rPr>
          <w:rFonts w:hint="cs"/>
          <w:rtl/>
        </w:rPr>
        <w:t>ی</w:t>
      </w:r>
      <w:r w:rsidR="00CB70A1">
        <w:rPr>
          <w:rFonts w:hint="eastAsia"/>
          <w:rtl/>
        </w:rPr>
        <w:t>ه‌ا</w:t>
      </w:r>
      <w:r w:rsidR="00CB70A1">
        <w:rPr>
          <w:rFonts w:hint="cs"/>
          <w:rtl/>
        </w:rPr>
        <w:t>ی</w:t>
      </w:r>
      <w:r w:rsidRPr="003C213A">
        <w:rPr>
          <w:rFonts w:hint="cs"/>
          <w:rtl/>
        </w:rPr>
        <w:t xml:space="preserve"> بودن روایت نیاز به علم رجال داریم.</w:t>
      </w:r>
    </w:p>
    <w:p w:rsidR="00DC2AA3" w:rsidRPr="00EA72BF" w:rsidRDefault="00DC2AA3" w:rsidP="00957BA7">
      <w:pPr>
        <w:pStyle w:val="3"/>
        <w:rPr>
          <w:rtl/>
        </w:rPr>
      </w:pPr>
      <w:bookmarkStart w:id="37" w:name="_Toc40762343"/>
      <w:r>
        <w:rPr>
          <w:rFonts w:hint="cs"/>
          <w:rtl/>
        </w:rPr>
        <w:lastRenderedPageBreak/>
        <w:t xml:space="preserve">ه) </w:t>
      </w:r>
      <w:r w:rsidRPr="00EA72BF">
        <w:rPr>
          <w:rFonts w:hint="cs"/>
          <w:rtl/>
        </w:rPr>
        <w:t>سیره متشرعه</w:t>
      </w:r>
      <w:bookmarkEnd w:id="37"/>
    </w:p>
    <w:p w:rsidR="00DC2AA3" w:rsidRPr="003C213A" w:rsidRDefault="00DC2AA3" w:rsidP="00634270">
      <w:pPr>
        <w:jc w:val="both"/>
        <w:rPr>
          <w:rtl/>
        </w:rPr>
      </w:pPr>
      <w:r w:rsidRPr="003C213A">
        <w:rPr>
          <w:rFonts w:hint="cs"/>
          <w:rtl/>
        </w:rPr>
        <w:t xml:space="preserve">اولین کتاب رجالی در زمان حضرت علی علیه‌السلام توسط </w:t>
      </w:r>
      <w:r w:rsidR="007741B1">
        <w:rPr>
          <w:rFonts w:hint="cs"/>
          <w:rtl/>
        </w:rPr>
        <w:t>«</w:t>
      </w:r>
      <w:r w:rsidRPr="003C213A">
        <w:rPr>
          <w:rFonts w:hint="cs"/>
          <w:rtl/>
        </w:rPr>
        <w:t>عبیدالله بن ابی رافع</w:t>
      </w:r>
      <w:r w:rsidR="007741B1">
        <w:rPr>
          <w:rFonts w:hint="cs"/>
          <w:rtl/>
        </w:rPr>
        <w:t>»</w:t>
      </w:r>
      <w:r w:rsidRPr="003C213A">
        <w:rPr>
          <w:rFonts w:hint="cs"/>
          <w:rtl/>
        </w:rPr>
        <w:t xml:space="preserve"> نوشته شد؛ یعنی پرداختن به رجال، امری نیست که بعد از اهل‌بیت علیهم‌السلام آغاز شده باشد.</w:t>
      </w:r>
    </w:p>
    <w:p w:rsidR="00DC2AA3" w:rsidRPr="003C213A" w:rsidRDefault="00DC2AA3" w:rsidP="00634270">
      <w:pPr>
        <w:jc w:val="both"/>
        <w:rPr>
          <w:rtl/>
        </w:rPr>
      </w:pPr>
      <w:r w:rsidRPr="003C213A">
        <w:rPr>
          <w:rFonts w:hint="cs"/>
          <w:rtl/>
        </w:rPr>
        <w:t xml:space="preserve">آقا بزرگ تهرانی در الذریعه بیش از صد کتاب رجالی را نام </w:t>
      </w:r>
      <w:r w:rsidR="00CB70A1">
        <w:rPr>
          <w:rtl/>
        </w:rPr>
        <w:t>م</w:t>
      </w:r>
      <w:r w:rsidR="00CB70A1">
        <w:rPr>
          <w:rFonts w:hint="cs"/>
          <w:rtl/>
        </w:rPr>
        <w:t>ی‌</w:t>
      </w:r>
      <w:r w:rsidR="00CB70A1">
        <w:rPr>
          <w:rFonts w:hint="eastAsia"/>
          <w:rtl/>
        </w:rPr>
        <w:t>برد</w:t>
      </w:r>
      <w:r w:rsidRPr="003C213A">
        <w:rPr>
          <w:rFonts w:hint="cs"/>
          <w:rtl/>
        </w:rPr>
        <w:t xml:space="preserve"> که از زمان حسن بن محبوب که متعلق به قرن سوم است تا زمان ابن بابویه قمی در شیعه نوشته شده بود. بسیاری از این افراد معاصر اهل‌بیت </w:t>
      </w:r>
      <w:r w:rsidR="00CB70A1">
        <w:rPr>
          <w:rtl/>
        </w:rPr>
        <w:t>عل</w:t>
      </w:r>
      <w:r w:rsidR="00CB70A1">
        <w:rPr>
          <w:rFonts w:hint="cs"/>
          <w:rtl/>
        </w:rPr>
        <w:t>ی</w:t>
      </w:r>
      <w:r w:rsidR="00CB70A1">
        <w:rPr>
          <w:rFonts w:hint="eastAsia"/>
          <w:rtl/>
        </w:rPr>
        <w:t>هم‌السلام</w:t>
      </w:r>
      <w:r w:rsidRPr="003C213A">
        <w:rPr>
          <w:rFonts w:hint="cs"/>
          <w:rtl/>
        </w:rPr>
        <w:t xml:space="preserve"> هستند مانند فضل بن شاذان که کتابی رجالی دارد.</w:t>
      </w:r>
    </w:p>
    <w:p w:rsidR="00DC2AA3" w:rsidRPr="003C213A" w:rsidRDefault="00DC2AA3" w:rsidP="00634270">
      <w:pPr>
        <w:jc w:val="both"/>
        <w:rPr>
          <w:rtl/>
        </w:rPr>
      </w:pPr>
      <w:r w:rsidRPr="003C213A">
        <w:rPr>
          <w:rFonts w:hint="cs"/>
          <w:rtl/>
        </w:rPr>
        <w:t xml:space="preserve">پس کتب رجالی در زمان اهل‌بیت </w:t>
      </w:r>
      <w:r w:rsidR="00CB70A1">
        <w:rPr>
          <w:rtl/>
        </w:rPr>
        <w:t>عل</w:t>
      </w:r>
      <w:r w:rsidR="00CB70A1">
        <w:rPr>
          <w:rFonts w:hint="cs"/>
          <w:rtl/>
        </w:rPr>
        <w:t>ی</w:t>
      </w:r>
      <w:r w:rsidR="00CB70A1">
        <w:rPr>
          <w:rFonts w:hint="eastAsia"/>
          <w:rtl/>
        </w:rPr>
        <w:t>هم‌السلام</w:t>
      </w:r>
      <w:r w:rsidRPr="003C213A">
        <w:rPr>
          <w:rFonts w:hint="cs"/>
          <w:rtl/>
        </w:rPr>
        <w:t xml:space="preserve"> بوده است.</w:t>
      </w:r>
    </w:p>
    <w:p w:rsidR="00DC2AA3" w:rsidRPr="003C213A" w:rsidRDefault="00DC2AA3" w:rsidP="00634270">
      <w:pPr>
        <w:jc w:val="both"/>
        <w:rPr>
          <w:rtl/>
        </w:rPr>
      </w:pPr>
      <w:r w:rsidRPr="003C213A">
        <w:rPr>
          <w:rFonts w:hint="cs"/>
          <w:rtl/>
        </w:rPr>
        <w:t xml:space="preserve">کتب لغت نیز در زمان اهل‌بیت </w:t>
      </w:r>
      <w:r w:rsidR="00CB70A1">
        <w:rPr>
          <w:rtl/>
        </w:rPr>
        <w:t>عل</w:t>
      </w:r>
      <w:r w:rsidR="00CB70A1">
        <w:rPr>
          <w:rFonts w:hint="cs"/>
          <w:rtl/>
        </w:rPr>
        <w:t>ی</w:t>
      </w:r>
      <w:r w:rsidR="00CB70A1">
        <w:rPr>
          <w:rFonts w:hint="eastAsia"/>
          <w:rtl/>
        </w:rPr>
        <w:t>هم‌السلام</w:t>
      </w:r>
      <w:r w:rsidRPr="003C213A">
        <w:rPr>
          <w:rFonts w:hint="cs"/>
          <w:rtl/>
        </w:rPr>
        <w:t xml:space="preserve"> بوده اما ثابت نشده که اصحاب ائمه علیهم‌السلام برای استنباط حکم شرعی به قول لغوی اعتماد کنند اما این امر در مورد رجال ثابت شده است. در زمان خود اهل‌بیت علیهم‌السلام، اصحاب برای اینکه بدانند چه روایتی را اخذ کنند، به کتب رجالی اعتماد </w:t>
      </w:r>
      <w:r w:rsidR="00CB70A1">
        <w:rPr>
          <w:rtl/>
        </w:rPr>
        <w:t>م</w:t>
      </w:r>
      <w:r w:rsidR="00CB70A1">
        <w:rPr>
          <w:rFonts w:hint="cs"/>
          <w:rtl/>
        </w:rPr>
        <w:t>ی‌</w:t>
      </w:r>
      <w:r w:rsidR="00CB70A1">
        <w:rPr>
          <w:rFonts w:hint="eastAsia"/>
          <w:rtl/>
        </w:rPr>
        <w:t>کردند</w:t>
      </w:r>
      <w:r w:rsidRPr="003C213A">
        <w:rPr>
          <w:rFonts w:hint="cs"/>
          <w:rtl/>
        </w:rPr>
        <w:t xml:space="preserve">. </w:t>
      </w:r>
      <w:r w:rsidR="00C43E41" w:rsidRPr="003C213A">
        <w:rPr>
          <w:rFonts w:hint="cs"/>
          <w:rtl/>
        </w:rPr>
        <w:t>به‌طور</w:t>
      </w:r>
      <w:r w:rsidRPr="003C213A">
        <w:rPr>
          <w:rFonts w:hint="cs"/>
          <w:rtl/>
        </w:rPr>
        <w:t xml:space="preserve"> مثال شاگردان فضل بن شاذان در نیشابور به روایات محمد بن سنان عمل </w:t>
      </w:r>
      <w:r w:rsidR="00CB70A1">
        <w:rPr>
          <w:rtl/>
        </w:rPr>
        <w:t>نم</w:t>
      </w:r>
      <w:r w:rsidR="00CB70A1">
        <w:rPr>
          <w:rFonts w:hint="cs"/>
          <w:rtl/>
        </w:rPr>
        <w:t>ی‌</w:t>
      </w:r>
      <w:r w:rsidR="00CB70A1">
        <w:rPr>
          <w:rFonts w:hint="eastAsia"/>
          <w:rtl/>
        </w:rPr>
        <w:t>کردند</w:t>
      </w:r>
      <w:r w:rsidRPr="003C213A">
        <w:rPr>
          <w:rFonts w:hint="cs"/>
          <w:rtl/>
        </w:rPr>
        <w:t xml:space="preserve"> به این دلیل که فضل بن شاذان در کتاب خود، وی را مورد اعتماد </w:t>
      </w:r>
      <w:r w:rsidR="00CB70A1">
        <w:rPr>
          <w:rtl/>
        </w:rPr>
        <w:t>نم</w:t>
      </w:r>
      <w:r w:rsidR="00CB70A1">
        <w:rPr>
          <w:rFonts w:hint="cs"/>
          <w:rtl/>
        </w:rPr>
        <w:t>ی‌</w:t>
      </w:r>
      <w:r w:rsidR="00CB70A1">
        <w:rPr>
          <w:rFonts w:hint="eastAsia"/>
          <w:rtl/>
        </w:rPr>
        <w:t>دانست</w:t>
      </w:r>
      <w:r w:rsidRPr="003C213A">
        <w:rPr>
          <w:rFonts w:hint="cs"/>
          <w:rtl/>
        </w:rPr>
        <w:t>.</w:t>
      </w:r>
    </w:p>
    <w:p w:rsidR="00DC2AA3" w:rsidRPr="003C213A" w:rsidRDefault="00DC2AA3" w:rsidP="00634270">
      <w:pPr>
        <w:jc w:val="both"/>
        <w:rPr>
          <w:rtl/>
        </w:rPr>
      </w:pPr>
      <w:r w:rsidRPr="003C213A">
        <w:rPr>
          <w:rFonts w:hint="cs"/>
          <w:rtl/>
        </w:rPr>
        <w:t xml:space="preserve">پس این سیره که در رجوع به اهل رجالی است، </w:t>
      </w:r>
      <w:r w:rsidR="00CB70A1">
        <w:rPr>
          <w:rtl/>
        </w:rPr>
        <w:t>س</w:t>
      </w:r>
      <w:r w:rsidR="00CB70A1">
        <w:rPr>
          <w:rFonts w:hint="cs"/>
          <w:rtl/>
        </w:rPr>
        <w:t>ی</w:t>
      </w:r>
      <w:r w:rsidR="00CB70A1">
        <w:rPr>
          <w:rFonts w:hint="eastAsia"/>
          <w:rtl/>
        </w:rPr>
        <w:t>ره‌ا</w:t>
      </w:r>
      <w:r w:rsidR="00CB70A1">
        <w:rPr>
          <w:rFonts w:hint="cs"/>
          <w:rtl/>
        </w:rPr>
        <w:t>ی</w:t>
      </w:r>
      <w:r w:rsidRPr="003C213A">
        <w:rPr>
          <w:rFonts w:hint="cs"/>
          <w:rtl/>
        </w:rPr>
        <w:t xml:space="preserve"> نیست که مثلاً از نجاشی به بعد شروع شده باشد؛ بلکه در زمان خود اهل‌بیت </w:t>
      </w:r>
      <w:r w:rsidR="00CB70A1">
        <w:rPr>
          <w:rtl/>
        </w:rPr>
        <w:t>عل</w:t>
      </w:r>
      <w:r w:rsidR="00CB70A1">
        <w:rPr>
          <w:rFonts w:hint="cs"/>
          <w:rtl/>
        </w:rPr>
        <w:t>ی</w:t>
      </w:r>
      <w:r w:rsidR="00CB70A1">
        <w:rPr>
          <w:rFonts w:hint="eastAsia"/>
          <w:rtl/>
        </w:rPr>
        <w:t>هم‌السلام</w:t>
      </w:r>
      <w:r w:rsidRPr="003C213A">
        <w:rPr>
          <w:rFonts w:hint="cs"/>
          <w:rtl/>
        </w:rPr>
        <w:t xml:space="preserve"> بوده است.</w:t>
      </w:r>
    </w:p>
    <w:p w:rsidR="00DC2AA3" w:rsidRPr="003C213A" w:rsidRDefault="00DC2AA3" w:rsidP="00634270">
      <w:pPr>
        <w:jc w:val="both"/>
        <w:rPr>
          <w:rtl/>
        </w:rPr>
      </w:pPr>
      <w:r w:rsidRPr="003C213A">
        <w:rPr>
          <w:rFonts w:hint="cs"/>
          <w:rtl/>
        </w:rPr>
        <w:t xml:space="preserve">وقتی که </w:t>
      </w:r>
      <w:r w:rsidR="00CB70A1">
        <w:rPr>
          <w:rtl/>
        </w:rPr>
        <w:t>س</w:t>
      </w:r>
      <w:r w:rsidR="00CB70A1">
        <w:rPr>
          <w:rFonts w:hint="cs"/>
          <w:rtl/>
        </w:rPr>
        <w:t>ی</w:t>
      </w:r>
      <w:r w:rsidR="00CB70A1">
        <w:rPr>
          <w:rFonts w:hint="eastAsia"/>
          <w:rtl/>
        </w:rPr>
        <w:t>ره‌</w:t>
      </w:r>
      <w:r w:rsidR="00CB70A1">
        <w:rPr>
          <w:rFonts w:hint="cs"/>
          <w:rtl/>
        </w:rPr>
        <w:t>ی</w:t>
      </w:r>
      <w:r w:rsidRPr="003C213A">
        <w:rPr>
          <w:rFonts w:hint="cs"/>
          <w:rtl/>
        </w:rPr>
        <w:t xml:space="preserve"> متشرعه در مرآی و منظر معصوم، در امور شرعیه وجود داشته، امکان ردع هم برای معصوم علیهم‌السلام بوده و منعی هم از شارع وارد نشده است، کاشف از امضاء است</w:t>
      </w:r>
      <w:r w:rsidRPr="003C213A">
        <w:rPr>
          <w:rtl/>
        </w:rPr>
        <w:t xml:space="preserve">؛ </w:t>
      </w:r>
      <w:r w:rsidRPr="003C213A">
        <w:rPr>
          <w:rFonts w:hint="cs"/>
          <w:rtl/>
        </w:rPr>
        <w:t>یعنی عدم ردع در اینجا کاشف از امضاء است.</w:t>
      </w:r>
    </w:p>
    <w:p w:rsidR="00DC2AA3" w:rsidRPr="003C213A" w:rsidRDefault="00DC2AA3" w:rsidP="00634270">
      <w:pPr>
        <w:jc w:val="both"/>
        <w:rPr>
          <w:rtl/>
        </w:rPr>
      </w:pPr>
      <w:r w:rsidRPr="003C213A">
        <w:rPr>
          <w:rFonts w:hint="cs"/>
          <w:rtl/>
        </w:rPr>
        <w:t xml:space="preserve">عدم نهی معصوم در موردی </w:t>
      </w:r>
      <w:r w:rsidRPr="003C213A">
        <w:rPr>
          <w:rtl/>
        </w:rPr>
        <w:t>که</w:t>
      </w:r>
      <w:r w:rsidRPr="003C213A">
        <w:rPr>
          <w:rFonts w:hint="cs"/>
          <w:rtl/>
        </w:rPr>
        <w:t xml:space="preserve"> در مرآی و منظر او است، در مورد امور شرعیه است و امکان ردع از آن نیز برای معصوم وجود دارد، کاشف از امضاء معصوم است؛ زیرا اگر چنین چیزی منکر و نادرست باشد و درعین حال معصوم از آن نهی نکند، یا به این دلیل است که معصوم به </w:t>
      </w:r>
      <w:r w:rsidR="00CB70A1">
        <w:rPr>
          <w:rtl/>
        </w:rPr>
        <w:t>وظ</w:t>
      </w:r>
      <w:r w:rsidR="00CB70A1">
        <w:rPr>
          <w:rFonts w:hint="cs"/>
          <w:rtl/>
        </w:rPr>
        <w:t>ی</w:t>
      </w:r>
      <w:r w:rsidR="00CB70A1">
        <w:rPr>
          <w:rFonts w:hint="eastAsia"/>
          <w:rtl/>
        </w:rPr>
        <w:t>فه‌</w:t>
      </w:r>
      <w:r w:rsidR="00CB70A1">
        <w:rPr>
          <w:rFonts w:hint="cs"/>
          <w:rtl/>
        </w:rPr>
        <w:t>ی</w:t>
      </w:r>
      <w:r w:rsidRPr="003C213A">
        <w:rPr>
          <w:rFonts w:hint="cs"/>
          <w:rtl/>
        </w:rPr>
        <w:t xml:space="preserve"> خویش عمل </w:t>
      </w:r>
      <w:r w:rsidR="00CB70A1">
        <w:rPr>
          <w:rtl/>
        </w:rPr>
        <w:t>نکرده</w:t>
      </w:r>
      <w:r w:rsidRPr="003C213A">
        <w:rPr>
          <w:rFonts w:hint="cs"/>
          <w:rtl/>
        </w:rPr>
        <w:t xml:space="preserve"> است (به دلیل اینکه نهی از منکر بر معصوم واجب است) یا به این دلیل است که آن کار اصلاً منکر نبوده است.</w:t>
      </w:r>
    </w:p>
    <w:p w:rsidR="00DC2AA3" w:rsidRPr="003C213A" w:rsidRDefault="00DC2AA3" w:rsidP="00634270">
      <w:pPr>
        <w:jc w:val="both"/>
        <w:rPr>
          <w:rtl/>
        </w:rPr>
      </w:pPr>
      <w:r w:rsidRPr="003C213A">
        <w:rPr>
          <w:rFonts w:hint="cs"/>
          <w:rtl/>
        </w:rPr>
        <w:t>رجوع به قول لغوی نیز در زمان اهل‌بیت علیهم‌السلام بوده است اما در امور شرعیه نبوده و لذا حتی اگر این کار اشتباه بوده است، امام موظف به نهی نبوده است.</w:t>
      </w:r>
    </w:p>
    <w:p w:rsidR="00DC2AA3" w:rsidRPr="003C213A" w:rsidRDefault="00DC2AA3" w:rsidP="00634270">
      <w:pPr>
        <w:jc w:val="both"/>
        <w:rPr>
          <w:rtl/>
        </w:rPr>
      </w:pPr>
      <w:r w:rsidRPr="003C213A">
        <w:rPr>
          <w:rFonts w:hint="cs"/>
          <w:rtl/>
        </w:rPr>
        <w:t xml:space="preserve">اگر هم مواردی مانند قیاس و استحسان و... بوده است اما امکان ردع نبوده است، </w:t>
      </w:r>
      <w:r w:rsidR="00CB70A1">
        <w:rPr>
          <w:rtl/>
        </w:rPr>
        <w:t>م</w:t>
      </w:r>
      <w:r w:rsidR="00CB70A1">
        <w:rPr>
          <w:rFonts w:hint="cs"/>
          <w:rtl/>
        </w:rPr>
        <w:t>ی‌</w:t>
      </w:r>
      <w:r w:rsidR="00CB70A1">
        <w:rPr>
          <w:rFonts w:hint="eastAsia"/>
          <w:rtl/>
        </w:rPr>
        <w:t>توان</w:t>
      </w:r>
      <w:r w:rsidRPr="003C213A">
        <w:rPr>
          <w:rFonts w:hint="cs"/>
          <w:rtl/>
        </w:rPr>
        <w:t xml:space="preserve"> گفت که نهی واجب نیست اما اگر در مرآی و منظر امام و در امور شرعیه باشد و افرادی هم این کار را انجام </w:t>
      </w:r>
      <w:r w:rsidR="00CB70A1">
        <w:rPr>
          <w:rtl/>
        </w:rPr>
        <w:t>م</w:t>
      </w:r>
      <w:r w:rsidR="00CB70A1">
        <w:rPr>
          <w:rFonts w:hint="cs"/>
          <w:rtl/>
        </w:rPr>
        <w:t>ی‌</w:t>
      </w:r>
      <w:r w:rsidR="00CB70A1">
        <w:rPr>
          <w:rFonts w:hint="eastAsia"/>
          <w:rtl/>
        </w:rPr>
        <w:t>دهند</w:t>
      </w:r>
      <w:r w:rsidRPr="003C213A">
        <w:rPr>
          <w:rFonts w:hint="cs"/>
          <w:rtl/>
        </w:rPr>
        <w:t xml:space="preserve"> که از امام </w:t>
      </w:r>
      <w:r w:rsidRPr="003C213A">
        <w:rPr>
          <w:rtl/>
        </w:rPr>
        <w:t>تبع</w:t>
      </w:r>
      <w:r w:rsidRPr="003C213A">
        <w:rPr>
          <w:rFonts w:hint="cs"/>
          <w:rtl/>
        </w:rPr>
        <w:t>ی</w:t>
      </w:r>
      <w:r w:rsidRPr="003C213A">
        <w:rPr>
          <w:rFonts w:hint="eastAsia"/>
          <w:rtl/>
        </w:rPr>
        <w:t>ت</w:t>
      </w:r>
      <w:r w:rsidRPr="003C213A">
        <w:rPr>
          <w:rFonts w:hint="cs"/>
          <w:rtl/>
        </w:rPr>
        <w:t xml:space="preserve"> دارند، امام از این کار نهی </w:t>
      </w:r>
      <w:r w:rsidR="00CB70A1">
        <w:rPr>
          <w:rtl/>
        </w:rPr>
        <w:t>م</w:t>
      </w:r>
      <w:r w:rsidR="00CB70A1">
        <w:rPr>
          <w:rFonts w:hint="cs"/>
          <w:rtl/>
        </w:rPr>
        <w:t>ی‌</w:t>
      </w:r>
      <w:r w:rsidR="00CB70A1">
        <w:rPr>
          <w:rFonts w:hint="eastAsia"/>
          <w:rtl/>
        </w:rPr>
        <w:t>کرد</w:t>
      </w:r>
      <w:r w:rsidRPr="003C213A">
        <w:rPr>
          <w:rFonts w:hint="cs"/>
          <w:rtl/>
        </w:rPr>
        <w:t>.</w:t>
      </w:r>
    </w:p>
    <w:p w:rsidR="00DC2AA3" w:rsidRDefault="00DC2AA3">
      <w:pPr>
        <w:rPr>
          <w:rtl/>
        </w:rPr>
      </w:pPr>
      <w:r>
        <w:rPr>
          <w:rtl/>
        </w:rPr>
        <w:br w:type="page"/>
      </w:r>
    </w:p>
    <w:p w:rsidR="00F8218F" w:rsidRPr="00F8218F" w:rsidRDefault="00F8218F" w:rsidP="00B860E0">
      <w:pPr>
        <w:pStyle w:val="1"/>
        <w:rPr>
          <w:rtl/>
        </w:rPr>
      </w:pPr>
      <w:bookmarkStart w:id="38" w:name="_Toc40762344"/>
      <w:r w:rsidRPr="00F8218F">
        <w:rPr>
          <w:rFonts w:hint="cs"/>
          <w:rtl/>
        </w:rPr>
        <w:lastRenderedPageBreak/>
        <w:t>جلسه دوم</w:t>
      </w:r>
      <w:r w:rsidR="00C902C8">
        <w:rPr>
          <w:rFonts w:hint="cs"/>
          <w:rtl/>
        </w:rPr>
        <w:t xml:space="preserve"> </w:t>
      </w:r>
      <w:r w:rsidR="00CC4810">
        <w:rPr>
          <w:rFonts w:hint="cs"/>
          <w:rtl/>
        </w:rPr>
        <w:t>تا چهارم</w:t>
      </w:r>
      <w:r w:rsidR="00E42DFC">
        <w:rPr>
          <w:rFonts w:hint="cs"/>
          <w:rtl/>
        </w:rPr>
        <w:t xml:space="preserve">: </w:t>
      </w:r>
      <w:r w:rsidR="00B860E0">
        <w:rPr>
          <w:rFonts w:hint="cs"/>
          <w:rtl/>
        </w:rPr>
        <w:t>پیدا کردن مرجع ضمیر، تعلیق و شبه تعلیق، تحویل و علل تحریف سند</w:t>
      </w:r>
      <w:bookmarkEnd w:id="38"/>
    </w:p>
    <w:p w:rsidR="00F8218F" w:rsidRPr="003C213A" w:rsidRDefault="00F8218F" w:rsidP="00634270">
      <w:pPr>
        <w:jc w:val="both"/>
        <w:rPr>
          <w:rtl/>
        </w:rPr>
      </w:pPr>
      <w:r w:rsidRPr="003C213A">
        <w:rPr>
          <w:rFonts w:hint="cs"/>
          <w:rtl/>
        </w:rPr>
        <w:t xml:space="preserve">در این جلسات قواعدی برای سندشناسی گفته </w:t>
      </w:r>
      <w:r w:rsidR="00CB70A1">
        <w:rPr>
          <w:rtl/>
        </w:rPr>
        <w:t>م</w:t>
      </w:r>
      <w:r w:rsidR="00CB70A1">
        <w:rPr>
          <w:rFonts w:hint="cs"/>
          <w:rtl/>
        </w:rPr>
        <w:t>ی‌</w:t>
      </w:r>
      <w:r w:rsidR="00CB70A1">
        <w:rPr>
          <w:rFonts w:hint="eastAsia"/>
          <w:rtl/>
        </w:rPr>
        <w:t>شود</w:t>
      </w:r>
      <w:r w:rsidRPr="003C213A">
        <w:rPr>
          <w:rFonts w:hint="cs"/>
          <w:rtl/>
        </w:rPr>
        <w:t xml:space="preserve"> که در صورت اجرای آنها </w:t>
      </w:r>
      <w:r w:rsidR="00CB70A1">
        <w:rPr>
          <w:rtl/>
        </w:rPr>
        <w:t>م</w:t>
      </w:r>
      <w:r w:rsidR="00CB70A1">
        <w:rPr>
          <w:rFonts w:hint="cs"/>
          <w:rtl/>
        </w:rPr>
        <w:t>ی‌</w:t>
      </w:r>
      <w:r w:rsidR="00CB70A1">
        <w:rPr>
          <w:rFonts w:hint="eastAsia"/>
          <w:rtl/>
        </w:rPr>
        <w:t>توان</w:t>
      </w:r>
      <w:r w:rsidRPr="003C213A">
        <w:rPr>
          <w:rFonts w:hint="cs"/>
          <w:rtl/>
        </w:rPr>
        <w:t xml:space="preserve"> سندهای متوسط را بررسی کرد. توضیح اینکه:</w:t>
      </w:r>
    </w:p>
    <w:p w:rsidR="00F8218F" w:rsidRPr="003C213A" w:rsidRDefault="00F8218F" w:rsidP="00634270">
      <w:pPr>
        <w:jc w:val="both"/>
        <w:rPr>
          <w:rtl/>
        </w:rPr>
      </w:pPr>
      <w:r w:rsidRPr="000806CB">
        <w:rPr>
          <w:rFonts w:cs="B Titr" w:hint="cs"/>
          <w:sz w:val="24"/>
          <w:szCs w:val="24"/>
          <w:rtl/>
        </w:rPr>
        <w:t>الف)</w:t>
      </w:r>
      <w:r w:rsidRPr="003C213A">
        <w:rPr>
          <w:rFonts w:hint="cs"/>
          <w:rtl/>
        </w:rPr>
        <w:t xml:space="preserve"> بعضی از سندها، سندهای </w:t>
      </w:r>
      <w:r w:rsidR="00CB70A1">
        <w:rPr>
          <w:rtl/>
        </w:rPr>
        <w:t>ساده‌ا</w:t>
      </w:r>
      <w:r w:rsidR="00CB70A1">
        <w:rPr>
          <w:rFonts w:hint="cs"/>
          <w:rtl/>
        </w:rPr>
        <w:t>ی</w:t>
      </w:r>
      <w:r w:rsidRPr="003C213A">
        <w:rPr>
          <w:rFonts w:hint="cs"/>
          <w:rtl/>
        </w:rPr>
        <w:t xml:space="preserve"> هستند به‌طور مثال: «علی بن ابراهیم عن ابیه عن النوفلی عن السکونی عن ابی عبدالله» که مباحث </w:t>
      </w:r>
      <w:r w:rsidR="00CB70A1">
        <w:rPr>
          <w:rtl/>
        </w:rPr>
        <w:t>دوره‌</w:t>
      </w:r>
      <w:r w:rsidR="00CB70A1">
        <w:rPr>
          <w:rFonts w:hint="cs"/>
          <w:rtl/>
        </w:rPr>
        <w:t>ی</w:t>
      </w:r>
      <w:r w:rsidRPr="003C213A">
        <w:rPr>
          <w:rFonts w:hint="cs"/>
          <w:rtl/>
        </w:rPr>
        <w:t xml:space="preserve"> قبل برای این بود که توانایی بررسی </w:t>
      </w:r>
      <w:r w:rsidR="00CB70A1">
        <w:rPr>
          <w:rtl/>
        </w:rPr>
        <w:t>ا</w:t>
      </w:r>
      <w:r w:rsidR="00CB70A1">
        <w:rPr>
          <w:rFonts w:hint="cs"/>
          <w:rtl/>
        </w:rPr>
        <w:t>ی</w:t>
      </w:r>
      <w:r w:rsidR="00CB70A1">
        <w:rPr>
          <w:rFonts w:hint="eastAsia"/>
          <w:rtl/>
        </w:rPr>
        <w:t>ن‌گونه</w:t>
      </w:r>
      <w:r w:rsidRPr="003C213A">
        <w:rPr>
          <w:rFonts w:hint="cs"/>
          <w:rtl/>
        </w:rPr>
        <w:t xml:space="preserve"> اسناد حاصل شود؛</w:t>
      </w:r>
    </w:p>
    <w:p w:rsidR="00F8218F" w:rsidRPr="003C213A" w:rsidRDefault="00F8218F" w:rsidP="00634270">
      <w:pPr>
        <w:jc w:val="both"/>
        <w:rPr>
          <w:rtl/>
        </w:rPr>
      </w:pPr>
      <w:r w:rsidRPr="000806CB">
        <w:rPr>
          <w:rFonts w:cs="B Titr" w:hint="cs"/>
          <w:sz w:val="24"/>
          <w:szCs w:val="24"/>
          <w:rtl/>
        </w:rPr>
        <w:t>ب)</w:t>
      </w:r>
      <w:r w:rsidRPr="003C213A">
        <w:rPr>
          <w:rFonts w:hint="cs"/>
          <w:rtl/>
        </w:rPr>
        <w:t xml:space="preserve"> اما گاهی اوقات اسناد به این نحو نبوده و دارای مشکلاتی هستند که مشکل این اسناد نیز با دانستن </w:t>
      </w:r>
      <w:r w:rsidR="00CB70A1">
        <w:rPr>
          <w:rtl/>
        </w:rPr>
        <w:t>راه‌حل‌ها</w:t>
      </w:r>
      <w:r w:rsidR="00CB70A1">
        <w:rPr>
          <w:rFonts w:hint="cs"/>
          <w:rtl/>
        </w:rPr>
        <w:t>یی</w:t>
      </w:r>
      <w:r w:rsidRPr="003C213A">
        <w:rPr>
          <w:rFonts w:hint="cs"/>
          <w:rtl/>
        </w:rPr>
        <w:t xml:space="preserve"> ساده حل </w:t>
      </w:r>
      <w:r w:rsidR="00CB70A1">
        <w:rPr>
          <w:rtl/>
        </w:rPr>
        <w:t>م</w:t>
      </w:r>
      <w:r w:rsidR="00CB70A1">
        <w:rPr>
          <w:rFonts w:hint="cs"/>
          <w:rtl/>
        </w:rPr>
        <w:t>ی‌</w:t>
      </w:r>
      <w:r w:rsidR="00CB70A1">
        <w:rPr>
          <w:rFonts w:hint="eastAsia"/>
          <w:rtl/>
        </w:rPr>
        <w:t>شوند</w:t>
      </w:r>
      <w:r w:rsidRPr="003C213A">
        <w:rPr>
          <w:rFonts w:hint="cs"/>
          <w:rtl/>
        </w:rPr>
        <w:t xml:space="preserve"> که در این دوره به این اسناد خواهیم پرداخت؛</w:t>
      </w:r>
    </w:p>
    <w:p w:rsidR="00F8218F" w:rsidRPr="003C213A" w:rsidRDefault="00F8218F" w:rsidP="00634270">
      <w:pPr>
        <w:jc w:val="both"/>
        <w:rPr>
          <w:rtl/>
        </w:rPr>
      </w:pPr>
      <w:r w:rsidRPr="000806CB">
        <w:rPr>
          <w:rFonts w:cs="B Titr" w:hint="cs"/>
          <w:sz w:val="24"/>
          <w:szCs w:val="24"/>
          <w:rtl/>
        </w:rPr>
        <w:t>ج)</w:t>
      </w:r>
      <w:r w:rsidRPr="003C213A">
        <w:rPr>
          <w:rFonts w:hint="cs"/>
          <w:rtl/>
        </w:rPr>
        <w:t xml:space="preserve"> بعضی دیگر از اسناد نیز دارای مشکلات بیشتری هستند که در این دوره به آنها </w:t>
      </w:r>
      <w:r w:rsidR="00CB70A1">
        <w:rPr>
          <w:rtl/>
        </w:rPr>
        <w:t>نم</w:t>
      </w:r>
      <w:r w:rsidR="00CB70A1">
        <w:rPr>
          <w:rFonts w:hint="cs"/>
          <w:rtl/>
        </w:rPr>
        <w:t>ی‌</w:t>
      </w:r>
      <w:r w:rsidR="00CB70A1">
        <w:rPr>
          <w:rFonts w:hint="eastAsia"/>
          <w:rtl/>
        </w:rPr>
        <w:t>پرداز</w:t>
      </w:r>
      <w:r w:rsidR="00CB70A1">
        <w:rPr>
          <w:rFonts w:hint="cs"/>
          <w:rtl/>
        </w:rPr>
        <w:t>ی</w:t>
      </w:r>
      <w:r w:rsidR="00CB70A1">
        <w:rPr>
          <w:rFonts w:hint="eastAsia"/>
          <w:rtl/>
        </w:rPr>
        <w:t>م</w:t>
      </w:r>
      <w:r w:rsidRPr="003C213A">
        <w:rPr>
          <w:rFonts w:hint="cs"/>
          <w:rtl/>
        </w:rPr>
        <w:t xml:space="preserve"> و باید در سطوح بالاتر به آنها پرداخته شود.</w:t>
      </w:r>
    </w:p>
    <w:p w:rsidR="00F8218F" w:rsidRPr="00F8218F" w:rsidRDefault="00F8218F" w:rsidP="00AD43C1">
      <w:pPr>
        <w:pStyle w:val="2"/>
        <w:rPr>
          <w:rtl/>
        </w:rPr>
      </w:pPr>
      <w:bookmarkStart w:id="39" w:name="_Toc40762345"/>
      <w:r w:rsidRPr="00F8218F">
        <w:rPr>
          <w:rFonts w:hint="cs"/>
          <w:rtl/>
        </w:rPr>
        <w:t>1. پیدا کردن مرجع ضمیر</w:t>
      </w:r>
      <w:bookmarkEnd w:id="39"/>
    </w:p>
    <w:p w:rsidR="00F8218F" w:rsidRPr="003C213A" w:rsidRDefault="00F8218F" w:rsidP="00634270">
      <w:pPr>
        <w:jc w:val="both"/>
        <w:rPr>
          <w:rtl/>
        </w:rPr>
      </w:pPr>
      <w:r w:rsidRPr="003C213A">
        <w:rPr>
          <w:rFonts w:hint="cs"/>
          <w:rtl/>
        </w:rPr>
        <w:t xml:space="preserve">گاهی از اوقات اسم راوی در سند </w:t>
      </w:r>
      <w:r w:rsidR="00CB70A1">
        <w:rPr>
          <w:rtl/>
        </w:rPr>
        <w:t>نم</w:t>
      </w:r>
      <w:r w:rsidR="00CB70A1">
        <w:rPr>
          <w:rFonts w:hint="cs"/>
          <w:rtl/>
        </w:rPr>
        <w:t>ی‌</w:t>
      </w:r>
      <w:r w:rsidR="00CB70A1">
        <w:rPr>
          <w:rFonts w:hint="eastAsia"/>
          <w:rtl/>
        </w:rPr>
        <w:t>آ</w:t>
      </w:r>
      <w:r w:rsidR="00CB70A1">
        <w:rPr>
          <w:rFonts w:hint="cs"/>
          <w:rtl/>
        </w:rPr>
        <w:t>ی</w:t>
      </w:r>
      <w:r w:rsidR="00CB70A1">
        <w:rPr>
          <w:rFonts w:hint="eastAsia"/>
          <w:rtl/>
        </w:rPr>
        <w:t>د</w:t>
      </w:r>
      <w:r w:rsidRPr="003C213A">
        <w:rPr>
          <w:rFonts w:hint="cs"/>
          <w:rtl/>
        </w:rPr>
        <w:t xml:space="preserve"> و به‌جای آن با ضمیر گفته </w:t>
      </w:r>
      <w:r w:rsidR="00CB70A1">
        <w:rPr>
          <w:rtl/>
        </w:rPr>
        <w:t>م</w:t>
      </w:r>
      <w:r w:rsidR="00CB70A1">
        <w:rPr>
          <w:rFonts w:hint="cs"/>
          <w:rtl/>
        </w:rPr>
        <w:t>ی‌</w:t>
      </w:r>
      <w:r w:rsidR="00CB70A1">
        <w:rPr>
          <w:rFonts w:hint="eastAsia"/>
          <w:rtl/>
        </w:rPr>
        <w:t>شود</w:t>
      </w:r>
      <w:r w:rsidRPr="003C213A">
        <w:rPr>
          <w:rFonts w:hint="cs"/>
          <w:rtl/>
        </w:rPr>
        <w:t xml:space="preserve">: «عنه». این مسئله یکی از مواردی که باعث مشکل شدن فهم سند </w:t>
      </w:r>
      <w:r w:rsidR="00CB70A1">
        <w:rPr>
          <w:rtl/>
        </w:rPr>
        <w:t>م</w:t>
      </w:r>
      <w:r w:rsidR="00CB70A1">
        <w:rPr>
          <w:rFonts w:hint="cs"/>
          <w:rtl/>
        </w:rPr>
        <w:t>ی‌</w:t>
      </w:r>
      <w:r w:rsidR="00CB70A1">
        <w:rPr>
          <w:rFonts w:hint="eastAsia"/>
          <w:rtl/>
        </w:rPr>
        <w:t>شود</w:t>
      </w:r>
      <w:r w:rsidRPr="003C213A">
        <w:rPr>
          <w:rFonts w:hint="cs"/>
          <w:rtl/>
        </w:rPr>
        <w:t xml:space="preserve"> و باید به دنبال </w:t>
      </w:r>
      <w:r w:rsidR="00CB70A1">
        <w:rPr>
          <w:rtl/>
        </w:rPr>
        <w:t>راه‌حل</w:t>
      </w:r>
      <w:r w:rsidRPr="003C213A">
        <w:rPr>
          <w:rFonts w:hint="cs"/>
          <w:rtl/>
        </w:rPr>
        <w:t xml:space="preserve"> آن بود. برای پیدا کردن مرجع ضمیر در اسناد روایی </w:t>
      </w:r>
      <w:r w:rsidR="00CB70A1">
        <w:rPr>
          <w:rtl/>
        </w:rPr>
        <w:t>راه‌حل‌ها</w:t>
      </w:r>
      <w:r w:rsidR="00CB70A1">
        <w:rPr>
          <w:rFonts w:hint="cs"/>
          <w:rtl/>
        </w:rPr>
        <w:t>یی</w:t>
      </w:r>
      <w:r w:rsidRPr="003C213A">
        <w:rPr>
          <w:rFonts w:hint="cs"/>
          <w:rtl/>
        </w:rPr>
        <w:t xml:space="preserve"> وجود دارد که این </w:t>
      </w:r>
      <w:r w:rsidR="00CB70A1">
        <w:rPr>
          <w:rtl/>
        </w:rPr>
        <w:t>راه‌حل‌ها</w:t>
      </w:r>
      <w:r w:rsidRPr="003C213A">
        <w:rPr>
          <w:rFonts w:hint="cs"/>
          <w:rtl/>
        </w:rPr>
        <w:t xml:space="preserve"> و </w:t>
      </w:r>
      <w:r w:rsidR="00CB70A1">
        <w:rPr>
          <w:rtl/>
        </w:rPr>
        <w:t>مثال‌ها</w:t>
      </w:r>
      <w:r w:rsidR="00CB70A1">
        <w:rPr>
          <w:rFonts w:hint="cs"/>
          <w:rtl/>
        </w:rPr>
        <w:t>ی</w:t>
      </w:r>
      <w:r w:rsidRPr="003C213A">
        <w:rPr>
          <w:rFonts w:hint="cs"/>
          <w:rtl/>
        </w:rPr>
        <w:t xml:space="preserve"> آنها را بیان </w:t>
      </w:r>
      <w:r w:rsidR="00CB70A1">
        <w:rPr>
          <w:rtl/>
        </w:rPr>
        <w:t>م</w:t>
      </w:r>
      <w:r w:rsidR="00CB70A1">
        <w:rPr>
          <w:rFonts w:hint="cs"/>
          <w:rtl/>
        </w:rPr>
        <w:t>ی‌</w:t>
      </w:r>
      <w:r w:rsidR="00CB70A1">
        <w:rPr>
          <w:rFonts w:hint="eastAsia"/>
          <w:rtl/>
        </w:rPr>
        <w:t>کن</w:t>
      </w:r>
      <w:r w:rsidR="00CB70A1">
        <w:rPr>
          <w:rFonts w:hint="cs"/>
          <w:rtl/>
        </w:rPr>
        <w:t>ی</w:t>
      </w:r>
      <w:r w:rsidR="00CB70A1">
        <w:rPr>
          <w:rFonts w:hint="eastAsia"/>
          <w:rtl/>
        </w:rPr>
        <w:t>م</w:t>
      </w:r>
      <w:r w:rsidRPr="003C213A">
        <w:rPr>
          <w:rFonts w:hint="cs"/>
          <w:rtl/>
        </w:rPr>
        <w:t>.</w:t>
      </w:r>
      <w:r w:rsidRPr="00B6480E">
        <w:rPr>
          <w:vertAlign w:val="superscript"/>
          <w:rtl/>
        </w:rPr>
        <w:footnoteReference w:id="12"/>
      </w:r>
    </w:p>
    <w:p w:rsidR="00F8218F" w:rsidRPr="00F8218F" w:rsidRDefault="00F8218F" w:rsidP="00AD43C1">
      <w:pPr>
        <w:pStyle w:val="3"/>
        <w:rPr>
          <w:rtl/>
          <w:lang w:bidi="ar-SA"/>
        </w:rPr>
      </w:pPr>
      <w:bookmarkStart w:id="40" w:name="_Toc40762346"/>
      <w:r w:rsidRPr="00F8218F">
        <w:rPr>
          <w:rFonts w:hint="cs"/>
          <w:rtl/>
          <w:lang w:bidi="ar-SA"/>
        </w:rPr>
        <w:t>الف) توجه به راوی بعدی و جستجوی آن در سند قبل</w:t>
      </w:r>
      <w:bookmarkEnd w:id="40"/>
    </w:p>
    <w:p w:rsidR="00F8218F" w:rsidRPr="003C213A" w:rsidRDefault="00F8218F" w:rsidP="00634270">
      <w:pPr>
        <w:jc w:val="both"/>
        <w:rPr>
          <w:rtl/>
        </w:rPr>
      </w:pPr>
      <w:r w:rsidRPr="003C213A">
        <w:rPr>
          <w:rFonts w:hint="cs"/>
          <w:rtl/>
        </w:rPr>
        <w:t xml:space="preserve">اولین و </w:t>
      </w:r>
      <w:r w:rsidR="00CB70A1">
        <w:rPr>
          <w:rtl/>
        </w:rPr>
        <w:t>راحت‌تر</w:t>
      </w:r>
      <w:r w:rsidR="00CB70A1">
        <w:rPr>
          <w:rFonts w:hint="cs"/>
          <w:rtl/>
        </w:rPr>
        <w:t>ی</w:t>
      </w:r>
      <w:r w:rsidR="00CB70A1">
        <w:rPr>
          <w:rFonts w:hint="eastAsia"/>
          <w:rtl/>
        </w:rPr>
        <w:t>ن</w:t>
      </w:r>
      <w:r w:rsidRPr="003C213A">
        <w:rPr>
          <w:rFonts w:hint="cs"/>
          <w:rtl/>
        </w:rPr>
        <w:t xml:space="preserve"> راه برای پیدا کردن مرجع ضمیر این است که:</w:t>
      </w:r>
    </w:p>
    <w:p w:rsidR="00F8218F" w:rsidRPr="00B6480E" w:rsidRDefault="00F8218F" w:rsidP="000710C3">
      <w:pPr>
        <w:ind w:left="720"/>
        <w:jc w:val="both"/>
        <w:rPr>
          <w:rtl/>
        </w:rPr>
      </w:pPr>
      <w:r w:rsidRPr="00B6480E">
        <w:rPr>
          <w:rFonts w:hint="cs"/>
          <w:rtl/>
        </w:rPr>
        <w:t>به راوی بعد از ضمیر توجه کرده؛</w:t>
      </w:r>
    </w:p>
    <w:p w:rsidR="00F8218F" w:rsidRPr="00B6480E" w:rsidRDefault="00F8218F" w:rsidP="000710C3">
      <w:pPr>
        <w:ind w:left="720"/>
        <w:jc w:val="both"/>
        <w:rPr>
          <w:rtl/>
        </w:rPr>
      </w:pPr>
      <w:r w:rsidRPr="00B6480E">
        <w:rPr>
          <w:rFonts w:hint="cs"/>
          <w:rtl/>
        </w:rPr>
        <w:t xml:space="preserve">نگاه </w:t>
      </w:r>
      <w:r w:rsidR="00CB70A1">
        <w:rPr>
          <w:rtl/>
        </w:rPr>
        <w:t>م</w:t>
      </w:r>
      <w:r w:rsidR="00CB70A1">
        <w:rPr>
          <w:rFonts w:hint="cs"/>
          <w:rtl/>
        </w:rPr>
        <w:t>ی‌</w:t>
      </w:r>
      <w:r w:rsidR="00CB70A1">
        <w:rPr>
          <w:rFonts w:hint="eastAsia"/>
          <w:rtl/>
        </w:rPr>
        <w:t>کن</w:t>
      </w:r>
      <w:r w:rsidR="00CB70A1">
        <w:rPr>
          <w:rFonts w:hint="cs"/>
          <w:rtl/>
        </w:rPr>
        <w:t>ی</w:t>
      </w:r>
      <w:r w:rsidR="00CB70A1">
        <w:rPr>
          <w:rFonts w:hint="eastAsia"/>
          <w:rtl/>
        </w:rPr>
        <w:t>م</w:t>
      </w:r>
      <w:r w:rsidRPr="00B6480E">
        <w:rPr>
          <w:rFonts w:hint="cs"/>
          <w:rtl/>
        </w:rPr>
        <w:t xml:space="preserve"> که این راوی در سند قبلی در کجا </w:t>
      </w:r>
      <w:r w:rsidRPr="00B6480E">
        <w:rPr>
          <w:rtl/>
        </w:rPr>
        <w:t>قرارگرفته</w:t>
      </w:r>
      <w:r w:rsidRPr="00B6480E">
        <w:rPr>
          <w:rFonts w:hint="cs"/>
          <w:rtl/>
        </w:rPr>
        <w:t xml:space="preserve"> است؛</w:t>
      </w:r>
    </w:p>
    <w:p w:rsidR="00F8218F" w:rsidRPr="00B6480E" w:rsidRDefault="00F8218F" w:rsidP="000710C3">
      <w:pPr>
        <w:ind w:left="720"/>
        <w:jc w:val="both"/>
        <w:rPr>
          <w:rtl/>
        </w:rPr>
      </w:pPr>
      <w:r w:rsidRPr="00B6480E">
        <w:rPr>
          <w:rFonts w:hint="cs"/>
          <w:rtl/>
        </w:rPr>
        <w:t>در سند قبلی، هر شخصی قبل از این راوی باشد، مرجع ضمیر است.</w:t>
      </w:r>
    </w:p>
    <w:p w:rsidR="00F8218F" w:rsidRPr="003C213A" w:rsidRDefault="00F8218F" w:rsidP="00617DFD">
      <w:pPr>
        <w:jc w:val="both"/>
        <w:rPr>
          <w:rtl/>
        </w:rPr>
      </w:pPr>
      <w:r w:rsidRPr="00FA4663">
        <w:rPr>
          <w:rFonts w:cs="B Titr" w:hint="cs"/>
          <w:sz w:val="28"/>
          <w:szCs w:val="24"/>
          <w:rtl/>
        </w:rPr>
        <w:t>مثال 1:</w:t>
      </w:r>
      <w:r w:rsidRPr="00FA4663">
        <w:rPr>
          <w:rFonts w:hint="cs"/>
          <w:sz w:val="28"/>
          <w:szCs w:val="24"/>
          <w:rtl/>
        </w:rPr>
        <w:t xml:space="preserve"> </w:t>
      </w:r>
      <w:r w:rsidRPr="003C213A">
        <w:rPr>
          <w:rFonts w:hint="cs"/>
          <w:rtl/>
        </w:rPr>
        <w:t xml:space="preserve">«5. </w:t>
      </w:r>
      <w:r w:rsidRPr="003C213A">
        <w:rPr>
          <w:rtl/>
        </w:rPr>
        <w:t>عَنْهُ عَنْ أَحْمَدَ بْنِ مُحَمَّدٍ عَنِ الْحُسَ</w:t>
      </w:r>
      <w:r w:rsidR="004A543F" w:rsidRPr="003C213A">
        <w:rPr>
          <w:rtl/>
        </w:rPr>
        <w:t>ی</w:t>
      </w:r>
      <w:r w:rsidRPr="003C213A">
        <w:rPr>
          <w:rtl/>
        </w:rPr>
        <w:t>نِ بْنِ سَعِ</w:t>
      </w:r>
      <w:r w:rsidR="004A543F" w:rsidRPr="003C213A">
        <w:rPr>
          <w:rtl/>
        </w:rPr>
        <w:t>ی</w:t>
      </w:r>
      <w:r w:rsidRPr="003C213A">
        <w:rPr>
          <w:rtl/>
        </w:rPr>
        <w:t>دٍ عَنْ فَضَالَةَ بْنِ أَ</w:t>
      </w:r>
      <w:r w:rsidR="004A543F" w:rsidRPr="003C213A">
        <w:rPr>
          <w:rtl/>
        </w:rPr>
        <w:t>ی</w:t>
      </w:r>
      <w:r w:rsidRPr="003C213A">
        <w:rPr>
          <w:rtl/>
        </w:rPr>
        <w:t xml:space="preserve">وبَ عَنْ عُمَرَ بْنِ </w:t>
      </w:r>
      <w:r w:rsidR="00CB70A1">
        <w:rPr>
          <w:rtl/>
        </w:rPr>
        <w:t>أَبَان</w:t>
      </w:r>
      <w:r w:rsidRPr="003C213A">
        <w:rPr>
          <w:rFonts w:hint="cs"/>
          <w:rtl/>
        </w:rPr>
        <w:t>»</w:t>
      </w:r>
      <w:r w:rsidR="00617DFD">
        <w:rPr>
          <w:rFonts w:hint="cs"/>
          <w:rtl/>
        </w:rPr>
        <w:t>.</w:t>
      </w:r>
      <w:r w:rsidR="00617DFD">
        <w:rPr>
          <w:rStyle w:val="FootnoteReference"/>
          <w:rtl/>
        </w:rPr>
        <w:footnoteReference w:id="13"/>
      </w:r>
    </w:p>
    <w:p w:rsidR="00F8218F" w:rsidRPr="003C213A" w:rsidRDefault="00F8218F" w:rsidP="00634270">
      <w:pPr>
        <w:jc w:val="both"/>
        <w:rPr>
          <w:rtl/>
        </w:rPr>
      </w:pPr>
      <w:r w:rsidRPr="003C213A">
        <w:rPr>
          <w:rFonts w:hint="cs"/>
          <w:rtl/>
        </w:rPr>
        <w:t>در این مثال:</w:t>
      </w:r>
    </w:p>
    <w:p w:rsidR="00F8218F" w:rsidRPr="00B6480E" w:rsidRDefault="00CB70A1" w:rsidP="000710C3">
      <w:pPr>
        <w:ind w:left="720"/>
        <w:jc w:val="both"/>
        <w:rPr>
          <w:rtl/>
        </w:rPr>
      </w:pPr>
      <w:r>
        <w:rPr>
          <w:rtl/>
        </w:rPr>
        <w:t>راو</w:t>
      </w:r>
      <w:r>
        <w:rPr>
          <w:rFonts w:hint="cs"/>
          <w:rtl/>
        </w:rPr>
        <w:t>ی‌</w:t>
      </w:r>
      <w:r>
        <w:rPr>
          <w:rFonts w:hint="eastAsia"/>
          <w:rtl/>
        </w:rPr>
        <w:t>ا</w:t>
      </w:r>
      <w:r>
        <w:rPr>
          <w:rFonts w:hint="cs"/>
          <w:rtl/>
        </w:rPr>
        <w:t>ی</w:t>
      </w:r>
      <w:r w:rsidR="00F8218F" w:rsidRPr="00B6480E">
        <w:rPr>
          <w:rFonts w:hint="cs"/>
          <w:rtl/>
        </w:rPr>
        <w:t xml:space="preserve"> که پس از ضمیر آمده است «احمد بن محمد» است؛</w:t>
      </w:r>
    </w:p>
    <w:p w:rsidR="00F8218F" w:rsidRPr="00B6480E" w:rsidRDefault="00F8218F" w:rsidP="00454207">
      <w:pPr>
        <w:ind w:left="720"/>
        <w:jc w:val="both"/>
        <w:rPr>
          <w:rtl/>
        </w:rPr>
      </w:pPr>
      <w:r w:rsidRPr="00B6480E">
        <w:rPr>
          <w:rFonts w:hint="cs"/>
          <w:rtl/>
        </w:rPr>
        <w:t xml:space="preserve">سند قبلی که «احمد بن محمد» در آن آمده، این سند است: «4. </w:t>
      </w:r>
      <w:r w:rsidRPr="00B6480E">
        <w:rPr>
          <w:rtl/>
        </w:rPr>
        <w:t xml:space="preserve">مُحَمَّدُ بْنُ </w:t>
      </w:r>
      <w:r w:rsidR="00CB70A1">
        <w:rPr>
          <w:rFonts w:hint="cs"/>
          <w:rtl/>
        </w:rPr>
        <w:t>ی</w:t>
      </w:r>
      <w:r w:rsidR="00CB70A1">
        <w:rPr>
          <w:rFonts w:hint="eastAsia"/>
          <w:rtl/>
        </w:rPr>
        <w:t>حْ</w:t>
      </w:r>
      <w:r w:rsidR="00CB70A1">
        <w:rPr>
          <w:rFonts w:hint="cs"/>
          <w:rtl/>
        </w:rPr>
        <w:t>یی</w:t>
      </w:r>
      <w:r w:rsidRPr="00B6480E">
        <w:rPr>
          <w:rtl/>
        </w:rPr>
        <w:t xml:space="preserve"> عَنْ أَحْمَدَ بْنِ مُحَمَّدِ بْنِ </w:t>
      </w:r>
      <w:r w:rsidR="00CB70A1">
        <w:rPr>
          <w:rtl/>
        </w:rPr>
        <w:t>عِ</w:t>
      </w:r>
      <w:r w:rsidR="00CB70A1">
        <w:rPr>
          <w:rFonts w:hint="cs"/>
          <w:rtl/>
        </w:rPr>
        <w:t>ی</w:t>
      </w:r>
      <w:r w:rsidR="00CB70A1">
        <w:rPr>
          <w:rFonts w:hint="eastAsia"/>
          <w:rtl/>
        </w:rPr>
        <w:t>سَ</w:t>
      </w:r>
      <w:r w:rsidR="00CB70A1">
        <w:rPr>
          <w:rFonts w:hint="cs"/>
          <w:rtl/>
        </w:rPr>
        <w:t>ی</w:t>
      </w:r>
      <w:r w:rsidRPr="00B6480E">
        <w:rPr>
          <w:rtl/>
        </w:rPr>
        <w:t xml:space="preserve"> عَنْ عَلِ</w:t>
      </w:r>
      <w:r w:rsidR="004A543F" w:rsidRPr="00B6480E">
        <w:rPr>
          <w:rtl/>
        </w:rPr>
        <w:t>ی</w:t>
      </w:r>
      <w:r w:rsidRPr="00B6480E">
        <w:rPr>
          <w:rtl/>
        </w:rPr>
        <w:t xml:space="preserve"> بْنِ الْحَ</w:t>
      </w:r>
      <w:r w:rsidR="004A543F" w:rsidRPr="00B6480E">
        <w:rPr>
          <w:rtl/>
        </w:rPr>
        <w:t>ک</w:t>
      </w:r>
      <w:r w:rsidRPr="00B6480E">
        <w:rPr>
          <w:rtl/>
        </w:rPr>
        <w:t>مِ عَنْ عبدالله بْنِ جُنْدَبٍ عَنْ سُفْ</w:t>
      </w:r>
      <w:r w:rsidR="004A543F" w:rsidRPr="00B6480E">
        <w:rPr>
          <w:rtl/>
        </w:rPr>
        <w:t>ی</w:t>
      </w:r>
      <w:r w:rsidRPr="00B6480E">
        <w:rPr>
          <w:rtl/>
        </w:rPr>
        <w:t xml:space="preserve">انَ بْنِ السِّمْطِ </w:t>
      </w:r>
      <w:r w:rsidR="00CB70A1">
        <w:rPr>
          <w:rtl/>
        </w:rPr>
        <w:t>الْبَجَلِ</w:t>
      </w:r>
      <w:r w:rsidR="00CB70A1">
        <w:rPr>
          <w:rFonts w:hint="cs"/>
          <w:rtl/>
        </w:rPr>
        <w:t>ی</w:t>
      </w:r>
      <w:r w:rsidRPr="00B6480E">
        <w:rPr>
          <w:rFonts w:hint="cs"/>
          <w:rtl/>
        </w:rPr>
        <w:t>»؛</w:t>
      </w:r>
      <w:r w:rsidR="00454207">
        <w:rPr>
          <w:rStyle w:val="FootnoteReference"/>
          <w:rtl/>
        </w:rPr>
        <w:footnoteReference w:id="14"/>
      </w:r>
    </w:p>
    <w:p w:rsidR="00F8218F" w:rsidRPr="00B6480E" w:rsidRDefault="00F8218F" w:rsidP="000710C3">
      <w:pPr>
        <w:ind w:left="720"/>
        <w:jc w:val="both"/>
        <w:rPr>
          <w:rtl/>
        </w:rPr>
      </w:pPr>
      <w:r w:rsidRPr="00B6480E">
        <w:rPr>
          <w:rFonts w:hint="cs"/>
          <w:rtl/>
        </w:rPr>
        <w:t>درنتیجه «محمد بن یحیی» که در این سند قبل از «احمد بن محمد» قرار دارد، مرجع ضمیر «عنه» است.</w:t>
      </w:r>
    </w:p>
    <w:p w:rsidR="00F8218F" w:rsidRPr="003C213A" w:rsidRDefault="00F8218F" w:rsidP="00454207">
      <w:pPr>
        <w:jc w:val="both"/>
        <w:rPr>
          <w:rtl/>
        </w:rPr>
      </w:pPr>
      <w:r w:rsidRPr="00FA4663">
        <w:rPr>
          <w:rFonts w:cs="B Titr" w:hint="cs"/>
          <w:sz w:val="28"/>
          <w:szCs w:val="24"/>
          <w:rtl/>
        </w:rPr>
        <w:t>مثال 2:</w:t>
      </w:r>
      <w:r w:rsidRPr="003C213A">
        <w:rPr>
          <w:rFonts w:hint="cs"/>
          <w:rtl/>
        </w:rPr>
        <w:t xml:space="preserve"> «14. </w:t>
      </w:r>
      <w:r w:rsidRPr="003C213A">
        <w:rPr>
          <w:rtl/>
        </w:rPr>
        <w:t>عَنْهُ عَنْ صَفْوَانَ عَنْ حَ</w:t>
      </w:r>
      <w:r w:rsidR="004A543F" w:rsidRPr="003C213A">
        <w:rPr>
          <w:rtl/>
        </w:rPr>
        <w:t>ک</w:t>
      </w:r>
      <w:r w:rsidRPr="003C213A">
        <w:rPr>
          <w:rtl/>
        </w:rPr>
        <w:t>مِ بْنِ حُ</w:t>
      </w:r>
      <w:r w:rsidR="004A543F" w:rsidRPr="003C213A">
        <w:rPr>
          <w:rtl/>
        </w:rPr>
        <w:t>کی</w:t>
      </w:r>
      <w:r w:rsidRPr="003C213A">
        <w:rPr>
          <w:rtl/>
        </w:rPr>
        <w:t>مٍ</w:t>
      </w:r>
      <w:r w:rsidRPr="003C213A">
        <w:rPr>
          <w:rFonts w:hint="cs"/>
          <w:rtl/>
        </w:rPr>
        <w:t>».</w:t>
      </w:r>
      <w:r w:rsidR="00454207">
        <w:rPr>
          <w:rStyle w:val="FootnoteReference"/>
          <w:rtl/>
        </w:rPr>
        <w:footnoteReference w:id="15"/>
      </w:r>
    </w:p>
    <w:p w:rsidR="00F8218F" w:rsidRPr="003C213A" w:rsidRDefault="00F8218F" w:rsidP="00634270">
      <w:pPr>
        <w:jc w:val="both"/>
        <w:rPr>
          <w:rtl/>
        </w:rPr>
      </w:pPr>
      <w:r w:rsidRPr="003C213A">
        <w:rPr>
          <w:rFonts w:hint="cs"/>
          <w:rtl/>
        </w:rPr>
        <w:t>در این مثال:</w:t>
      </w:r>
    </w:p>
    <w:p w:rsidR="00F8218F" w:rsidRPr="00B6480E" w:rsidRDefault="00CB70A1" w:rsidP="000710C3">
      <w:pPr>
        <w:ind w:left="720"/>
        <w:jc w:val="both"/>
        <w:rPr>
          <w:rtl/>
        </w:rPr>
      </w:pPr>
      <w:r>
        <w:rPr>
          <w:rtl/>
        </w:rPr>
        <w:t>راو</w:t>
      </w:r>
      <w:r>
        <w:rPr>
          <w:rFonts w:hint="cs"/>
          <w:rtl/>
        </w:rPr>
        <w:t>ی‌</w:t>
      </w:r>
      <w:r>
        <w:rPr>
          <w:rFonts w:hint="eastAsia"/>
          <w:rtl/>
        </w:rPr>
        <w:t>ا</w:t>
      </w:r>
      <w:r>
        <w:rPr>
          <w:rFonts w:hint="cs"/>
          <w:rtl/>
        </w:rPr>
        <w:t>ی</w:t>
      </w:r>
      <w:r w:rsidR="00F8218F" w:rsidRPr="00B6480E">
        <w:rPr>
          <w:rFonts w:hint="cs"/>
          <w:rtl/>
        </w:rPr>
        <w:t xml:space="preserve"> که پس از ضمیر آمده است «صفوان» است؛</w:t>
      </w:r>
    </w:p>
    <w:p w:rsidR="00F8218F" w:rsidRPr="00B6480E" w:rsidRDefault="00F8218F" w:rsidP="00C11861">
      <w:pPr>
        <w:ind w:left="720"/>
        <w:jc w:val="both"/>
        <w:rPr>
          <w:rtl/>
        </w:rPr>
      </w:pPr>
      <w:r w:rsidRPr="00B6480E">
        <w:rPr>
          <w:rFonts w:hint="cs"/>
          <w:rtl/>
        </w:rPr>
        <w:t>سند قبلی که «صفوان» در آن آمده، این سند است: «13. ا</w:t>
      </w:r>
      <w:r w:rsidRPr="00B6480E">
        <w:rPr>
          <w:rtl/>
        </w:rPr>
        <w:t>َبُو عَلِ</w:t>
      </w:r>
      <w:r w:rsidR="004A543F" w:rsidRPr="00B6480E">
        <w:rPr>
          <w:rtl/>
        </w:rPr>
        <w:t>ی</w:t>
      </w:r>
      <w:r w:rsidRPr="00B6480E">
        <w:rPr>
          <w:rtl/>
        </w:rPr>
        <w:t xml:space="preserve"> الْأَشْعَرِ</w:t>
      </w:r>
      <w:r w:rsidR="004A543F" w:rsidRPr="00B6480E">
        <w:rPr>
          <w:rtl/>
        </w:rPr>
        <w:t>ی</w:t>
      </w:r>
      <w:r w:rsidRPr="00B6480E">
        <w:rPr>
          <w:rtl/>
        </w:rPr>
        <w:t xml:space="preserve"> عَنْ مُحَمَّدِ بْنِ عبدالجبار عَنْ صَفْوَانَ بْنِ </w:t>
      </w:r>
      <w:r w:rsidR="00CB70A1">
        <w:rPr>
          <w:rFonts w:hint="cs"/>
          <w:rtl/>
        </w:rPr>
        <w:t>ی</w:t>
      </w:r>
      <w:r w:rsidR="00CB70A1">
        <w:rPr>
          <w:rFonts w:hint="eastAsia"/>
          <w:rtl/>
        </w:rPr>
        <w:t>حْ</w:t>
      </w:r>
      <w:r w:rsidR="00CB70A1">
        <w:rPr>
          <w:rFonts w:hint="cs"/>
          <w:rtl/>
        </w:rPr>
        <w:t>یی</w:t>
      </w:r>
      <w:r w:rsidRPr="00B6480E">
        <w:rPr>
          <w:rtl/>
        </w:rPr>
        <w:t xml:space="preserve"> عَنِ ابْنِ مُسْ</w:t>
      </w:r>
      <w:r w:rsidR="004A543F" w:rsidRPr="00B6480E">
        <w:rPr>
          <w:rtl/>
        </w:rPr>
        <w:t>ک</w:t>
      </w:r>
      <w:r w:rsidRPr="00B6480E">
        <w:rPr>
          <w:rtl/>
        </w:rPr>
        <w:t>انَ عَنْ عَامِرِ بْنِ عَمِ</w:t>
      </w:r>
      <w:r w:rsidR="004A543F" w:rsidRPr="00B6480E">
        <w:rPr>
          <w:rtl/>
        </w:rPr>
        <w:t>ی</w:t>
      </w:r>
      <w:r w:rsidRPr="00B6480E">
        <w:rPr>
          <w:rtl/>
        </w:rPr>
        <w:t>رَة</w:t>
      </w:r>
      <w:r w:rsidRPr="00B6480E">
        <w:rPr>
          <w:rFonts w:hint="cs"/>
          <w:rtl/>
        </w:rPr>
        <w:t>»؛</w:t>
      </w:r>
      <w:r w:rsidR="00C11861">
        <w:rPr>
          <w:rStyle w:val="FootnoteReference"/>
          <w:rtl/>
        </w:rPr>
        <w:footnoteReference w:id="16"/>
      </w:r>
    </w:p>
    <w:p w:rsidR="00F8218F" w:rsidRPr="00B6480E" w:rsidRDefault="00F8218F" w:rsidP="000710C3">
      <w:pPr>
        <w:ind w:left="720"/>
        <w:jc w:val="both"/>
        <w:rPr>
          <w:rtl/>
        </w:rPr>
      </w:pPr>
      <w:r w:rsidRPr="00B6480E">
        <w:rPr>
          <w:rFonts w:hint="cs"/>
          <w:rtl/>
        </w:rPr>
        <w:t xml:space="preserve">درنتیجه «محمد بن عبدالجبار» که در این سند قبل از «صفوان بن یحیی» قرار دارد، مرجع ضمیر «عنه» بوده و سند در حقیقت </w:t>
      </w:r>
      <w:r w:rsidR="00CB70A1">
        <w:rPr>
          <w:rtl/>
        </w:rPr>
        <w:t>ا</w:t>
      </w:r>
      <w:r w:rsidR="00CB70A1">
        <w:rPr>
          <w:rFonts w:hint="cs"/>
          <w:rtl/>
        </w:rPr>
        <w:t>ی</w:t>
      </w:r>
      <w:r w:rsidR="00CB70A1">
        <w:rPr>
          <w:rFonts w:hint="eastAsia"/>
          <w:rtl/>
        </w:rPr>
        <w:t>ن‌گونه</w:t>
      </w:r>
      <w:r w:rsidRPr="00B6480E">
        <w:rPr>
          <w:rFonts w:hint="cs"/>
          <w:rtl/>
        </w:rPr>
        <w:t xml:space="preserve"> است: «محمد بن عبدالجبار عن صفوان...». ازآنجایی‌که «کلینی» مستقیماً از «محمد بن عبدالجبار» روایت نداشته است، درنهایت سند </w:t>
      </w:r>
      <w:r w:rsidR="00CB70A1">
        <w:rPr>
          <w:rtl/>
        </w:rPr>
        <w:t>ا</w:t>
      </w:r>
      <w:r w:rsidR="00CB70A1">
        <w:rPr>
          <w:rFonts w:hint="cs"/>
          <w:rtl/>
        </w:rPr>
        <w:t>ی</w:t>
      </w:r>
      <w:r w:rsidR="00CB70A1">
        <w:rPr>
          <w:rFonts w:hint="eastAsia"/>
          <w:rtl/>
        </w:rPr>
        <w:t>ن‌گونه</w:t>
      </w:r>
      <w:r w:rsidRPr="00B6480E">
        <w:rPr>
          <w:rFonts w:hint="cs"/>
          <w:rtl/>
        </w:rPr>
        <w:t xml:space="preserve"> بازنویسی </w:t>
      </w:r>
      <w:r w:rsidR="00CB70A1">
        <w:rPr>
          <w:rtl/>
        </w:rPr>
        <w:t>م</w:t>
      </w:r>
      <w:r w:rsidR="00CB70A1">
        <w:rPr>
          <w:rFonts w:hint="cs"/>
          <w:rtl/>
        </w:rPr>
        <w:t>ی‌</w:t>
      </w:r>
      <w:r w:rsidR="00CB70A1">
        <w:rPr>
          <w:rFonts w:hint="eastAsia"/>
          <w:rtl/>
        </w:rPr>
        <w:t>شود</w:t>
      </w:r>
      <w:r w:rsidRPr="00B6480E">
        <w:rPr>
          <w:rFonts w:hint="cs"/>
          <w:rtl/>
        </w:rPr>
        <w:t>: «محمد بن یعقوب عن ابی علی الاشعری عن محمد بن عبدالجبار عن صفوان...».</w:t>
      </w:r>
    </w:p>
    <w:p w:rsidR="00F8218F" w:rsidRPr="003C213A" w:rsidRDefault="00F8218F" w:rsidP="00634270">
      <w:pPr>
        <w:jc w:val="both"/>
        <w:rPr>
          <w:rtl/>
        </w:rPr>
      </w:pPr>
      <w:r w:rsidRPr="003C213A">
        <w:rPr>
          <w:rFonts w:hint="cs"/>
          <w:rtl/>
        </w:rPr>
        <w:t xml:space="preserve">با توجه به این مثال روشن </w:t>
      </w:r>
      <w:r w:rsidR="00CB70A1">
        <w:rPr>
          <w:rtl/>
        </w:rPr>
        <w:t>م</w:t>
      </w:r>
      <w:r w:rsidR="00CB70A1">
        <w:rPr>
          <w:rFonts w:hint="cs"/>
          <w:rtl/>
        </w:rPr>
        <w:t>ی‌</w:t>
      </w:r>
      <w:r w:rsidR="00CB70A1">
        <w:rPr>
          <w:rFonts w:hint="eastAsia"/>
          <w:rtl/>
        </w:rPr>
        <w:t>شود</w:t>
      </w:r>
      <w:r w:rsidRPr="003C213A">
        <w:rPr>
          <w:rFonts w:hint="cs"/>
          <w:rtl/>
        </w:rPr>
        <w:t xml:space="preserve"> که ضمیر همیشه به نفر اول در سند قبلی </w:t>
      </w:r>
      <w:r w:rsidR="00CB70A1">
        <w:rPr>
          <w:rtl/>
        </w:rPr>
        <w:t>برنم</w:t>
      </w:r>
      <w:r w:rsidR="00CB70A1">
        <w:rPr>
          <w:rFonts w:hint="cs"/>
          <w:rtl/>
        </w:rPr>
        <w:t>ی‌</w:t>
      </w:r>
      <w:r w:rsidR="00CB70A1">
        <w:rPr>
          <w:rFonts w:hint="eastAsia"/>
          <w:rtl/>
        </w:rPr>
        <w:t>گردد</w:t>
      </w:r>
      <w:r w:rsidRPr="003C213A">
        <w:rPr>
          <w:rFonts w:hint="cs"/>
          <w:rtl/>
        </w:rPr>
        <w:t xml:space="preserve">، بلکه باید دید </w:t>
      </w:r>
      <w:r w:rsidR="00CB70A1">
        <w:rPr>
          <w:rtl/>
        </w:rPr>
        <w:t>راو</w:t>
      </w:r>
      <w:r w:rsidR="00CB70A1">
        <w:rPr>
          <w:rFonts w:hint="cs"/>
          <w:rtl/>
        </w:rPr>
        <w:t>ی‌</w:t>
      </w:r>
      <w:r w:rsidR="00CB70A1">
        <w:rPr>
          <w:rFonts w:hint="eastAsia"/>
          <w:rtl/>
        </w:rPr>
        <w:t>ا</w:t>
      </w:r>
      <w:r w:rsidR="00CB70A1">
        <w:rPr>
          <w:rFonts w:hint="cs"/>
          <w:rtl/>
        </w:rPr>
        <w:t>ی</w:t>
      </w:r>
      <w:r w:rsidRPr="003C213A">
        <w:rPr>
          <w:rFonts w:hint="cs"/>
          <w:rtl/>
        </w:rPr>
        <w:t xml:space="preserve"> که پس از ضمیر آمده است، در کجای سند قبل قرار دارد که ممکن است نفر اول، دوم یا نفرات بعدی سند قبل باشد. این راوی در هرجایی از سند قبلی باشد، مرجع ضمیر، شخصی است که قبل از آن قرار دارد و آن سند با نفرات قبل از مرجع ضمیر، در سند بعدی تکرار </w:t>
      </w:r>
      <w:r w:rsidR="00CB70A1">
        <w:rPr>
          <w:rtl/>
        </w:rPr>
        <w:t>م</w:t>
      </w:r>
      <w:r w:rsidR="00CB70A1">
        <w:rPr>
          <w:rFonts w:hint="cs"/>
          <w:rtl/>
        </w:rPr>
        <w:t>ی‌</w:t>
      </w:r>
      <w:r w:rsidR="00CB70A1">
        <w:rPr>
          <w:rFonts w:hint="eastAsia"/>
          <w:rtl/>
        </w:rPr>
        <w:t>شود</w:t>
      </w:r>
      <w:r w:rsidRPr="003C213A">
        <w:rPr>
          <w:rFonts w:hint="cs"/>
          <w:rtl/>
        </w:rPr>
        <w:t xml:space="preserve">. </w:t>
      </w:r>
      <w:r w:rsidR="00CB70A1">
        <w:rPr>
          <w:rtl/>
        </w:rPr>
        <w:t>همان‌گونه</w:t>
      </w:r>
      <w:r w:rsidRPr="003C213A">
        <w:rPr>
          <w:rFonts w:hint="cs"/>
          <w:rtl/>
        </w:rPr>
        <w:t xml:space="preserve"> که در این مثال</w:t>
      </w:r>
      <w:r w:rsidR="00681B49" w:rsidRPr="003C213A">
        <w:rPr>
          <w:rFonts w:hint="cs"/>
          <w:rtl/>
        </w:rPr>
        <w:t>:</w:t>
      </w:r>
    </w:p>
    <w:p w:rsidR="00F8218F" w:rsidRPr="00B6480E" w:rsidRDefault="00F8218F" w:rsidP="000710C3">
      <w:pPr>
        <w:ind w:left="720"/>
        <w:jc w:val="both"/>
        <w:rPr>
          <w:rtl/>
        </w:rPr>
      </w:pPr>
      <w:r w:rsidRPr="00B6480E">
        <w:rPr>
          <w:rFonts w:hint="cs"/>
          <w:rtl/>
        </w:rPr>
        <w:t>مرجع ضمیر «محمد بن عبدالجبار» است؛</w:t>
      </w:r>
    </w:p>
    <w:p w:rsidR="00F8218F" w:rsidRPr="00B6480E" w:rsidRDefault="00F8218F" w:rsidP="000710C3">
      <w:pPr>
        <w:ind w:left="720"/>
        <w:jc w:val="both"/>
        <w:rPr>
          <w:rtl/>
        </w:rPr>
      </w:pPr>
      <w:r w:rsidRPr="00B6480E">
        <w:rPr>
          <w:rFonts w:hint="cs"/>
          <w:rtl/>
        </w:rPr>
        <w:lastRenderedPageBreak/>
        <w:t xml:space="preserve">و «ابوعلی اشعری» که قبل از «محمد بن عبدالجبار» قرار دارد، در سند بعدی نیز تکرار </w:t>
      </w:r>
      <w:r w:rsidR="00CB70A1">
        <w:rPr>
          <w:rtl/>
        </w:rPr>
        <w:t>م</w:t>
      </w:r>
      <w:r w:rsidR="00CB70A1">
        <w:rPr>
          <w:rFonts w:hint="cs"/>
          <w:rtl/>
        </w:rPr>
        <w:t>ی‌</w:t>
      </w:r>
      <w:r w:rsidR="00CB70A1">
        <w:rPr>
          <w:rFonts w:hint="eastAsia"/>
          <w:rtl/>
        </w:rPr>
        <w:t>شود</w:t>
      </w:r>
      <w:r w:rsidRPr="00B6480E">
        <w:rPr>
          <w:rFonts w:hint="cs"/>
          <w:rtl/>
        </w:rPr>
        <w:t>.</w:t>
      </w:r>
    </w:p>
    <w:p w:rsidR="00F8218F" w:rsidRPr="003C213A" w:rsidRDefault="00F8218F" w:rsidP="00634270">
      <w:pPr>
        <w:jc w:val="both"/>
        <w:rPr>
          <w:rtl/>
        </w:rPr>
      </w:pPr>
      <w:r w:rsidRPr="00FA4663">
        <w:rPr>
          <w:rFonts w:cs="B Titr" w:hint="cs"/>
          <w:sz w:val="28"/>
          <w:szCs w:val="24"/>
          <w:rtl/>
        </w:rPr>
        <w:t>مثال 3:</w:t>
      </w:r>
      <w:r w:rsidRPr="003C213A">
        <w:rPr>
          <w:rFonts w:hint="cs"/>
          <w:rtl/>
        </w:rPr>
        <w:t xml:space="preserve"> در این مثال دو سند هستند که در دو شماره پشت سر هم آمده و هر دو با ضمیر شروع </w:t>
      </w:r>
      <w:r w:rsidR="00CB70A1">
        <w:rPr>
          <w:rtl/>
        </w:rPr>
        <w:t>شده‌اند</w:t>
      </w:r>
      <w:r w:rsidRPr="003C213A">
        <w:rPr>
          <w:rFonts w:hint="cs"/>
          <w:rtl/>
        </w:rPr>
        <w:t>:</w:t>
      </w:r>
    </w:p>
    <w:p w:rsidR="00F8218F" w:rsidRPr="003C213A" w:rsidRDefault="00F8218F" w:rsidP="00C11861">
      <w:pPr>
        <w:jc w:val="both"/>
        <w:rPr>
          <w:rtl/>
        </w:rPr>
      </w:pPr>
      <w:r w:rsidRPr="003C213A">
        <w:rPr>
          <w:rFonts w:hint="cs"/>
          <w:rtl/>
        </w:rPr>
        <w:t>1. «2.</w:t>
      </w:r>
      <w:r w:rsidRPr="003C213A">
        <w:rPr>
          <w:rtl/>
        </w:rPr>
        <w:t xml:space="preserve"> عَنْهُ عَنْ عَلِ</w:t>
      </w:r>
      <w:r w:rsidR="004A543F" w:rsidRPr="003C213A">
        <w:rPr>
          <w:rtl/>
        </w:rPr>
        <w:t>ی</w:t>
      </w:r>
      <w:r w:rsidRPr="003C213A">
        <w:rPr>
          <w:rtl/>
        </w:rPr>
        <w:t xml:space="preserve"> بْنِ الْحَ</w:t>
      </w:r>
      <w:r w:rsidR="004A543F" w:rsidRPr="003C213A">
        <w:rPr>
          <w:rtl/>
        </w:rPr>
        <w:t>ک</w:t>
      </w:r>
      <w:r w:rsidRPr="003C213A">
        <w:rPr>
          <w:rtl/>
        </w:rPr>
        <w:t>مِ عَنْ عبدالله بْنِ بُ</w:t>
      </w:r>
      <w:r w:rsidR="004A543F" w:rsidRPr="003C213A">
        <w:rPr>
          <w:rtl/>
        </w:rPr>
        <w:t>کی</w:t>
      </w:r>
      <w:r w:rsidRPr="003C213A">
        <w:rPr>
          <w:rtl/>
        </w:rPr>
        <w:t>رٍ الْهَجَرِ</w:t>
      </w:r>
      <w:r w:rsidR="004A543F" w:rsidRPr="003C213A">
        <w:rPr>
          <w:rtl/>
        </w:rPr>
        <w:t>ی</w:t>
      </w:r>
      <w:r w:rsidRPr="003C213A">
        <w:rPr>
          <w:rtl/>
        </w:rPr>
        <w:t xml:space="preserve"> عَنْ </w:t>
      </w:r>
      <w:r w:rsidR="00CB70A1">
        <w:rPr>
          <w:rtl/>
        </w:rPr>
        <w:t>مُعَلَّ</w:t>
      </w:r>
      <w:r w:rsidR="00CB70A1">
        <w:rPr>
          <w:rFonts w:hint="cs"/>
          <w:rtl/>
        </w:rPr>
        <w:t>ی</w:t>
      </w:r>
      <w:r w:rsidRPr="003C213A">
        <w:rPr>
          <w:rtl/>
        </w:rPr>
        <w:t xml:space="preserve"> بْنِ خُنَ</w:t>
      </w:r>
      <w:r w:rsidR="004A543F" w:rsidRPr="003C213A">
        <w:rPr>
          <w:rtl/>
        </w:rPr>
        <w:t>ی</w:t>
      </w:r>
      <w:r w:rsidRPr="003C213A">
        <w:rPr>
          <w:rtl/>
        </w:rPr>
        <w:t>سٍ</w:t>
      </w:r>
      <w:r w:rsidRPr="003C213A">
        <w:rPr>
          <w:rFonts w:hint="cs"/>
          <w:rtl/>
        </w:rPr>
        <w:t>»؛</w:t>
      </w:r>
      <w:r w:rsidR="00C11861">
        <w:rPr>
          <w:rStyle w:val="FootnoteReference"/>
          <w:rtl/>
        </w:rPr>
        <w:footnoteReference w:id="17"/>
      </w:r>
    </w:p>
    <w:p w:rsidR="00F8218F" w:rsidRPr="003C213A" w:rsidRDefault="00F8218F" w:rsidP="00634270">
      <w:pPr>
        <w:jc w:val="both"/>
        <w:rPr>
          <w:rtl/>
        </w:rPr>
      </w:pPr>
      <w:r w:rsidRPr="003C213A">
        <w:rPr>
          <w:rFonts w:hint="cs"/>
          <w:rtl/>
        </w:rPr>
        <w:t>در این مثال:</w:t>
      </w:r>
    </w:p>
    <w:p w:rsidR="00F8218F" w:rsidRPr="00B6480E" w:rsidRDefault="00CB70A1" w:rsidP="000710C3">
      <w:pPr>
        <w:ind w:left="720"/>
        <w:jc w:val="both"/>
        <w:rPr>
          <w:rtl/>
        </w:rPr>
      </w:pPr>
      <w:r>
        <w:rPr>
          <w:rtl/>
        </w:rPr>
        <w:t>راو</w:t>
      </w:r>
      <w:r>
        <w:rPr>
          <w:rFonts w:hint="cs"/>
          <w:rtl/>
        </w:rPr>
        <w:t>ی‌</w:t>
      </w:r>
      <w:r>
        <w:rPr>
          <w:rFonts w:hint="eastAsia"/>
          <w:rtl/>
        </w:rPr>
        <w:t>ا</w:t>
      </w:r>
      <w:r>
        <w:rPr>
          <w:rFonts w:hint="cs"/>
          <w:rtl/>
        </w:rPr>
        <w:t>ی</w:t>
      </w:r>
      <w:r w:rsidR="00F8218F" w:rsidRPr="00B6480E">
        <w:rPr>
          <w:rFonts w:hint="cs"/>
          <w:rtl/>
        </w:rPr>
        <w:t xml:space="preserve"> که پس از ضمیر آمده است، «علی بن الحکم» است؛</w:t>
      </w:r>
    </w:p>
    <w:p w:rsidR="00F8218F" w:rsidRPr="00B6480E" w:rsidRDefault="00F8218F" w:rsidP="000C2FA3">
      <w:pPr>
        <w:ind w:left="720"/>
        <w:jc w:val="both"/>
        <w:rPr>
          <w:rtl/>
        </w:rPr>
      </w:pPr>
      <w:r w:rsidRPr="00B6480E">
        <w:rPr>
          <w:rFonts w:hint="cs"/>
          <w:rtl/>
        </w:rPr>
        <w:t>سند قبلی که «علی بن الحکم» در آن آمده، این سند است: «1.</w:t>
      </w:r>
      <w:r w:rsidRPr="00B6480E">
        <w:rPr>
          <w:rtl/>
        </w:rPr>
        <w:t xml:space="preserve"> مُحَمَّدُ بْنُ </w:t>
      </w:r>
      <w:r w:rsidR="00CB70A1">
        <w:rPr>
          <w:rFonts w:hint="cs"/>
          <w:rtl/>
        </w:rPr>
        <w:t>ی</w:t>
      </w:r>
      <w:r w:rsidR="00CB70A1">
        <w:rPr>
          <w:rFonts w:hint="eastAsia"/>
          <w:rtl/>
        </w:rPr>
        <w:t>حْ</w:t>
      </w:r>
      <w:r w:rsidR="00CB70A1">
        <w:rPr>
          <w:rFonts w:hint="cs"/>
          <w:rtl/>
        </w:rPr>
        <w:t>یی</w:t>
      </w:r>
      <w:r w:rsidRPr="00B6480E">
        <w:rPr>
          <w:rtl/>
        </w:rPr>
        <w:t xml:space="preserve"> عَنْ أَحْمَدَ بْنِ مُحَمَّدِ بْنِ </w:t>
      </w:r>
      <w:r w:rsidR="00CB70A1">
        <w:rPr>
          <w:rtl/>
        </w:rPr>
        <w:t>عِ</w:t>
      </w:r>
      <w:r w:rsidR="00CB70A1">
        <w:rPr>
          <w:rFonts w:hint="cs"/>
          <w:rtl/>
        </w:rPr>
        <w:t>ی</w:t>
      </w:r>
      <w:r w:rsidR="00CB70A1">
        <w:rPr>
          <w:rFonts w:hint="eastAsia"/>
          <w:rtl/>
        </w:rPr>
        <w:t>سَ</w:t>
      </w:r>
      <w:r w:rsidR="00CB70A1">
        <w:rPr>
          <w:rFonts w:hint="cs"/>
          <w:rtl/>
        </w:rPr>
        <w:t>ی</w:t>
      </w:r>
      <w:r w:rsidRPr="00B6480E">
        <w:rPr>
          <w:rtl/>
        </w:rPr>
        <w:t xml:space="preserve"> عَنْ عَلِ</w:t>
      </w:r>
      <w:r w:rsidR="004A543F" w:rsidRPr="00B6480E">
        <w:rPr>
          <w:rtl/>
        </w:rPr>
        <w:t>ی</w:t>
      </w:r>
      <w:r w:rsidRPr="00B6480E">
        <w:rPr>
          <w:rtl/>
        </w:rPr>
        <w:t xml:space="preserve"> بْنِ الْحَ</w:t>
      </w:r>
      <w:r w:rsidR="004A543F" w:rsidRPr="00B6480E">
        <w:rPr>
          <w:rtl/>
        </w:rPr>
        <w:t>ک</w:t>
      </w:r>
      <w:r w:rsidRPr="00B6480E">
        <w:rPr>
          <w:rtl/>
        </w:rPr>
        <w:t>مِ عَنْ سَ</w:t>
      </w:r>
      <w:r w:rsidR="004A543F" w:rsidRPr="00B6480E">
        <w:rPr>
          <w:rtl/>
        </w:rPr>
        <w:t>ی</w:t>
      </w:r>
      <w:r w:rsidRPr="00B6480E">
        <w:rPr>
          <w:rtl/>
        </w:rPr>
        <w:t>فِ بْنِ عَمِ</w:t>
      </w:r>
      <w:r w:rsidR="004A543F" w:rsidRPr="00B6480E">
        <w:rPr>
          <w:rtl/>
        </w:rPr>
        <w:t>ی</w:t>
      </w:r>
      <w:r w:rsidRPr="00B6480E">
        <w:rPr>
          <w:rtl/>
        </w:rPr>
        <w:t>رَةَ عَنْ عَمْرِو بْنِ شِمْرٍ عَنْ جَابِر</w:t>
      </w:r>
      <w:r w:rsidR="000C2FA3">
        <w:rPr>
          <w:rFonts w:hint="cs"/>
          <w:rtl/>
        </w:rPr>
        <w:t>»؛</w:t>
      </w:r>
      <w:r w:rsidR="000C2FA3">
        <w:rPr>
          <w:rStyle w:val="FootnoteReference"/>
          <w:rtl/>
        </w:rPr>
        <w:footnoteReference w:id="18"/>
      </w:r>
    </w:p>
    <w:p w:rsidR="00F8218F" w:rsidRPr="00B6480E" w:rsidRDefault="00F8218F" w:rsidP="000710C3">
      <w:pPr>
        <w:ind w:left="720"/>
        <w:jc w:val="both"/>
      </w:pPr>
      <w:r w:rsidRPr="00B6480E">
        <w:rPr>
          <w:rFonts w:hint="cs"/>
          <w:rtl/>
        </w:rPr>
        <w:t xml:space="preserve">درنتیجه «احمد بن محمد بن عیسی» که در این سند قبل از «علی بن الحکم» قرار دارد، مرجع ضمیر بوده و سند در حقیقت </w:t>
      </w:r>
      <w:r w:rsidR="00CB70A1">
        <w:rPr>
          <w:rtl/>
        </w:rPr>
        <w:t>ا</w:t>
      </w:r>
      <w:r w:rsidR="00CB70A1">
        <w:rPr>
          <w:rFonts w:hint="cs"/>
          <w:rtl/>
        </w:rPr>
        <w:t>ی</w:t>
      </w:r>
      <w:r w:rsidR="00CB70A1">
        <w:rPr>
          <w:rFonts w:hint="eastAsia"/>
          <w:rtl/>
        </w:rPr>
        <w:t>ن‌گونه</w:t>
      </w:r>
      <w:r w:rsidRPr="00B6480E">
        <w:rPr>
          <w:rFonts w:hint="cs"/>
          <w:rtl/>
        </w:rPr>
        <w:t xml:space="preserve"> است: «محمد بن یعقوب عن محمد بن یحیی عن احمد بن محمد بن عیسی عن علی بن الحکم...».</w:t>
      </w:r>
    </w:p>
    <w:p w:rsidR="00F8218F" w:rsidRPr="003C213A" w:rsidRDefault="00F8218F" w:rsidP="000C2FA3">
      <w:pPr>
        <w:jc w:val="both"/>
        <w:rPr>
          <w:rtl/>
        </w:rPr>
      </w:pPr>
      <w:r w:rsidRPr="003C213A">
        <w:rPr>
          <w:rFonts w:hint="cs"/>
          <w:rtl/>
        </w:rPr>
        <w:t xml:space="preserve">2. «3. </w:t>
      </w:r>
      <w:r w:rsidRPr="003C213A">
        <w:rPr>
          <w:rtl/>
        </w:rPr>
        <w:t xml:space="preserve">عَنْهُ عَنْ أَحْمَدَ بْنِ مُحَمَّدِ بْنِ </w:t>
      </w:r>
      <w:r w:rsidR="00CB70A1">
        <w:rPr>
          <w:rtl/>
        </w:rPr>
        <w:t>عِ</w:t>
      </w:r>
      <w:r w:rsidR="00CB70A1">
        <w:rPr>
          <w:rFonts w:hint="cs"/>
          <w:rtl/>
        </w:rPr>
        <w:t>ی</w:t>
      </w:r>
      <w:r w:rsidR="00CB70A1">
        <w:rPr>
          <w:rFonts w:hint="eastAsia"/>
          <w:rtl/>
        </w:rPr>
        <w:t>سَ</w:t>
      </w:r>
      <w:r w:rsidR="00CB70A1">
        <w:rPr>
          <w:rFonts w:hint="cs"/>
          <w:rtl/>
        </w:rPr>
        <w:t>ی</w:t>
      </w:r>
      <w:r w:rsidRPr="003C213A">
        <w:rPr>
          <w:rtl/>
        </w:rPr>
        <w:t xml:space="preserve"> عَنْ عَلِ</w:t>
      </w:r>
      <w:r w:rsidR="004A543F" w:rsidRPr="003C213A">
        <w:rPr>
          <w:rtl/>
        </w:rPr>
        <w:t>ی</w:t>
      </w:r>
      <w:r w:rsidRPr="003C213A">
        <w:rPr>
          <w:rtl/>
        </w:rPr>
        <w:t xml:space="preserve"> بْنِ سَ</w:t>
      </w:r>
      <w:r w:rsidR="004A543F" w:rsidRPr="003C213A">
        <w:rPr>
          <w:rtl/>
        </w:rPr>
        <w:t>ی</w:t>
      </w:r>
      <w:r w:rsidRPr="003C213A">
        <w:rPr>
          <w:rtl/>
        </w:rPr>
        <w:t>فٍ عَنْ أَبِ</w:t>
      </w:r>
      <w:r w:rsidR="004A543F" w:rsidRPr="003C213A">
        <w:rPr>
          <w:rtl/>
        </w:rPr>
        <w:t>ی</w:t>
      </w:r>
      <w:r w:rsidRPr="003C213A">
        <w:rPr>
          <w:rtl/>
        </w:rPr>
        <w:t>هِ سَ</w:t>
      </w:r>
      <w:r w:rsidR="004A543F" w:rsidRPr="003C213A">
        <w:rPr>
          <w:rtl/>
        </w:rPr>
        <w:t>ی</w:t>
      </w:r>
      <w:r w:rsidRPr="003C213A">
        <w:rPr>
          <w:rtl/>
        </w:rPr>
        <w:t xml:space="preserve">فٍ عَنْ عَبْدِ </w:t>
      </w:r>
      <w:r w:rsidR="00CB70A1">
        <w:rPr>
          <w:rtl/>
        </w:rPr>
        <w:t>الْأَعْلَ</w:t>
      </w:r>
      <w:r w:rsidR="00CB70A1">
        <w:rPr>
          <w:rFonts w:hint="cs"/>
          <w:rtl/>
        </w:rPr>
        <w:t>ی</w:t>
      </w:r>
      <w:r w:rsidRPr="003C213A">
        <w:rPr>
          <w:rtl/>
        </w:rPr>
        <w:t xml:space="preserve"> بْنِ </w:t>
      </w:r>
      <w:r w:rsidR="00CB70A1">
        <w:rPr>
          <w:rtl/>
        </w:rPr>
        <w:t>أَعْ</w:t>
      </w:r>
      <w:r w:rsidR="00CB70A1">
        <w:rPr>
          <w:rFonts w:hint="cs"/>
          <w:rtl/>
        </w:rPr>
        <w:t>ی</w:t>
      </w:r>
      <w:r w:rsidR="00CB70A1">
        <w:rPr>
          <w:rFonts w:hint="eastAsia"/>
          <w:rtl/>
        </w:rPr>
        <w:t>ن</w:t>
      </w:r>
      <w:r w:rsidR="000C2FA3">
        <w:rPr>
          <w:rFonts w:hint="cs"/>
          <w:rtl/>
        </w:rPr>
        <w:t>»</w:t>
      </w:r>
      <w:r w:rsidRPr="003C213A">
        <w:rPr>
          <w:rFonts w:hint="cs"/>
          <w:rtl/>
        </w:rPr>
        <w:t>.</w:t>
      </w:r>
      <w:r w:rsidR="000C2FA3">
        <w:rPr>
          <w:rStyle w:val="FootnoteReference"/>
          <w:rtl/>
        </w:rPr>
        <w:footnoteReference w:id="19"/>
      </w:r>
    </w:p>
    <w:p w:rsidR="00F8218F" w:rsidRPr="003C213A" w:rsidRDefault="00F8218F" w:rsidP="00634270">
      <w:pPr>
        <w:jc w:val="both"/>
        <w:rPr>
          <w:rtl/>
        </w:rPr>
      </w:pPr>
      <w:r w:rsidRPr="003C213A">
        <w:rPr>
          <w:rFonts w:hint="cs"/>
          <w:rtl/>
        </w:rPr>
        <w:t>در این مثال:</w:t>
      </w:r>
    </w:p>
    <w:p w:rsidR="00F8218F" w:rsidRPr="00B6480E" w:rsidRDefault="00CB70A1" w:rsidP="000710C3">
      <w:pPr>
        <w:ind w:left="720"/>
        <w:jc w:val="both"/>
        <w:rPr>
          <w:rtl/>
        </w:rPr>
      </w:pPr>
      <w:r>
        <w:rPr>
          <w:rtl/>
        </w:rPr>
        <w:t>راو</w:t>
      </w:r>
      <w:r>
        <w:rPr>
          <w:rFonts w:hint="cs"/>
          <w:rtl/>
        </w:rPr>
        <w:t>ی‌</w:t>
      </w:r>
      <w:r>
        <w:rPr>
          <w:rFonts w:hint="eastAsia"/>
          <w:rtl/>
        </w:rPr>
        <w:t>ا</w:t>
      </w:r>
      <w:r>
        <w:rPr>
          <w:rFonts w:hint="cs"/>
          <w:rtl/>
        </w:rPr>
        <w:t>ی</w:t>
      </w:r>
      <w:r w:rsidR="00F8218F" w:rsidRPr="00B6480E">
        <w:rPr>
          <w:rFonts w:hint="cs"/>
          <w:rtl/>
        </w:rPr>
        <w:t xml:space="preserve"> که پس از ضمیر آمده است، «احمد بن محمد بن عیسی» است؛</w:t>
      </w:r>
    </w:p>
    <w:p w:rsidR="00F8218F" w:rsidRPr="00B6480E" w:rsidRDefault="00F8218F" w:rsidP="000710C3">
      <w:pPr>
        <w:ind w:left="720"/>
        <w:jc w:val="both"/>
        <w:rPr>
          <w:rtl/>
        </w:rPr>
      </w:pPr>
      <w:r w:rsidRPr="00B6480E">
        <w:rPr>
          <w:rFonts w:hint="cs"/>
          <w:rtl/>
        </w:rPr>
        <w:t xml:space="preserve">با توجه به بازنویسی انجام گرفته جایگاه «احمد بن محمد بن عیسی» در سند قبل </w:t>
      </w:r>
      <w:r w:rsidR="00CB70A1">
        <w:rPr>
          <w:rtl/>
        </w:rPr>
        <w:t>ا</w:t>
      </w:r>
      <w:r w:rsidR="00CB70A1">
        <w:rPr>
          <w:rFonts w:hint="cs"/>
          <w:rtl/>
        </w:rPr>
        <w:t>ی</w:t>
      </w:r>
      <w:r w:rsidR="00CB70A1">
        <w:rPr>
          <w:rFonts w:hint="eastAsia"/>
          <w:rtl/>
        </w:rPr>
        <w:t>ن‌گونه</w:t>
      </w:r>
      <w:r w:rsidRPr="00B6480E">
        <w:rPr>
          <w:rFonts w:hint="cs"/>
          <w:rtl/>
        </w:rPr>
        <w:t xml:space="preserve"> است: «محمد بن یعقوب عن محمد بن یحیی عن احمد بن محمد بن عیسی عن علی بن الحکم...»؛</w:t>
      </w:r>
    </w:p>
    <w:p w:rsidR="00F8218F" w:rsidRPr="00B6480E" w:rsidRDefault="00F8218F" w:rsidP="000710C3">
      <w:pPr>
        <w:ind w:left="720"/>
        <w:jc w:val="both"/>
        <w:rPr>
          <w:rtl/>
        </w:rPr>
      </w:pPr>
      <w:r w:rsidRPr="00B6480E">
        <w:rPr>
          <w:rFonts w:hint="cs"/>
          <w:rtl/>
        </w:rPr>
        <w:t>درنتیجه «محمد بن یحیی» که در این سند قبل از «احمد بن محمد بن عیسی» قرار دارد، مرجع ضمیر است.</w:t>
      </w:r>
    </w:p>
    <w:p w:rsidR="00F8218F" w:rsidRPr="003C213A" w:rsidRDefault="00F8218F" w:rsidP="00634270">
      <w:pPr>
        <w:jc w:val="both"/>
        <w:rPr>
          <w:rtl/>
        </w:rPr>
      </w:pPr>
      <w:r w:rsidRPr="003C213A">
        <w:rPr>
          <w:rFonts w:hint="cs"/>
          <w:rtl/>
        </w:rPr>
        <w:t xml:space="preserve">با دقت در این مثال مشخص </w:t>
      </w:r>
      <w:r w:rsidR="00CB70A1">
        <w:rPr>
          <w:rtl/>
        </w:rPr>
        <w:t>م</w:t>
      </w:r>
      <w:r w:rsidR="00CB70A1">
        <w:rPr>
          <w:rFonts w:hint="cs"/>
          <w:rtl/>
        </w:rPr>
        <w:t>ی‌</w:t>
      </w:r>
      <w:r w:rsidR="00CB70A1">
        <w:rPr>
          <w:rFonts w:hint="eastAsia"/>
          <w:rtl/>
        </w:rPr>
        <w:t>شود</w:t>
      </w:r>
      <w:r w:rsidRPr="003C213A">
        <w:rPr>
          <w:rFonts w:hint="cs"/>
          <w:rtl/>
        </w:rPr>
        <w:t xml:space="preserve"> که مرجع ضمیری که در سند </w:t>
      </w:r>
      <w:r w:rsidR="00CB70A1">
        <w:rPr>
          <w:rtl/>
        </w:rPr>
        <w:t>شماره‌</w:t>
      </w:r>
      <w:r w:rsidR="00CB70A1">
        <w:rPr>
          <w:rFonts w:hint="cs"/>
          <w:rtl/>
        </w:rPr>
        <w:t>ی</w:t>
      </w:r>
      <w:r w:rsidRPr="003C213A">
        <w:rPr>
          <w:rFonts w:hint="cs"/>
          <w:rtl/>
        </w:rPr>
        <w:t xml:space="preserve"> 3 آمده بود، با توجه به روایت </w:t>
      </w:r>
      <w:r w:rsidR="00CB70A1">
        <w:rPr>
          <w:rtl/>
        </w:rPr>
        <w:t>شماره‌</w:t>
      </w:r>
      <w:r w:rsidR="00CB70A1">
        <w:rPr>
          <w:rFonts w:hint="cs"/>
          <w:rtl/>
        </w:rPr>
        <w:t>ی</w:t>
      </w:r>
      <w:r w:rsidRPr="003C213A">
        <w:rPr>
          <w:rFonts w:hint="cs"/>
          <w:rtl/>
        </w:rPr>
        <w:t xml:space="preserve"> 1 پیدا </w:t>
      </w:r>
      <w:r w:rsidR="00CB70A1">
        <w:rPr>
          <w:rtl/>
        </w:rPr>
        <w:t>م</w:t>
      </w:r>
      <w:r w:rsidR="00CB70A1">
        <w:rPr>
          <w:rFonts w:hint="cs"/>
          <w:rtl/>
        </w:rPr>
        <w:t>ی‌</w:t>
      </w:r>
      <w:r w:rsidR="00CB70A1">
        <w:rPr>
          <w:rFonts w:hint="eastAsia"/>
          <w:rtl/>
        </w:rPr>
        <w:t>شود</w:t>
      </w:r>
      <w:r w:rsidRPr="003C213A">
        <w:rPr>
          <w:rFonts w:hint="cs"/>
          <w:rtl/>
        </w:rPr>
        <w:t xml:space="preserve"> که توضیح این موارد و </w:t>
      </w:r>
      <w:r w:rsidR="00CB70A1">
        <w:rPr>
          <w:rtl/>
        </w:rPr>
        <w:t>استفاده‌ها</w:t>
      </w:r>
      <w:r w:rsidR="00CB70A1">
        <w:rPr>
          <w:rFonts w:hint="cs"/>
          <w:rtl/>
        </w:rPr>
        <w:t>یی</w:t>
      </w:r>
      <w:r w:rsidRPr="003C213A">
        <w:rPr>
          <w:rFonts w:hint="cs"/>
          <w:rtl/>
        </w:rPr>
        <w:t xml:space="preserve"> که از آنها </w:t>
      </w:r>
      <w:r w:rsidR="00CB70A1">
        <w:rPr>
          <w:rtl/>
        </w:rPr>
        <w:t>م</w:t>
      </w:r>
      <w:r w:rsidR="00CB70A1">
        <w:rPr>
          <w:rFonts w:hint="cs"/>
          <w:rtl/>
        </w:rPr>
        <w:t>ی‌</w:t>
      </w:r>
      <w:r w:rsidR="00CB70A1">
        <w:rPr>
          <w:rFonts w:hint="eastAsia"/>
          <w:rtl/>
        </w:rPr>
        <w:t>شود</w:t>
      </w:r>
      <w:r w:rsidRPr="003C213A">
        <w:rPr>
          <w:rFonts w:hint="cs"/>
          <w:rtl/>
        </w:rPr>
        <w:t xml:space="preserve"> در مراحل بالاتر خواهد آمد.</w:t>
      </w:r>
    </w:p>
    <w:p w:rsidR="00F8218F" w:rsidRPr="00F8218F" w:rsidRDefault="00F8218F" w:rsidP="00AD43C1">
      <w:pPr>
        <w:pStyle w:val="3"/>
        <w:rPr>
          <w:rtl/>
          <w:lang w:bidi="ar-SA"/>
        </w:rPr>
      </w:pPr>
      <w:bookmarkStart w:id="41" w:name="_Toc40762347"/>
      <w:r w:rsidRPr="00F8218F">
        <w:rPr>
          <w:rFonts w:hint="cs"/>
          <w:rtl/>
          <w:lang w:bidi="ar-SA"/>
        </w:rPr>
        <w:t>ب) استفاده از راوی و مروی عنه</w:t>
      </w:r>
      <w:bookmarkEnd w:id="41"/>
    </w:p>
    <w:p w:rsidR="00F8218F" w:rsidRPr="003C213A" w:rsidRDefault="00F8218F" w:rsidP="00634270">
      <w:pPr>
        <w:jc w:val="both"/>
        <w:rPr>
          <w:rtl/>
        </w:rPr>
      </w:pPr>
      <w:r w:rsidRPr="003C213A">
        <w:rPr>
          <w:rFonts w:hint="cs"/>
          <w:rtl/>
        </w:rPr>
        <w:t xml:space="preserve">گاهی از اوقات در سندی ضمیر آورده </w:t>
      </w:r>
      <w:r w:rsidR="00CB70A1">
        <w:rPr>
          <w:rtl/>
        </w:rPr>
        <w:t>م</w:t>
      </w:r>
      <w:r w:rsidR="00CB70A1">
        <w:rPr>
          <w:rFonts w:hint="cs"/>
          <w:rtl/>
        </w:rPr>
        <w:t>ی‌</w:t>
      </w:r>
      <w:r w:rsidR="00CB70A1">
        <w:rPr>
          <w:rFonts w:hint="eastAsia"/>
          <w:rtl/>
        </w:rPr>
        <w:t>شود</w:t>
      </w:r>
      <w:r w:rsidRPr="003C213A">
        <w:rPr>
          <w:rFonts w:hint="cs"/>
          <w:rtl/>
        </w:rPr>
        <w:t xml:space="preserve">، اما </w:t>
      </w:r>
      <w:r w:rsidR="00CB70A1">
        <w:rPr>
          <w:rtl/>
        </w:rPr>
        <w:t>راو</w:t>
      </w:r>
      <w:r w:rsidR="00CB70A1">
        <w:rPr>
          <w:rFonts w:hint="cs"/>
          <w:rtl/>
        </w:rPr>
        <w:t>ی‌</w:t>
      </w:r>
      <w:r w:rsidR="00CB70A1">
        <w:rPr>
          <w:rFonts w:hint="eastAsia"/>
          <w:rtl/>
        </w:rPr>
        <w:t>ا</w:t>
      </w:r>
      <w:r w:rsidR="00CB70A1">
        <w:rPr>
          <w:rFonts w:hint="cs"/>
          <w:rtl/>
        </w:rPr>
        <w:t>ی</w:t>
      </w:r>
      <w:r w:rsidRPr="003C213A">
        <w:rPr>
          <w:rFonts w:hint="cs"/>
          <w:rtl/>
        </w:rPr>
        <w:t xml:space="preserve"> که پس از ضمیر قرار دارد، در سند قبلی نیامده است. در این موارد باید با استفاده از راوی و مروی عنه، مشخص کرد که مرجع ضمیر کیست؛ یعنی:</w:t>
      </w:r>
    </w:p>
    <w:p w:rsidR="00F8218F" w:rsidRPr="00B6480E" w:rsidRDefault="00F8218F" w:rsidP="000710C3">
      <w:pPr>
        <w:ind w:left="720"/>
        <w:jc w:val="both"/>
        <w:rPr>
          <w:rtl/>
        </w:rPr>
      </w:pPr>
      <w:r w:rsidRPr="00B6480E">
        <w:rPr>
          <w:rFonts w:hint="cs"/>
          <w:rtl/>
        </w:rPr>
        <w:t>باید دید که شخصی که پس از ضمیر آمده کیست؛</w:t>
      </w:r>
    </w:p>
    <w:p w:rsidR="00F8218F" w:rsidRPr="00B6480E" w:rsidRDefault="00F8218F" w:rsidP="000710C3">
      <w:pPr>
        <w:ind w:left="720"/>
        <w:jc w:val="both"/>
        <w:rPr>
          <w:rtl/>
        </w:rPr>
      </w:pPr>
      <w:r w:rsidRPr="00B6480E">
        <w:rPr>
          <w:rFonts w:hint="cs"/>
          <w:rtl/>
        </w:rPr>
        <w:t xml:space="preserve">سپس باید به سند قبل (اولین سند کامل) توجه شود و بررسی کرد که کدام‌یک از راویان سند قبلی راوی این شخص هستند. این بررسی از ابتدای سند انجام </w:t>
      </w:r>
      <w:r w:rsidR="00CB70A1">
        <w:rPr>
          <w:rtl/>
        </w:rPr>
        <w:t>م</w:t>
      </w:r>
      <w:r w:rsidR="00CB70A1">
        <w:rPr>
          <w:rFonts w:hint="cs"/>
          <w:rtl/>
        </w:rPr>
        <w:t>ی‌</w:t>
      </w:r>
      <w:r w:rsidR="00CB70A1">
        <w:rPr>
          <w:rFonts w:hint="eastAsia"/>
          <w:rtl/>
        </w:rPr>
        <w:t>شود</w:t>
      </w:r>
      <w:r w:rsidRPr="00B6480E">
        <w:rPr>
          <w:rFonts w:hint="cs"/>
          <w:rtl/>
        </w:rPr>
        <w:t xml:space="preserve"> و اولین کسی که راویِ شخص پس از ضمیر بود (شخص پس از ضمیر، استاد او بود)، مرجع ضمیر است که در این سند به‌جای آن ضمیر آورده شده است.</w:t>
      </w:r>
    </w:p>
    <w:p w:rsidR="00F8218F" w:rsidRPr="0053452E" w:rsidRDefault="00F8218F" w:rsidP="00634270">
      <w:pPr>
        <w:jc w:val="both"/>
        <w:rPr>
          <w:u w:val="single"/>
          <w:rtl/>
        </w:rPr>
      </w:pPr>
      <w:r w:rsidRPr="0053452E">
        <w:rPr>
          <w:rFonts w:hint="cs"/>
          <w:u w:val="single"/>
          <w:rtl/>
        </w:rPr>
        <w:t xml:space="preserve">پیدا کردن راوی و مروی عنه با استفاده از کتابی مانند «معجم رجال حدیث» </w:t>
      </w:r>
      <w:r w:rsidR="00CB70A1">
        <w:rPr>
          <w:u w:val="single"/>
          <w:rtl/>
        </w:rPr>
        <w:t>امکان‌پذ</w:t>
      </w:r>
      <w:r w:rsidR="00CB70A1">
        <w:rPr>
          <w:rFonts w:hint="cs"/>
          <w:u w:val="single"/>
          <w:rtl/>
        </w:rPr>
        <w:t>ی</w:t>
      </w:r>
      <w:r w:rsidR="00CB70A1">
        <w:rPr>
          <w:rFonts w:hint="eastAsia"/>
          <w:u w:val="single"/>
          <w:rtl/>
        </w:rPr>
        <w:t>ر</w:t>
      </w:r>
      <w:r w:rsidRPr="0053452E">
        <w:rPr>
          <w:rFonts w:hint="cs"/>
          <w:u w:val="single"/>
          <w:rtl/>
        </w:rPr>
        <w:t xml:space="preserve"> است اما با استفاده از </w:t>
      </w:r>
      <w:r w:rsidR="00CB70A1">
        <w:rPr>
          <w:u w:val="single"/>
          <w:rtl/>
        </w:rPr>
        <w:t>نرم‌افزارها</w:t>
      </w:r>
      <w:r w:rsidR="00CB70A1">
        <w:rPr>
          <w:rFonts w:hint="cs"/>
          <w:u w:val="single"/>
          <w:rtl/>
        </w:rPr>
        <w:t>یی</w:t>
      </w:r>
      <w:r w:rsidRPr="0053452E">
        <w:rPr>
          <w:rFonts w:hint="cs"/>
          <w:u w:val="single"/>
          <w:rtl/>
        </w:rPr>
        <w:t xml:space="preserve"> مانند «درایه النور» و «رجال» که راوی و مروی عنه شخص را ذکر </w:t>
      </w:r>
      <w:r w:rsidR="00CB70A1">
        <w:rPr>
          <w:u w:val="single"/>
          <w:rtl/>
        </w:rPr>
        <w:t>م</w:t>
      </w:r>
      <w:r w:rsidR="00CB70A1">
        <w:rPr>
          <w:rFonts w:hint="cs"/>
          <w:u w:val="single"/>
          <w:rtl/>
        </w:rPr>
        <w:t>ی‌</w:t>
      </w:r>
      <w:r w:rsidR="00CB70A1">
        <w:rPr>
          <w:rFonts w:hint="eastAsia"/>
          <w:u w:val="single"/>
          <w:rtl/>
        </w:rPr>
        <w:t>کنند</w:t>
      </w:r>
      <w:r w:rsidRPr="0053452E">
        <w:rPr>
          <w:rFonts w:hint="cs"/>
          <w:u w:val="single"/>
          <w:rtl/>
        </w:rPr>
        <w:t xml:space="preserve">، این کار به‌راحتی انجام </w:t>
      </w:r>
      <w:r w:rsidR="00CB70A1">
        <w:rPr>
          <w:u w:val="single"/>
          <w:rtl/>
        </w:rPr>
        <w:t>م</w:t>
      </w:r>
      <w:r w:rsidR="00CB70A1">
        <w:rPr>
          <w:rFonts w:hint="cs"/>
          <w:u w:val="single"/>
          <w:rtl/>
        </w:rPr>
        <w:t>ی‌</w:t>
      </w:r>
      <w:r w:rsidR="00CB70A1">
        <w:rPr>
          <w:rFonts w:hint="eastAsia"/>
          <w:u w:val="single"/>
          <w:rtl/>
        </w:rPr>
        <w:t>شود</w:t>
      </w:r>
      <w:r w:rsidRPr="0053452E">
        <w:rPr>
          <w:rFonts w:hint="cs"/>
          <w:u w:val="single"/>
          <w:rtl/>
        </w:rPr>
        <w:t>.</w:t>
      </w:r>
    </w:p>
    <w:p w:rsidR="00F8218F" w:rsidRPr="003C213A" w:rsidRDefault="00F8218F" w:rsidP="0053452E">
      <w:pPr>
        <w:jc w:val="both"/>
        <w:rPr>
          <w:rtl/>
        </w:rPr>
      </w:pPr>
      <w:r w:rsidRPr="00FA4663">
        <w:rPr>
          <w:rFonts w:cs="B Titr" w:hint="cs"/>
          <w:sz w:val="28"/>
          <w:szCs w:val="24"/>
          <w:rtl/>
        </w:rPr>
        <w:t>مثال 1:</w:t>
      </w:r>
      <w:r w:rsidRPr="003C213A">
        <w:rPr>
          <w:rFonts w:hint="cs"/>
          <w:rtl/>
        </w:rPr>
        <w:t xml:space="preserve"> «3. </w:t>
      </w:r>
      <w:r w:rsidRPr="003C213A">
        <w:rPr>
          <w:rtl/>
        </w:rPr>
        <w:t xml:space="preserve">عَنْهُ عَنْ مُحَمَّدِ بْنِ </w:t>
      </w:r>
      <w:r w:rsidR="00CB70A1">
        <w:rPr>
          <w:rtl/>
        </w:rPr>
        <w:t>عِ</w:t>
      </w:r>
      <w:r w:rsidR="00CB70A1">
        <w:rPr>
          <w:rFonts w:hint="cs"/>
          <w:rtl/>
        </w:rPr>
        <w:t>ی</w:t>
      </w:r>
      <w:r w:rsidR="00CB70A1">
        <w:rPr>
          <w:rFonts w:hint="eastAsia"/>
          <w:rtl/>
        </w:rPr>
        <w:t>سَ</w:t>
      </w:r>
      <w:r w:rsidR="00CB70A1">
        <w:rPr>
          <w:rFonts w:hint="cs"/>
          <w:rtl/>
        </w:rPr>
        <w:t>ی</w:t>
      </w:r>
      <w:r w:rsidRPr="003C213A">
        <w:rPr>
          <w:rtl/>
        </w:rPr>
        <w:t xml:space="preserve"> بْنِ عُبَ</w:t>
      </w:r>
      <w:r w:rsidR="004A543F" w:rsidRPr="003C213A">
        <w:rPr>
          <w:rtl/>
        </w:rPr>
        <w:t>ی</w:t>
      </w:r>
      <w:r w:rsidRPr="003C213A">
        <w:rPr>
          <w:rtl/>
        </w:rPr>
        <w:t xml:space="preserve">دٍ عَنْ </w:t>
      </w:r>
      <w:r w:rsidR="004A543F" w:rsidRPr="003C213A">
        <w:rPr>
          <w:rtl/>
        </w:rPr>
        <w:t>ی</w:t>
      </w:r>
      <w:r w:rsidRPr="003C213A">
        <w:rPr>
          <w:rtl/>
        </w:rPr>
        <w:t xml:space="preserve">ونُسَ عَنْ عبدالله بْنِ </w:t>
      </w:r>
      <w:r w:rsidR="00CB70A1">
        <w:rPr>
          <w:rtl/>
        </w:rPr>
        <w:t>سِنَان</w:t>
      </w:r>
      <w:r w:rsidRPr="003C213A">
        <w:rPr>
          <w:rFonts w:hint="cs"/>
          <w:rtl/>
        </w:rPr>
        <w:t>».</w:t>
      </w:r>
      <w:r w:rsidR="0053452E">
        <w:rPr>
          <w:rStyle w:val="FootnoteReference"/>
          <w:rtl/>
        </w:rPr>
        <w:footnoteReference w:id="20"/>
      </w:r>
    </w:p>
    <w:p w:rsidR="00F8218F" w:rsidRPr="003C213A" w:rsidRDefault="00F8218F" w:rsidP="00634270">
      <w:pPr>
        <w:jc w:val="both"/>
        <w:rPr>
          <w:rtl/>
        </w:rPr>
      </w:pPr>
      <w:r w:rsidRPr="003C213A">
        <w:rPr>
          <w:rFonts w:hint="cs"/>
          <w:rtl/>
        </w:rPr>
        <w:t>در این مثال:</w:t>
      </w:r>
    </w:p>
    <w:p w:rsidR="00F8218F" w:rsidRPr="00B6480E" w:rsidRDefault="00CB70A1" w:rsidP="000710C3">
      <w:pPr>
        <w:ind w:left="720"/>
        <w:jc w:val="both"/>
        <w:rPr>
          <w:rtl/>
        </w:rPr>
      </w:pPr>
      <w:r>
        <w:rPr>
          <w:rtl/>
        </w:rPr>
        <w:t>راو</w:t>
      </w:r>
      <w:r>
        <w:rPr>
          <w:rFonts w:hint="cs"/>
          <w:rtl/>
        </w:rPr>
        <w:t>ی‌</w:t>
      </w:r>
      <w:r>
        <w:rPr>
          <w:rFonts w:hint="eastAsia"/>
          <w:rtl/>
        </w:rPr>
        <w:t>ا</w:t>
      </w:r>
      <w:r>
        <w:rPr>
          <w:rFonts w:hint="cs"/>
          <w:rtl/>
        </w:rPr>
        <w:t>ی</w:t>
      </w:r>
      <w:r w:rsidR="00F8218F" w:rsidRPr="00B6480E">
        <w:rPr>
          <w:rFonts w:hint="cs"/>
          <w:rtl/>
        </w:rPr>
        <w:t xml:space="preserve"> که پس از ضمیر آمده، «محمد بن عیسی بن عبید» است؛</w:t>
      </w:r>
    </w:p>
    <w:p w:rsidR="00F8218F" w:rsidRPr="00B6480E" w:rsidRDefault="00F8218F" w:rsidP="000710C3">
      <w:pPr>
        <w:ind w:left="720"/>
        <w:jc w:val="both"/>
        <w:rPr>
          <w:rtl/>
        </w:rPr>
      </w:pPr>
      <w:r w:rsidRPr="00B6480E">
        <w:rPr>
          <w:rFonts w:hint="cs"/>
          <w:rtl/>
        </w:rPr>
        <w:t xml:space="preserve">اما «محمد بن عیسی بن عبید» در سند قبلی نیامده است: «2. </w:t>
      </w:r>
      <w:r w:rsidRPr="00B6480E">
        <w:rPr>
          <w:rtl/>
        </w:rPr>
        <w:t>عَلِ</w:t>
      </w:r>
      <w:r w:rsidR="004A543F" w:rsidRPr="00B6480E">
        <w:rPr>
          <w:rtl/>
        </w:rPr>
        <w:t>ی</w:t>
      </w:r>
      <w:r w:rsidRPr="00B6480E">
        <w:rPr>
          <w:rtl/>
        </w:rPr>
        <w:t xml:space="preserve"> بْنُ إِبْرَاهِ</w:t>
      </w:r>
      <w:r w:rsidR="004A543F" w:rsidRPr="00B6480E">
        <w:rPr>
          <w:rtl/>
        </w:rPr>
        <w:t>ی</w:t>
      </w:r>
      <w:r w:rsidRPr="00B6480E">
        <w:rPr>
          <w:rtl/>
        </w:rPr>
        <w:t>مَ عَنْ أَبِ</w:t>
      </w:r>
      <w:r w:rsidR="004A543F" w:rsidRPr="00B6480E">
        <w:rPr>
          <w:rtl/>
        </w:rPr>
        <w:t>ی</w:t>
      </w:r>
      <w:r w:rsidRPr="00B6480E">
        <w:rPr>
          <w:rtl/>
        </w:rPr>
        <w:t>هِ عَنِ النَّوْفَلِ</w:t>
      </w:r>
      <w:r w:rsidR="004A543F" w:rsidRPr="00B6480E">
        <w:rPr>
          <w:rtl/>
        </w:rPr>
        <w:t>ی</w:t>
      </w:r>
      <w:r w:rsidRPr="00B6480E">
        <w:rPr>
          <w:rtl/>
        </w:rPr>
        <w:t xml:space="preserve"> عَنِ </w:t>
      </w:r>
      <w:r w:rsidR="00CB70A1">
        <w:rPr>
          <w:rtl/>
        </w:rPr>
        <w:t>السَّکونِ</w:t>
      </w:r>
      <w:r w:rsidR="00CB70A1">
        <w:rPr>
          <w:rFonts w:hint="cs"/>
          <w:rtl/>
        </w:rPr>
        <w:t>ی</w:t>
      </w:r>
      <w:r w:rsidRPr="00B6480E">
        <w:rPr>
          <w:rFonts w:hint="cs"/>
          <w:rtl/>
        </w:rPr>
        <w:t>»؛</w:t>
      </w:r>
    </w:p>
    <w:p w:rsidR="00F8218F" w:rsidRPr="003C213A" w:rsidRDefault="00F8218F" w:rsidP="00634270">
      <w:pPr>
        <w:jc w:val="both"/>
        <w:rPr>
          <w:rtl/>
        </w:rPr>
      </w:pPr>
      <w:r w:rsidRPr="003C213A">
        <w:rPr>
          <w:rFonts w:hint="cs"/>
          <w:rtl/>
        </w:rPr>
        <w:t xml:space="preserve">درنتیجه راهکار اول برای این سند قابل‌استفاده نیست و باید به دنبال راوی «محمد بن عیسی بن عبید» باشیم. به این منظور از </w:t>
      </w:r>
      <w:r w:rsidR="00CB70A1">
        <w:rPr>
          <w:rtl/>
        </w:rPr>
        <w:t>نرم‌افزار</w:t>
      </w:r>
      <w:r w:rsidRPr="003C213A">
        <w:rPr>
          <w:rFonts w:hint="cs"/>
          <w:rtl/>
        </w:rPr>
        <w:t xml:space="preserve"> «</w:t>
      </w:r>
      <w:r w:rsidR="00CB70A1">
        <w:rPr>
          <w:rtl/>
        </w:rPr>
        <w:t>درا</w:t>
      </w:r>
      <w:r w:rsidR="00CB70A1">
        <w:rPr>
          <w:rFonts w:hint="cs"/>
          <w:rtl/>
        </w:rPr>
        <w:t>ی</w:t>
      </w:r>
      <w:r w:rsidR="00CB70A1">
        <w:rPr>
          <w:rFonts w:hint="eastAsia"/>
          <w:rtl/>
        </w:rPr>
        <w:t>ه‌النور</w:t>
      </w:r>
      <w:r w:rsidRPr="003C213A">
        <w:rPr>
          <w:rFonts w:hint="cs"/>
          <w:rtl/>
        </w:rPr>
        <w:t xml:space="preserve">» استفاده </w:t>
      </w:r>
      <w:r w:rsidR="00CB70A1">
        <w:rPr>
          <w:rtl/>
        </w:rPr>
        <w:t>م</w:t>
      </w:r>
      <w:r w:rsidR="00CB70A1">
        <w:rPr>
          <w:rFonts w:hint="cs"/>
          <w:rtl/>
        </w:rPr>
        <w:t>ی‌</w:t>
      </w:r>
      <w:r w:rsidR="00CB70A1">
        <w:rPr>
          <w:rFonts w:hint="eastAsia"/>
          <w:rtl/>
        </w:rPr>
        <w:t>کن</w:t>
      </w:r>
      <w:r w:rsidR="00CB70A1">
        <w:rPr>
          <w:rFonts w:hint="cs"/>
          <w:rtl/>
        </w:rPr>
        <w:t>ی</w:t>
      </w:r>
      <w:r w:rsidR="00CB70A1">
        <w:rPr>
          <w:rFonts w:hint="eastAsia"/>
          <w:rtl/>
        </w:rPr>
        <w:t>م</w:t>
      </w:r>
      <w:r w:rsidRPr="003C213A">
        <w:rPr>
          <w:rFonts w:hint="cs"/>
          <w:rtl/>
        </w:rPr>
        <w:t xml:space="preserve"> و از </w:t>
      </w:r>
      <w:r w:rsidR="00CB70A1">
        <w:rPr>
          <w:rtl/>
        </w:rPr>
        <w:t>راو</w:t>
      </w:r>
      <w:r w:rsidR="00CB70A1">
        <w:rPr>
          <w:rFonts w:hint="cs"/>
          <w:rtl/>
        </w:rPr>
        <w:t>ی‌</w:t>
      </w:r>
      <w:r w:rsidR="00CB70A1">
        <w:rPr>
          <w:rFonts w:hint="eastAsia"/>
          <w:rtl/>
        </w:rPr>
        <w:t>ا</w:t>
      </w:r>
      <w:r w:rsidR="00CB70A1">
        <w:rPr>
          <w:rFonts w:hint="cs"/>
          <w:rtl/>
        </w:rPr>
        <w:t>ی</w:t>
      </w:r>
      <w:r w:rsidRPr="003C213A">
        <w:rPr>
          <w:rFonts w:hint="cs"/>
          <w:rtl/>
        </w:rPr>
        <w:t xml:space="preserve"> که در ابتدای روایت قبلی آمده است شروع </w:t>
      </w:r>
      <w:r w:rsidR="00CB70A1">
        <w:rPr>
          <w:rtl/>
        </w:rPr>
        <w:t>م</w:t>
      </w:r>
      <w:r w:rsidR="00CB70A1">
        <w:rPr>
          <w:rFonts w:hint="cs"/>
          <w:rtl/>
        </w:rPr>
        <w:t>ی‌</w:t>
      </w:r>
      <w:r w:rsidR="00CB70A1">
        <w:rPr>
          <w:rFonts w:hint="eastAsia"/>
          <w:rtl/>
        </w:rPr>
        <w:t>کن</w:t>
      </w:r>
      <w:r w:rsidR="00CB70A1">
        <w:rPr>
          <w:rFonts w:hint="cs"/>
          <w:rtl/>
        </w:rPr>
        <w:t>ی</w:t>
      </w:r>
      <w:r w:rsidR="00CB70A1">
        <w:rPr>
          <w:rFonts w:hint="eastAsia"/>
          <w:rtl/>
        </w:rPr>
        <w:t>م</w:t>
      </w:r>
      <w:r w:rsidRPr="003C213A">
        <w:rPr>
          <w:rFonts w:hint="cs"/>
          <w:rtl/>
        </w:rPr>
        <w:t>؛</w:t>
      </w:r>
    </w:p>
    <w:p w:rsidR="00F8218F" w:rsidRPr="00B6480E" w:rsidRDefault="00F8218F" w:rsidP="000710C3">
      <w:pPr>
        <w:ind w:left="720"/>
        <w:jc w:val="both"/>
        <w:rPr>
          <w:rtl/>
        </w:rPr>
      </w:pPr>
      <w:r w:rsidRPr="00B6480E">
        <w:rPr>
          <w:rFonts w:hint="cs"/>
          <w:rtl/>
        </w:rPr>
        <w:t xml:space="preserve">اولین نفری که در سند قبلی آمده، «علی بن ابراهیم» است که از راویان «محمد بن عیسی بن عبید» </w:t>
      </w:r>
      <w:r w:rsidR="00CB70A1">
        <w:rPr>
          <w:rtl/>
        </w:rPr>
        <w:t>م</w:t>
      </w:r>
      <w:r w:rsidR="00CB70A1">
        <w:rPr>
          <w:rFonts w:hint="cs"/>
          <w:rtl/>
        </w:rPr>
        <w:t>ی‌</w:t>
      </w:r>
      <w:r w:rsidR="00CB70A1">
        <w:rPr>
          <w:rFonts w:hint="eastAsia"/>
          <w:rtl/>
        </w:rPr>
        <w:t>باشد</w:t>
      </w:r>
      <w:r w:rsidRPr="00B6480E">
        <w:rPr>
          <w:rFonts w:hint="cs"/>
          <w:rtl/>
        </w:rPr>
        <w:t>؛</w:t>
      </w:r>
    </w:p>
    <w:p w:rsidR="00F8218F" w:rsidRPr="00B6480E" w:rsidRDefault="00F8218F" w:rsidP="000710C3">
      <w:pPr>
        <w:ind w:left="720"/>
        <w:jc w:val="both"/>
        <w:rPr>
          <w:rtl/>
        </w:rPr>
      </w:pPr>
      <w:r w:rsidRPr="00B6480E">
        <w:rPr>
          <w:rFonts w:hint="cs"/>
          <w:rtl/>
        </w:rPr>
        <w:t>درنتیجه مرجع ضمیر، «علی بن ابراهیم» است.</w:t>
      </w:r>
    </w:p>
    <w:p w:rsidR="00F8218F" w:rsidRPr="003C213A" w:rsidRDefault="00F8218F" w:rsidP="00634270">
      <w:pPr>
        <w:jc w:val="both"/>
        <w:rPr>
          <w:rtl/>
        </w:rPr>
      </w:pPr>
      <w:r w:rsidRPr="003C213A">
        <w:rPr>
          <w:rFonts w:hint="cs"/>
          <w:rtl/>
        </w:rPr>
        <w:t xml:space="preserve">اگر «علی بن ابراهیم» از راویان «محمد بن عیسی بن عبید» نبود، به بررسی راوی بعدی یعنی «ابراهیم بن هاشم» </w:t>
      </w:r>
      <w:r w:rsidR="00CB70A1">
        <w:rPr>
          <w:rtl/>
        </w:rPr>
        <w:t>م</w:t>
      </w:r>
      <w:r w:rsidR="00CB70A1">
        <w:rPr>
          <w:rFonts w:hint="cs"/>
          <w:rtl/>
        </w:rPr>
        <w:t>ی‌</w:t>
      </w:r>
      <w:r w:rsidR="00CB70A1">
        <w:rPr>
          <w:rFonts w:hint="eastAsia"/>
          <w:rtl/>
        </w:rPr>
        <w:t>پرداخت</w:t>
      </w:r>
      <w:r w:rsidR="00CB70A1">
        <w:rPr>
          <w:rFonts w:hint="cs"/>
          <w:rtl/>
        </w:rPr>
        <w:t>ی</w:t>
      </w:r>
      <w:r w:rsidR="00CB70A1">
        <w:rPr>
          <w:rFonts w:hint="eastAsia"/>
          <w:rtl/>
        </w:rPr>
        <w:t>م</w:t>
      </w:r>
      <w:r w:rsidRPr="003C213A">
        <w:rPr>
          <w:rFonts w:hint="cs"/>
          <w:rtl/>
        </w:rPr>
        <w:t xml:space="preserve"> و...</w:t>
      </w:r>
    </w:p>
    <w:p w:rsidR="00F8218F" w:rsidRPr="003C213A" w:rsidRDefault="00F8218F" w:rsidP="0053452E">
      <w:pPr>
        <w:jc w:val="both"/>
        <w:rPr>
          <w:rtl/>
        </w:rPr>
      </w:pPr>
      <w:r w:rsidRPr="00FA4663">
        <w:rPr>
          <w:rFonts w:cs="B Titr" w:hint="cs"/>
          <w:sz w:val="28"/>
          <w:szCs w:val="24"/>
          <w:rtl/>
        </w:rPr>
        <w:lastRenderedPageBreak/>
        <w:t>مثال 2:</w:t>
      </w:r>
      <w:r w:rsidRPr="003C213A">
        <w:rPr>
          <w:rFonts w:hint="cs"/>
          <w:rtl/>
        </w:rPr>
        <w:t xml:space="preserve"> «9. </w:t>
      </w:r>
      <w:r w:rsidRPr="003C213A">
        <w:rPr>
          <w:rtl/>
        </w:rPr>
        <w:t>وَ عَنْهُ عَنْ أَبِ</w:t>
      </w:r>
      <w:r w:rsidR="004A543F" w:rsidRPr="003C213A">
        <w:rPr>
          <w:rtl/>
        </w:rPr>
        <w:t>ی</w:t>
      </w:r>
      <w:r w:rsidRPr="003C213A">
        <w:rPr>
          <w:rtl/>
        </w:rPr>
        <w:t>هِ عَنْ بَعْضِ أَصْحَابِنَا</w:t>
      </w:r>
      <w:r w:rsidRPr="003C213A">
        <w:rPr>
          <w:rFonts w:hint="cs"/>
          <w:rtl/>
        </w:rPr>
        <w:t>».</w:t>
      </w:r>
      <w:r w:rsidR="00BA2251">
        <w:rPr>
          <w:rStyle w:val="FootnoteReference"/>
          <w:rtl/>
        </w:rPr>
        <w:footnoteReference w:id="21"/>
      </w:r>
    </w:p>
    <w:p w:rsidR="00F8218F" w:rsidRPr="003C213A" w:rsidRDefault="00F8218F" w:rsidP="00634270">
      <w:pPr>
        <w:jc w:val="both"/>
        <w:rPr>
          <w:rtl/>
        </w:rPr>
      </w:pPr>
      <w:r w:rsidRPr="003C213A">
        <w:rPr>
          <w:rFonts w:hint="cs"/>
          <w:rtl/>
        </w:rPr>
        <w:t>در این مثال:</w:t>
      </w:r>
    </w:p>
    <w:p w:rsidR="00F8218F" w:rsidRPr="00B6480E" w:rsidRDefault="00CB70A1" w:rsidP="000710C3">
      <w:pPr>
        <w:ind w:left="720"/>
        <w:jc w:val="both"/>
        <w:rPr>
          <w:rtl/>
        </w:rPr>
      </w:pPr>
      <w:r>
        <w:rPr>
          <w:rtl/>
        </w:rPr>
        <w:t>راو</w:t>
      </w:r>
      <w:r>
        <w:rPr>
          <w:rFonts w:hint="cs"/>
          <w:rtl/>
        </w:rPr>
        <w:t>ی‌</w:t>
      </w:r>
      <w:r>
        <w:rPr>
          <w:rFonts w:hint="eastAsia"/>
          <w:rtl/>
        </w:rPr>
        <w:t>ا</w:t>
      </w:r>
      <w:r>
        <w:rPr>
          <w:rFonts w:hint="cs"/>
          <w:rtl/>
        </w:rPr>
        <w:t>ی</w:t>
      </w:r>
      <w:r w:rsidR="00F8218F" w:rsidRPr="00B6480E">
        <w:rPr>
          <w:rFonts w:hint="cs"/>
          <w:rtl/>
        </w:rPr>
        <w:t xml:space="preserve"> که پس از ضمیر آمده، «ابیه» است؛</w:t>
      </w:r>
    </w:p>
    <w:p w:rsidR="00F8218F" w:rsidRPr="00B6480E" w:rsidRDefault="00F8218F" w:rsidP="00BA2251">
      <w:pPr>
        <w:ind w:left="720"/>
        <w:jc w:val="both"/>
        <w:rPr>
          <w:rtl/>
        </w:rPr>
      </w:pPr>
      <w:r w:rsidRPr="00B6480E">
        <w:rPr>
          <w:rFonts w:hint="cs"/>
          <w:rtl/>
        </w:rPr>
        <w:t xml:space="preserve">اما «ابیه» در سند قبلی نیامده است: «8. </w:t>
      </w:r>
      <w:r w:rsidRPr="00B6480E">
        <w:rPr>
          <w:rtl/>
        </w:rPr>
        <w:t>عِدَّةٌ مِنْ أَصْحَابِنَا عَنْ أَحْمَدَ بْنِ أَبِ</w:t>
      </w:r>
      <w:r w:rsidR="004A543F" w:rsidRPr="00B6480E">
        <w:rPr>
          <w:rtl/>
        </w:rPr>
        <w:t>ی</w:t>
      </w:r>
      <w:r w:rsidRPr="00B6480E">
        <w:rPr>
          <w:rtl/>
        </w:rPr>
        <w:t xml:space="preserve"> عبدالله عَنِ النَّوْفَلِ</w:t>
      </w:r>
      <w:r w:rsidR="004A543F" w:rsidRPr="00B6480E">
        <w:rPr>
          <w:rtl/>
        </w:rPr>
        <w:t>ی</w:t>
      </w:r>
      <w:r w:rsidRPr="00B6480E">
        <w:rPr>
          <w:rtl/>
        </w:rPr>
        <w:t xml:space="preserve"> عَنْ </w:t>
      </w:r>
      <w:r w:rsidR="00CB70A1">
        <w:rPr>
          <w:rtl/>
        </w:rPr>
        <w:t>عِ</w:t>
      </w:r>
      <w:r w:rsidR="00CB70A1">
        <w:rPr>
          <w:rFonts w:hint="cs"/>
          <w:rtl/>
        </w:rPr>
        <w:t>ی</w:t>
      </w:r>
      <w:r w:rsidR="00CB70A1">
        <w:rPr>
          <w:rFonts w:hint="eastAsia"/>
          <w:rtl/>
        </w:rPr>
        <w:t>سَ</w:t>
      </w:r>
      <w:r w:rsidR="00CB70A1">
        <w:rPr>
          <w:rFonts w:hint="cs"/>
          <w:rtl/>
        </w:rPr>
        <w:t>ی</w:t>
      </w:r>
      <w:r w:rsidRPr="00B6480E">
        <w:rPr>
          <w:rtl/>
        </w:rPr>
        <w:t xml:space="preserve"> بْنِ </w:t>
      </w:r>
      <w:r w:rsidR="00CB70A1">
        <w:rPr>
          <w:rtl/>
        </w:rPr>
        <w:t>عبدالله</w:t>
      </w:r>
      <w:r w:rsidRPr="00B6480E">
        <w:rPr>
          <w:rFonts w:hint="cs"/>
          <w:rtl/>
        </w:rPr>
        <w:t>»؛</w:t>
      </w:r>
      <w:r w:rsidR="00BA2251">
        <w:rPr>
          <w:rStyle w:val="FootnoteReference"/>
          <w:rtl/>
        </w:rPr>
        <w:footnoteReference w:id="22"/>
      </w:r>
    </w:p>
    <w:p w:rsidR="00F8218F" w:rsidRPr="003C213A" w:rsidRDefault="00F8218F" w:rsidP="00634270">
      <w:pPr>
        <w:jc w:val="both"/>
        <w:rPr>
          <w:rtl/>
        </w:rPr>
      </w:pPr>
      <w:r w:rsidRPr="003C213A">
        <w:rPr>
          <w:rFonts w:hint="cs"/>
          <w:rtl/>
        </w:rPr>
        <w:t xml:space="preserve">درنتیجه راهکار اول برای این سند قابل‌استفاده نیست و باید به دنبال راوی «ابیه» باشیم؛ به این منظور از </w:t>
      </w:r>
      <w:r w:rsidR="00CB70A1">
        <w:rPr>
          <w:rtl/>
        </w:rPr>
        <w:t>راو</w:t>
      </w:r>
      <w:r w:rsidR="00CB70A1">
        <w:rPr>
          <w:rFonts w:hint="cs"/>
          <w:rtl/>
        </w:rPr>
        <w:t>ی‌</w:t>
      </w:r>
      <w:r w:rsidR="00CB70A1">
        <w:rPr>
          <w:rFonts w:hint="eastAsia"/>
          <w:rtl/>
        </w:rPr>
        <w:t>ا</w:t>
      </w:r>
      <w:r w:rsidR="00CB70A1">
        <w:rPr>
          <w:rFonts w:hint="cs"/>
          <w:rtl/>
        </w:rPr>
        <w:t>ی</w:t>
      </w:r>
      <w:r w:rsidRPr="003C213A">
        <w:rPr>
          <w:rFonts w:hint="cs"/>
          <w:rtl/>
        </w:rPr>
        <w:t xml:space="preserve"> که در ابتدای سند قبلی آمده است شروع </w:t>
      </w:r>
      <w:r w:rsidR="00CB70A1">
        <w:rPr>
          <w:rtl/>
        </w:rPr>
        <w:t>م</w:t>
      </w:r>
      <w:r w:rsidR="00CB70A1">
        <w:rPr>
          <w:rFonts w:hint="cs"/>
          <w:rtl/>
        </w:rPr>
        <w:t>ی‌</w:t>
      </w:r>
      <w:r w:rsidR="00CB70A1">
        <w:rPr>
          <w:rFonts w:hint="eastAsia"/>
          <w:rtl/>
        </w:rPr>
        <w:t>کن</w:t>
      </w:r>
      <w:r w:rsidR="00CB70A1">
        <w:rPr>
          <w:rFonts w:hint="cs"/>
          <w:rtl/>
        </w:rPr>
        <w:t>ی</w:t>
      </w:r>
      <w:r w:rsidR="00CB70A1">
        <w:rPr>
          <w:rFonts w:hint="eastAsia"/>
          <w:rtl/>
        </w:rPr>
        <w:t>م</w:t>
      </w:r>
      <w:r w:rsidRPr="003C213A">
        <w:rPr>
          <w:rFonts w:hint="cs"/>
          <w:rtl/>
        </w:rPr>
        <w:t>؛</w:t>
      </w:r>
    </w:p>
    <w:p w:rsidR="00F8218F" w:rsidRPr="00B6480E" w:rsidRDefault="00F8218F" w:rsidP="000710C3">
      <w:pPr>
        <w:ind w:left="720"/>
        <w:jc w:val="both"/>
        <w:rPr>
          <w:rtl/>
        </w:rPr>
      </w:pPr>
      <w:r w:rsidRPr="00B6480E">
        <w:rPr>
          <w:rFonts w:hint="cs"/>
          <w:rtl/>
        </w:rPr>
        <w:t xml:space="preserve">اولین نفری که در سند قبلی آمده، «عده من اصحابنا» است که </w:t>
      </w:r>
      <w:r w:rsidR="00CB70A1">
        <w:rPr>
          <w:rtl/>
        </w:rPr>
        <w:t>ه</w:t>
      </w:r>
      <w:r w:rsidR="00CB70A1">
        <w:rPr>
          <w:rFonts w:hint="cs"/>
          <w:rtl/>
        </w:rPr>
        <w:t>ی</w:t>
      </w:r>
      <w:r w:rsidR="00CB70A1">
        <w:rPr>
          <w:rFonts w:hint="eastAsia"/>
          <w:rtl/>
        </w:rPr>
        <w:t>چ‌</w:t>
      </w:r>
      <w:r w:rsidR="00CB70A1">
        <w:rPr>
          <w:rFonts w:hint="cs"/>
          <w:rtl/>
        </w:rPr>
        <w:t>ی</w:t>
      </w:r>
      <w:r w:rsidR="00CB70A1">
        <w:rPr>
          <w:rFonts w:hint="eastAsia"/>
          <w:rtl/>
        </w:rPr>
        <w:t>ک</w:t>
      </w:r>
      <w:r w:rsidRPr="00B6480E">
        <w:rPr>
          <w:rFonts w:hint="cs"/>
          <w:rtl/>
        </w:rPr>
        <w:t xml:space="preserve"> از آنها از «ابیه» نقل روایت </w:t>
      </w:r>
      <w:r w:rsidR="00CB70A1">
        <w:rPr>
          <w:rtl/>
        </w:rPr>
        <w:t>نداشته‌اند</w:t>
      </w:r>
      <w:r w:rsidRPr="00B6480E">
        <w:rPr>
          <w:rFonts w:hint="cs"/>
          <w:rtl/>
        </w:rPr>
        <w:t xml:space="preserve">. </w:t>
      </w:r>
      <w:r w:rsidR="00CB70A1">
        <w:rPr>
          <w:rtl/>
        </w:rPr>
        <w:t>ا</w:t>
      </w:r>
      <w:r w:rsidR="00CB70A1">
        <w:rPr>
          <w:rFonts w:hint="cs"/>
          <w:rtl/>
        </w:rPr>
        <w:t>ی</w:t>
      </w:r>
      <w:r w:rsidR="00CB70A1">
        <w:rPr>
          <w:rFonts w:hint="eastAsia"/>
          <w:rtl/>
        </w:rPr>
        <w:t>ن‌که</w:t>
      </w:r>
      <w:r w:rsidRPr="00B6480E">
        <w:rPr>
          <w:rFonts w:hint="cs"/>
          <w:rtl/>
        </w:rPr>
        <w:t xml:space="preserve"> «عده من اصحابنا» چه کسانی هستند، توسط علامه از رجال مرحوم کلینی نقل شده است؛</w:t>
      </w:r>
    </w:p>
    <w:p w:rsidR="00F8218F" w:rsidRPr="00B6480E" w:rsidRDefault="00F8218F" w:rsidP="000710C3">
      <w:pPr>
        <w:ind w:left="720"/>
        <w:jc w:val="both"/>
        <w:rPr>
          <w:rtl/>
        </w:rPr>
      </w:pPr>
      <w:r w:rsidRPr="00B6480E">
        <w:rPr>
          <w:rFonts w:hint="cs"/>
          <w:rtl/>
        </w:rPr>
        <w:t>پس باید بررسی کرد شخص بعدی یعنی «احمد بن ابی عبدالله» از پدر خود نقل روایت دارد یا خیر که اگر از پدرش نقل روایت داشته است، مرجع ضمیر خواهد بود و اگر از پدرش نقل روایت نداشته است، باید شخص بعدی را بررسی کرد؛</w:t>
      </w:r>
    </w:p>
    <w:p w:rsidR="00F8218F" w:rsidRPr="006142D2" w:rsidRDefault="00F8218F" w:rsidP="003729C2">
      <w:pPr>
        <w:ind w:left="720"/>
        <w:jc w:val="both"/>
        <w:rPr>
          <w:rtl/>
        </w:rPr>
      </w:pPr>
      <w:r w:rsidRPr="006142D2">
        <w:rPr>
          <w:rFonts w:hint="cs"/>
          <w:rtl/>
        </w:rPr>
        <w:t>«ابی عبدالله» کنیه «محمد بن خالد برقی» است و «احمد بن ابی عبدالله» از وی نقل روایت دارد؛ درنتیجه مرجع ضمیر، «احمد بن ابی عبدالله» است.</w:t>
      </w:r>
      <w:r w:rsidRPr="00A36B14">
        <w:rPr>
          <w:vertAlign w:val="superscript"/>
          <w:rtl/>
        </w:rPr>
        <w:footnoteReference w:id="23"/>
      </w:r>
    </w:p>
    <w:p w:rsidR="00F8218F" w:rsidRPr="00281FE6" w:rsidRDefault="00F8218F" w:rsidP="00281FE6">
      <w:pPr>
        <w:jc w:val="both"/>
        <w:rPr>
          <w:rtl/>
        </w:rPr>
      </w:pPr>
      <w:r w:rsidRPr="00281FE6">
        <w:rPr>
          <w:rFonts w:cs="B Titr" w:hint="cs"/>
          <w:sz w:val="28"/>
          <w:szCs w:val="24"/>
          <w:rtl/>
        </w:rPr>
        <w:t>مثال 3:</w:t>
      </w:r>
      <w:r w:rsidRPr="00281FE6">
        <w:rPr>
          <w:rFonts w:hint="cs"/>
          <w:rtl/>
        </w:rPr>
        <w:t xml:space="preserve"> در این مثال دو سند هستند که هر دو در یک شماره آمده و با ضمیر شروع </w:t>
      </w:r>
      <w:r w:rsidR="00CB70A1" w:rsidRPr="00281FE6">
        <w:rPr>
          <w:rtl/>
        </w:rPr>
        <w:t>شده‌اند</w:t>
      </w:r>
      <w:r w:rsidRPr="00281FE6">
        <w:rPr>
          <w:rFonts w:hint="cs"/>
          <w:rtl/>
        </w:rPr>
        <w:t>:</w:t>
      </w:r>
    </w:p>
    <w:p w:rsidR="00F8218F" w:rsidRPr="00F8218F" w:rsidRDefault="00F8218F" w:rsidP="006D6702">
      <w:pPr>
        <w:rPr>
          <w:rFonts w:eastAsia="Times New Roman"/>
          <w:color w:val="000000"/>
          <w:rtl/>
        </w:rPr>
      </w:pPr>
      <w:r w:rsidRPr="00F8218F">
        <w:rPr>
          <w:rFonts w:hint="cs"/>
          <w:rtl/>
        </w:rPr>
        <w:t>1. «9. عَنْهُ عَنْ وُهَ</w:t>
      </w:r>
      <w:r w:rsidR="004A543F">
        <w:rPr>
          <w:rFonts w:hint="cs"/>
          <w:rtl/>
        </w:rPr>
        <w:t>ی</w:t>
      </w:r>
      <w:r w:rsidRPr="00F8218F">
        <w:rPr>
          <w:rFonts w:hint="cs"/>
          <w:rtl/>
        </w:rPr>
        <w:t>بِ بْنِ حَفْصٍ عَنْ أَبِ</w:t>
      </w:r>
      <w:r w:rsidR="004A543F">
        <w:rPr>
          <w:rFonts w:hint="cs"/>
          <w:rtl/>
        </w:rPr>
        <w:t>ی</w:t>
      </w:r>
      <w:r w:rsidRPr="00F8218F">
        <w:rPr>
          <w:rFonts w:hint="cs"/>
          <w:rtl/>
        </w:rPr>
        <w:t xml:space="preserve"> بَصِ</w:t>
      </w:r>
      <w:r w:rsidR="004A543F">
        <w:rPr>
          <w:rFonts w:hint="cs"/>
          <w:rtl/>
        </w:rPr>
        <w:t>ی</w:t>
      </w:r>
      <w:r w:rsidR="006D6702">
        <w:rPr>
          <w:rFonts w:hint="cs"/>
          <w:rtl/>
        </w:rPr>
        <w:t>ر»</w:t>
      </w:r>
      <w:r w:rsidRPr="00F8218F">
        <w:rPr>
          <w:rFonts w:eastAsia="Times New Roman" w:hint="cs"/>
          <w:color w:val="000000"/>
          <w:rtl/>
        </w:rPr>
        <w:t>.</w:t>
      </w:r>
      <w:r w:rsidR="006D6702">
        <w:rPr>
          <w:rStyle w:val="FootnoteReference"/>
          <w:rFonts w:eastAsia="Times New Roman"/>
          <w:color w:val="000000"/>
          <w:rtl/>
        </w:rPr>
        <w:footnoteReference w:id="24"/>
      </w:r>
    </w:p>
    <w:p w:rsidR="00F8218F" w:rsidRPr="00F8218F" w:rsidRDefault="00F8218F" w:rsidP="00B9139D">
      <w:pPr>
        <w:rPr>
          <w:rtl/>
        </w:rPr>
      </w:pPr>
      <w:r w:rsidRPr="00F8218F">
        <w:rPr>
          <w:rFonts w:hint="cs"/>
          <w:rtl/>
        </w:rPr>
        <w:t>در این مثال:</w:t>
      </w:r>
    </w:p>
    <w:p w:rsidR="00F8218F" w:rsidRPr="006142D2" w:rsidRDefault="00CB70A1" w:rsidP="003729C2">
      <w:pPr>
        <w:ind w:left="720"/>
        <w:jc w:val="both"/>
        <w:rPr>
          <w:rtl/>
        </w:rPr>
      </w:pPr>
      <w:r>
        <w:rPr>
          <w:rtl/>
        </w:rPr>
        <w:t>راو</w:t>
      </w:r>
      <w:r>
        <w:rPr>
          <w:rFonts w:hint="cs"/>
          <w:rtl/>
        </w:rPr>
        <w:t>ی‌</w:t>
      </w:r>
      <w:r>
        <w:rPr>
          <w:rFonts w:hint="eastAsia"/>
          <w:rtl/>
        </w:rPr>
        <w:t>ا</w:t>
      </w:r>
      <w:r>
        <w:rPr>
          <w:rFonts w:hint="cs"/>
          <w:rtl/>
        </w:rPr>
        <w:t>ی</w:t>
      </w:r>
      <w:r w:rsidR="00F8218F" w:rsidRPr="006142D2">
        <w:rPr>
          <w:rFonts w:hint="cs"/>
          <w:rtl/>
        </w:rPr>
        <w:t xml:space="preserve"> که پس از ضمیر آمده، «وهیب بن حفص» است؛</w:t>
      </w:r>
    </w:p>
    <w:p w:rsidR="00F8218F" w:rsidRPr="006142D2" w:rsidRDefault="00F8218F" w:rsidP="006D6702">
      <w:pPr>
        <w:ind w:left="720"/>
        <w:jc w:val="both"/>
        <w:rPr>
          <w:rtl/>
        </w:rPr>
      </w:pPr>
      <w:r w:rsidRPr="006142D2">
        <w:rPr>
          <w:rFonts w:hint="cs"/>
          <w:rtl/>
        </w:rPr>
        <w:t xml:space="preserve">اما «وهیب بن حفص» در سند قبلی نیامده است: «8. </w:t>
      </w:r>
      <w:r w:rsidRPr="006142D2">
        <w:rPr>
          <w:rtl/>
        </w:rPr>
        <w:t>حُمَ</w:t>
      </w:r>
      <w:r w:rsidR="004A543F" w:rsidRPr="006142D2">
        <w:rPr>
          <w:rtl/>
        </w:rPr>
        <w:t>ی</w:t>
      </w:r>
      <w:r w:rsidRPr="006142D2">
        <w:rPr>
          <w:rtl/>
        </w:rPr>
        <w:t>دُ بْنُ زِ</w:t>
      </w:r>
      <w:r w:rsidR="004A543F" w:rsidRPr="006142D2">
        <w:rPr>
          <w:rtl/>
        </w:rPr>
        <w:t>ی</w:t>
      </w:r>
      <w:r w:rsidRPr="006142D2">
        <w:rPr>
          <w:rtl/>
        </w:rPr>
        <w:t>ادٍ عَنِ ابْنِ سَمَاعَةَ عَنِ ابْنِ رِبَاطٍ عَنْ إِسْحَاقَ بْنِ عَمَّار</w:t>
      </w:r>
      <w:r w:rsidR="006D6702">
        <w:rPr>
          <w:rFonts w:hint="cs"/>
          <w:rtl/>
        </w:rPr>
        <w:t>»</w:t>
      </w:r>
      <w:r w:rsidRPr="006142D2">
        <w:rPr>
          <w:rFonts w:hint="cs"/>
          <w:rtl/>
        </w:rPr>
        <w:t>؛</w:t>
      </w:r>
      <w:r w:rsidR="006D6702">
        <w:rPr>
          <w:rStyle w:val="FootnoteReference"/>
          <w:rtl/>
        </w:rPr>
        <w:footnoteReference w:id="25"/>
      </w:r>
    </w:p>
    <w:p w:rsidR="00F8218F" w:rsidRPr="003C213A" w:rsidRDefault="00F8218F" w:rsidP="00634270">
      <w:pPr>
        <w:jc w:val="both"/>
        <w:rPr>
          <w:rtl/>
        </w:rPr>
      </w:pPr>
      <w:r w:rsidRPr="003C213A">
        <w:rPr>
          <w:rFonts w:hint="cs"/>
          <w:rtl/>
        </w:rPr>
        <w:t xml:space="preserve">درنتیجه راهکار اول برای این سند قابل‌استفاده نیست و باید به دنبال راوی «وهیب بن حفص» باشیم؛ به این منظور از </w:t>
      </w:r>
      <w:r w:rsidR="00CB70A1">
        <w:rPr>
          <w:rtl/>
        </w:rPr>
        <w:t>راو</w:t>
      </w:r>
      <w:r w:rsidR="00CB70A1">
        <w:rPr>
          <w:rFonts w:hint="cs"/>
          <w:rtl/>
        </w:rPr>
        <w:t>ی‌</w:t>
      </w:r>
      <w:r w:rsidR="00CB70A1">
        <w:rPr>
          <w:rFonts w:hint="eastAsia"/>
          <w:rtl/>
        </w:rPr>
        <w:t>ا</w:t>
      </w:r>
      <w:r w:rsidR="00CB70A1">
        <w:rPr>
          <w:rFonts w:hint="cs"/>
          <w:rtl/>
        </w:rPr>
        <w:t>ی</w:t>
      </w:r>
      <w:r w:rsidRPr="003C213A">
        <w:rPr>
          <w:rFonts w:hint="cs"/>
          <w:rtl/>
        </w:rPr>
        <w:t xml:space="preserve"> که در ابتدای سند قبلی آمده است شروع </w:t>
      </w:r>
      <w:r w:rsidR="00CB70A1">
        <w:rPr>
          <w:rtl/>
        </w:rPr>
        <w:t>م</w:t>
      </w:r>
      <w:r w:rsidR="00CB70A1">
        <w:rPr>
          <w:rFonts w:hint="cs"/>
          <w:rtl/>
        </w:rPr>
        <w:t>ی‌</w:t>
      </w:r>
      <w:r w:rsidR="00CB70A1">
        <w:rPr>
          <w:rFonts w:hint="eastAsia"/>
          <w:rtl/>
        </w:rPr>
        <w:t>کن</w:t>
      </w:r>
      <w:r w:rsidR="00CB70A1">
        <w:rPr>
          <w:rFonts w:hint="cs"/>
          <w:rtl/>
        </w:rPr>
        <w:t>ی</w:t>
      </w:r>
      <w:r w:rsidR="00CB70A1">
        <w:rPr>
          <w:rFonts w:hint="eastAsia"/>
          <w:rtl/>
        </w:rPr>
        <w:t>م</w:t>
      </w:r>
      <w:r w:rsidRPr="003C213A">
        <w:rPr>
          <w:rFonts w:hint="cs"/>
          <w:rtl/>
        </w:rPr>
        <w:t>؛</w:t>
      </w:r>
    </w:p>
    <w:p w:rsidR="00F8218F" w:rsidRPr="006142D2" w:rsidRDefault="00F8218F" w:rsidP="003729C2">
      <w:pPr>
        <w:ind w:left="720"/>
        <w:jc w:val="both"/>
        <w:rPr>
          <w:rtl/>
        </w:rPr>
      </w:pPr>
      <w:r w:rsidRPr="006142D2">
        <w:rPr>
          <w:rFonts w:hint="cs"/>
          <w:rtl/>
        </w:rPr>
        <w:t>اولین نفری که در سند قبلی آمده، «حمید بن زیاد» است؛ اما از «وهیب بن حفص» نقل روایت نداشته است؛</w:t>
      </w:r>
    </w:p>
    <w:p w:rsidR="00F8218F" w:rsidRPr="006142D2" w:rsidRDefault="00F8218F" w:rsidP="003729C2">
      <w:pPr>
        <w:ind w:left="720"/>
        <w:jc w:val="both"/>
        <w:rPr>
          <w:rtl/>
        </w:rPr>
      </w:pPr>
      <w:r w:rsidRPr="006142D2">
        <w:rPr>
          <w:rFonts w:hint="cs"/>
          <w:rtl/>
        </w:rPr>
        <w:t>پس باید شخص بعدی یعنی «ابن سماعه» را بررسی کنیم. ازآنجایی‌که «ابن سماعه» از «وهیب بن حفص» نقل روایت دارد، مرجع ضمیر «ابن سماعه» خواهد بود؛</w:t>
      </w:r>
    </w:p>
    <w:p w:rsidR="00F8218F" w:rsidRPr="006142D2" w:rsidRDefault="00F8218F" w:rsidP="003729C2">
      <w:pPr>
        <w:ind w:left="720"/>
        <w:jc w:val="both"/>
        <w:rPr>
          <w:rtl/>
        </w:rPr>
      </w:pPr>
      <w:r w:rsidRPr="006142D2">
        <w:rPr>
          <w:rFonts w:hint="cs"/>
          <w:rtl/>
        </w:rPr>
        <w:t xml:space="preserve">به لحاظ طبقه، کلینی </w:t>
      </w:r>
      <w:r w:rsidR="00CB70A1">
        <w:rPr>
          <w:rtl/>
        </w:rPr>
        <w:t>نم</w:t>
      </w:r>
      <w:r w:rsidR="00CB70A1">
        <w:rPr>
          <w:rFonts w:hint="cs"/>
          <w:rtl/>
        </w:rPr>
        <w:t>ی‌</w:t>
      </w:r>
      <w:r w:rsidR="00CB70A1">
        <w:rPr>
          <w:rFonts w:hint="eastAsia"/>
          <w:rtl/>
        </w:rPr>
        <w:t>تواند</w:t>
      </w:r>
      <w:r w:rsidRPr="006142D2">
        <w:rPr>
          <w:rFonts w:hint="cs"/>
          <w:rtl/>
        </w:rPr>
        <w:t xml:space="preserve"> از «ابن سماعه» نقل روایت داشته باشد و نفر قبلی یعنی «حمید بن زیاد» نیز در این سند تکرار شده و سند کامل </w:t>
      </w:r>
      <w:r w:rsidR="00CB70A1">
        <w:rPr>
          <w:rtl/>
        </w:rPr>
        <w:t>ا</w:t>
      </w:r>
      <w:r w:rsidR="00CB70A1">
        <w:rPr>
          <w:rFonts w:hint="cs"/>
          <w:rtl/>
        </w:rPr>
        <w:t>ی</w:t>
      </w:r>
      <w:r w:rsidR="00CB70A1">
        <w:rPr>
          <w:rFonts w:hint="eastAsia"/>
          <w:rtl/>
        </w:rPr>
        <w:t>ن‌گونه</w:t>
      </w:r>
      <w:r w:rsidRPr="006142D2">
        <w:rPr>
          <w:rFonts w:hint="cs"/>
          <w:rtl/>
        </w:rPr>
        <w:t xml:space="preserve"> خواهد بود: «محمد بن یعقوب عن حمید بن زیاد عن ابن سماعه عن وهیب بن حفص عن ابی بصیر».</w:t>
      </w:r>
    </w:p>
    <w:p w:rsidR="00F8218F" w:rsidRPr="00C240B6" w:rsidRDefault="00F8218F" w:rsidP="001A18F7">
      <w:pPr>
        <w:jc w:val="both"/>
        <w:rPr>
          <w:rtl/>
        </w:rPr>
      </w:pPr>
      <w:r w:rsidRPr="00F8218F">
        <w:rPr>
          <w:rFonts w:hint="cs"/>
          <w:rtl/>
        </w:rPr>
        <w:t xml:space="preserve">2. «عَنْهُ عَنْ </w:t>
      </w:r>
      <w:r w:rsidRPr="00C240B6">
        <w:rPr>
          <w:rFonts w:hint="cs"/>
          <w:rtl/>
        </w:rPr>
        <w:t>عبدالله بْنِ جَبَلَةَ عَنْ عَلِ</w:t>
      </w:r>
      <w:r w:rsidR="004A543F" w:rsidRPr="00C240B6">
        <w:rPr>
          <w:rFonts w:hint="cs"/>
          <w:rtl/>
        </w:rPr>
        <w:t>ی</w:t>
      </w:r>
      <w:r w:rsidRPr="00C240B6">
        <w:rPr>
          <w:rFonts w:hint="cs"/>
          <w:rtl/>
        </w:rPr>
        <w:t xml:space="preserve"> بْنِ أَبِ</w:t>
      </w:r>
      <w:r w:rsidR="004A543F" w:rsidRPr="00C240B6">
        <w:rPr>
          <w:rFonts w:hint="cs"/>
          <w:rtl/>
        </w:rPr>
        <w:t>ی</w:t>
      </w:r>
      <w:r w:rsidRPr="00C240B6">
        <w:rPr>
          <w:rFonts w:hint="cs"/>
          <w:rtl/>
        </w:rPr>
        <w:t xml:space="preserve"> حَمْزَةَ وَ مُحَمَّدُ بْنُ </w:t>
      </w:r>
      <w:r w:rsidR="00CB70A1">
        <w:rPr>
          <w:rFonts w:hint="cs"/>
          <w:rtl/>
        </w:rPr>
        <w:t>ی</w:t>
      </w:r>
      <w:r w:rsidR="00CB70A1">
        <w:rPr>
          <w:rFonts w:hint="eastAsia"/>
          <w:rtl/>
        </w:rPr>
        <w:t>حْ</w:t>
      </w:r>
      <w:r w:rsidR="00CB70A1">
        <w:rPr>
          <w:rFonts w:hint="cs"/>
          <w:rtl/>
        </w:rPr>
        <w:t>یی</w:t>
      </w:r>
      <w:r w:rsidRPr="00C240B6">
        <w:rPr>
          <w:rFonts w:hint="cs"/>
          <w:rtl/>
        </w:rPr>
        <w:t xml:space="preserve"> عَنْ أَحْمَدَ بْنِ مُحَمَّدٍ عَنْ عَلِ</w:t>
      </w:r>
      <w:r w:rsidR="004A543F" w:rsidRPr="00C240B6">
        <w:rPr>
          <w:rFonts w:hint="cs"/>
          <w:rtl/>
        </w:rPr>
        <w:t>ی</w:t>
      </w:r>
      <w:r w:rsidRPr="00C240B6">
        <w:rPr>
          <w:rFonts w:hint="cs"/>
          <w:rtl/>
        </w:rPr>
        <w:t xml:space="preserve"> بْنِ الْحَ</w:t>
      </w:r>
      <w:r w:rsidR="004A543F" w:rsidRPr="00C240B6">
        <w:rPr>
          <w:rFonts w:hint="cs"/>
          <w:rtl/>
        </w:rPr>
        <w:t>ک</w:t>
      </w:r>
      <w:r w:rsidRPr="00C240B6">
        <w:rPr>
          <w:rFonts w:hint="cs"/>
          <w:rtl/>
        </w:rPr>
        <w:t>مِ عَنْ عَلِ</w:t>
      </w:r>
      <w:r w:rsidR="004A543F" w:rsidRPr="00C240B6">
        <w:rPr>
          <w:rFonts w:hint="cs"/>
          <w:rtl/>
        </w:rPr>
        <w:t>ی</w:t>
      </w:r>
      <w:r w:rsidRPr="00C240B6">
        <w:rPr>
          <w:rFonts w:hint="cs"/>
          <w:rtl/>
        </w:rPr>
        <w:t xml:space="preserve"> بْنِ أَبِ</w:t>
      </w:r>
      <w:r w:rsidR="004A543F" w:rsidRPr="00C240B6">
        <w:rPr>
          <w:rFonts w:hint="cs"/>
          <w:rtl/>
        </w:rPr>
        <w:t>ی</w:t>
      </w:r>
      <w:r w:rsidRPr="00C240B6">
        <w:rPr>
          <w:rFonts w:hint="cs"/>
          <w:rtl/>
        </w:rPr>
        <w:t xml:space="preserve"> حَمْزَةَ عَنْ أَبِ</w:t>
      </w:r>
      <w:r w:rsidR="004A543F" w:rsidRPr="00C240B6">
        <w:rPr>
          <w:rFonts w:hint="cs"/>
          <w:rtl/>
        </w:rPr>
        <w:t>ی</w:t>
      </w:r>
      <w:r w:rsidRPr="00C240B6">
        <w:rPr>
          <w:rFonts w:hint="cs"/>
          <w:rtl/>
        </w:rPr>
        <w:t xml:space="preserve"> بَصِ</w:t>
      </w:r>
      <w:r w:rsidR="004A543F" w:rsidRPr="00C240B6">
        <w:rPr>
          <w:rFonts w:hint="cs"/>
          <w:rtl/>
        </w:rPr>
        <w:t>ی</w:t>
      </w:r>
      <w:r w:rsidRPr="00C240B6">
        <w:rPr>
          <w:rFonts w:hint="cs"/>
          <w:rtl/>
        </w:rPr>
        <w:t>ر»</w:t>
      </w:r>
      <w:r w:rsidR="00E97450">
        <w:rPr>
          <w:rStyle w:val="FootnoteReference"/>
          <w:rtl/>
        </w:rPr>
        <w:footnoteReference w:id="26"/>
      </w:r>
    </w:p>
    <w:p w:rsidR="00F8218F" w:rsidRPr="00F8218F" w:rsidRDefault="00F8218F" w:rsidP="00C240B6">
      <w:pPr>
        <w:rPr>
          <w:rtl/>
        </w:rPr>
      </w:pPr>
      <w:r w:rsidRPr="00C240B6">
        <w:rPr>
          <w:rFonts w:hint="cs"/>
          <w:rtl/>
        </w:rPr>
        <w:t>در این مثا</w:t>
      </w:r>
      <w:r w:rsidRPr="00F8218F">
        <w:rPr>
          <w:rFonts w:hint="cs"/>
          <w:rtl/>
        </w:rPr>
        <w:t>ل:</w:t>
      </w:r>
    </w:p>
    <w:p w:rsidR="00F8218F" w:rsidRPr="006142D2" w:rsidRDefault="00CB70A1" w:rsidP="003729C2">
      <w:pPr>
        <w:ind w:left="720"/>
        <w:jc w:val="both"/>
        <w:rPr>
          <w:rtl/>
        </w:rPr>
      </w:pPr>
      <w:r>
        <w:rPr>
          <w:rtl/>
        </w:rPr>
        <w:t>راو</w:t>
      </w:r>
      <w:r>
        <w:rPr>
          <w:rFonts w:hint="cs"/>
          <w:rtl/>
        </w:rPr>
        <w:t>ی‌</w:t>
      </w:r>
      <w:r>
        <w:rPr>
          <w:rFonts w:hint="eastAsia"/>
          <w:rtl/>
        </w:rPr>
        <w:t>ا</w:t>
      </w:r>
      <w:r>
        <w:rPr>
          <w:rFonts w:hint="cs"/>
          <w:rtl/>
        </w:rPr>
        <w:t>ی</w:t>
      </w:r>
      <w:r w:rsidR="00F8218F" w:rsidRPr="006142D2">
        <w:rPr>
          <w:rFonts w:hint="cs"/>
          <w:rtl/>
        </w:rPr>
        <w:t xml:space="preserve"> که پس از ضمیر آمده، «عبدالله بن جبله» است؛</w:t>
      </w:r>
    </w:p>
    <w:p w:rsidR="00F8218F" w:rsidRPr="006142D2" w:rsidRDefault="00F8218F" w:rsidP="00491B06">
      <w:pPr>
        <w:ind w:left="720"/>
        <w:jc w:val="both"/>
        <w:rPr>
          <w:rtl/>
        </w:rPr>
      </w:pPr>
      <w:r w:rsidRPr="006142D2">
        <w:rPr>
          <w:rFonts w:hint="cs"/>
          <w:rtl/>
        </w:rPr>
        <w:t>اما «عبدالله بن جبله» در سند قبلی که آن را بازنویسی کردیم نیامده است: «9. محمد بن یعقوب عن حمید بن زیاد عن ابن سما</w:t>
      </w:r>
      <w:r w:rsidR="00491B06">
        <w:rPr>
          <w:rFonts w:hint="cs"/>
          <w:rtl/>
        </w:rPr>
        <w:t>عه عن وهیب بن حفص عن ابی بصیر»؛</w:t>
      </w:r>
      <w:r w:rsidR="00491B06">
        <w:rPr>
          <w:rStyle w:val="FootnoteReference"/>
          <w:rtl/>
        </w:rPr>
        <w:footnoteReference w:id="27"/>
      </w:r>
    </w:p>
    <w:p w:rsidR="00F8218F" w:rsidRPr="003C213A" w:rsidRDefault="00F8218F" w:rsidP="00634270">
      <w:pPr>
        <w:jc w:val="both"/>
        <w:rPr>
          <w:rtl/>
        </w:rPr>
      </w:pPr>
      <w:r w:rsidRPr="003C213A">
        <w:rPr>
          <w:rFonts w:hint="cs"/>
          <w:rtl/>
        </w:rPr>
        <w:t xml:space="preserve">درنتیجه راهکار اول برای این سند قابل‌استفاده نیست و باید به دنبال راوی «عبدالله بن جبله» باشیم؛ به این منظور از </w:t>
      </w:r>
      <w:r w:rsidR="00CB70A1">
        <w:rPr>
          <w:rtl/>
        </w:rPr>
        <w:t>راو</w:t>
      </w:r>
      <w:r w:rsidR="00CB70A1">
        <w:rPr>
          <w:rFonts w:hint="cs"/>
          <w:rtl/>
        </w:rPr>
        <w:t>ی‌</w:t>
      </w:r>
      <w:r w:rsidR="00CB70A1">
        <w:rPr>
          <w:rFonts w:hint="eastAsia"/>
          <w:rtl/>
        </w:rPr>
        <w:t>ا</w:t>
      </w:r>
      <w:r w:rsidR="00CB70A1">
        <w:rPr>
          <w:rFonts w:hint="cs"/>
          <w:rtl/>
        </w:rPr>
        <w:t>ی</w:t>
      </w:r>
      <w:r w:rsidRPr="003C213A">
        <w:rPr>
          <w:rFonts w:hint="cs"/>
          <w:rtl/>
        </w:rPr>
        <w:t xml:space="preserve"> که در ابتدای سند قبلی آمده است شروع </w:t>
      </w:r>
      <w:r w:rsidR="00CB70A1">
        <w:rPr>
          <w:rtl/>
        </w:rPr>
        <w:t>م</w:t>
      </w:r>
      <w:r w:rsidR="00CB70A1">
        <w:rPr>
          <w:rFonts w:hint="cs"/>
          <w:rtl/>
        </w:rPr>
        <w:t>ی‌</w:t>
      </w:r>
      <w:r w:rsidR="00CB70A1">
        <w:rPr>
          <w:rFonts w:hint="eastAsia"/>
          <w:rtl/>
        </w:rPr>
        <w:t>کن</w:t>
      </w:r>
      <w:r w:rsidR="00CB70A1">
        <w:rPr>
          <w:rFonts w:hint="cs"/>
          <w:rtl/>
        </w:rPr>
        <w:t>ی</w:t>
      </w:r>
      <w:r w:rsidR="00CB70A1">
        <w:rPr>
          <w:rFonts w:hint="eastAsia"/>
          <w:rtl/>
        </w:rPr>
        <w:t>م</w:t>
      </w:r>
      <w:r w:rsidRPr="003C213A">
        <w:rPr>
          <w:rFonts w:hint="cs"/>
          <w:rtl/>
        </w:rPr>
        <w:t>؛</w:t>
      </w:r>
    </w:p>
    <w:p w:rsidR="00F8218F" w:rsidRPr="006142D2" w:rsidRDefault="00F8218F" w:rsidP="003729C2">
      <w:pPr>
        <w:ind w:left="720"/>
        <w:jc w:val="both"/>
        <w:rPr>
          <w:rtl/>
        </w:rPr>
      </w:pPr>
      <w:r w:rsidRPr="006142D2">
        <w:rPr>
          <w:rFonts w:hint="cs"/>
          <w:rtl/>
        </w:rPr>
        <w:lastRenderedPageBreak/>
        <w:t>اولین نفری که در سند قبلی آمده، «محمد بن یعقوب» است؛ اما از «عبدالله بن جبله» نقل روایت نداشته است؛</w:t>
      </w:r>
    </w:p>
    <w:p w:rsidR="00F8218F" w:rsidRPr="006142D2" w:rsidRDefault="00F8218F" w:rsidP="003729C2">
      <w:pPr>
        <w:ind w:left="720"/>
        <w:jc w:val="both"/>
        <w:rPr>
          <w:rtl/>
        </w:rPr>
      </w:pPr>
      <w:r w:rsidRPr="006142D2">
        <w:rPr>
          <w:rFonts w:hint="cs"/>
          <w:rtl/>
        </w:rPr>
        <w:t>پس باید شخص بعدی یعنی «حمید بن زیاد» را بررسی کنیم که وی نیز از «عبدالله بن جبله» نقل روایت نداشته است؛</w:t>
      </w:r>
    </w:p>
    <w:p w:rsidR="00F8218F" w:rsidRPr="006142D2" w:rsidRDefault="00F8218F" w:rsidP="003729C2">
      <w:pPr>
        <w:ind w:left="720"/>
        <w:jc w:val="both"/>
        <w:rPr>
          <w:rtl/>
        </w:rPr>
      </w:pPr>
      <w:r w:rsidRPr="006142D2">
        <w:rPr>
          <w:rFonts w:hint="cs"/>
          <w:rtl/>
        </w:rPr>
        <w:t>شخص بعدی «ابن سماعه» است که وی از «عبدالله بن جبله» نقل روایت داشته است و درنتیجه «ابن سماعه» مرجع ضمیر است؛</w:t>
      </w:r>
    </w:p>
    <w:p w:rsidR="00F8218F" w:rsidRPr="006142D2" w:rsidRDefault="00F8218F" w:rsidP="003729C2">
      <w:pPr>
        <w:ind w:left="720"/>
        <w:jc w:val="both"/>
        <w:rPr>
          <w:rtl/>
        </w:rPr>
      </w:pPr>
      <w:r w:rsidRPr="006142D2">
        <w:rPr>
          <w:rFonts w:hint="cs"/>
          <w:rtl/>
        </w:rPr>
        <w:t xml:space="preserve">به لحاظ طبقه، افراد قبلی نیز باید در این سند تکرار شوند و درنتیجه سند کامل </w:t>
      </w:r>
      <w:r w:rsidR="00CB70A1">
        <w:rPr>
          <w:rtl/>
        </w:rPr>
        <w:t>ا</w:t>
      </w:r>
      <w:r w:rsidR="00CB70A1">
        <w:rPr>
          <w:rFonts w:hint="cs"/>
          <w:rtl/>
        </w:rPr>
        <w:t>ی</w:t>
      </w:r>
      <w:r w:rsidR="00CB70A1">
        <w:rPr>
          <w:rFonts w:hint="eastAsia"/>
          <w:rtl/>
        </w:rPr>
        <w:t>ن‌گونه</w:t>
      </w:r>
      <w:r w:rsidRPr="006142D2">
        <w:rPr>
          <w:rFonts w:hint="cs"/>
          <w:rtl/>
        </w:rPr>
        <w:t xml:space="preserve"> خواهد بود: «محمد بن یعقوب عن حمید بن زیاد عن ابن سماعه عن عبدالله بن جبله...».</w:t>
      </w:r>
    </w:p>
    <w:p w:rsidR="00F8218F" w:rsidRPr="00281FE6" w:rsidRDefault="00F8218F" w:rsidP="00281FE6">
      <w:pPr>
        <w:jc w:val="both"/>
        <w:rPr>
          <w:rtl/>
        </w:rPr>
      </w:pPr>
      <w:r w:rsidRPr="00281FE6">
        <w:rPr>
          <w:rFonts w:cs="B Titr" w:hint="cs"/>
          <w:sz w:val="28"/>
          <w:szCs w:val="24"/>
          <w:rtl/>
        </w:rPr>
        <w:t>مثال 4:</w:t>
      </w:r>
      <w:r w:rsidRPr="00281FE6">
        <w:rPr>
          <w:rFonts w:hint="cs"/>
          <w:rtl/>
        </w:rPr>
        <w:t xml:space="preserve"> در این مثال دو سند هستند که در دو </w:t>
      </w:r>
      <w:r w:rsidR="00CB70A1" w:rsidRPr="00281FE6">
        <w:rPr>
          <w:rtl/>
        </w:rPr>
        <w:t>شماره‌</w:t>
      </w:r>
      <w:r w:rsidR="00CB70A1" w:rsidRPr="00281FE6">
        <w:rPr>
          <w:rFonts w:hint="cs"/>
          <w:rtl/>
        </w:rPr>
        <w:t>ی</w:t>
      </w:r>
      <w:r w:rsidRPr="00281FE6">
        <w:rPr>
          <w:rFonts w:hint="cs"/>
          <w:rtl/>
        </w:rPr>
        <w:t xml:space="preserve"> پست سر هم </w:t>
      </w:r>
      <w:r w:rsidR="00CB70A1" w:rsidRPr="00281FE6">
        <w:rPr>
          <w:rtl/>
        </w:rPr>
        <w:t>آمده‌اند</w:t>
      </w:r>
      <w:r w:rsidRPr="00281FE6">
        <w:rPr>
          <w:rFonts w:hint="cs"/>
          <w:rtl/>
        </w:rPr>
        <w:t>:</w:t>
      </w:r>
    </w:p>
    <w:p w:rsidR="00F8218F" w:rsidRPr="003C213A" w:rsidRDefault="00F8218F" w:rsidP="00841700">
      <w:pPr>
        <w:jc w:val="both"/>
        <w:rPr>
          <w:rtl/>
        </w:rPr>
      </w:pPr>
      <w:r w:rsidRPr="003C213A">
        <w:rPr>
          <w:rFonts w:hint="cs"/>
          <w:rtl/>
        </w:rPr>
        <w:t xml:space="preserve">1. «3. وَ عَنْهُ عَنْ أَحْمَدَ بْنِ مُحَمَّدِ بْنِ </w:t>
      </w:r>
      <w:r w:rsidR="00CB70A1">
        <w:rPr>
          <w:rtl/>
        </w:rPr>
        <w:t>عِ</w:t>
      </w:r>
      <w:r w:rsidR="00CB70A1">
        <w:rPr>
          <w:rFonts w:hint="cs"/>
          <w:rtl/>
        </w:rPr>
        <w:t>ی</w:t>
      </w:r>
      <w:r w:rsidR="00CB70A1">
        <w:rPr>
          <w:rFonts w:hint="eastAsia"/>
          <w:rtl/>
        </w:rPr>
        <w:t>سَ</w:t>
      </w:r>
      <w:r w:rsidR="00CB70A1">
        <w:rPr>
          <w:rFonts w:hint="cs"/>
          <w:rtl/>
        </w:rPr>
        <w:t>ی</w:t>
      </w:r>
      <w:r w:rsidRPr="003C213A">
        <w:rPr>
          <w:rFonts w:hint="cs"/>
          <w:rtl/>
        </w:rPr>
        <w:t xml:space="preserve"> عَنْ أَحْمَدَ بْنِ مُحَمَّدِ بْنِ أَبِ</w:t>
      </w:r>
      <w:r w:rsidR="004A543F" w:rsidRPr="003C213A">
        <w:rPr>
          <w:rFonts w:hint="cs"/>
          <w:rtl/>
        </w:rPr>
        <w:t>ی</w:t>
      </w:r>
      <w:r w:rsidRPr="003C213A">
        <w:rPr>
          <w:rFonts w:hint="cs"/>
          <w:rtl/>
        </w:rPr>
        <w:t xml:space="preserve"> نَصْرٍ عَنْ مُحَمَّدِ بْنِ عُبَ</w:t>
      </w:r>
      <w:r w:rsidR="004A543F" w:rsidRPr="003C213A">
        <w:rPr>
          <w:rFonts w:hint="cs"/>
          <w:rtl/>
        </w:rPr>
        <w:t>ی</w:t>
      </w:r>
      <w:r w:rsidR="00841700">
        <w:rPr>
          <w:rFonts w:hint="cs"/>
          <w:rtl/>
        </w:rPr>
        <w:t xml:space="preserve">دِ </w:t>
      </w:r>
      <w:r w:rsidR="00CB70A1">
        <w:rPr>
          <w:rtl/>
        </w:rPr>
        <w:t>اللَّه</w:t>
      </w:r>
      <w:r w:rsidR="00841700">
        <w:rPr>
          <w:rFonts w:hint="cs"/>
          <w:rtl/>
        </w:rPr>
        <w:t>».</w:t>
      </w:r>
      <w:r w:rsidR="00841700">
        <w:rPr>
          <w:rStyle w:val="FootnoteReference"/>
          <w:rtl/>
        </w:rPr>
        <w:footnoteReference w:id="28"/>
      </w:r>
    </w:p>
    <w:p w:rsidR="00F8218F" w:rsidRPr="003C213A" w:rsidRDefault="00F8218F" w:rsidP="00634270">
      <w:pPr>
        <w:jc w:val="both"/>
        <w:rPr>
          <w:rtl/>
        </w:rPr>
      </w:pPr>
      <w:r w:rsidRPr="003C213A">
        <w:rPr>
          <w:rFonts w:hint="cs"/>
          <w:rtl/>
        </w:rPr>
        <w:t>در این مثال:</w:t>
      </w:r>
    </w:p>
    <w:p w:rsidR="00F8218F" w:rsidRPr="006142D2" w:rsidRDefault="00CB70A1" w:rsidP="003729C2">
      <w:pPr>
        <w:ind w:left="720"/>
        <w:jc w:val="both"/>
        <w:rPr>
          <w:rtl/>
        </w:rPr>
      </w:pPr>
      <w:r>
        <w:rPr>
          <w:rtl/>
        </w:rPr>
        <w:t>راو</w:t>
      </w:r>
      <w:r>
        <w:rPr>
          <w:rFonts w:hint="cs"/>
          <w:rtl/>
        </w:rPr>
        <w:t>ی‌</w:t>
      </w:r>
      <w:r>
        <w:rPr>
          <w:rFonts w:hint="eastAsia"/>
          <w:rtl/>
        </w:rPr>
        <w:t>ا</w:t>
      </w:r>
      <w:r>
        <w:rPr>
          <w:rFonts w:hint="cs"/>
          <w:rtl/>
        </w:rPr>
        <w:t>ی</w:t>
      </w:r>
      <w:r w:rsidR="00F8218F" w:rsidRPr="006142D2">
        <w:rPr>
          <w:rFonts w:hint="cs"/>
          <w:rtl/>
        </w:rPr>
        <w:t xml:space="preserve"> که پس از ضمیر آمده، «احمد بن محمد بن عیسی» است؛</w:t>
      </w:r>
    </w:p>
    <w:p w:rsidR="00F8218F" w:rsidRPr="006142D2" w:rsidRDefault="00F8218F" w:rsidP="00841700">
      <w:pPr>
        <w:ind w:left="720"/>
        <w:jc w:val="both"/>
        <w:rPr>
          <w:rtl/>
        </w:rPr>
      </w:pPr>
      <w:r w:rsidRPr="006142D2">
        <w:rPr>
          <w:rFonts w:hint="cs"/>
          <w:rtl/>
        </w:rPr>
        <w:t xml:space="preserve">و «احمد بن محمد بن عیسی» در سند قبلی آمده است: «2. </w:t>
      </w:r>
      <w:r w:rsidRPr="006142D2">
        <w:rPr>
          <w:rtl/>
        </w:rPr>
        <w:t xml:space="preserve">مُحَمَّدُ بْنُ </w:t>
      </w:r>
      <w:r w:rsidR="00CB70A1">
        <w:rPr>
          <w:rFonts w:hint="cs"/>
          <w:rtl/>
        </w:rPr>
        <w:t>ی</w:t>
      </w:r>
      <w:r w:rsidR="00CB70A1">
        <w:rPr>
          <w:rFonts w:hint="eastAsia"/>
          <w:rtl/>
        </w:rPr>
        <w:t>حْ</w:t>
      </w:r>
      <w:r w:rsidR="00CB70A1">
        <w:rPr>
          <w:rFonts w:hint="cs"/>
          <w:rtl/>
        </w:rPr>
        <w:t>یی</w:t>
      </w:r>
      <w:r w:rsidRPr="006142D2">
        <w:rPr>
          <w:rtl/>
        </w:rPr>
        <w:t xml:space="preserve"> عَنْ أَحْمَدَ بْنِ مُحَمَّدِ بْنِ </w:t>
      </w:r>
      <w:r w:rsidR="00CB70A1">
        <w:rPr>
          <w:rtl/>
        </w:rPr>
        <w:t>عِ</w:t>
      </w:r>
      <w:r w:rsidR="00CB70A1">
        <w:rPr>
          <w:rFonts w:hint="cs"/>
          <w:rtl/>
        </w:rPr>
        <w:t>ی</w:t>
      </w:r>
      <w:r w:rsidR="00CB70A1">
        <w:rPr>
          <w:rFonts w:hint="eastAsia"/>
          <w:rtl/>
        </w:rPr>
        <w:t>سَ</w:t>
      </w:r>
      <w:r w:rsidR="00CB70A1">
        <w:rPr>
          <w:rFonts w:hint="cs"/>
          <w:rtl/>
        </w:rPr>
        <w:t>ی</w:t>
      </w:r>
      <w:r w:rsidRPr="006142D2">
        <w:rPr>
          <w:rtl/>
        </w:rPr>
        <w:t xml:space="preserve"> عَنْ عَلِ</w:t>
      </w:r>
      <w:r w:rsidR="004A543F" w:rsidRPr="006142D2">
        <w:rPr>
          <w:rtl/>
        </w:rPr>
        <w:t>ی</w:t>
      </w:r>
      <w:r w:rsidRPr="006142D2">
        <w:rPr>
          <w:rtl/>
        </w:rPr>
        <w:t xml:space="preserve"> بْنِ النُّعْمَانِ عَنْ إِسْحَاقَ بْنِ عَمَّار</w:t>
      </w:r>
      <w:r w:rsidR="00B10E19">
        <w:rPr>
          <w:rFonts w:hint="cs"/>
          <w:rtl/>
        </w:rPr>
        <w:t>»؛</w:t>
      </w:r>
      <w:r w:rsidR="00B10E19">
        <w:rPr>
          <w:rStyle w:val="FootnoteReference"/>
          <w:rtl/>
        </w:rPr>
        <w:footnoteReference w:id="29"/>
      </w:r>
    </w:p>
    <w:p w:rsidR="00F8218F" w:rsidRPr="003C213A" w:rsidRDefault="00F8218F" w:rsidP="00634270">
      <w:pPr>
        <w:jc w:val="both"/>
        <w:rPr>
          <w:rtl/>
        </w:rPr>
      </w:pPr>
      <w:r w:rsidRPr="003C213A">
        <w:rPr>
          <w:rFonts w:hint="cs"/>
          <w:rtl/>
        </w:rPr>
        <w:t>درنتیجه شخص قبل از «احمد بن محمد بن عیسی» یعنی «محمد بن یحیی» مرجع ضمیر است.</w:t>
      </w:r>
    </w:p>
    <w:p w:rsidR="00F8218F" w:rsidRPr="003C213A" w:rsidRDefault="00F8218F" w:rsidP="00B10E19">
      <w:pPr>
        <w:jc w:val="both"/>
        <w:rPr>
          <w:rtl/>
        </w:rPr>
      </w:pPr>
      <w:r w:rsidRPr="003C213A">
        <w:rPr>
          <w:rFonts w:hint="cs"/>
          <w:rtl/>
        </w:rPr>
        <w:t xml:space="preserve">2. «4. </w:t>
      </w:r>
      <w:r w:rsidRPr="003C213A">
        <w:rPr>
          <w:rtl/>
        </w:rPr>
        <w:t>وَ عَنْهُ عَنْ عَلِ</w:t>
      </w:r>
      <w:r w:rsidR="004A543F" w:rsidRPr="003C213A">
        <w:rPr>
          <w:rtl/>
        </w:rPr>
        <w:t>ی</w:t>
      </w:r>
      <w:r w:rsidRPr="003C213A">
        <w:rPr>
          <w:rtl/>
        </w:rPr>
        <w:t xml:space="preserve"> بْنِ الْحَ</w:t>
      </w:r>
      <w:r w:rsidR="004A543F" w:rsidRPr="003C213A">
        <w:rPr>
          <w:rtl/>
        </w:rPr>
        <w:t>ک</w:t>
      </w:r>
      <w:r w:rsidRPr="003C213A">
        <w:rPr>
          <w:rtl/>
        </w:rPr>
        <w:t>مِ عَنْ خَطَّابٍ الْأَعْوَرِ عَنْ أَبِ</w:t>
      </w:r>
      <w:r w:rsidR="004A543F" w:rsidRPr="003C213A">
        <w:rPr>
          <w:rtl/>
        </w:rPr>
        <w:t>ی</w:t>
      </w:r>
      <w:r w:rsidRPr="003C213A">
        <w:rPr>
          <w:rtl/>
        </w:rPr>
        <w:t xml:space="preserve"> </w:t>
      </w:r>
      <w:r w:rsidR="00CB70A1">
        <w:rPr>
          <w:rtl/>
        </w:rPr>
        <w:t>حَمْزَة</w:t>
      </w:r>
      <w:r w:rsidRPr="003C213A">
        <w:rPr>
          <w:rFonts w:hint="cs"/>
          <w:rtl/>
        </w:rPr>
        <w:t>».</w:t>
      </w:r>
      <w:r w:rsidR="00B10E19">
        <w:rPr>
          <w:rStyle w:val="FootnoteReference"/>
          <w:rtl/>
        </w:rPr>
        <w:footnoteReference w:id="30"/>
      </w:r>
    </w:p>
    <w:p w:rsidR="00F8218F" w:rsidRPr="003C213A" w:rsidRDefault="00F8218F" w:rsidP="00634270">
      <w:pPr>
        <w:jc w:val="both"/>
        <w:rPr>
          <w:rtl/>
        </w:rPr>
      </w:pPr>
      <w:r w:rsidRPr="003C213A">
        <w:rPr>
          <w:rFonts w:hint="cs"/>
          <w:rtl/>
        </w:rPr>
        <w:t>در این مثال:</w:t>
      </w:r>
    </w:p>
    <w:p w:rsidR="00F8218F" w:rsidRPr="00E04335" w:rsidRDefault="00CB70A1" w:rsidP="003729C2">
      <w:pPr>
        <w:ind w:left="720"/>
        <w:jc w:val="both"/>
        <w:rPr>
          <w:rtl/>
        </w:rPr>
      </w:pPr>
      <w:r>
        <w:rPr>
          <w:rtl/>
        </w:rPr>
        <w:t>راو</w:t>
      </w:r>
      <w:r>
        <w:rPr>
          <w:rFonts w:hint="cs"/>
          <w:rtl/>
        </w:rPr>
        <w:t>ی‌</w:t>
      </w:r>
      <w:r>
        <w:rPr>
          <w:rFonts w:hint="eastAsia"/>
          <w:rtl/>
        </w:rPr>
        <w:t>ا</w:t>
      </w:r>
      <w:r>
        <w:rPr>
          <w:rFonts w:hint="cs"/>
          <w:rtl/>
        </w:rPr>
        <w:t>ی</w:t>
      </w:r>
      <w:r w:rsidR="00F8218F" w:rsidRPr="00F8218F">
        <w:rPr>
          <w:rFonts w:hint="cs"/>
          <w:rtl/>
        </w:rPr>
        <w:t xml:space="preserve"> که پس از </w:t>
      </w:r>
      <w:r w:rsidR="00F8218F" w:rsidRPr="00E04335">
        <w:rPr>
          <w:rFonts w:hint="cs"/>
          <w:rtl/>
        </w:rPr>
        <w:t>ضمیر آمده، «علی بن الحکم» است؛</w:t>
      </w:r>
    </w:p>
    <w:p w:rsidR="00F8218F" w:rsidRPr="00F8218F" w:rsidRDefault="00F8218F" w:rsidP="003729C2">
      <w:pPr>
        <w:ind w:left="720"/>
        <w:jc w:val="both"/>
        <w:rPr>
          <w:rtl/>
        </w:rPr>
      </w:pPr>
      <w:r w:rsidRPr="00E04335">
        <w:rPr>
          <w:rFonts w:hint="cs"/>
          <w:rtl/>
        </w:rPr>
        <w:t>اما «علی بن الحکم»</w:t>
      </w:r>
      <w:r w:rsidRPr="00F8218F">
        <w:rPr>
          <w:rFonts w:hint="cs"/>
          <w:rtl/>
        </w:rPr>
        <w:t xml:space="preserve"> در سند قبلی که آن را بازنویسی کردیم نیامده است؛</w:t>
      </w:r>
    </w:p>
    <w:p w:rsidR="00D63C1A" w:rsidRPr="003C213A" w:rsidRDefault="00F8218F" w:rsidP="00634270">
      <w:pPr>
        <w:jc w:val="both"/>
        <w:rPr>
          <w:rtl/>
        </w:rPr>
      </w:pPr>
      <w:r w:rsidRPr="003C213A">
        <w:rPr>
          <w:rFonts w:hint="cs"/>
          <w:rtl/>
        </w:rPr>
        <w:t>درنتیجه باید به دنبال راویان «علی بن الحکم» باشیم</w:t>
      </w:r>
      <w:r w:rsidR="001F1C4F" w:rsidRPr="003C213A">
        <w:rPr>
          <w:rFonts w:hint="cs"/>
          <w:rtl/>
        </w:rPr>
        <w:t>.</w:t>
      </w:r>
      <w:r w:rsidR="00D63C1A" w:rsidRPr="003C213A">
        <w:rPr>
          <w:rFonts w:hint="cs"/>
          <w:rtl/>
        </w:rPr>
        <w:t xml:space="preserve"> </w:t>
      </w:r>
      <w:r w:rsidRPr="003C213A">
        <w:rPr>
          <w:rFonts w:hint="cs"/>
          <w:rtl/>
        </w:rPr>
        <w:t xml:space="preserve">به این منظور از اولین راوی سند قبلی یعنی «محمد بن یحیی» شروع </w:t>
      </w:r>
      <w:r w:rsidR="00CB70A1">
        <w:rPr>
          <w:rtl/>
        </w:rPr>
        <w:t>م</w:t>
      </w:r>
      <w:r w:rsidR="00CB70A1">
        <w:rPr>
          <w:rFonts w:hint="cs"/>
          <w:rtl/>
        </w:rPr>
        <w:t>ی‌</w:t>
      </w:r>
      <w:r w:rsidR="00CB70A1">
        <w:rPr>
          <w:rFonts w:hint="eastAsia"/>
          <w:rtl/>
        </w:rPr>
        <w:t>کن</w:t>
      </w:r>
      <w:r w:rsidR="00CB70A1">
        <w:rPr>
          <w:rFonts w:hint="cs"/>
          <w:rtl/>
        </w:rPr>
        <w:t>ی</w:t>
      </w:r>
      <w:r w:rsidR="00CB70A1">
        <w:rPr>
          <w:rFonts w:hint="eastAsia"/>
          <w:rtl/>
        </w:rPr>
        <w:t>م</w:t>
      </w:r>
      <w:r w:rsidRPr="003C213A">
        <w:rPr>
          <w:rFonts w:hint="cs"/>
          <w:rtl/>
        </w:rPr>
        <w:t>؛</w:t>
      </w:r>
    </w:p>
    <w:p w:rsidR="00F8218F" w:rsidRPr="006142D2" w:rsidRDefault="00F8218F" w:rsidP="003729C2">
      <w:pPr>
        <w:ind w:left="720"/>
        <w:jc w:val="both"/>
        <w:rPr>
          <w:rtl/>
        </w:rPr>
      </w:pPr>
      <w:r w:rsidRPr="006142D2">
        <w:rPr>
          <w:rFonts w:hint="cs"/>
          <w:rtl/>
        </w:rPr>
        <w:t>اما وی از «علی بن الحکم» نقل روایت ندارد؛</w:t>
      </w:r>
    </w:p>
    <w:p w:rsidR="00F8218F" w:rsidRPr="006142D2" w:rsidRDefault="00F8218F" w:rsidP="003729C2">
      <w:pPr>
        <w:ind w:left="720"/>
        <w:jc w:val="both"/>
        <w:rPr>
          <w:rtl/>
        </w:rPr>
      </w:pPr>
      <w:r w:rsidRPr="006142D2">
        <w:rPr>
          <w:rFonts w:hint="cs"/>
          <w:rtl/>
        </w:rPr>
        <w:t xml:space="preserve">پس راوی بعدی یعنی «احمد بن محمد بن عیسی» را بررسی </w:t>
      </w:r>
      <w:r w:rsidR="00CB70A1">
        <w:rPr>
          <w:rtl/>
        </w:rPr>
        <w:t>م</w:t>
      </w:r>
      <w:r w:rsidR="00CB70A1">
        <w:rPr>
          <w:rFonts w:hint="cs"/>
          <w:rtl/>
        </w:rPr>
        <w:t>ی‌</w:t>
      </w:r>
      <w:r w:rsidR="00CB70A1">
        <w:rPr>
          <w:rFonts w:hint="eastAsia"/>
          <w:rtl/>
        </w:rPr>
        <w:t>کن</w:t>
      </w:r>
      <w:r w:rsidR="00CB70A1">
        <w:rPr>
          <w:rFonts w:hint="cs"/>
          <w:rtl/>
        </w:rPr>
        <w:t>ی</w:t>
      </w:r>
      <w:r w:rsidR="00CB70A1">
        <w:rPr>
          <w:rFonts w:hint="eastAsia"/>
          <w:rtl/>
        </w:rPr>
        <w:t>م</w:t>
      </w:r>
      <w:r w:rsidRPr="006142D2">
        <w:rPr>
          <w:rFonts w:hint="cs"/>
          <w:rtl/>
        </w:rPr>
        <w:t xml:space="preserve"> که چون وی از «علی بن الحکم» نقل روایت دارد، مرجع ضمیر «احمد بن محمد بن عیسی» خواهد بود؛</w:t>
      </w:r>
    </w:p>
    <w:p w:rsidR="00F8218F" w:rsidRPr="006142D2" w:rsidRDefault="00F8218F" w:rsidP="003729C2">
      <w:pPr>
        <w:ind w:left="720"/>
        <w:jc w:val="both"/>
        <w:rPr>
          <w:rtl/>
        </w:rPr>
      </w:pPr>
      <w:r w:rsidRPr="006142D2">
        <w:rPr>
          <w:rFonts w:hint="cs"/>
          <w:rtl/>
        </w:rPr>
        <w:t xml:space="preserve">چون «احمد بن محمد بن عیسی» با کلینی هم‌طبقه نیستند، «محمد بن یحیی» نیز در این سند تکرار شده و سند </w:t>
      </w:r>
      <w:r w:rsidR="00CB70A1">
        <w:rPr>
          <w:rtl/>
        </w:rPr>
        <w:t>ا</w:t>
      </w:r>
      <w:r w:rsidR="00CB70A1">
        <w:rPr>
          <w:rFonts w:hint="cs"/>
          <w:rtl/>
        </w:rPr>
        <w:t>ی</w:t>
      </w:r>
      <w:r w:rsidR="00CB70A1">
        <w:rPr>
          <w:rFonts w:hint="eastAsia"/>
          <w:rtl/>
        </w:rPr>
        <w:t>ن‌گونه</w:t>
      </w:r>
      <w:r w:rsidRPr="006142D2">
        <w:rPr>
          <w:rFonts w:hint="cs"/>
          <w:rtl/>
        </w:rPr>
        <w:t xml:space="preserve"> خواهد بود: «محمد بن یعقوب عن محمد بن یحیی عن احمد بن محمد بن عیسی عن علی بن الحکم...».</w:t>
      </w:r>
    </w:p>
    <w:p w:rsidR="00F8218F" w:rsidRPr="00F8218F" w:rsidRDefault="00F8218F" w:rsidP="00AD43C1">
      <w:pPr>
        <w:pStyle w:val="3"/>
        <w:rPr>
          <w:rtl/>
          <w:lang w:bidi="ar-SA"/>
        </w:rPr>
      </w:pPr>
      <w:bookmarkStart w:id="42" w:name="_Toc40762348"/>
      <w:r w:rsidRPr="00F8218F">
        <w:rPr>
          <w:rFonts w:hint="cs"/>
          <w:rtl/>
          <w:lang w:bidi="ar-SA"/>
        </w:rPr>
        <w:t>ج) توجه به تعداد روایت شخص پس از ضمیر یا کثرت روایت راوی او (با توجه به اختلاف مبانی)</w:t>
      </w:r>
      <w:bookmarkEnd w:id="42"/>
    </w:p>
    <w:p w:rsidR="00F8218F" w:rsidRPr="00CC758B" w:rsidRDefault="00F8218F" w:rsidP="00CC758B">
      <w:pPr>
        <w:jc w:val="both"/>
        <w:rPr>
          <w:rtl/>
        </w:rPr>
      </w:pPr>
      <w:r w:rsidRPr="00CC758B">
        <w:rPr>
          <w:rFonts w:cs="B Titr" w:hint="cs"/>
          <w:sz w:val="28"/>
          <w:szCs w:val="24"/>
          <w:rtl/>
        </w:rPr>
        <w:t>مثال:</w:t>
      </w:r>
      <w:r w:rsidRPr="00CC758B">
        <w:rPr>
          <w:rFonts w:hint="cs"/>
          <w:rtl/>
        </w:rPr>
        <w:t xml:space="preserve"> «46. وَ عَنْهُ عَنْ مُحَمَّدِ بْنِ </w:t>
      </w:r>
      <w:r w:rsidR="00CB70A1" w:rsidRPr="00CC758B">
        <w:rPr>
          <w:rtl/>
        </w:rPr>
        <w:t>عِ</w:t>
      </w:r>
      <w:r w:rsidR="00CB70A1" w:rsidRPr="00CC758B">
        <w:rPr>
          <w:rFonts w:hint="cs"/>
          <w:rtl/>
        </w:rPr>
        <w:t>ی</w:t>
      </w:r>
      <w:r w:rsidR="00CB70A1" w:rsidRPr="00CC758B">
        <w:rPr>
          <w:rFonts w:hint="eastAsia"/>
          <w:rtl/>
        </w:rPr>
        <w:t>سَ</w:t>
      </w:r>
      <w:r w:rsidR="00CB70A1" w:rsidRPr="00CC758B">
        <w:rPr>
          <w:rFonts w:hint="cs"/>
          <w:rtl/>
        </w:rPr>
        <w:t>ی</w:t>
      </w:r>
      <w:r w:rsidRPr="00CC758B">
        <w:rPr>
          <w:rFonts w:hint="cs"/>
          <w:rtl/>
        </w:rPr>
        <w:t xml:space="preserve"> عَنِ ابْنِ أَبِ</w:t>
      </w:r>
      <w:r w:rsidR="004A543F" w:rsidRPr="00CC758B">
        <w:rPr>
          <w:rFonts w:hint="cs"/>
          <w:rtl/>
        </w:rPr>
        <w:t>ی</w:t>
      </w:r>
      <w:r w:rsidRPr="00CC758B">
        <w:rPr>
          <w:rFonts w:hint="cs"/>
          <w:rtl/>
        </w:rPr>
        <w:t xml:space="preserve"> عُمَ</w:t>
      </w:r>
      <w:r w:rsidR="004A543F" w:rsidRPr="00CC758B">
        <w:rPr>
          <w:rFonts w:hint="cs"/>
          <w:rtl/>
        </w:rPr>
        <w:t>ی</w:t>
      </w:r>
      <w:r w:rsidRPr="00CC758B">
        <w:rPr>
          <w:rFonts w:hint="cs"/>
          <w:rtl/>
        </w:rPr>
        <w:t>رٍ عَنْ أَبِ</w:t>
      </w:r>
      <w:r w:rsidR="004A543F" w:rsidRPr="00CC758B">
        <w:rPr>
          <w:rFonts w:hint="cs"/>
          <w:rtl/>
        </w:rPr>
        <w:t>ی</w:t>
      </w:r>
      <w:r w:rsidRPr="00CC758B">
        <w:rPr>
          <w:rFonts w:hint="cs"/>
          <w:rtl/>
        </w:rPr>
        <w:t xml:space="preserve"> بَصِ</w:t>
      </w:r>
      <w:r w:rsidR="004A543F" w:rsidRPr="00CC758B">
        <w:rPr>
          <w:rFonts w:hint="cs"/>
          <w:rtl/>
        </w:rPr>
        <w:t>ی</w:t>
      </w:r>
      <w:r w:rsidRPr="00CC758B">
        <w:rPr>
          <w:rFonts w:hint="cs"/>
          <w:rtl/>
        </w:rPr>
        <w:t>ر».</w:t>
      </w:r>
      <w:r w:rsidR="00FD039E" w:rsidRPr="00CC758B">
        <w:rPr>
          <w:vertAlign w:val="superscript"/>
          <w:rtl/>
        </w:rPr>
        <w:footnoteReference w:id="31"/>
      </w:r>
    </w:p>
    <w:p w:rsidR="00F8218F" w:rsidRPr="003C213A" w:rsidRDefault="00F8218F" w:rsidP="00634270">
      <w:pPr>
        <w:jc w:val="both"/>
        <w:rPr>
          <w:rtl/>
        </w:rPr>
      </w:pPr>
      <w:r w:rsidRPr="003C213A">
        <w:rPr>
          <w:rFonts w:hint="cs"/>
          <w:rtl/>
        </w:rPr>
        <w:t>در این مثال:</w:t>
      </w:r>
    </w:p>
    <w:p w:rsidR="00F8218F" w:rsidRPr="006142D2" w:rsidRDefault="00CB70A1" w:rsidP="003729C2">
      <w:pPr>
        <w:ind w:left="720"/>
        <w:jc w:val="both"/>
        <w:rPr>
          <w:rtl/>
        </w:rPr>
      </w:pPr>
      <w:r>
        <w:rPr>
          <w:rtl/>
        </w:rPr>
        <w:t>راو</w:t>
      </w:r>
      <w:r>
        <w:rPr>
          <w:rFonts w:hint="cs"/>
          <w:rtl/>
        </w:rPr>
        <w:t>ی‌</w:t>
      </w:r>
      <w:r>
        <w:rPr>
          <w:rFonts w:hint="eastAsia"/>
          <w:rtl/>
        </w:rPr>
        <w:t>ا</w:t>
      </w:r>
      <w:r>
        <w:rPr>
          <w:rFonts w:hint="cs"/>
          <w:rtl/>
        </w:rPr>
        <w:t>ی</w:t>
      </w:r>
      <w:r w:rsidR="00F8218F" w:rsidRPr="006142D2">
        <w:rPr>
          <w:rFonts w:hint="cs"/>
          <w:rtl/>
        </w:rPr>
        <w:t xml:space="preserve"> که پس از ضمیر آمده، «محمد بن عیسی» است؛</w:t>
      </w:r>
    </w:p>
    <w:p w:rsidR="00F8218F" w:rsidRPr="006142D2" w:rsidRDefault="00F8218F" w:rsidP="00FD039E">
      <w:pPr>
        <w:ind w:left="720"/>
        <w:jc w:val="both"/>
        <w:rPr>
          <w:rtl/>
        </w:rPr>
      </w:pPr>
      <w:r w:rsidRPr="006142D2">
        <w:rPr>
          <w:rFonts w:hint="cs"/>
          <w:rtl/>
        </w:rPr>
        <w:t>اما «محمد بن عیسی» در سند قبلی نیامده است: «</w:t>
      </w:r>
      <w:r w:rsidRPr="006142D2">
        <w:rPr>
          <w:rtl/>
        </w:rPr>
        <w:t>45</w:t>
      </w:r>
      <w:r w:rsidRPr="006142D2">
        <w:rPr>
          <w:rFonts w:hint="cs"/>
          <w:rtl/>
        </w:rPr>
        <w:t>.</w:t>
      </w:r>
      <w:r w:rsidRPr="006142D2">
        <w:rPr>
          <w:rtl/>
        </w:rPr>
        <w:t xml:space="preserve"> الْحُسَ</w:t>
      </w:r>
      <w:r w:rsidR="004A543F" w:rsidRPr="006142D2">
        <w:rPr>
          <w:rtl/>
        </w:rPr>
        <w:t>ی</w:t>
      </w:r>
      <w:r w:rsidRPr="006142D2">
        <w:rPr>
          <w:rtl/>
        </w:rPr>
        <w:t>نُ بْنُ سَعِ</w:t>
      </w:r>
      <w:r w:rsidR="004A543F" w:rsidRPr="006142D2">
        <w:rPr>
          <w:rtl/>
        </w:rPr>
        <w:t>ی</w:t>
      </w:r>
      <w:r w:rsidRPr="006142D2">
        <w:rPr>
          <w:rtl/>
        </w:rPr>
        <w:t xml:space="preserve">دٍ عَنْ صَفْوَانَ عَنِ الْعَلَاءِ عَنْ مُحَمَّدِ بْنِ </w:t>
      </w:r>
      <w:r w:rsidR="00CB70A1">
        <w:rPr>
          <w:rtl/>
        </w:rPr>
        <w:t>مُسْلِم</w:t>
      </w:r>
      <w:r w:rsidR="00FD039E">
        <w:rPr>
          <w:rFonts w:hint="cs"/>
          <w:rtl/>
        </w:rPr>
        <w:t>»؛</w:t>
      </w:r>
      <w:r w:rsidR="00FD039E">
        <w:rPr>
          <w:rStyle w:val="FootnoteReference"/>
          <w:rtl/>
        </w:rPr>
        <w:footnoteReference w:id="32"/>
      </w:r>
    </w:p>
    <w:p w:rsidR="00F8218F" w:rsidRPr="003C213A" w:rsidRDefault="00F8218F" w:rsidP="00634270">
      <w:pPr>
        <w:jc w:val="both"/>
        <w:rPr>
          <w:rtl/>
        </w:rPr>
      </w:pPr>
      <w:r w:rsidRPr="003C213A">
        <w:rPr>
          <w:rFonts w:hint="cs"/>
          <w:rtl/>
        </w:rPr>
        <w:t>درنتیجه راهکار اول برای این سند قابل‌استفاده نیست و باید به دنبال راوی «محمد بن عیسی» باشیم؛ اما «محمد بن عیسی» مشترک بین دو نفر است که هر دو از «ابن ابی عمیر» روایت داشته و هرکدام راویان متفاوتی دارند؛</w:t>
      </w:r>
      <w:r w:rsidR="003C213A" w:rsidRPr="003C213A">
        <w:rPr>
          <w:rFonts w:hint="cs"/>
          <w:rtl/>
        </w:rPr>
        <w:t xml:space="preserve"> یعنی:</w:t>
      </w:r>
    </w:p>
    <w:p w:rsidR="00F8218F" w:rsidRPr="001F1C4F" w:rsidRDefault="00F8218F" w:rsidP="003C213A">
      <w:pPr>
        <w:ind w:left="720"/>
        <w:jc w:val="both"/>
        <w:rPr>
          <w:rtl/>
        </w:rPr>
      </w:pPr>
      <w:r w:rsidRPr="001F1C4F">
        <w:rPr>
          <w:rFonts w:hint="cs"/>
          <w:rtl/>
        </w:rPr>
        <w:t>در اسناد قبلی راویِ پس از ضمیر:</w:t>
      </w:r>
    </w:p>
    <w:p w:rsidR="00F8218F" w:rsidRPr="006142D2" w:rsidRDefault="00F8218F" w:rsidP="003C213A">
      <w:pPr>
        <w:ind w:left="1440"/>
        <w:rPr>
          <w:rtl/>
        </w:rPr>
      </w:pPr>
      <w:r w:rsidRPr="006142D2">
        <w:rPr>
          <w:rFonts w:hint="cs"/>
          <w:rtl/>
        </w:rPr>
        <w:t>یا یک نفر بود؛</w:t>
      </w:r>
    </w:p>
    <w:p w:rsidR="00F8218F" w:rsidRPr="006142D2" w:rsidRDefault="00F8218F" w:rsidP="003C213A">
      <w:pPr>
        <w:ind w:left="1440"/>
        <w:rPr>
          <w:rtl/>
        </w:rPr>
      </w:pPr>
      <w:r w:rsidRPr="006142D2">
        <w:rPr>
          <w:rFonts w:hint="cs"/>
          <w:rtl/>
        </w:rPr>
        <w:t xml:space="preserve">یا اگر مشترک بود با توجه به مروی عنه به یک نفر </w:t>
      </w:r>
      <w:r w:rsidR="00CB70A1">
        <w:rPr>
          <w:rtl/>
        </w:rPr>
        <w:t>م</w:t>
      </w:r>
      <w:r w:rsidR="00CB70A1">
        <w:rPr>
          <w:rFonts w:hint="cs"/>
          <w:rtl/>
        </w:rPr>
        <w:t>ی‌</w:t>
      </w:r>
      <w:r w:rsidR="00CB70A1">
        <w:rPr>
          <w:rFonts w:hint="eastAsia"/>
          <w:rtl/>
        </w:rPr>
        <w:t>رس</w:t>
      </w:r>
      <w:r w:rsidR="00CB70A1">
        <w:rPr>
          <w:rFonts w:hint="cs"/>
          <w:rtl/>
        </w:rPr>
        <w:t>ی</w:t>
      </w:r>
      <w:r w:rsidR="00CB70A1">
        <w:rPr>
          <w:rFonts w:hint="eastAsia"/>
          <w:rtl/>
        </w:rPr>
        <w:t>د</w:t>
      </w:r>
      <w:r w:rsidR="00CB70A1">
        <w:rPr>
          <w:rFonts w:hint="cs"/>
          <w:rtl/>
        </w:rPr>
        <w:t>ی</w:t>
      </w:r>
      <w:r w:rsidR="00CB70A1">
        <w:rPr>
          <w:rFonts w:hint="eastAsia"/>
          <w:rtl/>
        </w:rPr>
        <w:t>م</w:t>
      </w:r>
      <w:r w:rsidRPr="006142D2">
        <w:rPr>
          <w:rFonts w:hint="cs"/>
          <w:rtl/>
        </w:rPr>
        <w:t>؛</w:t>
      </w:r>
    </w:p>
    <w:p w:rsidR="00F8218F" w:rsidRPr="001F1C4F" w:rsidRDefault="00F8218F" w:rsidP="003C213A">
      <w:pPr>
        <w:ind w:left="720"/>
        <w:jc w:val="both"/>
        <w:rPr>
          <w:rtl/>
        </w:rPr>
      </w:pPr>
      <w:r w:rsidRPr="001F1C4F">
        <w:rPr>
          <w:rFonts w:hint="cs"/>
          <w:rtl/>
        </w:rPr>
        <w:t>اما در این سند راویِ پس از ضمیر یعنی «محمد بن عیسی»:</w:t>
      </w:r>
    </w:p>
    <w:p w:rsidR="00F8218F" w:rsidRPr="006142D2" w:rsidRDefault="00F8218F" w:rsidP="003C213A">
      <w:pPr>
        <w:ind w:left="1440"/>
        <w:rPr>
          <w:rtl/>
        </w:rPr>
      </w:pPr>
      <w:r w:rsidRPr="006142D2">
        <w:rPr>
          <w:rFonts w:hint="cs"/>
          <w:rtl/>
        </w:rPr>
        <w:t>مشترک بین چند نفر است؛</w:t>
      </w:r>
    </w:p>
    <w:p w:rsidR="00F8218F" w:rsidRPr="006142D2" w:rsidRDefault="00F8218F" w:rsidP="003C213A">
      <w:pPr>
        <w:ind w:left="1440"/>
        <w:rPr>
          <w:rtl/>
        </w:rPr>
      </w:pPr>
      <w:r w:rsidRPr="006142D2">
        <w:rPr>
          <w:rFonts w:hint="cs"/>
          <w:rtl/>
        </w:rPr>
        <w:lastRenderedPageBreak/>
        <w:t xml:space="preserve">و پس از توجه به مروی عنه یعنی «ابن ابی عمیر» مشخص </w:t>
      </w:r>
      <w:r w:rsidR="00CB70A1">
        <w:rPr>
          <w:rtl/>
        </w:rPr>
        <w:t>م</w:t>
      </w:r>
      <w:r w:rsidR="00CB70A1">
        <w:rPr>
          <w:rFonts w:hint="cs"/>
          <w:rtl/>
        </w:rPr>
        <w:t>ی‌</w:t>
      </w:r>
      <w:r w:rsidR="00CB70A1">
        <w:rPr>
          <w:rFonts w:hint="eastAsia"/>
          <w:rtl/>
        </w:rPr>
        <w:t>شود</w:t>
      </w:r>
      <w:r w:rsidRPr="006142D2">
        <w:rPr>
          <w:rFonts w:hint="cs"/>
          <w:rtl/>
        </w:rPr>
        <w:t xml:space="preserve"> که وی دو شاگرد به نام «محمد بن عیسی» داشته است: «محمد بن عیسی الاشعری» و «محمد بن عیسی بن عبید»؛</w:t>
      </w:r>
    </w:p>
    <w:p w:rsidR="00F8218F" w:rsidRPr="003C213A" w:rsidRDefault="00F8218F" w:rsidP="00634270">
      <w:pPr>
        <w:jc w:val="both"/>
        <w:rPr>
          <w:rtl/>
        </w:rPr>
      </w:pPr>
      <w:r w:rsidRPr="003C213A">
        <w:rPr>
          <w:rFonts w:hint="cs"/>
          <w:rtl/>
        </w:rPr>
        <w:t>راویان این دو فرد که هر دو «محمد بن عیسی» نام دارند با هم متفاوت هستند و این راوی:</w:t>
      </w:r>
    </w:p>
    <w:p w:rsidR="00F8218F" w:rsidRPr="003C213A" w:rsidRDefault="00F8218F" w:rsidP="0018560E">
      <w:pPr>
        <w:ind w:left="720"/>
        <w:jc w:val="both"/>
        <w:rPr>
          <w:rtl/>
        </w:rPr>
      </w:pPr>
      <w:r w:rsidRPr="003C213A">
        <w:rPr>
          <w:rFonts w:hint="cs"/>
          <w:rtl/>
        </w:rPr>
        <w:t>اگر «محمد بن عیسی بن عبید یقطینی» باشد، «حسین بن سعید» از او نقل روایت دارد و درنتیجه «حسین بن سعید» مرجع ضمیر است؛</w:t>
      </w:r>
    </w:p>
    <w:p w:rsidR="001E44D5" w:rsidRDefault="00F8218F" w:rsidP="001E44D5">
      <w:pPr>
        <w:ind w:left="720"/>
        <w:jc w:val="both"/>
        <w:rPr>
          <w:rtl/>
        </w:rPr>
      </w:pPr>
      <w:r w:rsidRPr="003C213A">
        <w:rPr>
          <w:rFonts w:hint="cs"/>
          <w:rtl/>
        </w:rPr>
        <w:t xml:space="preserve">اما اگر «محمد بن عیسی الاشعری» باشد، «حسین بن سعید» و همچنین «صفوان»، «علاء» و «محمد بن مسلم» از او نقل روایت ندارند؛ درنتیجه به سند قبلی توجه </w:t>
      </w:r>
      <w:r w:rsidR="00CB70A1">
        <w:rPr>
          <w:rtl/>
        </w:rPr>
        <w:t>م</w:t>
      </w:r>
      <w:r w:rsidR="00CB70A1">
        <w:rPr>
          <w:rFonts w:hint="cs"/>
          <w:rtl/>
        </w:rPr>
        <w:t>ی‌</w:t>
      </w:r>
      <w:r w:rsidR="00CB70A1">
        <w:rPr>
          <w:rFonts w:hint="eastAsia"/>
          <w:rtl/>
        </w:rPr>
        <w:t>کن</w:t>
      </w:r>
      <w:r w:rsidR="00CB70A1">
        <w:rPr>
          <w:rFonts w:hint="cs"/>
          <w:rtl/>
        </w:rPr>
        <w:t>ی</w:t>
      </w:r>
      <w:r w:rsidR="00CB70A1">
        <w:rPr>
          <w:rFonts w:hint="eastAsia"/>
          <w:rtl/>
        </w:rPr>
        <w:t>م</w:t>
      </w:r>
      <w:r w:rsidRPr="003C213A">
        <w:rPr>
          <w:rFonts w:hint="cs"/>
          <w:rtl/>
        </w:rPr>
        <w:t>: «</w:t>
      </w:r>
      <w:r w:rsidRPr="003C213A">
        <w:rPr>
          <w:rtl/>
        </w:rPr>
        <w:t xml:space="preserve">44- أَحْمَدُ بْنُ مُحَمَّدِ بْنِ </w:t>
      </w:r>
      <w:r w:rsidR="00CB70A1">
        <w:rPr>
          <w:rtl/>
        </w:rPr>
        <w:t>عِ</w:t>
      </w:r>
      <w:r w:rsidR="00CB70A1">
        <w:rPr>
          <w:rFonts w:hint="cs"/>
          <w:rtl/>
        </w:rPr>
        <w:t>ی</w:t>
      </w:r>
      <w:r w:rsidR="00CB70A1">
        <w:rPr>
          <w:rFonts w:hint="eastAsia"/>
          <w:rtl/>
        </w:rPr>
        <w:t>سَ</w:t>
      </w:r>
      <w:r w:rsidR="00CB70A1">
        <w:rPr>
          <w:rFonts w:hint="cs"/>
          <w:rtl/>
        </w:rPr>
        <w:t>ی</w:t>
      </w:r>
      <w:r w:rsidRPr="003C213A">
        <w:rPr>
          <w:rtl/>
        </w:rPr>
        <w:t xml:space="preserve"> عَنْ مُحَمَّدِ بْنِ أَبِ</w:t>
      </w:r>
      <w:r w:rsidR="004A543F" w:rsidRPr="003C213A">
        <w:rPr>
          <w:rtl/>
        </w:rPr>
        <w:t>ی</w:t>
      </w:r>
      <w:r w:rsidRPr="003C213A">
        <w:rPr>
          <w:rtl/>
        </w:rPr>
        <w:t xml:space="preserve"> عُمَ</w:t>
      </w:r>
      <w:r w:rsidR="004A543F" w:rsidRPr="003C213A">
        <w:rPr>
          <w:rtl/>
        </w:rPr>
        <w:t>ی</w:t>
      </w:r>
      <w:r w:rsidRPr="003C213A">
        <w:rPr>
          <w:rtl/>
        </w:rPr>
        <w:t>رٍ عَنْ عبدالله بْنِ الْمُغِ</w:t>
      </w:r>
      <w:r w:rsidR="004A543F" w:rsidRPr="003C213A">
        <w:rPr>
          <w:rtl/>
        </w:rPr>
        <w:t>ی</w:t>
      </w:r>
      <w:r w:rsidRPr="003C213A">
        <w:rPr>
          <w:rtl/>
        </w:rPr>
        <w:t xml:space="preserve">رَةِ عَنْ </w:t>
      </w:r>
      <w:r w:rsidR="00CB70A1">
        <w:rPr>
          <w:rtl/>
        </w:rPr>
        <w:t>رَجُل</w:t>
      </w:r>
      <w:r w:rsidRPr="003C213A">
        <w:rPr>
          <w:rFonts w:hint="cs"/>
          <w:rtl/>
        </w:rPr>
        <w:t>»</w:t>
      </w:r>
      <w:r w:rsidR="001E44D5">
        <w:rPr>
          <w:rFonts w:hint="cs"/>
          <w:rtl/>
        </w:rPr>
        <w:t>.</w:t>
      </w:r>
      <w:r w:rsidR="001E44D5">
        <w:rPr>
          <w:rStyle w:val="FootnoteReference"/>
          <w:rtl/>
        </w:rPr>
        <w:footnoteReference w:id="33"/>
      </w:r>
    </w:p>
    <w:p w:rsidR="00F8218F" w:rsidRPr="003C213A" w:rsidRDefault="00F8218F" w:rsidP="001E44D5">
      <w:pPr>
        <w:jc w:val="both"/>
        <w:rPr>
          <w:rtl/>
        </w:rPr>
      </w:pPr>
      <w:r w:rsidRPr="003C213A">
        <w:rPr>
          <w:rFonts w:hint="cs"/>
          <w:rtl/>
        </w:rPr>
        <w:t>در این سند راوی اول «احمد بن محمد بن عیسی» است که وی از «محمد بن عیسی الاشعری» روایت دارد. درنتیجه «احمد بن محمد بن عیسی» مرجع ضمیر است.</w:t>
      </w:r>
      <w:r w:rsidRPr="0018560E">
        <w:rPr>
          <w:vertAlign w:val="superscript"/>
          <w:rtl/>
        </w:rPr>
        <w:footnoteReference w:id="34"/>
      </w:r>
    </w:p>
    <w:p w:rsidR="00F8218F" w:rsidRPr="003C213A" w:rsidRDefault="00F8218F" w:rsidP="00634270">
      <w:pPr>
        <w:jc w:val="both"/>
        <w:rPr>
          <w:rtl/>
        </w:rPr>
      </w:pPr>
      <w:r w:rsidRPr="003C213A">
        <w:rPr>
          <w:rFonts w:hint="cs"/>
          <w:rtl/>
        </w:rPr>
        <w:t xml:space="preserve">با توجه به این اشتراک، از راهکار دوم نیز </w:t>
      </w:r>
      <w:r w:rsidR="00CB70A1">
        <w:rPr>
          <w:rtl/>
        </w:rPr>
        <w:t>نم</w:t>
      </w:r>
      <w:r w:rsidR="00CB70A1">
        <w:rPr>
          <w:rFonts w:hint="cs"/>
          <w:rtl/>
        </w:rPr>
        <w:t>ی‌</w:t>
      </w:r>
      <w:r w:rsidR="00CB70A1">
        <w:rPr>
          <w:rFonts w:hint="eastAsia"/>
          <w:rtl/>
        </w:rPr>
        <w:t>توان</w:t>
      </w:r>
      <w:r w:rsidRPr="003C213A">
        <w:rPr>
          <w:rFonts w:hint="cs"/>
          <w:rtl/>
        </w:rPr>
        <w:t xml:space="preserve"> استفاده کرد و باید </w:t>
      </w:r>
      <w:r w:rsidR="00CB70A1">
        <w:rPr>
          <w:rtl/>
        </w:rPr>
        <w:t>ش</w:t>
      </w:r>
      <w:r w:rsidR="00CB70A1">
        <w:rPr>
          <w:rFonts w:hint="cs"/>
          <w:rtl/>
        </w:rPr>
        <w:t>ی</w:t>
      </w:r>
      <w:r w:rsidR="00CB70A1">
        <w:rPr>
          <w:rFonts w:hint="eastAsia"/>
          <w:rtl/>
        </w:rPr>
        <w:t>وه‌ا</w:t>
      </w:r>
      <w:r w:rsidR="00CB70A1">
        <w:rPr>
          <w:rFonts w:hint="cs"/>
          <w:rtl/>
        </w:rPr>
        <w:t>ی</w:t>
      </w:r>
      <w:r w:rsidRPr="003C213A">
        <w:rPr>
          <w:rFonts w:hint="cs"/>
          <w:rtl/>
        </w:rPr>
        <w:t xml:space="preserve"> دیگر را برای پیدا کردن مرجع ضمیر استفاده نمود.</w:t>
      </w:r>
    </w:p>
    <w:p w:rsidR="00F8218F" w:rsidRPr="003C213A" w:rsidRDefault="00F8218F" w:rsidP="00634270">
      <w:pPr>
        <w:jc w:val="both"/>
        <w:rPr>
          <w:rtl/>
        </w:rPr>
      </w:pPr>
      <w:r w:rsidRPr="003C213A">
        <w:rPr>
          <w:rFonts w:hint="cs"/>
          <w:rtl/>
        </w:rPr>
        <w:t xml:space="preserve">دو </w:t>
      </w:r>
      <w:r w:rsidR="00CB70A1">
        <w:rPr>
          <w:rtl/>
        </w:rPr>
        <w:t>ش</w:t>
      </w:r>
      <w:r w:rsidR="00CB70A1">
        <w:rPr>
          <w:rFonts w:hint="cs"/>
          <w:rtl/>
        </w:rPr>
        <w:t>ی</w:t>
      </w:r>
      <w:r w:rsidR="00CB70A1">
        <w:rPr>
          <w:rFonts w:hint="eastAsia"/>
          <w:rtl/>
        </w:rPr>
        <w:t>وه‌ا</w:t>
      </w:r>
      <w:r w:rsidR="00CB70A1">
        <w:rPr>
          <w:rFonts w:hint="cs"/>
          <w:rtl/>
        </w:rPr>
        <w:t>ی</w:t>
      </w:r>
      <w:r w:rsidRPr="003C213A">
        <w:rPr>
          <w:rFonts w:hint="cs"/>
          <w:rtl/>
        </w:rPr>
        <w:t xml:space="preserve"> که تا قبل از این مثال برای پیدا کردن مرجع ضمیر بیان شد، در تمام مبانی یکسان است اما در </w:t>
      </w:r>
      <w:r w:rsidR="00CB70A1">
        <w:rPr>
          <w:rtl/>
        </w:rPr>
        <w:t>ا</w:t>
      </w:r>
      <w:r w:rsidR="00CB70A1">
        <w:rPr>
          <w:rFonts w:hint="cs"/>
          <w:rtl/>
        </w:rPr>
        <w:t>ی</w:t>
      </w:r>
      <w:r w:rsidR="00CB70A1">
        <w:rPr>
          <w:rFonts w:hint="eastAsia"/>
          <w:rtl/>
        </w:rPr>
        <w:t>ن‌گونه</w:t>
      </w:r>
      <w:r w:rsidRPr="003C213A">
        <w:rPr>
          <w:rFonts w:hint="cs"/>
          <w:rtl/>
        </w:rPr>
        <w:t xml:space="preserve"> </w:t>
      </w:r>
      <w:r w:rsidR="00CB70A1">
        <w:rPr>
          <w:rtl/>
        </w:rPr>
        <w:t>مثال‌ها</w:t>
      </w:r>
      <w:r w:rsidRPr="003C213A">
        <w:rPr>
          <w:rFonts w:hint="cs"/>
          <w:rtl/>
        </w:rPr>
        <w:t>، برای پیدا کردن مرجع ضمیر بین علما اختلاف وجود دارد:</w:t>
      </w:r>
    </w:p>
    <w:p w:rsidR="00F8218F" w:rsidRPr="00D75B2F" w:rsidRDefault="00F8218F" w:rsidP="00D75B2F">
      <w:pPr>
        <w:jc w:val="both"/>
        <w:rPr>
          <w:rtl/>
        </w:rPr>
      </w:pPr>
      <w:r w:rsidRPr="00D75B2F">
        <w:rPr>
          <w:rFonts w:cs="B Titr" w:hint="cs"/>
          <w:sz w:val="28"/>
          <w:szCs w:val="24"/>
          <w:rtl/>
        </w:rPr>
        <w:t xml:space="preserve">الف) </w:t>
      </w:r>
      <w:r w:rsidRPr="00D75B2F">
        <w:rPr>
          <w:rFonts w:hint="cs"/>
          <w:rtl/>
        </w:rPr>
        <w:t xml:space="preserve">بعضی از علما مانند مرحوم تبریزی در بحث مشترکات این امر را بررسی </w:t>
      </w:r>
      <w:r w:rsidR="00CB70A1" w:rsidRPr="00D75B2F">
        <w:rPr>
          <w:rtl/>
        </w:rPr>
        <w:t>م</w:t>
      </w:r>
      <w:r w:rsidR="00CB70A1" w:rsidRPr="00D75B2F">
        <w:rPr>
          <w:rFonts w:hint="cs"/>
          <w:rtl/>
        </w:rPr>
        <w:t>ی‌</w:t>
      </w:r>
      <w:r w:rsidR="00CB70A1" w:rsidRPr="00D75B2F">
        <w:rPr>
          <w:rFonts w:hint="eastAsia"/>
          <w:rtl/>
        </w:rPr>
        <w:t>کنند</w:t>
      </w:r>
      <w:r w:rsidRPr="00D75B2F">
        <w:rPr>
          <w:rFonts w:hint="cs"/>
          <w:rtl/>
        </w:rPr>
        <w:t xml:space="preserve"> که کدام‌یک از دو شخصی که مشترک هستند کثیرالروایه است. </w:t>
      </w:r>
      <w:r w:rsidR="00CB70A1" w:rsidRPr="00D75B2F">
        <w:rPr>
          <w:rtl/>
        </w:rPr>
        <w:t>به‌طور</w:t>
      </w:r>
      <w:r w:rsidRPr="00D75B2F">
        <w:rPr>
          <w:rFonts w:hint="cs"/>
          <w:rtl/>
        </w:rPr>
        <w:t xml:space="preserve"> مثال در سندی که ذکر شد، «محمد بن عیسی» مشترک بین «محمد بن عیسی بن عبید یقطینی» و «محمد بن عیسی الاشعری قمی» است. در این موارد به تعداد روایت این دو راوی نگاه </w:t>
      </w:r>
      <w:r w:rsidR="00CB70A1" w:rsidRPr="00D75B2F">
        <w:rPr>
          <w:rtl/>
        </w:rPr>
        <w:t>م</w:t>
      </w:r>
      <w:r w:rsidR="00CB70A1" w:rsidRPr="00D75B2F">
        <w:rPr>
          <w:rFonts w:hint="cs"/>
          <w:rtl/>
        </w:rPr>
        <w:t>ی‌</w:t>
      </w:r>
      <w:r w:rsidR="00CB70A1" w:rsidRPr="00D75B2F">
        <w:rPr>
          <w:rFonts w:hint="eastAsia"/>
          <w:rtl/>
        </w:rPr>
        <w:t>شود</w:t>
      </w:r>
      <w:r w:rsidRPr="00D75B2F">
        <w:rPr>
          <w:rFonts w:hint="cs"/>
          <w:rtl/>
        </w:rPr>
        <w:t xml:space="preserve"> و چون تعداد روایات «محمد بن عیسی بن عبید یقطینی» بسیار بیشتر از روایات «محمد بن عیسی الاشعری» است، این شخص مشهور بوده و این شهرت باعث این </w:t>
      </w:r>
      <w:r w:rsidR="00CB70A1" w:rsidRPr="00D75B2F">
        <w:rPr>
          <w:rtl/>
        </w:rPr>
        <w:t>م</w:t>
      </w:r>
      <w:r w:rsidR="00CB70A1" w:rsidRPr="00D75B2F">
        <w:rPr>
          <w:rFonts w:hint="cs"/>
          <w:rtl/>
        </w:rPr>
        <w:t>ی‌</w:t>
      </w:r>
      <w:r w:rsidR="00CB70A1" w:rsidRPr="00D75B2F">
        <w:rPr>
          <w:rFonts w:hint="eastAsia"/>
          <w:rtl/>
        </w:rPr>
        <w:t>شود</w:t>
      </w:r>
      <w:r w:rsidRPr="00D75B2F">
        <w:rPr>
          <w:rFonts w:hint="cs"/>
          <w:rtl/>
        </w:rPr>
        <w:t xml:space="preserve"> که «محمد بن عیسی» در «محمد بن عیسی بن عبید یقطینی» ظهور داشته باشد که راوی وی «حسین بن سعید» است. درنتیجه ایشان شخص مشترک را «محمد بن عیسی بن عبید» </w:t>
      </w:r>
      <w:r w:rsidR="00CB70A1" w:rsidRPr="00D75B2F">
        <w:rPr>
          <w:rtl/>
        </w:rPr>
        <w:t>م</w:t>
      </w:r>
      <w:r w:rsidR="00CB70A1" w:rsidRPr="00D75B2F">
        <w:rPr>
          <w:rFonts w:hint="cs"/>
          <w:rtl/>
        </w:rPr>
        <w:t>ی‌</w:t>
      </w:r>
      <w:r w:rsidR="00CB70A1" w:rsidRPr="00D75B2F">
        <w:rPr>
          <w:rFonts w:hint="eastAsia"/>
          <w:rtl/>
        </w:rPr>
        <w:t>دانند</w:t>
      </w:r>
      <w:r w:rsidRPr="00D75B2F">
        <w:rPr>
          <w:rFonts w:hint="cs"/>
          <w:rtl/>
        </w:rPr>
        <w:t xml:space="preserve"> که راوی وی «حسین بن سعید» است و تحویل سند را </w:t>
      </w:r>
      <w:r w:rsidR="00CB70A1" w:rsidRPr="00D75B2F">
        <w:rPr>
          <w:rtl/>
        </w:rPr>
        <w:t>ا</w:t>
      </w:r>
      <w:r w:rsidR="00CB70A1" w:rsidRPr="00D75B2F">
        <w:rPr>
          <w:rFonts w:hint="cs"/>
          <w:rtl/>
        </w:rPr>
        <w:t>ی</w:t>
      </w:r>
      <w:r w:rsidR="00CB70A1" w:rsidRPr="00D75B2F">
        <w:rPr>
          <w:rFonts w:hint="eastAsia"/>
          <w:rtl/>
        </w:rPr>
        <w:t>ن‌گونه</w:t>
      </w:r>
      <w:r w:rsidRPr="00D75B2F">
        <w:rPr>
          <w:rFonts w:hint="cs"/>
          <w:rtl/>
        </w:rPr>
        <w:t xml:space="preserve"> انجام </w:t>
      </w:r>
      <w:r w:rsidR="00CB70A1" w:rsidRPr="00D75B2F">
        <w:rPr>
          <w:rtl/>
        </w:rPr>
        <w:t>م</w:t>
      </w:r>
      <w:r w:rsidR="00CB70A1" w:rsidRPr="00D75B2F">
        <w:rPr>
          <w:rFonts w:hint="cs"/>
          <w:rtl/>
        </w:rPr>
        <w:t>ی‌</w:t>
      </w:r>
      <w:r w:rsidR="00CB70A1" w:rsidRPr="00D75B2F">
        <w:rPr>
          <w:rFonts w:hint="eastAsia"/>
          <w:rtl/>
        </w:rPr>
        <w:t>دهند</w:t>
      </w:r>
      <w:r w:rsidRPr="00D75B2F">
        <w:rPr>
          <w:rFonts w:hint="cs"/>
          <w:rtl/>
        </w:rPr>
        <w:t>: «عن الحسین بن سعید عن محمد بن عیسی بن عبید یقطینی عن ابن ابی عمیر».</w:t>
      </w:r>
    </w:p>
    <w:p w:rsidR="00F8218F" w:rsidRPr="00D75B2F" w:rsidRDefault="00F8218F" w:rsidP="00D75B2F">
      <w:pPr>
        <w:jc w:val="both"/>
        <w:rPr>
          <w:rtl/>
        </w:rPr>
      </w:pPr>
      <w:r w:rsidRPr="00D75B2F">
        <w:rPr>
          <w:rFonts w:cs="B Titr" w:hint="cs"/>
          <w:sz w:val="28"/>
          <w:szCs w:val="24"/>
          <w:rtl/>
        </w:rPr>
        <w:t>ب)</w:t>
      </w:r>
      <w:r w:rsidRPr="00D75B2F">
        <w:rPr>
          <w:rFonts w:hint="cs"/>
          <w:rtl/>
        </w:rPr>
        <w:t xml:space="preserve"> بعضی از علما مانند آیت الله شبیری به تعداد روایات راویان توجه </w:t>
      </w:r>
      <w:r w:rsidR="00CB70A1" w:rsidRPr="00D75B2F">
        <w:rPr>
          <w:rtl/>
        </w:rPr>
        <w:t>نم</w:t>
      </w:r>
      <w:r w:rsidR="00CB70A1" w:rsidRPr="00D75B2F">
        <w:rPr>
          <w:rFonts w:hint="cs"/>
          <w:rtl/>
        </w:rPr>
        <w:t>ی‌</w:t>
      </w:r>
      <w:r w:rsidR="00CB70A1" w:rsidRPr="00D75B2F">
        <w:rPr>
          <w:rFonts w:hint="eastAsia"/>
          <w:rtl/>
        </w:rPr>
        <w:t>کنند</w:t>
      </w:r>
      <w:r w:rsidRPr="00D75B2F">
        <w:rPr>
          <w:rFonts w:hint="cs"/>
          <w:rtl/>
        </w:rPr>
        <w:t xml:space="preserve">، بلکه به تعداد روایت راویان از شخص مشترک </w:t>
      </w:r>
      <w:r w:rsidR="00CB70A1" w:rsidRPr="00D75B2F">
        <w:rPr>
          <w:rtl/>
        </w:rPr>
        <w:t>م</w:t>
      </w:r>
      <w:r w:rsidR="00CB70A1" w:rsidRPr="00D75B2F">
        <w:rPr>
          <w:rFonts w:hint="cs"/>
          <w:rtl/>
        </w:rPr>
        <w:t>ی‌</w:t>
      </w:r>
      <w:r w:rsidR="00CB70A1" w:rsidRPr="00D75B2F">
        <w:rPr>
          <w:rFonts w:hint="eastAsia"/>
          <w:rtl/>
        </w:rPr>
        <w:t>پردازند</w:t>
      </w:r>
      <w:r w:rsidRPr="00D75B2F">
        <w:rPr>
          <w:rFonts w:hint="cs"/>
          <w:rtl/>
        </w:rPr>
        <w:t xml:space="preserve">. </w:t>
      </w:r>
      <w:r w:rsidR="00CB70A1" w:rsidRPr="00D75B2F">
        <w:rPr>
          <w:rtl/>
        </w:rPr>
        <w:t>به‌طور</w:t>
      </w:r>
      <w:r w:rsidRPr="00D75B2F">
        <w:rPr>
          <w:rFonts w:hint="cs"/>
          <w:rtl/>
        </w:rPr>
        <w:t xml:space="preserve"> مثال در سندی که ذکر شد:</w:t>
      </w:r>
    </w:p>
    <w:p w:rsidR="00F8218F" w:rsidRPr="003C213A" w:rsidRDefault="00F8218F" w:rsidP="00C902C8">
      <w:pPr>
        <w:ind w:left="720"/>
        <w:jc w:val="both"/>
        <w:rPr>
          <w:rtl/>
        </w:rPr>
      </w:pPr>
      <w:r w:rsidRPr="003C213A">
        <w:rPr>
          <w:rFonts w:hint="cs"/>
          <w:rtl/>
        </w:rPr>
        <w:t>اگر راوی «محمد بن عیسی بن عبید» باشد، راوی او «حسین بن سعید» است؛</w:t>
      </w:r>
    </w:p>
    <w:p w:rsidR="00F8218F" w:rsidRPr="003C213A" w:rsidRDefault="00F8218F" w:rsidP="00C902C8">
      <w:pPr>
        <w:ind w:left="720"/>
        <w:jc w:val="both"/>
        <w:rPr>
          <w:rtl/>
        </w:rPr>
      </w:pPr>
      <w:r w:rsidRPr="003C213A">
        <w:rPr>
          <w:rFonts w:hint="cs"/>
          <w:rtl/>
        </w:rPr>
        <w:t>و اگر راوی «محمد بن عیسی الاشعری» باشد، راوی او «احمد بن محمد بن عیسی» است؛</w:t>
      </w:r>
    </w:p>
    <w:p w:rsidR="00F8218F" w:rsidRPr="003C213A" w:rsidRDefault="00F8218F" w:rsidP="00C902C8">
      <w:pPr>
        <w:ind w:left="720"/>
        <w:jc w:val="both"/>
        <w:rPr>
          <w:rtl/>
        </w:rPr>
      </w:pPr>
      <w:r w:rsidRPr="003C213A">
        <w:rPr>
          <w:rFonts w:hint="cs"/>
          <w:rtl/>
        </w:rPr>
        <w:t>و چون تعداد روایات «احمد بن محمد بن عیسی» از «محمد بن عیسی» بسیار بیشتر از تعداد روایات «حسین بن سعید» از</w:t>
      </w:r>
      <w:r w:rsidRPr="003C213A">
        <w:rPr>
          <w:rtl/>
        </w:rPr>
        <w:t xml:space="preserve"> </w:t>
      </w:r>
      <w:r w:rsidRPr="003C213A">
        <w:rPr>
          <w:rFonts w:hint="cs"/>
          <w:rtl/>
        </w:rPr>
        <w:t xml:space="preserve">«محمد بن عیسی» است، مرجع ضمیر «احمد بن محمد بن عیسی» بوده و تحویل سند </w:t>
      </w:r>
      <w:r w:rsidR="00CB70A1">
        <w:rPr>
          <w:rtl/>
        </w:rPr>
        <w:t>ا</w:t>
      </w:r>
      <w:r w:rsidR="00CB70A1">
        <w:rPr>
          <w:rFonts w:hint="cs"/>
          <w:rtl/>
        </w:rPr>
        <w:t>ی</w:t>
      </w:r>
      <w:r w:rsidR="00CB70A1">
        <w:rPr>
          <w:rFonts w:hint="eastAsia"/>
          <w:rtl/>
        </w:rPr>
        <w:t>ن‌گونه</w:t>
      </w:r>
      <w:r w:rsidRPr="003C213A">
        <w:rPr>
          <w:rFonts w:hint="cs"/>
          <w:rtl/>
        </w:rPr>
        <w:t xml:space="preserve"> انجام </w:t>
      </w:r>
      <w:r w:rsidR="00CB70A1">
        <w:rPr>
          <w:rtl/>
        </w:rPr>
        <w:t>م</w:t>
      </w:r>
      <w:r w:rsidR="00CB70A1">
        <w:rPr>
          <w:rFonts w:hint="cs"/>
          <w:rtl/>
        </w:rPr>
        <w:t>ی‌</w:t>
      </w:r>
      <w:r w:rsidR="00CB70A1">
        <w:rPr>
          <w:rFonts w:hint="eastAsia"/>
          <w:rtl/>
        </w:rPr>
        <w:t>شود</w:t>
      </w:r>
      <w:r w:rsidRPr="003C213A">
        <w:rPr>
          <w:rFonts w:hint="cs"/>
          <w:rtl/>
        </w:rPr>
        <w:t>: «عن احمد بن محمد بن عیسی عن محمد بن عیسی الاشعری عن ابن ابی عمیر».</w:t>
      </w:r>
    </w:p>
    <w:p w:rsidR="009E7199" w:rsidRPr="009E7199" w:rsidRDefault="009E7199" w:rsidP="002A25D7">
      <w:pPr>
        <w:pStyle w:val="2"/>
        <w:rPr>
          <w:rtl/>
        </w:rPr>
      </w:pPr>
      <w:bookmarkStart w:id="43" w:name="_Toc40762349"/>
      <w:r w:rsidRPr="009E7199">
        <w:rPr>
          <w:rFonts w:hint="cs"/>
          <w:rtl/>
        </w:rPr>
        <w:t>2 و 3. تعلیق و شبه تعلیق در سند</w:t>
      </w:r>
      <w:bookmarkEnd w:id="43"/>
    </w:p>
    <w:p w:rsidR="009E7199" w:rsidRPr="003C213A" w:rsidRDefault="009E7199" w:rsidP="0006619F">
      <w:pPr>
        <w:jc w:val="both"/>
        <w:rPr>
          <w:rtl/>
        </w:rPr>
      </w:pPr>
      <w:r w:rsidRPr="003C213A">
        <w:rPr>
          <w:rFonts w:hint="cs"/>
          <w:rtl/>
        </w:rPr>
        <w:t xml:space="preserve">در بعضی از اسناد بین دو راوی </w:t>
      </w:r>
      <w:r w:rsidR="00CB70A1">
        <w:rPr>
          <w:rtl/>
        </w:rPr>
        <w:t>فاصله</w:t>
      </w:r>
      <w:r w:rsidRPr="003C213A">
        <w:rPr>
          <w:rFonts w:hint="cs"/>
          <w:rtl/>
        </w:rPr>
        <w:t xml:space="preserve"> وجود دارد اما به این فاصله تصریح </w:t>
      </w:r>
      <w:r w:rsidR="00CB70A1">
        <w:rPr>
          <w:rtl/>
        </w:rPr>
        <w:t>نم</w:t>
      </w:r>
      <w:r w:rsidR="00CB70A1">
        <w:rPr>
          <w:rFonts w:hint="cs"/>
          <w:rtl/>
        </w:rPr>
        <w:t>ی‌</w:t>
      </w:r>
      <w:r w:rsidR="00CB70A1">
        <w:rPr>
          <w:rFonts w:hint="eastAsia"/>
          <w:rtl/>
        </w:rPr>
        <w:t>شود</w:t>
      </w:r>
      <w:r w:rsidRPr="003C213A">
        <w:rPr>
          <w:rFonts w:hint="cs"/>
          <w:rtl/>
        </w:rPr>
        <w:t xml:space="preserve">. چنین چیزی «تعلیق در سند» نامیده </w:t>
      </w:r>
      <w:r w:rsidR="00CB70A1">
        <w:rPr>
          <w:rtl/>
        </w:rPr>
        <w:t>م</w:t>
      </w:r>
      <w:r w:rsidR="00CB70A1">
        <w:rPr>
          <w:rFonts w:hint="cs"/>
          <w:rtl/>
        </w:rPr>
        <w:t>ی‌</w:t>
      </w:r>
      <w:r w:rsidR="00CB70A1">
        <w:rPr>
          <w:rFonts w:hint="eastAsia"/>
          <w:rtl/>
        </w:rPr>
        <w:t>شود</w:t>
      </w:r>
      <w:r w:rsidRPr="003C213A">
        <w:rPr>
          <w:rFonts w:hint="cs"/>
          <w:rtl/>
        </w:rPr>
        <w:t xml:space="preserve">؛ یعنی سند افتادگی دارد و این افتادگی باید حل شود. در بعضی از اسناد نیز بین دو راوی فاصله وجود دارد و به این فاصله تصریح </w:t>
      </w:r>
      <w:r w:rsidR="00CB70A1">
        <w:rPr>
          <w:rtl/>
        </w:rPr>
        <w:t>م</w:t>
      </w:r>
      <w:r w:rsidR="00CB70A1">
        <w:rPr>
          <w:rFonts w:hint="cs"/>
          <w:rtl/>
        </w:rPr>
        <w:t>ی‌</w:t>
      </w:r>
      <w:r w:rsidR="00CB70A1">
        <w:rPr>
          <w:rFonts w:hint="eastAsia"/>
          <w:rtl/>
        </w:rPr>
        <w:t>شود</w:t>
      </w:r>
      <w:r w:rsidRPr="003C213A">
        <w:rPr>
          <w:rFonts w:hint="cs"/>
          <w:rtl/>
        </w:rPr>
        <w:t>. چنین چیزی «شبه تعلیق»</w:t>
      </w:r>
      <w:r w:rsidR="0006619F">
        <w:rPr>
          <w:rFonts w:hint="cs"/>
          <w:rtl/>
        </w:rPr>
        <w:t xml:space="preserve"> یا «اشاره»</w:t>
      </w:r>
      <w:r w:rsidRPr="003C213A">
        <w:rPr>
          <w:rFonts w:hint="cs"/>
          <w:rtl/>
        </w:rPr>
        <w:t xml:space="preserve"> نامیده </w:t>
      </w:r>
      <w:r w:rsidR="00CB70A1">
        <w:rPr>
          <w:rtl/>
        </w:rPr>
        <w:t>م</w:t>
      </w:r>
      <w:r w:rsidR="00CB70A1">
        <w:rPr>
          <w:rFonts w:hint="cs"/>
          <w:rtl/>
        </w:rPr>
        <w:t>ی‌</w:t>
      </w:r>
      <w:r w:rsidR="00CB70A1">
        <w:rPr>
          <w:rFonts w:hint="eastAsia"/>
          <w:rtl/>
        </w:rPr>
        <w:t>شود</w:t>
      </w:r>
      <w:r w:rsidRPr="003C213A">
        <w:rPr>
          <w:rFonts w:hint="cs"/>
          <w:rtl/>
        </w:rPr>
        <w:t>.</w:t>
      </w:r>
    </w:p>
    <w:p w:rsidR="009E7199" w:rsidRPr="003C213A" w:rsidRDefault="009E7199" w:rsidP="00634270">
      <w:pPr>
        <w:jc w:val="both"/>
        <w:rPr>
          <w:rtl/>
        </w:rPr>
      </w:pPr>
      <w:r w:rsidRPr="003C213A">
        <w:rPr>
          <w:rFonts w:hint="cs"/>
          <w:rtl/>
        </w:rPr>
        <w:t xml:space="preserve">برای حل تعلیق و شبه تعلیق </w:t>
      </w:r>
      <w:r w:rsidR="00CB70A1">
        <w:rPr>
          <w:rtl/>
        </w:rPr>
        <w:t>راه‌حل‌ها</w:t>
      </w:r>
      <w:r w:rsidR="00CB70A1">
        <w:rPr>
          <w:rFonts w:hint="cs"/>
          <w:rtl/>
        </w:rPr>
        <w:t>یی</w:t>
      </w:r>
      <w:r w:rsidRPr="003C213A">
        <w:rPr>
          <w:rFonts w:hint="cs"/>
          <w:rtl/>
        </w:rPr>
        <w:t xml:space="preserve"> وجود دارد که به آنها </w:t>
      </w:r>
      <w:r w:rsidR="00CB70A1">
        <w:rPr>
          <w:rtl/>
        </w:rPr>
        <w:t>م</w:t>
      </w:r>
      <w:r w:rsidR="00CB70A1">
        <w:rPr>
          <w:rFonts w:hint="cs"/>
          <w:rtl/>
        </w:rPr>
        <w:t>ی‌</w:t>
      </w:r>
      <w:r w:rsidR="00CB70A1">
        <w:rPr>
          <w:rFonts w:hint="eastAsia"/>
          <w:rtl/>
        </w:rPr>
        <w:t>پرداز</w:t>
      </w:r>
      <w:r w:rsidR="00CB70A1">
        <w:rPr>
          <w:rFonts w:hint="cs"/>
          <w:rtl/>
        </w:rPr>
        <w:t>ی</w:t>
      </w:r>
      <w:r w:rsidR="00CB70A1">
        <w:rPr>
          <w:rFonts w:hint="eastAsia"/>
          <w:rtl/>
        </w:rPr>
        <w:t>م</w:t>
      </w:r>
      <w:r w:rsidRPr="003C213A">
        <w:rPr>
          <w:rFonts w:hint="cs"/>
          <w:rtl/>
        </w:rPr>
        <w:t>.</w:t>
      </w:r>
    </w:p>
    <w:p w:rsidR="009E7199" w:rsidRPr="009E7199" w:rsidRDefault="009E7199" w:rsidP="002A25D7">
      <w:pPr>
        <w:pStyle w:val="3"/>
        <w:rPr>
          <w:rtl/>
          <w:lang w:bidi="ar-SA"/>
        </w:rPr>
      </w:pPr>
      <w:bookmarkStart w:id="44" w:name="_Toc40762350"/>
      <w:r w:rsidRPr="009E7199">
        <w:rPr>
          <w:rFonts w:hint="cs"/>
          <w:rtl/>
          <w:lang w:bidi="ar-SA"/>
        </w:rPr>
        <w:t>الف) توجه به اولین راوی و جستجوی آن در سند قبل</w:t>
      </w:r>
      <w:bookmarkEnd w:id="44"/>
    </w:p>
    <w:p w:rsidR="009E7199" w:rsidRPr="00CB6E8F" w:rsidRDefault="009E7199" w:rsidP="002A25D7">
      <w:pPr>
        <w:pStyle w:val="Heading4"/>
        <w:rPr>
          <w:rtl/>
        </w:rPr>
      </w:pPr>
      <w:bookmarkStart w:id="45" w:name="_Toc40762351"/>
      <w:r w:rsidRPr="00CB6E8F">
        <w:rPr>
          <w:rFonts w:hint="cs"/>
          <w:rtl/>
        </w:rPr>
        <w:t>مثال تعلیق</w:t>
      </w:r>
      <w:bookmarkEnd w:id="45"/>
    </w:p>
    <w:p w:rsidR="008225D2" w:rsidRDefault="009E7199" w:rsidP="008225D2">
      <w:pPr>
        <w:jc w:val="both"/>
        <w:rPr>
          <w:rtl/>
        </w:rPr>
      </w:pPr>
      <w:r w:rsidRPr="003C213A">
        <w:rPr>
          <w:rFonts w:hint="cs"/>
          <w:rtl/>
        </w:rPr>
        <w:t xml:space="preserve">«437. </w:t>
      </w:r>
      <w:r w:rsidRPr="003C213A">
        <w:rPr>
          <w:rtl/>
        </w:rPr>
        <w:t>عَلِ</w:t>
      </w:r>
      <w:r w:rsidR="004A543F" w:rsidRPr="003C213A">
        <w:rPr>
          <w:rtl/>
        </w:rPr>
        <w:t>ی</w:t>
      </w:r>
      <w:r w:rsidRPr="003C213A">
        <w:rPr>
          <w:rtl/>
        </w:rPr>
        <w:t xml:space="preserve"> بْنُ إِبْرَاهِ</w:t>
      </w:r>
      <w:r w:rsidR="004A543F" w:rsidRPr="003C213A">
        <w:rPr>
          <w:rtl/>
        </w:rPr>
        <w:t>ی</w:t>
      </w:r>
      <w:r w:rsidRPr="003C213A">
        <w:rPr>
          <w:rtl/>
        </w:rPr>
        <w:t>مَ عَنْ أَحْمَدَ بْنِ مُحَمَّدٍ عَنْ مُحَمَّدِ بْنِ خَالِدٍ عَنْ مُحَمَّدِ بْنِ سِنَانٍ عَنْ أَبِ</w:t>
      </w:r>
      <w:r w:rsidR="004A543F" w:rsidRPr="003C213A">
        <w:rPr>
          <w:rtl/>
        </w:rPr>
        <w:t>ی</w:t>
      </w:r>
      <w:r w:rsidRPr="003C213A">
        <w:rPr>
          <w:rtl/>
        </w:rPr>
        <w:t xml:space="preserve"> جَرِ</w:t>
      </w:r>
      <w:r w:rsidR="004A543F" w:rsidRPr="003C213A">
        <w:rPr>
          <w:rtl/>
        </w:rPr>
        <w:t>ی</w:t>
      </w:r>
      <w:r w:rsidRPr="003C213A">
        <w:rPr>
          <w:rtl/>
        </w:rPr>
        <w:t>رٍ الْقُمِّ</w:t>
      </w:r>
      <w:r w:rsidR="004A543F" w:rsidRPr="003C213A">
        <w:rPr>
          <w:rtl/>
        </w:rPr>
        <w:t>ی</w:t>
      </w:r>
      <w:r w:rsidRPr="003C213A">
        <w:rPr>
          <w:rFonts w:hint="cs"/>
          <w:rtl/>
        </w:rPr>
        <w:t>»</w:t>
      </w:r>
      <w:r w:rsidR="008225D2">
        <w:rPr>
          <w:rFonts w:hint="cs"/>
          <w:rtl/>
        </w:rPr>
        <w:t>؛</w:t>
      </w:r>
      <w:r w:rsidR="008225D2">
        <w:rPr>
          <w:rStyle w:val="FootnoteReference"/>
          <w:rtl/>
        </w:rPr>
        <w:footnoteReference w:id="35"/>
      </w:r>
    </w:p>
    <w:p w:rsidR="009E7199" w:rsidRPr="003C213A" w:rsidRDefault="009E7199" w:rsidP="008225D2">
      <w:pPr>
        <w:jc w:val="both"/>
        <w:rPr>
          <w:rtl/>
        </w:rPr>
      </w:pPr>
      <w:r w:rsidRPr="003C213A">
        <w:rPr>
          <w:rFonts w:hint="cs"/>
          <w:rtl/>
        </w:rPr>
        <w:t xml:space="preserve">«438. </w:t>
      </w:r>
      <w:r w:rsidRPr="003C213A">
        <w:rPr>
          <w:rtl/>
        </w:rPr>
        <w:t>مُحَمَّدُ بْنُ خَالِدٍ عَنْ حَمْزَةَ بْنِ عُبَ</w:t>
      </w:r>
      <w:r w:rsidR="004A543F" w:rsidRPr="003C213A">
        <w:rPr>
          <w:rtl/>
        </w:rPr>
        <w:t>ی</w:t>
      </w:r>
      <w:r w:rsidRPr="003C213A">
        <w:rPr>
          <w:rtl/>
        </w:rPr>
        <w:t>دٍ عَنْ إِسْمَاعِ</w:t>
      </w:r>
      <w:r w:rsidR="004A543F" w:rsidRPr="003C213A">
        <w:rPr>
          <w:rtl/>
        </w:rPr>
        <w:t>ی</w:t>
      </w:r>
      <w:r w:rsidRPr="003C213A">
        <w:rPr>
          <w:rtl/>
        </w:rPr>
        <w:t>لَ بْنِ عَبَّاد</w:t>
      </w:r>
      <w:r w:rsidRPr="003C213A">
        <w:rPr>
          <w:rFonts w:hint="cs"/>
          <w:rtl/>
        </w:rPr>
        <w:t>»؛ ال</w:t>
      </w:r>
      <w:r w:rsidR="004A543F" w:rsidRPr="003C213A">
        <w:rPr>
          <w:rFonts w:hint="cs"/>
          <w:rtl/>
        </w:rPr>
        <w:t>ک</w:t>
      </w:r>
      <w:r w:rsidRPr="003C213A">
        <w:rPr>
          <w:rFonts w:hint="cs"/>
          <w:rtl/>
        </w:rPr>
        <w:t>اف</w:t>
      </w:r>
      <w:r w:rsidR="004A543F" w:rsidRPr="003C213A">
        <w:rPr>
          <w:rFonts w:hint="cs"/>
          <w:rtl/>
        </w:rPr>
        <w:t>ی</w:t>
      </w:r>
      <w:r w:rsidRPr="003C213A">
        <w:rPr>
          <w:rFonts w:hint="cs"/>
          <w:rtl/>
        </w:rPr>
        <w:t xml:space="preserve"> (ط - الإسلام</w:t>
      </w:r>
      <w:r w:rsidR="004A543F" w:rsidRPr="003C213A">
        <w:rPr>
          <w:rFonts w:hint="cs"/>
          <w:rtl/>
        </w:rPr>
        <w:t>ی</w:t>
      </w:r>
      <w:r w:rsidRPr="003C213A">
        <w:rPr>
          <w:rFonts w:hint="cs"/>
          <w:rtl/>
        </w:rPr>
        <w:t xml:space="preserve">ة)، </w:t>
      </w:r>
      <w:r w:rsidR="00B81A0D">
        <w:rPr>
          <w:rtl/>
        </w:rPr>
        <w:t>ج 8</w:t>
      </w:r>
      <w:r w:rsidRPr="003C213A">
        <w:rPr>
          <w:rFonts w:hint="cs"/>
          <w:rtl/>
        </w:rPr>
        <w:t>، ص: 290.</w:t>
      </w:r>
    </w:p>
    <w:p w:rsidR="009E7199" w:rsidRPr="003C213A" w:rsidRDefault="009E7199" w:rsidP="00634270">
      <w:pPr>
        <w:jc w:val="both"/>
        <w:rPr>
          <w:rtl/>
        </w:rPr>
      </w:pPr>
      <w:r w:rsidRPr="003C213A">
        <w:rPr>
          <w:rFonts w:hint="cs"/>
          <w:rtl/>
        </w:rPr>
        <w:lastRenderedPageBreak/>
        <w:t xml:space="preserve">در ابتدا </w:t>
      </w:r>
      <w:r w:rsidR="00CB70A1">
        <w:rPr>
          <w:rtl/>
        </w:rPr>
        <w:t>ا</w:t>
      </w:r>
      <w:r w:rsidR="00CB70A1">
        <w:rPr>
          <w:rFonts w:hint="cs"/>
          <w:rtl/>
        </w:rPr>
        <w:t>ی</w:t>
      </w:r>
      <w:r w:rsidR="00CB70A1">
        <w:rPr>
          <w:rFonts w:hint="eastAsia"/>
          <w:rtl/>
        </w:rPr>
        <w:t>ن‌گونه</w:t>
      </w:r>
      <w:r w:rsidRPr="003C213A">
        <w:rPr>
          <w:rFonts w:hint="cs"/>
          <w:rtl/>
        </w:rPr>
        <w:t xml:space="preserve"> به نظر </w:t>
      </w:r>
      <w:r w:rsidR="00CB70A1">
        <w:rPr>
          <w:rtl/>
        </w:rPr>
        <w:t>م</w:t>
      </w:r>
      <w:r w:rsidR="00CB70A1">
        <w:rPr>
          <w:rFonts w:hint="cs"/>
          <w:rtl/>
        </w:rPr>
        <w:t>ی‌</w:t>
      </w:r>
      <w:r w:rsidR="00CB70A1">
        <w:rPr>
          <w:rFonts w:hint="eastAsia"/>
          <w:rtl/>
        </w:rPr>
        <w:t>رسد</w:t>
      </w:r>
      <w:r w:rsidRPr="003C213A">
        <w:rPr>
          <w:rFonts w:hint="cs"/>
          <w:rtl/>
        </w:rPr>
        <w:t xml:space="preserve"> که در اینجا دو سند داریم؛ اما مسئله این است که «محمد بن خالد» که در ابتدای سند دوم آمده است، ازنظر زمانی </w:t>
      </w:r>
      <w:r w:rsidR="00CB70A1">
        <w:rPr>
          <w:rtl/>
        </w:rPr>
        <w:t>نم</w:t>
      </w:r>
      <w:r w:rsidR="00CB70A1">
        <w:rPr>
          <w:rFonts w:hint="cs"/>
          <w:rtl/>
        </w:rPr>
        <w:t>ی‌</w:t>
      </w:r>
      <w:r w:rsidR="00CB70A1">
        <w:rPr>
          <w:rFonts w:hint="eastAsia"/>
          <w:rtl/>
        </w:rPr>
        <w:t>تواند</w:t>
      </w:r>
      <w:r w:rsidRPr="003C213A">
        <w:rPr>
          <w:rFonts w:hint="cs"/>
          <w:rtl/>
        </w:rPr>
        <w:t xml:space="preserve"> مروی عنه «کلینی» باشد و این مسئله از سند اول نیز مشخص </w:t>
      </w:r>
      <w:r w:rsidR="00CB70A1">
        <w:rPr>
          <w:rtl/>
        </w:rPr>
        <w:t>م</w:t>
      </w:r>
      <w:r w:rsidR="00CB70A1">
        <w:rPr>
          <w:rFonts w:hint="cs"/>
          <w:rtl/>
        </w:rPr>
        <w:t>ی‌</w:t>
      </w:r>
      <w:r w:rsidR="00CB70A1">
        <w:rPr>
          <w:rFonts w:hint="eastAsia"/>
          <w:rtl/>
        </w:rPr>
        <w:t>شود</w:t>
      </w:r>
      <w:r w:rsidRPr="003C213A">
        <w:rPr>
          <w:rFonts w:hint="cs"/>
          <w:rtl/>
        </w:rPr>
        <w:t xml:space="preserve">. «محمد بن خالد» مربوط به </w:t>
      </w:r>
      <w:r w:rsidR="00CB70A1">
        <w:rPr>
          <w:rtl/>
        </w:rPr>
        <w:t>دوره‌</w:t>
      </w:r>
      <w:r w:rsidR="00CB70A1">
        <w:rPr>
          <w:rFonts w:hint="cs"/>
          <w:rtl/>
        </w:rPr>
        <w:t>ی</w:t>
      </w:r>
      <w:r w:rsidRPr="003C213A">
        <w:rPr>
          <w:rFonts w:hint="cs"/>
          <w:rtl/>
        </w:rPr>
        <w:t xml:space="preserve"> </w:t>
      </w:r>
      <w:r w:rsidR="00CA1332" w:rsidRPr="003C213A">
        <w:rPr>
          <w:rFonts w:hint="cs"/>
          <w:rtl/>
        </w:rPr>
        <w:t>«</w:t>
      </w:r>
      <w:r w:rsidRPr="003C213A">
        <w:rPr>
          <w:rFonts w:hint="cs"/>
          <w:rtl/>
        </w:rPr>
        <w:t>امام هادی علیه‌السلام</w:t>
      </w:r>
      <w:r w:rsidR="00CA1332" w:rsidRPr="003C213A">
        <w:rPr>
          <w:rFonts w:hint="cs"/>
          <w:rtl/>
        </w:rPr>
        <w:t>»</w:t>
      </w:r>
      <w:r w:rsidRPr="003C213A">
        <w:rPr>
          <w:rFonts w:hint="cs"/>
          <w:rtl/>
        </w:rPr>
        <w:t xml:space="preserve"> است و «کلینی» مربوط به اواخر غیبت صغری است و بین «کلینی» و «محمد بن خالد» دو طبقه فاصله وجود دارد و به این فاصله تصریح نشده است.</w:t>
      </w:r>
    </w:p>
    <w:p w:rsidR="009E7199" w:rsidRPr="003C213A" w:rsidRDefault="009E7199" w:rsidP="00634270">
      <w:pPr>
        <w:jc w:val="both"/>
        <w:rPr>
          <w:rtl/>
        </w:rPr>
      </w:pPr>
      <w:r w:rsidRPr="003C213A">
        <w:rPr>
          <w:rFonts w:hint="cs"/>
          <w:rtl/>
        </w:rPr>
        <w:t xml:space="preserve">اولین و </w:t>
      </w:r>
      <w:r w:rsidR="00CB70A1">
        <w:rPr>
          <w:rtl/>
        </w:rPr>
        <w:t>ساده‌تر</w:t>
      </w:r>
      <w:r w:rsidR="00CB70A1">
        <w:rPr>
          <w:rFonts w:hint="cs"/>
          <w:rtl/>
        </w:rPr>
        <w:t>ی</w:t>
      </w:r>
      <w:r w:rsidR="00CB70A1">
        <w:rPr>
          <w:rFonts w:hint="eastAsia"/>
          <w:rtl/>
        </w:rPr>
        <w:t>ن</w:t>
      </w:r>
      <w:r w:rsidRPr="003C213A">
        <w:rPr>
          <w:rFonts w:hint="cs"/>
          <w:rtl/>
        </w:rPr>
        <w:t xml:space="preserve"> </w:t>
      </w:r>
      <w:r w:rsidR="00CB70A1">
        <w:rPr>
          <w:rtl/>
        </w:rPr>
        <w:t>راه‌حل</w:t>
      </w:r>
      <w:r w:rsidRPr="003C213A">
        <w:rPr>
          <w:rFonts w:hint="cs"/>
          <w:rtl/>
        </w:rPr>
        <w:t xml:space="preserve"> این است که:</w:t>
      </w:r>
    </w:p>
    <w:p w:rsidR="009E7199" w:rsidRPr="00B6480E" w:rsidRDefault="009E7199" w:rsidP="000710C3">
      <w:pPr>
        <w:ind w:left="720"/>
        <w:jc w:val="both"/>
        <w:rPr>
          <w:rtl/>
        </w:rPr>
      </w:pPr>
      <w:r w:rsidRPr="00B6480E">
        <w:rPr>
          <w:rFonts w:hint="cs"/>
          <w:rtl/>
        </w:rPr>
        <w:t xml:space="preserve">به </w:t>
      </w:r>
      <w:r w:rsidR="00CB70A1">
        <w:rPr>
          <w:rtl/>
        </w:rPr>
        <w:t>راو</w:t>
      </w:r>
      <w:r w:rsidR="00CB70A1">
        <w:rPr>
          <w:rFonts w:hint="cs"/>
          <w:rtl/>
        </w:rPr>
        <w:t>ی‌</w:t>
      </w:r>
      <w:r w:rsidR="00CB70A1">
        <w:rPr>
          <w:rFonts w:hint="eastAsia"/>
          <w:rtl/>
        </w:rPr>
        <w:t>ا</w:t>
      </w:r>
      <w:r w:rsidR="00CB70A1">
        <w:rPr>
          <w:rFonts w:hint="cs"/>
          <w:rtl/>
        </w:rPr>
        <w:t>ی</w:t>
      </w:r>
      <w:r w:rsidRPr="00B6480E">
        <w:rPr>
          <w:rFonts w:hint="cs"/>
          <w:rtl/>
        </w:rPr>
        <w:t xml:space="preserve"> که در ابتدای سند آمده است توجه شود؛</w:t>
      </w:r>
    </w:p>
    <w:p w:rsidR="009E7199" w:rsidRPr="00B6480E" w:rsidRDefault="009E7199" w:rsidP="000710C3">
      <w:pPr>
        <w:ind w:left="720"/>
        <w:jc w:val="both"/>
        <w:rPr>
          <w:rtl/>
        </w:rPr>
      </w:pPr>
      <w:r w:rsidRPr="00B6480E">
        <w:rPr>
          <w:rFonts w:hint="cs"/>
          <w:rtl/>
        </w:rPr>
        <w:t>و بررسی شود که در سند قبلی آمده است یا خیر.</w:t>
      </w:r>
    </w:p>
    <w:p w:rsidR="009E7199" w:rsidRPr="003C213A" w:rsidRDefault="009E7199" w:rsidP="00634270">
      <w:pPr>
        <w:jc w:val="both"/>
        <w:rPr>
          <w:rtl/>
        </w:rPr>
      </w:pPr>
      <w:r w:rsidRPr="003C213A">
        <w:rPr>
          <w:rFonts w:hint="cs"/>
          <w:rtl/>
        </w:rPr>
        <w:t>در این مثال:</w:t>
      </w:r>
    </w:p>
    <w:p w:rsidR="009E7199" w:rsidRPr="003C213A" w:rsidRDefault="009E7199" w:rsidP="00CB6E8F">
      <w:pPr>
        <w:ind w:left="720"/>
        <w:jc w:val="both"/>
        <w:rPr>
          <w:rtl/>
        </w:rPr>
      </w:pPr>
      <w:r w:rsidRPr="003C213A">
        <w:rPr>
          <w:rFonts w:hint="cs"/>
          <w:rtl/>
        </w:rPr>
        <w:t>راوی اول سند «محمد بن خالد» است؛</w:t>
      </w:r>
    </w:p>
    <w:p w:rsidR="009E7199" w:rsidRPr="003C213A" w:rsidRDefault="009E7199" w:rsidP="00CB6E8F">
      <w:pPr>
        <w:ind w:left="720"/>
        <w:jc w:val="both"/>
        <w:rPr>
          <w:rtl/>
        </w:rPr>
      </w:pPr>
      <w:r w:rsidRPr="003C213A">
        <w:rPr>
          <w:rFonts w:hint="cs"/>
          <w:rtl/>
        </w:rPr>
        <w:t xml:space="preserve">و «محمد بن خالد» در سند قبلی نیز آمده و «کلینی» به‌واسطه‌ی «علی بن ابراهیم» و «احمد بن محمد» از وی روایت </w:t>
      </w:r>
      <w:r w:rsidR="00CB70A1">
        <w:rPr>
          <w:rtl/>
        </w:rPr>
        <w:t>م</w:t>
      </w:r>
      <w:r w:rsidR="00CB70A1">
        <w:rPr>
          <w:rFonts w:hint="cs"/>
          <w:rtl/>
        </w:rPr>
        <w:t>ی‌</w:t>
      </w:r>
      <w:r w:rsidR="00CB70A1">
        <w:rPr>
          <w:rFonts w:hint="eastAsia"/>
          <w:rtl/>
        </w:rPr>
        <w:t>کند</w:t>
      </w:r>
      <w:r w:rsidRPr="003C213A">
        <w:rPr>
          <w:rFonts w:hint="cs"/>
          <w:rtl/>
        </w:rPr>
        <w:t>؛</w:t>
      </w:r>
    </w:p>
    <w:p w:rsidR="009E7199" w:rsidRPr="003C213A" w:rsidRDefault="009E7199" w:rsidP="00CB6E8F">
      <w:pPr>
        <w:ind w:left="720"/>
        <w:jc w:val="both"/>
        <w:rPr>
          <w:rtl/>
        </w:rPr>
      </w:pPr>
      <w:r w:rsidRPr="003C213A">
        <w:rPr>
          <w:rFonts w:hint="cs"/>
          <w:rtl/>
        </w:rPr>
        <w:t xml:space="preserve">درنتیجه این </w:t>
      </w:r>
      <w:r w:rsidR="00CB70A1">
        <w:rPr>
          <w:rtl/>
        </w:rPr>
        <w:t>واسطه‌ها</w:t>
      </w:r>
      <w:r w:rsidRPr="003C213A">
        <w:rPr>
          <w:rFonts w:hint="cs"/>
          <w:rtl/>
        </w:rPr>
        <w:t xml:space="preserve"> در سند دوم نیز تکرار شده و سند </w:t>
      </w:r>
      <w:r w:rsidR="00CB70A1">
        <w:rPr>
          <w:rtl/>
        </w:rPr>
        <w:t>ا</w:t>
      </w:r>
      <w:r w:rsidR="00CB70A1">
        <w:rPr>
          <w:rFonts w:hint="cs"/>
          <w:rtl/>
        </w:rPr>
        <w:t>ی</w:t>
      </w:r>
      <w:r w:rsidR="00CB70A1">
        <w:rPr>
          <w:rFonts w:hint="eastAsia"/>
          <w:rtl/>
        </w:rPr>
        <w:t>ن‌گونه</w:t>
      </w:r>
      <w:r w:rsidRPr="003C213A">
        <w:rPr>
          <w:rFonts w:hint="cs"/>
          <w:rtl/>
        </w:rPr>
        <w:t xml:space="preserve"> خواهد بود: «محمد بن یعقوب عن علی بن ابراهیم عن احمد بن محمد عن محمد بن خالد...».</w:t>
      </w:r>
    </w:p>
    <w:p w:rsidR="009E7199" w:rsidRPr="003C213A" w:rsidRDefault="009E7199" w:rsidP="00634270">
      <w:pPr>
        <w:jc w:val="both"/>
        <w:rPr>
          <w:rtl/>
        </w:rPr>
      </w:pPr>
      <w:r w:rsidRPr="003C213A">
        <w:rPr>
          <w:rFonts w:hint="cs"/>
          <w:rtl/>
        </w:rPr>
        <w:t xml:space="preserve">تعلیق در کتاب کافی بسیار دیده </w:t>
      </w:r>
      <w:r w:rsidR="00CB70A1">
        <w:rPr>
          <w:rtl/>
        </w:rPr>
        <w:t>م</w:t>
      </w:r>
      <w:r w:rsidR="00CB70A1">
        <w:rPr>
          <w:rFonts w:hint="cs"/>
          <w:rtl/>
        </w:rPr>
        <w:t>ی‌</w:t>
      </w:r>
      <w:r w:rsidR="00CB70A1">
        <w:rPr>
          <w:rFonts w:hint="eastAsia"/>
          <w:rtl/>
        </w:rPr>
        <w:t>شود</w:t>
      </w:r>
      <w:r w:rsidRPr="003C213A">
        <w:rPr>
          <w:rFonts w:hint="cs"/>
          <w:rtl/>
        </w:rPr>
        <w:t xml:space="preserve"> که معمولاً با این شیوه قابل‌حل هستند.</w:t>
      </w:r>
    </w:p>
    <w:p w:rsidR="00CB6E8F" w:rsidRDefault="009E7199" w:rsidP="0063429A">
      <w:pPr>
        <w:pStyle w:val="Heading4"/>
        <w:rPr>
          <w:rtl/>
        </w:rPr>
      </w:pPr>
      <w:bookmarkStart w:id="46" w:name="_Toc40762352"/>
      <w:r w:rsidRPr="003C213A">
        <w:rPr>
          <w:rFonts w:hint="cs"/>
          <w:rtl/>
        </w:rPr>
        <w:t>مثال شبه تعلیق</w:t>
      </w:r>
      <w:bookmarkEnd w:id="46"/>
    </w:p>
    <w:p w:rsidR="009E7199" w:rsidRPr="003C213A" w:rsidRDefault="009E7199" w:rsidP="00810788">
      <w:pPr>
        <w:jc w:val="both"/>
        <w:rPr>
          <w:rtl/>
        </w:rPr>
      </w:pPr>
      <w:r w:rsidRPr="003C213A">
        <w:rPr>
          <w:rFonts w:hint="cs"/>
          <w:rtl/>
        </w:rPr>
        <w:t>«</w:t>
      </w:r>
      <w:r w:rsidRPr="003C213A">
        <w:rPr>
          <w:rtl/>
        </w:rPr>
        <w:t>3</w:t>
      </w:r>
      <w:r w:rsidRPr="003C213A">
        <w:rPr>
          <w:rFonts w:hint="cs"/>
          <w:rtl/>
        </w:rPr>
        <w:t>.</w:t>
      </w:r>
      <w:r w:rsidRPr="003C213A">
        <w:rPr>
          <w:rtl/>
        </w:rPr>
        <w:t xml:space="preserve"> وَ بِهَذَا الْإِسْنَادِ عَنْ أَبِ</w:t>
      </w:r>
      <w:r w:rsidR="004A543F" w:rsidRPr="003C213A">
        <w:rPr>
          <w:rtl/>
        </w:rPr>
        <w:t>ی</w:t>
      </w:r>
      <w:r w:rsidRPr="003C213A">
        <w:rPr>
          <w:rtl/>
        </w:rPr>
        <w:t>هِ عَنْ أَحْمَدَ بْنِ النَّضْرِ عَنْ عَمْرِو بْنِ شِمْرٍ عَنْ جَابِر</w:t>
      </w:r>
      <w:r w:rsidR="00810788">
        <w:rPr>
          <w:rFonts w:hint="cs"/>
          <w:rtl/>
        </w:rPr>
        <w:t>»</w:t>
      </w:r>
      <w:r w:rsidRPr="003C213A">
        <w:rPr>
          <w:rFonts w:hint="cs"/>
          <w:rtl/>
        </w:rPr>
        <w:t>.</w:t>
      </w:r>
      <w:r w:rsidR="00810788">
        <w:rPr>
          <w:rStyle w:val="FootnoteReference"/>
          <w:rtl/>
        </w:rPr>
        <w:footnoteReference w:id="36"/>
      </w:r>
    </w:p>
    <w:p w:rsidR="009E7199" w:rsidRPr="003C213A" w:rsidRDefault="009E7199" w:rsidP="00634270">
      <w:pPr>
        <w:jc w:val="both"/>
        <w:rPr>
          <w:rtl/>
        </w:rPr>
      </w:pPr>
      <w:r w:rsidRPr="003C213A">
        <w:rPr>
          <w:rFonts w:hint="cs"/>
          <w:rtl/>
        </w:rPr>
        <w:t xml:space="preserve">در این سند با تعبیر «بهذا الاسناد» به </w:t>
      </w:r>
      <w:r w:rsidR="00CB70A1">
        <w:rPr>
          <w:rtl/>
        </w:rPr>
        <w:t>فاصله</w:t>
      </w:r>
      <w:r w:rsidRPr="003C213A">
        <w:rPr>
          <w:rFonts w:hint="cs"/>
          <w:rtl/>
        </w:rPr>
        <w:t xml:space="preserve"> تصریح شده است و </w:t>
      </w:r>
      <w:r w:rsidR="00CB70A1">
        <w:rPr>
          <w:rtl/>
        </w:rPr>
        <w:t>راه‌حل</w:t>
      </w:r>
      <w:r w:rsidRPr="003C213A">
        <w:rPr>
          <w:rFonts w:hint="cs"/>
          <w:rtl/>
        </w:rPr>
        <w:t xml:space="preserve"> آن مانند راه قبلی است.</w:t>
      </w:r>
    </w:p>
    <w:p w:rsidR="009E7199" w:rsidRPr="003C213A" w:rsidRDefault="009E7199" w:rsidP="00634270">
      <w:pPr>
        <w:jc w:val="both"/>
        <w:rPr>
          <w:rtl/>
        </w:rPr>
      </w:pPr>
      <w:r w:rsidRPr="003C213A">
        <w:rPr>
          <w:rFonts w:hint="cs"/>
          <w:rtl/>
        </w:rPr>
        <w:t>در این مثال:</w:t>
      </w:r>
    </w:p>
    <w:p w:rsidR="009E7199" w:rsidRPr="003C213A" w:rsidRDefault="009E7199" w:rsidP="00622004">
      <w:pPr>
        <w:ind w:left="720"/>
        <w:jc w:val="both"/>
        <w:rPr>
          <w:rtl/>
        </w:rPr>
      </w:pPr>
      <w:r w:rsidRPr="003C213A">
        <w:rPr>
          <w:rFonts w:hint="cs"/>
          <w:rtl/>
        </w:rPr>
        <w:t>راوی اول سند «</w:t>
      </w:r>
      <w:r w:rsidRPr="003C213A">
        <w:rPr>
          <w:rtl/>
        </w:rPr>
        <w:t>أبیه</w:t>
      </w:r>
      <w:r w:rsidRPr="003C213A">
        <w:rPr>
          <w:rFonts w:hint="cs"/>
          <w:rtl/>
        </w:rPr>
        <w:t>» است؛</w:t>
      </w:r>
    </w:p>
    <w:p w:rsidR="009E7199" w:rsidRPr="003C213A" w:rsidRDefault="009E7199" w:rsidP="00810788">
      <w:pPr>
        <w:ind w:left="720"/>
        <w:jc w:val="both"/>
        <w:rPr>
          <w:rtl/>
        </w:rPr>
      </w:pPr>
      <w:r w:rsidRPr="003C213A">
        <w:rPr>
          <w:rFonts w:hint="cs"/>
          <w:rtl/>
        </w:rPr>
        <w:t>و «</w:t>
      </w:r>
      <w:r w:rsidRPr="003C213A">
        <w:rPr>
          <w:rtl/>
        </w:rPr>
        <w:t>أبیه</w:t>
      </w:r>
      <w:r w:rsidRPr="003C213A">
        <w:rPr>
          <w:rFonts w:hint="cs"/>
          <w:rtl/>
        </w:rPr>
        <w:t xml:space="preserve">» در سند قبلی نیز آمده و کلینی به‌واسطه‌ی «عده من اصحابنا» و «احمد بن محمد البرقی» از وی روایت </w:t>
      </w:r>
      <w:r w:rsidR="00CB70A1">
        <w:rPr>
          <w:rtl/>
        </w:rPr>
        <w:t>م</w:t>
      </w:r>
      <w:r w:rsidR="00CB70A1">
        <w:rPr>
          <w:rFonts w:hint="cs"/>
          <w:rtl/>
        </w:rPr>
        <w:t>ی‌</w:t>
      </w:r>
      <w:r w:rsidR="00CB70A1">
        <w:rPr>
          <w:rFonts w:hint="eastAsia"/>
          <w:rtl/>
        </w:rPr>
        <w:t>کند</w:t>
      </w:r>
      <w:r w:rsidRPr="003C213A">
        <w:rPr>
          <w:rFonts w:hint="cs"/>
          <w:rtl/>
        </w:rPr>
        <w:t>: «2.</w:t>
      </w:r>
      <w:r w:rsidRPr="003C213A">
        <w:rPr>
          <w:rtl/>
        </w:rPr>
        <w:t xml:space="preserve"> عِدَّةٌ مِنْ أَصْحَابِنَا عَنْ أَحْمَدَ بْنِ مُحَمَّدٍ الْبَرْقِ</w:t>
      </w:r>
      <w:r w:rsidR="004A543F" w:rsidRPr="003C213A">
        <w:rPr>
          <w:rtl/>
        </w:rPr>
        <w:t>ی</w:t>
      </w:r>
      <w:r w:rsidRPr="003C213A">
        <w:rPr>
          <w:rtl/>
        </w:rPr>
        <w:t xml:space="preserve"> عَنْ أَبِ</w:t>
      </w:r>
      <w:r w:rsidR="004A543F" w:rsidRPr="003C213A">
        <w:rPr>
          <w:rtl/>
        </w:rPr>
        <w:t>ی</w:t>
      </w:r>
      <w:r w:rsidRPr="003C213A">
        <w:rPr>
          <w:rtl/>
        </w:rPr>
        <w:t>هِ عَنْ عَبْدِ اللَّهِ بْنِ الْمُغِ</w:t>
      </w:r>
      <w:r w:rsidR="004A543F" w:rsidRPr="003C213A">
        <w:rPr>
          <w:rtl/>
        </w:rPr>
        <w:t>ی</w:t>
      </w:r>
      <w:r w:rsidRPr="003C213A">
        <w:rPr>
          <w:rtl/>
        </w:rPr>
        <w:t>رَةِ وَ مُحَمَّدِ بْنِ سِنَانٍ عَنْ طَلْحَةَ بْنِ زَ</w:t>
      </w:r>
      <w:r w:rsidR="004A543F" w:rsidRPr="003C213A">
        <w:rPr>
          <w:rtl/>
        </w:rPr>
        <w:t>ی</w:t>
      </w:r>
      <w:r w:rsidRPr="003C213A">
        <w:rPr>
          <w:rtl/>
        </w:rPr>
        <w:t>دٍ عَنْ أَبِ</w:t>
      </w:r>
      <w:r w:rsidR="004A543F" w:rsidRPr="003C213A">
        <w:rPr>
          <w:rtl/>
        </w:rPr>
        <w:t>ی</w:t>
      </w:r>
      <w:r w:rsidRPr="003C213A">
        <w:rPr>
          <w:rtl/>
        </w:rPr>
        <w:t xml:space="preserve"> عَبْدِ اللَّه</w:t>
      </w:r>
      <w:r w:rsidRPr="003C213A">
        <w:rPr>
          <w:rFonts w:hint="cs"/>
          <w:rtl/>
        </w:rPr>
        <w:t xml:space="preserve"> </w:t>
      </w:r>
      <w:r w:rsidR="00CB70A1">
        <w:rPr>
          <w:rtl/>
        </w:rPr>
        <w:t>عل</w:t>
      </w:r>
      <w:r w:rsidR="00CB70A1">
        <w:rPr>
          <w:rFonts w:hint="cs"/>
          <w:rtl/>
        </w:rPr>
        <w:t>ی</w:t>
      </w:r>
      <w:r w:rsidR="00CB70A1">
        <w:rPr>
          <w:rFonts w:hint="eastAsia"/>
          <w:rtl/>
        </w:rPr>
        <w:t>ه‌السلام</w:t>
      </w:r>
      <w:r w:rsidR="00810788">
        <w:rPr>
          <w:rFonts w:hint="cs"/>
          <w:rtl/>
        </w:rPr>
        <w:t>»؛</w:t>
      </w:r>
      <w:r w:rsidR="00810788">
        <w:rPr>
          <w:rStyle w:val="FootnoteReference"/>
          <w:rtl/>
        </w:rPr>
        <w:footnoteReference w:id="37"/>
      </w:r>
    </w:p>
    <w:p w:rsidR="009E7199" w:rsidRPr="003C213A" w:rsidRDefault="009E7199" w:rsidP="00622004">
      <w:pPr>
        <w:ind w:left="720"/>
        <w:jc w:val="both"/>
        <w:rPr>
          <w:rtl/>
        </w:rPr>
      </w:pPr>
      <w:r w:rsidRPr="003C213A">
        <w:rPr>
          <w:rFonts w:hint="cs"/>
          <w:rtl/>
        </w:rPr>
        <w:t xml:space="preserve">درنتیجه این </w:t>
      </w:r>
      <w:r w:rsidR="00CB70A1">
        <w:rPr>
          <w:rtl/>
        </w:rPr>
        <w:t>واسطه‌ها</w:t>
      </w:r>
      <w:r w:rsidRPr="003C213A">
        <w:rPr>
          <w:rFonts w:hint="cs"/>
          <w:rtl/>
        </w:rPr>
        <w:t xml:space="preserve"> در سند دوم نیز تکرار شده و سند </w:t>
      </w:r>
      <w:r w:rsidR="00CB70A1">
        <w:rPr>
          <w:rtl/>
        </w:rPr>
        <w:t>ا</w:t>
      </w:r>
      <w:r w:rsidR="00CB70A1">
        <w:rPr>
          <w:rFonts w:hint="cs"/>
          <w:rtl/>
        </w:rPr>
        <w:t>ی</w:t>
      </w:r>
      <w:r w:rsidR="00CB70A1">
        <w:rPr>
          <w:rFonts w:hint="eastAsia"/>
          <w:rtl/>
        </w:rPr>
        <w:t>ن‌گونه</w:t>
      </w:r>
      <w:r w:rsidRPr="003C213A">
        <w:rPr>
          <w:rFonts w:hint="cs"/>
          <w:rtl/>
        </w:rPr>
        <w:t xml:space="preserve"> خواهد بود: «</w:t>
      </w:r>
      <w:r w:rsidRPr="003C213A">
        <w:rPr>
          <w:rtl/>
        </w:rPr>
        <w:t>عِدَّةٌ مِنْ أَصْحَابِنَا عَنْ أَحْمَدَ بْنِ مُحَمَّدٍ الْبَرْقِ</w:t>
      </w:r>
      <w:r w:rsidR="004A543F" w:rsidRPr="003C213A">
        <w:rPr>
          <w:rtl/>
        </w:rPr>
        <w:t>ی</w:t>
      </w:r>
      <w:r w:rsidRPr="003C213A">
        <w:rPr>
          <w:rtl/>
        </w:rPr>
        <w:t xml:space="preserve"> عَنْ أَبِ</w:t>
      </w:r>
      <w:r w:rsidR="004A543F" w:rsidRPr="003C213A">
        <w:rPr>
          <w:rtl/>
        </w:rPr>
        <w:t>ی</w:t>
      </w:r>
      <w:r w:rsidRPr="003C213A">
        <w:rPr>
          <w:rtl/>
        </w:rPr>
        <w:t>هِ</w:t>
      </w:r>
      <w:r w:rsidRPr="003C213A">
        <w:rPr>
          <w:rFonts w:hint="cs"/>
          <w:rtl/>
        </w:rPr>
        <w:t>...».</w:t>
      </w:r>
    </w:p>
    <w:p w:rsidR="009E7199" w:rsidRPr="009E7199" w:rsidRDefault="009E7199" w:rsidP="0010615C">
      <w:pPr>
        <w:pStyle w:val="3"/>
        <w:rPr>
          <w:rtl/>
          <w:lang w:bidi="ar-SA"/>
        </w:rPr>
      </w:pPr>
      <w:bookmarkStart w:id="47" w:name="_Toc40762353"/>
      <w:r w:rsidRPr="009E7199">
        <w:rPr>
          <w:rFonts w:hint="cs"/>
          <w:rtl/>
          <w:lang w:bidi="ar-SA"/>
        </w:rPr>
        <w:t>ب) توجه به اولین راوی و جستجوی او در سند قبل</w:t>
      </w:r>
      <w:bookmarkEnd w:id="47"/>
    </w:p>
    <w:p w:rsidR="009E7199" w:rsidRPr="0010615C" w:rsidRDefault="009E7199" w:rsidP="0010615C">
      <w:pPr>
        <w:jc w:val="both"/>
        <w:rPr>
          <w:rtl/>
        </w:rPr>
      </w:pPr>
      <w:r w:rsidRPr="0010615C">
        <w:rPr>
          <w:rFonts w:cs="B Titr" w:hint="cs"/>
          <w:sz w:val="28"/>
          <w:szCs w:val="24"/>
          <w:rtl/>
        </w:rPr>
        <w:t xml:space="preserve">مثال: </w:t>
      </w:r>
      <w:r w:rsidRPr="0010615C">
        <w:rPr>
          <w:rFonts w:hint="cs"/>
          <w:rtl/>
        </w:rPr>
        <w:t>«</w:t>
      </w:r>
      <w:r w:rsidRPr="0010615C">
        <w:rPr>
          <w:rtl/>
        </w:rPr>
        <w:t>4</w:t>
      </w:r>
      <w:r w:rsidRPr="0010615C">
        <w:rPr>
          <w:rFonts w:hint="cs"/>
          <w:rtl/>
        </w:rPr>
        <w:t>.</w:t>
      </w:r>
      <w:r w:rsidRPr="0010615C">
        <w:rPr>
          <w:rtl/>
        </w:rPr>
        <w:t xml:space="preserve"> وَ بِهَذَا الْإِسْنَادِ عَنْ مُحَمَّدِ بْنِ عَبْدِ الْحَمِ</w:t>
      </w:r>
      <w:r w:rsidR="004A543F" w:rsidRPr="0010615C">
        <w:rPr>
          <w:rtl/>
        </w:rPr>
        <w:t>ی</w:t>
      </w:r>
      <w:r w:rsidRPr="0010615C">
        <w:rPr>
          <w:rtl/>
        </w:rPr>
        <w:t>دِ عَنِ الْعَلَاءِ بْنِ رَزِ</w:t>
      </w:r>
      <w:r w:rsidR="004A543F" w:rsidRPr="0010615C">
        <w:rPr>
          <w:rtl/>
        </w:rPr>
        <w:t>ی</w:t>
      </w:r>
      <w:r w:rsidRPr="0010615C">
        <w:rPr>
          <w:rtl/>
        </w:rPr>
        <w:t>نٍ عَنْ أَبِ</w:t>
      </w:r>
      <w:r w:rsidR="004A543F" w:rsidRPr="0010615C">
        <w:rPr>
          <w:rtl/>
        </w:rPr>
        <w:t>ی</w:t>
      </w:r>
      <w:r w:rsidRPr="0010615C">
        <w:rPr>
          <w:rtl/>
        </w:rPr>
        <w:t xml:space="preserve"> عُبَ</w:t>
      </w:r>
      <w:r w:rsidR="004A543F" w:rsidRPr="0010615C">
        <w:rPr>
          <w:rtl/>
        </w:rPr>
        <w:t>ی</w:t>
      </w:r>
      <w:r w:rsidRPr="0010615C">
        <w:rPr>
          <w:rtl/>
        </w:rPr>
        <w:t>دَةَ الْحَذَّاءِ عَنْ أَبِ</w:t>
      </w:r>
      <w:r w:rsidR="004A543F" w:rsidRPr="0010615C">
        <w:rPr>
          <w:rtl/>
        </w:rPr>
        <w:t>ی</w:t>
      </w:r>
      <w:r w:rsidRPr="0010615C">
        <w:rPr>
          <w:rtl/>
        </w:rPr>
        <w:t xml:space="preserve"> جَعْفَرٍ</w:t>
      </w:r>
      <w:r w:rsidR="00810788" w:rsidRPr="0010615C">
        <w:rPr>
          <w:rFonts w:hint="cs"/>
          <w:rtl/>
        </w:rPr>
        <w:t xml:space="preserve"> علیه‌السلام».</w:t>
      </w:r>
      <w:r w:rsidR="00810788" w:rsidRPr="0010615C">
        <w:rPr>
          <w:vertAlign w:val="superscript"/>
          <w:rtl/>
        </w:rPr>
        <w:footnoteReference w:id="38"/>
      </w:r>
    </w:p>
    <w:p w:rsidR="009E7199" w:rsidRPr="003C213A" w:rsidRDefault="009E7199" w:rsidP="00634270">
      <w:pPr>
        <w:jc w:val="both"/>
        <w:rPr>
          <w:rtl/>
        </w:rPr>
      </w:pPr>
      <w:r w:rsidRPr="003C213A">
        <w:rPr>
          <w:rFonts w:hint="cs"/>
          <w:rtl/>
        </w:rPr>
        <w:t>در این مثال:</w:t>
      </w:r>
    </w:p>
    <w:p w:rsidR="009E7199" w:rsidRPr="00B6480E" w:rsidRDefault="009E7199" w:rsidP="000710C3">
      <w:pPr>
        <w:ind w:left="720"/>
        <w:jc w:val="both"/>
        <w:rPr>
          <w:rtl/>
        </w:rPr>
      </w:pPr>
      <w:r w:rsidRPr="00B6480E">
        <w:rPr>
          <w:rFonts w:hint="cs"/>
          <w:rtl/>
        </w:rPr>
        <w:t>راوی اول سند «محمد بن عبدالحمید» است؛</w:t>
      </w:r>
    </w:p>
    <w:p w:rsidR="009E7199" w:rsidRPr="00B6480E" w:rsidRDefault="009E7199" w:rsidP="003323E1">
      <w:pPr>
        <w:ind w:left="720"/>
        <w:jc w:val="both"/>
        <w:rPr>
          <w:rtl/>
        </w:rPr>
      </w:pPr>
      <w:r w:rsidRPr="00B6480E">
        <w:rPr>
          <w:rFonts w:hint="cs"/>
          <w:rtl/>
        </w:rPr>
        <w:t>اما «محمد بن عبدالحمید» در سند قبلی نیامده است: «</w:t>
      </w:r>
      <w:r w:rsidRPr="00B6480E">
        <w:rPr>
          <w:rtl/>
        </w:rPr>
        <w:t>3</w:t>
      </w:r>
      <w:r w:rsidRPr="00B6480E">
        <w:rPr>
          <w:rFonts w:hint="cs"/>
          <w:rtl/>
        </w:rPr>
        <w:t>.</w:t>
      </w:r>
      <w:r w:rsidRPr="00B6480E">
        <w:rPr>
          <w:rtl/>
        </w:rPr>
        <w:t xml:space="preserve"> عَلِ</w:t>
      </w:r>
      <w:r w:rsidR="004A543F" w:rsidRPr="00B6480E">
        <w:rPr>
          <w:rtl/>
        </w:rPr>
        <w:t>ی</w:t>
      </w:r>
      <w:r w:rsidRPr="00B6480E">
        <w:rPr>
          <w:rtl/>
        </w:rPr>
        <w:t xml:space="preserve"> بْنُ إِبْرَاهِ</w:t>
      </w:r>
      <w:r w:rsidR="004A543F" w:rsidRPr="00B6480E">
        <w:rPr>
          <w:rtl/>
        </w:rPr>
        <w:t>ی</w:t>
      </w:r>
      <w:r w:rsidRPr="00B6480E">
        <w:rPr>
          <w:rtl/>
        </w:rPr>
        <w:t>مَ عَنْ أَحْمَدَ بْنِ مُحَمَّدٍ الْبَرْقِ</w:t>
      </w:r>
      <w:r w:rsidR="004A543F" w:rsidRPr="00B6480E">
        <w:rPr>
          <w:rtl/>
        </w:rPr>
        <w:t>ی</w:t>
      </w:r>
      <w:r w:rsidRPr="00B6480E">
        <w:rPr>
          <w:rtl/>
        </w:rPr>
        <w:t xml:space="preserve"> عَنْ عَلِ</w:t>
      </w:r>
      <w:r w:rsidR="004A543F" w:rsidRPr="00B6480E">
        <w:rPr>
          <w:rtl/>
        </w:rPr>
        <w:t>ی</w:t>
      </w:r>
      <w:r w:rsidRPr="00B6480E">
        <w:rPr>
          <w:rtl/>
        </w:rPr>
        <w:t xml:space="preserve"> بْنِ الْحَ</w:t>
      </w:r>
      <w:r w:rsidR="004A543F" w:rsidRPr="00B6480E">
        <w:rPr>
          <w:rtl/>
        </w:rPr>
        <w:t>ک</w:t>
      </w:r>
      <w:r w:rsidRPr="00B6480E">
        <w:rPr>
          <w:rtl/>
        </w:rPr>
        <w:t>مِ عَنْ عَلِ</w:t>
      </w:r>
      <w:r w:rsidR="004A543F" w:rsidRPr="00B6480E">
        <w:rPr>
          <w:rtl/>
        </w:rPr>
        <w:t>ی</w:t>
      </w:r>
      <w:r w:rsidRPr="00B6480E">
        <w:rPr>
          <w:rtl/>
        </w:rPr>
        <w:t xml:space="preserve"> بْنِ أَبِ</w:t>
      </w:r>
      <w:r w:rsidR="004A543F" w:rsidRPr="00B6480E">
        <w:rPr>
          <w:rtl/>
        </w:rPr>
        <w:t>ی</w:t>
      </w:r>
      <w:r w:rsidRPr="00B6480E">
        <w:rPr>
          <w:rtl/>
        </w:rPr>
        <w:t xml:space="preserve"> حَمْزَةَ عَنْ أَبِ</w:t>
      </w:r>
      <w:r w:rsidR="004A543F" w:rsidRPr="00B6480E">
        <w:rPr>
          <w:rtl/>
        </w:rPr>
        <w:t>ی</w:t>
      </w:r>
      <w:r w:rsidRPr="00B6480E">
        <w:rPr>
          <w:rtl/>
        </w:rPr>
        <w:t xml:space="preserve"> بَصِ</w:t>
      </w:r>
      <w:r w:rsidR="004A543F" w:rsidRPr="00B6480E">
        <w:rPr>
          <w:rtl/>
        </w:rPr>
        <w:t>ی</w:t>
      </w:r>
      <w:r w:rsidRPr="00B6480E">
        <w:rPr>
          <w:rtl/>
        </w:rPr>
        <w:t xml:space="preserve">رٍ قَالَ سَمِعْتُ أَبَا عَبْدِ </w:t>
      </w:r>
      <w:r w:rsidR="00CB70A1">
        <w:rPr>
          <w:rtl/>
        </w:rPr>
        <w:t>اللَّه</w:t>
      </w:r>
      <w:r w:rsidRPr="00B6480E">
        <w:rPr>
          <w:rFonts w:hint="cs"/>
          <w:rtl/>
        </w:rPr>
        <w:t xml:space="preserve"> علیه‌السلام»؛</w:t>
      </w:r>
      <w:r w:rsidR="003323E1">
        <w:rPr>
          <w:rStyle w:val="FootnoteReference"/>
          <w:rtl/>
        </w:rPr>
        <w:footnoteReference w:id="39"/>
      </w:r>
    </w:p>
    <w:p w:rsidR="009E7199" w:rsidRPr="003C213A" w:rsidRDefault="009E7199" w:rsidP="00634270">
      <w:pPr>
        <w:jc w:val="both"/>
        <w:rPr>
          <w:rtl/>
        </w:rPr>
      </w:pPr>
      <w:r w:rsidRPr="003C213A">
        <w:rPr>
          <w:rFonts w:hint="cs"/>
          <w:rtl/>
        </w:rPr>
        <w:t xml:space="preserve">درنتیجه راهکار اول برای رفع شبه تعلیق کاربرد ندارد و برای حل مشکل باید بررسی کرد «محمد بن عبدالحمید» مروی عنه </w:t>
      </w:r>
      <w:r w:rsidR="00CB70A1">
        <w:rPr>
          <w:rtl/>
        </w:rPr>
        <w:t>کدام‌</w:t>
      </w:r>
      <w:r w:rsidR="00CB70A1">
        <w:rPr>
          <w:rFonts w:hint="cs"/>
          <w:rtl/>
        </w:rPr>
        <w:t>ی</w:t>
      </w:r>
      <w:r w:rsidR="00CB70A1">
        <w:rPr>
          <w:rFonts w:hint="eastAsia"/>
          <w:rtl/>
        </w:rPr>
        <w:t>ک</w:t>
      </w:r>
      <w:r w:rsidRPr="003C213A">
        <w:rPr>
          <w:rFonts w:hint="cs"/>
          <w:rtl/>
        </w:rPr>
        <w:t xml:space="preserve"> از راویان سند قبل است؛ به این منظور راویان را از ابتدای سند بررسی </w:t>
      </w:r>
      <w:r w:rsidR="00CB70A1">
        <w:rPr>
          <w:rtl/>
        </w:rPr>
        <w:t>م</w:t>
      </w:r>
      <w:r w:rsidR="00CB70A1">
        <w:rPr>
          <w:rFonts w:hint="cs"/>
          <w:rtl/>
        </w:rPr>
        <w:t>ی‌</w:t>
      </w:r>
      <w:r w:rsidR="00CB70A1">
        <w:rPr>
          <w:rFonts w:hint="eastAsia"/>
          <w:rtl/>
        </w:rPr>
        <w:t>کن</w:t>
      </w:r>
      <w:r w:rsidR="00CB70A1">
        <w:rPr>
          <w:rFonts w:hint="cs"/>
          <w:rtl/>
        </w:rPr>
        <w:t>ی</w:t>
      </w:r>
      <w:r w:rsidR="00CB70A1">
        <w:rPr>
          <w:rFonts w:hint="eastAsia"/>
          <w:rtl/>
        </w:rPr>
        <w:t>م</w:t>
      </w:r>
      <w:r w:rsidRPr="003C213A">
        <w:rPr>
          <w:rFonts w:hint="cs"/>
          <w:rtl/>
        </w:rPr>
        <w:t>؛</w:t>
      </w:r>
    </w:p>
    <w:p w:rsidR="009E7199" w:rsidRPr="003C213A" w:rsidRDefault="009E7199" w:rsidP="00F05BD8">
      <w:pPr>
        <w:ind w:left="720"/>
        <w:jc w:val="both"/>
        <w:rPr>
          <w:rtl/>
        </w:rPr>
      </w:pPr>
      <w:r w:rsidRPr="003C213A">
        <w:rPr>
          <w:rFonts w:hint="cs"/>
          <w:rtl/>
        </w:rPr>
        <w:t>راوی اول در سند قبلی «علی بن ابراهیم» است؛ اما «محمد بن عبدالحمید» مروی عنه وی نیست؛</w:t>
      </w:r>
    </w:p>
    <w:p w:rsidR="009E7199" w:rsidRPr="003C213A" w:rsidRDefault="009E7199" w:rsidP="00F05BD8">
      <w:pPr>
        <w:ind w:left="720"/>
        <w:jc w:val="both"/>
        <w:rPr>
          <w:rtl/>
        </w:rPr>
      </w:pPr>
      <w:r w:rsidRPr="003C213A">
        <w:rPr>
          <w:rFonts w:hint="cs"/>
          <w:rtl/>
        </w:rPr>
        <w:t xml:space="preserve">راوی دوم در سند قبلی «احمد بن محمد البرقی» است که «محمد بن عبدالحمید» از وی نقل روایت دارد و درنتیجه «بهذا الاسناد» مربوط به «احمد بن محمد البرقی» است و «علی بن ابراهیم» نیز که قبل از او آمده است، در سند دوم تکرار </w:t>
      </w:r>
      <w:r w:rsidR="00CB70A1">
        <w:rPr>
          <w:rtl/>
        </w:rPr>
        <w:t>م</w:t>
      </w:r>
      <w:r w:rsidR="00CB70A1">
        <w:rPr>
          <w:rFonts w:hint="cs"/>
          <w:rtl/>
        </w:rPr>
        <w:t>ی‌</w:t>
      </w:r>
      <w:r w:rsidR="00CB70A1">
        <w:rPr>
          <w:rFonts w:hint="eastAsia"/>
          <w:rtl/>
        </w:rPr>
        <w:t>شود</w:t>
      </w:r>
      <w:r w:rsidRPr="003C213A">
        <w:rPr>
          <w:rFonts w:hint="cs"/>
          <w:rtl/>
        </w:rPr>
        <w:t xml:space="preserve"> و سند </w:t>
      </w:r>
      <w:r w:rsidR="00CB70A1">
        <w:rPr>
          <w:rtl/>
        </w:rPr>
        <w:t>ا</w:t>
      </w:r>
      <w:r w:rsidR="00CB70A1">
        <w:rPr>
          <w:rFonts w:hint="cs"/>
          <w:rtl/>
        </w:rPr>
        <w:t>ی</w:t>
      </w:r>
      <w:r w:rsidR="00CB70A1">
        <w:rPr>
          <w:rFonts w:hint="eastAsia"/>
          <w:rtl/>
        </w:rPr>
        <w:t>ن‌گونه</w:t>
      </w:r>
      <w:r w:rsidRPr="003C213A">
        <w:rPr>
          <w:rFonts w:hint="cs"/>
          <w:rtl/>
        </w:rPr>
        <w:t xml:space="preserve"> خواهد بود: «علی بن ابراهیم عن احمد بن محمد البرقی عن محمد بن عبدالحمید...».</w:t>
      </w:r>
    </w:p>
    <w:p w:rsidR="009E7199" w:rsidRPr="009E7199" w:rsidRDefault="009E7199" w:rsidP="0063429A">
      <w:pPr>
        <w:pStyle w:val="2"/>
        <w:rPr>
          <w:rtl/>
        </w:rPr>
      </w:pPr>
      <w:bookmarkStart w:id="48" w:name="_Toc40762354"/>
      <w:r w:rsidRPr="009E7199">
        <w:rPr>
          <w:rFonts w:hint="cs"/>
          <w:rtl/>
        </w:rPr>
        <w:lastRenderedPageBreak/>
        <w:t>4. تحویل</w:t>
      </w:r>
      <w:bookmarkEnd w:id="48"/>
    </w:p>
    <w:p w:rsidR="00F05BD8" w:rsidRDefault="00D03911" w:rsidP="0063429A">
      <w:pPr>
        <w:pStyle w:val="3"/>
        <w:rPr>
          <w:rtl/>
        </w:rPr>
      </w:pPr>
      <w:bookmarkStart w:id="49" w:name="_Toc40762355"/>
      <w:r>
        <w:rPr>
          <w:rFonts w:hint="cs"/>
          <w:rtl/>
        </w:rPr>
        <w:t xml:space="preserve">الف) </w:t>
      </w:r>
      <w:r w:rsidR="009E7199" w:rsidRPr="009E7199">
        <w:rPr>
          <w:rFonts w:hint="cs"/>
          <w:rtl/>
        </w:rPr>
        <w:t>حالت اول تحویل</w:t>
      </w:r>
      <w:bookmarkEnd w:id="49"/>
    </w:p>
    <w:p w:rsidR="009E7199" w:rsidRPr="00F05BD8" w:rsidRDefault="00F05BD8" w:rsidP="00F05BD8">
      <w:pPr>
        <w:rPr>
          <w:rtl/>
        </w:rPr>
      </w:pPr>
      <w:r w:rsidRPr="00F05BD8">
        <w:rPr>
          <w:rFonts w:hint="cs"/>
          <w:rtl/>
        </w:rPr>
        <w:t xml:space="preserve">حالت اول تحویل </w:t>
      </w:r>
      <w:r w:rsidR="009E7199" w:rsidRPr="00F05BD8">
        <w:rPr>
          <w:rFonts w:hint="cs"/>
          <w:rtl/>
        </w:rPr>
        <w:t>در جایی است که:</w:t>
      </w:r>
    </w:p>
    <w:p w:rsidR="009E7199" w:rsidRPr="00B6480E" w:rsidRDefault="009E7199" w:rsidP="000710C3">
      <w:pPr>
        <w:ind w:left="720"/>
        <w:jc w:val="both"/>
        <w:rPr>
          <w:rtl/>
        </w:rPr>
      </w:pPr>
      <w:r w:rsidRPr="00B6480E">
        <w:rPr>
          <w:rFonts w:hint="cs"/>
          <w:rtl/>
        </w:rPr>
        <w:t xml:space="preserve">روایت از دو نفر که در یک طبقه هستند نقل </w:t>
      </w:r>
      <w:r w:rsidR="00CB70A1">
        <w:rPr>
          <w:rtl/>
        </w:rPr>
        <w:t>م</w:t>
      </w:r>
      <w:r w:rsidR="00CB70A1">
        <w:rPr>
          <w:rFonts w:hint="cs"/>
          <w:rtl/>
        </w:rPr>
        <w:t>ی‌</w:t>
      </w:r>
      <w:r w:rsidR="00CB70A1">
        <w:rPr>
          <w:rFonts w:hint="eastAsia"/>
          <w:rtl/>
        </w:rPr>
        <w:t>شود</w:t>
      </w:r>
      <w:r w:rsidRPr="00B6480E">
        <w:rPr>
          <w:rFonts w:hint="cs"/>
          <w:rtl/>
        </w:rPr>
        <w:t>؛</w:t>
      </w:r>
    </w:p>
    <w:p w:rsidR="009E7199" w:rsidRPr="00B6480E" w:rsidRDefault="009E7199" w:rsidP="000710C3">
      <w:pPr>
        <w:ind w:left="720"/>
        <w:jc w:val="both"/>
        <w:rPr>
          <w:rtl/>
        </w:rPr>
      </w:pPr>
      <w:r w:rsidRPr="00B6480E">
        <w:rPr>
          <w:rFonts w:hint="cs"/>
          <w:rtl/>
        </w:rPr>
        <w:t xml:space="preserve">و هردوی این راویان، روایت را از شخص واحدی نقل </w:t>
      </w:r>
      <w:r w:rsidR="00CB70A1">
        <w:rPr>
          <w:rtl/>
        </w:rPr>
        <w:t>م</w:t>
      </w:r>
      <w:r w:rsidR="00CB70A1">
        <w:rPr>
          <w:rFonts w:hint="cs"/>
          <w:rtl/>
        </w:rPr>
        <w:t>ی‌</w:t>
      </w:r>
      <w:r w:rsidR="00CB70A1">
        <w:rPr>
          <w:rFonts w:hint="eastAsia"/>
          <w:rtl/>
        </w:rPr>
        <w:t>کنند</w:t>
      </w:r>
      <w:r w:rsidRPr="00B6480E">
        <w:rPr>
          <w:rFonts w:hint="cs"/>
          <w:rtl/>
        </w:rPr>
        <w:t xml:space="preserve">؛ یعنی در </w:t>
      </w:r>
      <w:r w:rsidR="00CB70A1">
        <w:rPr>
          <w:rtl/>
        </w:rPr>
        <w:t>طبقه‌</w:t>
      </w:r>
      <w:r w:rsidR="00CB70A1">
        <w:rPr>
          <w:rFonts w:hint="cs"/>
          <w:rtl/>
        </w:rPr>
        <w:t>ی</w:t>
      </w:r>
      <w:r w:rsidRPr="00B6480E">
        <w:rPr>
          <w:rFonts w:hint="cs"/>
          <w:rtl/>
        </w:rPr>
        <w:t xml:space="preserve"> بعد، یک نفر وجود دارد.</w:t>
      </w:r>
    </w:p>
    <w:p w:rsidR="009E7199" w:rsidRPr="003C213A" w:rsidRDefault="009E7199" w:rsidP="00634270">
      <w:pPr>
        <w:jc w:val="both"/>
        <w:rPr>
          <w:rtl/>
        </w:rPr>
      </w:pPr>
      <w:r w:rsidRPr="003C213A">
        <w:rPr>
          <w:rFonts w:hint="cs"/>
          <w:rtl/>
        </w:rPr>
        <w:t xml:space="preserve">به دست آوردن سند اصلی در </w:t>
      </w:r>
      <w:r w:rsidR="00CB70A1">
        <w:rPr>
          <w:rtl/>
        </w:rPr>
        <w:t>ا</w:t>
      </w:r>
      <w:r w:rsidR="00CB70A1">
        <w:rPr>
          <w:rFonts w:hint="cs"/>
          <w:rtl/>
        </w:rPr>
        <w:t>ی</w:t>
      </w:r>
      <w:r w:rsidR="00CB70A1">
        <w:rPr>
          <w:rFonts w:hint="eastAsia"/>
          <w:rtl/>
        </w:rPr>
        <w:t>ن‌گونه</w:t>
      </w:r>
      <w:r w:rsidRPr="003C213A">
        <w:rPr>
          <w:rFonts w:hint="cs"/>
          <w:rtl/>
        </w:rPr>
        <w:t xml:space="preserve"> موارد احتیاج به </w:t>
      </w:r>
      <w:r w:rsidR="00CB70A1">
        <w:rPr>
          <w:rtl/>
        </w:rPr>
        <w:t>راه‌حل</w:t>
      </w:r>
      <w:r w:rsidRPr="003C213A">
        <w:rPr>
          <w:rFonts w:hint="cs"/>
          <w:rtl/>
        </w:rPr>
        <w:t xml:space="preserve"> خاصی ندارد.</w:t>
      </w:r>
    </w:p>
    <w:p w:rsidR="009E7199" w:rsidRPr="003C213A" w:rsidRDefault="009E7199" w:rsidP="003323E1">
      <w:pPr>
        <w:jc w:val="both"/>
        <w:rPr>
          <w:rtl/>
        </w:rPr>
      </w:pPr>
      <w:r w:rsidRPr="003C213A">
        <w:rPr>
          <w:rFonts w:hint="cs"/>
          <w:rtl/>
        </w:rPr>
        <w:t>مثال: «</w:t>
      </w:r>
      <w:r w:rsidRPr="003C213A">
        <w:rPr>
          <w:rtl/>
        </w:rPr>
        <w:t>1</w:t>
      </w:r>
      <w:r w:rsidRPr="003C213A">
        <w:rPr>
          <w:rFonts w:hint="cs"/>
          <w:rtl/>
        </w:rPr>
        <w:t>.</w:t>
      </w:r>
      <w:r w:rsidRPr="003C213A">
        <w:rPr>
          <w:rtl/>
        </w:rPr>
        <w:t xml:space="preserve"> مُحَمَّدُ بْنُ الْحَسَنِ وَ عَلِ</w:t>
      </w:r>
      <w:r w:rsidR="004A543F" w:rsidRPr="003C213A">
        <w:rPr>
          <w:rtl/>
        </w:rPr>
        <w:t>ی</w:t>
      </w:r>
      <w:r w:rsidRPr="003C213A">
        <w:rPr>
          <w:rtl/>
        </w:rPr>
        <w:t xml:space="preserve"> بْنُ مُحَمَّدٍ عَنْ سَهْلِ بْنِ زِ</w:t>
      </w:r>
      <w:r w:rsidR="004A543F" w:rsidRPr="003C213A">
        <w:rPr>
          <w:rtl/>
        </w:rPr>
        <w:t>ی</w:t>
      </w:r>
      <w:r w:rsidRPr="003C213A">
        <w:rPr>
          <w:rtl/>
        </w:rPr>
        <w:t xml:space="preserve">ادٍ عَنْ مُحَمَّدِ بْنِ </w:t>
      </w:r>
      <w:r w:rsidR="00CB70A1">
        <w:rPr>
          <w:rtl/>
        </w:rPr>
        <w:t>عِ</w:t>
      </w:r>
      <w:r w:rsidR="00CB70A1">
        <w:rPr>
          <w:rFonts w:hint="cs"/>
          <w:rtl/>
        </w:rPr>
        <w:t>ی</w:t>
      </w:r>
      <w:r w:rsidR="00CB70A1">
        <w:rPr>
          <w:rFonts w:hint="eastAsia"/>
          <w:rtl/>
        </w:rPr>
        <w:t>سَ</w:t>
      </w:r>
      <w:r w:rsidR="00CB70A1">
        <w:rPr>
          <w:rFonts w:hint="cs"/>
          <w:rtl/>
        </w:rPr>
        <w:t>ی</w:t>
      </w:r>
      <w:r w:rsidRPr="003C213A">
        <w:rPr>
          <w:rtl/>
        </w:rPr>
        <w:t xml:space="preserve"> عَنْ عُبَ</w:t>
      </w:r>
      <w:r w:rsidR="004A543F" w:rsidRPr="003C213A">
        <w:rPr>
          <w:rtl/>
        </w:rPr>
        <w:t>ی</w:t>
      </w:r>
      <w:r w:rsidRPr="003C213A">
        <w:rPr>
          <w:rtl/>
        </w:rPr>
        <w:t>دِ اللَّهِ بْنِ عَبْدِ اللَّهِ الدِّهْقَانِ عَنْ دُرُسْتَ الْوَاسِطِ</w:t>
      </w:r>
      <w:r w:rsidR="004A543F" w:rsidRPr="003C213A">
        <w:rPr>
          <w:rtl/>
        </w:rPr>
        <w:t>ی</w:t>
      </w:r>
      <w:r w:rsidRPr="003C213A">
        <w:rPr>
          <w:rtl/>
        </w:rPr>
        <w:t xml:space="preserve"> عَنْ إِبْرَاهِ</w:t>
      </w:r>
      <w:r w:rsidR="004A543F" w:rsidRPr="003C213A">
        <w:rPr>
          <w:rtl/>
        </w:rPr>
        <w:t>ی</w:t>
      </w:r>
      <w:r w:rsidRPr="003C213A">
        <w:rPr>
          <w:rtl/>
        </w:rPr>
        <w:t>مَ بْنِ عَبْدِ الْحَمِ</w:t>
      </w:r>
      <w:r w:rsidR="004A543F" w:rsidRPr="003C213A">
        <w:rPr>
          <w:rtl/>
        </w:rPr>
        <w:t>ی</w:t>
      </w:r>
      <w:r w:rsidRPr="003C213A">
        <w:rPr>
          <w:rtl/>
        </w:rPr>
        <w:t>دِ عَنْ أَبِ</w:t>
      </w:r>
      <w:r w:rsidR="004A543F" w:rsidRPr="003C213A">
        <w:rPr>
          <w:rtl/>
        </w:rPr>
        <w:t>ی</w:t>
      </w:r>
      <w:r w:rsidRPr="003C213A">
        <w:rPr>
          <w:rtl/>
        </w:rPr>
        <w:t xml:space="preserve"> الْحَسَنِ </w:t>
      </w:r>
      <w:r w:rsidR="00CB70A1">
        <w:rPr>
          <w:rtl/>
        </w:rPr>
        <w:t>مُوسَ</w:t>
      </w:r>
      <w:r w:rsidR="00CB70A1">
        <w:rPr>
          <w:rFonts w:hint="cs"/>
          <w:rtl/>
        </w:rPr>
        <w:t>ی</w:t>
      </w:r>
      <w:r w:rsidRPr="003C213A">
        <w:rPr>
          <w:rtl/>
        </w:rPr>
        <w:t xml:space="preserve"> علیه‌السلام</w:t>
      </w:r>
      <w:r w:rsidRPr="003C213A">
        <w:rPr>
          <w:rFonts w:hint="cs"/>
          <w:rtl/>
        </w:rPr>
        <w:t>»</w:t>
      </w:r>
      <w:r w:rsidR="003323E1">
        <w:rPr>
          <w:rFonts w:hint="cs"/>
          <w:rtl/>
        </w:rPr>
        <w:t>.</w:t>
      </w:r>
      <w:r w:rsidR="003323E1">
        <w:rPr>
          <w:rStyle w:val="FootnoteReference"/>
          <w:rtl/>
        </w:rPr>
        <w:footnoteReference w:id="40"/>
      </w:r>
    </w:p>
    <w:p w:rsidR="009E7199" w:rsidRPr="003C213A" w:rsidRDefault="009E7199" w:rsidP="00634270">
      <w:pPr>
        <w:jc w:val="both"/>
        <w:rPr>
          <w:rtl/>
        </w:rPr>
      </w:pPr>
      <w:r w:rsidRPr="003C213A">
        <w:rPr>
          <w:rFonts w:hint="cs"/>
          <w:rtl/>
        </w:rPr>
        <w:t xml:space="preserve">در این مثال «علی بن محمد» عطف بر «محمد بن الحسن» شده است که نشان </w:t>
      </w:r>
      <w:r w:rsidR="00CB70A1">
        <w:rPr>
          <w:rtl/>
        </w:rPr>
        <w:t>م</w:t>
      </w:r>
      <w:r w:rsidR="00CB70A1">
        <w:rPr>
          <w:rFonts w:hint="cs"/>
          <w:rtl/>
        </w:rPr>
        <w:t>ی‌</w:t>
      </w:r>
      <w:r w:rsidR="00CB70A1">
        <w:rPr>
          <w:rFonts w:hint="eastAsia"/>
          <w:rtl/>
        </w:rPr>
        <w:t>دهد</w:t>
      </w:r>
      <w:r w:rsidRPr="003C213A">
        <w:rPr>
          <w:rFonts w:hint="cs"/>
          <w:rtl/>
        </w:rPr>
        <w:t xml:space="preserve"> «کلینی» این روایت را از دو نفر یعنی «محمد بن الحسن» و «علی بن محمد» که در یک طبقه هستند، روایت کرده است و هردوی این راویان، روایت را از «سهل بن زیاد» نقل </w:t>
      </w:r>
      <w:r w:rsidR="00CB70A1">
        <w:rPr>
          <w:rtl/>
        </w:rPr>
        <w:t>کرده‌اند</w:t>
      </w:r>
      <w:r w:rsidRPr="003C213A">
        <w:rPr>
          <w:rFonts w:hint="cs"/>
          <w:rtl/>
        </w:rPr>
        <w:t>.</w:t>
      </w:r>
    </w:p>
    <w:p w:rsidR="00981943" w:rsidRDefault="00D03911" w:rsidP="00D03911">
      <w:pPr>
        <w:pStyle w:val="3"/>
        <w:rPr>
          <w:rtl/>
        </w:rPr>
      </w:pPr>
      <w:bookmarkStart w:id="50" w:name="_Toc40762356"/>
      <w:r>
        <w:rPr>
          <w:rFonts w:hint="cs"/>
          <w:rtl/>
        </w:rPr>
        <w:t xml:space="preserve">ب) </w:t>
      </w:r>
      <w:r w:rsidR="009E7199" w:rsidRPr="003C213A">
        <w:rPr>
          <w:rFonts w:hint="cs"/>
          <w:rtl/>
        </w:rPr>
        <w:t>حالت دوم تحو</w:t>
      </w:r>
      <w:r w:rsidR="009E7199" w:rsidRPr="0063429A">
        <w:rPr>
          <w:rFonts w:hint="cs"/>
          <w:i/>
          <w:rtl/>
        </w:rPr>
        <w:t>ی</w:t>
      </w:r>
      <w:r w:rsidR="009E7199" w:rsidRPr="003C213A">
        <w:rPr>
          <w:rFonts w:hint="cs"/>
          <w:rtl/>
        </w:rPr>
        <w:t>ل</w:t>
      </w:r>
      <w:bookmarkEnd w:id="50"/>
    </w:p>
    <w:p w:rsidR="009E7199" w:rsidRPr="003C213A" w:rsidRDefault="00981943" w:rsidP="00981943">
      <w:pPr>
        <w:jc w:val="both"/>
        <w:rPr>
          <w:rtl/>
        </w:rPr>
      </w:pPr>
      <w:r>
        <w:rPr>
          <w:rFonts w:hint="cs"/>
          <w:rtl/>
        </w:rPr>
        <w:t xml:space="preserve">حالت دوم تحویل </w:t>
      </w:r>
      <w:r w:rsidR="009E7199" w:rsidRPr="003C213A">
        <w:rPr>
          <w:rFonts w:hint="cs"/>
          <w:rtl/>
        </w:rPr>
        <w:t>در جایی است که:</w:t>
      </w:r>
    </w:p>
    <w:p w:rsidR="009E7199" w:rsidRPr="00B6480E" w:rsidRDefault="009E7199" w:rsidP="000710C3">
      <w:pPr>
        <w:ind w:left="720"/>
        <w:jc w:val="both"/>
        <w:rPr>
          <w:rtl/>
        </w:rPr>
      </w:pPr>
      <w:r w:rsidRPr="00B6480E">
        <w:rPr>
          <w:rFonts w:hint="cs"/>
          <w:rtl/>
        </w:rPr>
        <w:t xml:space="preserve">روایت از دو نفر نقل </w:t>
      </w:r>
      <w:r w:rsidR="00CB70A1">
        <w:rPr>
          <w:rtl/>
        </w:rPr>
        <w:t>م</w:t>
      </w:r>
      <w:r w:rsidR="00CB70A1">
        <w:rPr>
          <w:rFonts w:hint="cs"/>
          <w:rtl/>
        </w:rPr>
        <w:t>ی‌</w:t>
      </w:r>
      <w:r w:rsidR="00CB70A1">
        <w:rPr>
          <w:rFonts w:hint="eastAsia"/>
          <w:rtl/>
        </w:rPr>
        <w:t>شود</w:t>
      </w:r>
      <w:r w:rsidRPr="00B6480E">
        <w:rPr>
          <w:rFonts w:hint="cs"/>
          <w:rtl/>
        </w:rPr>
        <w:t>؛</w:t>
      </w:r>
    </w:p>
    <w:p w:rsidR="009E7199" w:rsidRPr="00B6480E" w:rsidRDefault="009E7199" w:rsidP="000710C3">
      <w:pPr>
        <w:ind w:left="720"/>
        <w:jc w:val="both"/>
        <w:rPr>
          <w:rtl/>
        </w:rPr>
      </w:pPr>
      <w:r w:rsidRPr="00B6480E">
        <w:rPr>
          <w:rFonts w:hint="cs"/>
          <w:rtl/>
        </w:rPr>
        <w:t xml:space="preserve">و هر یک از این دو، روایت را از اشخاص متفاوتی نقل </w:t>
      </w:r>
      <w:r w:rsidR="00CB70A1">
        <w:rPr>
          <w:rtl/>
        </w:rPr>
        <w:t>م</w:t>
      </w:r>
      <w:r w:rsidR="00CB70A1">
        <w:rPr>
          <w:rFonts w:hint="cs"/>
          <w:rtl/>
        </w:rPr>
        <w:t>ی‌</w:t>
      </w:r>
      <w:r w:rsidR="00CB70A1">
        <w:rPr>
          <w:rFonts w:hint="eastAsia"/>
          <w:rtl/>
        </w:rPr>
        <w:t>کنند</w:t>
      </w:r>
      <w:r w:rsidRPr="00B6480E">
        <w:rPr>
          <w:rFonts w:hint="cs"/>
          <w:rtl/>
        </w:rPr>
        <w:t>.</w:t>
      </w:r>
    </w:p>
    <w:p w:rsidR="009E7199" w:rsidRPr="003C213A" w:rsidRDefault="009E7199" w:rsidP="003323E1">
      <w:pPr>
        <w:jc w:val="both"/>
        <w:rPr>
          <w:rtl/>
        </w:rPr>
      </w:pPr>
      <w:r w:rsidRPr="000806CB">
        <w:rPr>
          <w:rFonts w:cs="B Titr" w:hint="cs"/>
          <w:sz w:val="24"/>
          <w:szCs w:val="24"/>
          <w:rtl/>
        </w:rPr>
        <w:t>مثال 1:</w:t>
      </w:r>
      <w:r w:rsidRPr="003C213A">
        <w:rPr>
          <w:rFonts w:hint="cs"/>
          <w:rtl/>
        </w:rPr>
        <w:t xml:space="preserve"> «</w:t>
      </w:r>
      <w:r w:rsidRPr="003C213A">
        <w:rPr>
          <w:rtl/>
        </w:rPr>
        <w:t>3</w:t>
      </w:r>
      <w:r w:rsidRPr="003C213A">
        <w:rPr>
          <w:rFonts w:hint="cs"/>
          <w:rtl/>
        </w:rPr>
        <w:t>.</w:t>
      </w:r>
      <w:r w:rsidRPr="003C213A">
        <w:rPr>
          <w:rtl/>
        </w:rPr>
        <w:t xml:space="preserve"> عَلِ</w:t>
      </w:r>
      <w:r w:rsidR="004A543F" w:rsidRPr="003C213A">
        <w:rPr>
          <w:rtl/>
        </w:rPr>
        <w:t>ی</w:t>
      </w:r>
      <w:r w:rsidRPr="003C213A">
        <w:rPr>
          <w:rtl/>
        </w:rPr>
        <w:t xml:space="preserve"> بْنُ إِبْرَاهِ</w:t>
      </w:r>
      <w:r w:rsidR="004A543F" w:rsidRPr="003C213A">
        <w:rPr>
          <w:rtl/>
        </w:rPr>
        <w:t>ی</w:t>
      </w:r>
      <w:r w:rsidRPr="003C213A">
        <w:rPr>
          <w:rtl/>
        </w:rPr>
        <w:t>مَ عَنْ أَبِ</w:t>
      </w:r>
      <w:r w:rsidR="004A543F" w:rsidRPr="003C213A">
        <w:rPr>
          <w:rtl/>
        </w:rPr>
        <w:t>ی</w:t>
      </w:r>
      <w:r w:rsidRPr="003C213A">
        <w:rPr>
          <w:rtl/>
        </w:rPr>
        <w:t>هِ وَ مُحَمَّدُ بْنُ إِسْمَاعِ</w:t>
      </w:r>
      <w:r w:rsidR="004A543F" w:rsidRPr="003C213A">
        <w:rPr>
          <w:rtl/>
        </w:rPr>
        <w:t>ی</w:t>
      </w:r>
      <w:r w:rsidRPr="003C213A">
        <w:rPr>
          <w:rtl/>
        </w:rPr>
        <w:t>لَ عَنِ الْفَضْلِ بْنِ شَاذَانَ جَمِ</w:t>
      </w:r>
      <w:r w:rsidR="004A543F" w:rsidRPr="003C213A">
        <w:rPr>
          <w:rtl/>
        </w:rPr>
        <w:t>ی</w:t>
      </w:r>
      <w:r w:rsidRPr="003C213A">
        <w:rPr>
          <w:rtl/>
        </w:rPr>
        <w:t>عاً عَنِ ابْنِ أَبِ</w:t>
      </w:r>
      <w:r w:rsidR="004A543F" w:rsidRPr="003C213A">
        <w:rPr>
          <w:rtl/>
        </w:rPr>
        <w:t>ی</w:t>
      </w:r>
      <w:r w:rsidRPr="003C213A">
        <w:rPr>
          <w:rtl/>
        </w:rPr>
        <w:t xml:space="preserve"> عُمَ</w:t>
      </w:r>
      <w:r w:rsidR="004A543F" w:rsidRPr="003C213A">
        <w:rPr>
          <w:rtl/>
        </w:rPr>
        <w:t>ی</w:t>
      </w:r>
      <w:r w:rsidRPr="003C213A">
        <w:rPr>
          <w:rtl/>
        </w:rPr>
        <w:t>رٍ عَنْ جَمِ</w:t>
      </w:r>
      <w:r w:rsidR="004A543F" w:rsidRPr="003C213A">
        <w:rPr>
          <w:rtl/>
        </w:rPr>
        <w:t>ی</w:t>
      </w:r>
      <w:r w:rsidRPr="003C213A">
        <w:rPr>
          <w:rtl/>
        </w:rPr>
        <w:t>لِ بْنِ دَرَّاجٍ قَالَ سَمِعْتُ أَبَا عَبْدِ اللَّهِ علیه‌السلام</w:t>
      </w:r>
      <w:r w:rsidR="003323E1">
        <w:rPr>
          <w:rFonts w:hint="cs"/>
          <w:rtl/>
        </w:rPr>
        <w:t>».</w:t>
      </w:r>
      <w:r w:rsidR="003323E1">
        <w:rPr>
          <w:rStyle w:val="FootnoteReference"/>
          <w:rtl/>
        </w:rPr>
        <w:footnoteReference w:id="41"/>
      </w:r>
    </w:p>
    <w:p w:rsidR="009E7199" w:rsidRPr="003C213A" w:rsidRDefault="009E7199" w:rsidP="00634270">
      <w:pPr>
        <w:jc w:val="both"/>
        <w:rPr>
          <w:rtl/>
        </w:rPr>
      </w:pPr>
      <w:r w:rsidRPr="003C213A">
        <w:rPr>
          <w:rFonts w:hint="cs"/>
          <w:rtl/>
        </w:rPr>
        <w:t>در چنین مثالی امکان چند تفسیر وجود دارد:</w:t>
      </w:r>
    </w:p>
    <w:p w:rsidR="009E7199" w:rsidRPr="003C213A" w:rsidRDefault="009E7199" w:rsidP="00634270">
      <w:pPr>
        <w:jc w:val="both"/>
        <w:rPr>
          <w:rtl/>
        </w:rPr>
      </w:pPr>
      <w:r w:rsidRPr="003C213A">
        <w:rPr>
          <w:rFonts w:hint="cs"/>
          <w:rtl/>
        </w:rPr>
        <w:t>1. اینکه گفته شود نقل روایت به این صورت بوده است:</w:t>
      </w:r>
    </w:p>
    <w:p w:rsidR="009E7199" w:rsidRPr="00B6480E" w:rsidRDefault="009E7199" w:rsidP="000710C3">
      <w:pPr>
        <w:ind w:left="720"/>
        <w:jc w:val="both"/>
        <w:rPr>
          <w:rtl/>
        </w:rPr>
      </w:pPr>
      <w:r w:rsidRPr="00B6480E">
        <w:rPr>
          <w:rFonts w:hint="cs"/>
          <w:rtl/>
        </w:rPr>
        <w:t>«کلینی» از «علی بن ابراهیم»؛</w:t>
      </w:r>
    </w:p>
    <w:p w:rsidR="009E7199" w:rsidRPr="00B6480E" w:rsidRDefault="009E7199" w:rsidP="000710C3">
      <w:pPr>
        <w:ind w:left="720"/>
        <w:jc w:val="both"/>
        <w:rPr>
          <w:rtl/>
        </w:rPr>
      </w:pPr>
      <w:r w:rsidRPr="00B6480E">
        <w:rPr>
          <w:rFonts w:hint="cs"/>
          <w:rtl/>
        </w:rPr>
        <w:t>«علی بن ابراهیم» از دو نفر یعنی «أبیه» و «محمد بن اسماعیل»؛</w:t>
      </w:r>
    </w:p>
    <w:p w:rsidR="009E7199" w:rsidRPr="00B6480E" w:rsidRDefault="009E7199" w:rsidP="000710C3">
      <w:pPr>
        <w:ind w:left="720"/>
        <w:jc w:val="both"/>
        <w:rPr>
          <w:rtl/>
        </w:rPr>
      </w:pPr>
      <w:r w:rsidRPr="00B6480E">
        <w:rPr>
          <w:rFonts w:hint="cs"/>
          <w:rtl/>
        </w:rPr>
        <w:t>و «أبیه» و «محمد بن اسماعیل» از «فضل بن شاذان».</w:t>
      </w:r>
    </w:p>
    <w:p w:rsidR="009E7199" w:rsidRPr="003C213A" w:rsidRDefault="009E7199" w:rsidP="00634270">
      <w:pPr>
        <w:jc w:val="both"/>
        <w:rPr>
          <w:rtl/>
        </w:rPr>
      </w:pPr>
      <w:r w:rsidRPr="003C213A">
        <w:rPr>
          <w:rFonts w:hint="cs"/>
          <w:rtl/>
        </w:rPr>
        <w:t>2. اینکه گفته شود روایت با دو سند نقل شده است:</w:t>
      </w:r>
    </w:p>
    <w:p w:rsidR="009E7199" w:rsidRPr="00B6480E" w:rsidRDefault="009E7199" w:rsidP="000710C3">
      <w:pPr>
        <w:ind w:left="720"/>
        <w:jc w:val="both"/>
        <w:rPr>
          <w:rtl/>
        </w:rPr>
      </w:pPr>
      <w:r w:rsidRPr="00B6480E">
        <w:rPr>
          <w:rFonts w:hint="cs"/>
          <w:rtl/>
        </w:rPr>
        <w:t>در یک سند از «کلینی» از «علی بن ابراهیم» از «أبیه»؛</w:t>
      </w:r>
    </w:p>
    <w:p w:rsidR="009E7199" w:rsidRPr="00B6480E" w:rsidRDefault="009E7199" w:rsidP="000710C3">
      <w:pPr>
        <w:ind w:left="720"/>
        <w:jc w:val="both"/>
        <w:rPr>
          <w:rtl/>
        </w:rPr>
      </w:pPr>
      <w:r w:rsidRPr="00B6480E">
        <w:rPr>
          <w:rFonts w:hint="cs"/>
          <w:rtl/>
        </w:rPr>
        <w:t xml:space="preserve">و در </w:t>
      </w:r>
      <w:r w:rsidRPr="00B6480E">
        <w:rPr>
          <w:rtl/>
        </w:rPr>
        <w:t>سند</w:t>
      </w:r>
      <w:r w:rsidRPr="00B6480E">
        <w:rPr>
          <w:rFonts w:hint="cs"/>
          <w:rtl/>
        </w:rPr>
        <w:t xml:space="preserve"> دیگر از «کلینی» از «محمد بن اسماعیل» از «فضل بن شاذان».</w:t>
      </w:r>
    </w:p>
    <w:p w:rsidR="009E7199" w:rsidRPr="003C213A" w:rsidRDefault="009E7199" w:rsidP="00634270">
      <w:pPr>
        <w:jc w:val="both"/>
        <w:rPr>
          <w:rtl/>
        </w:rPr>
      </w:pPr>
      <w:r w:rsidRPr="003C213A">
        <w:rPr>
          <w:rFonts w:hint="cs"/>
          <w:rtl/>
        </w:rPr>
        <w:t xml:space="preserve">در حالت عادی دو راوی با «واو» به هم عطف شده و هر دو راوی در یک طبقه هستند؛ اما گاهی قرائنی آورده </w:t>
      </w:r>
      <w:r w:rsidR="00CB70A1">
        <w:rPr>
          <w:rtl/>
        </w:rPr>
        <w:t>م</w:t>
      </w:r>
      <w:r w:rsidR="00CB70A1">
        <w:rPr>
          <w:rFonts w:hint="cs"/>
          <w:rtl/>
        </w:rPr>
        <w:t>ی‌</w:t>
      </w:r>
      <w:r w:rsidR="00CB70A1">
        <w:rPr>
          <w:rFonts w:hint="eastAsia"/>
          <w:rtl/>
        </w:rPr>
        <w:t>شود</w:t>
      </w:r>
      <w:r w:rsidRPr="003C213A">
        <w:rPr>
          <w:rFonts w:hint="cs"/>
          <w:rtl/>
        </w:rPr>
        <w:t xml:space="preserve"> که نشان داده شود این سند از حالات عادی عطف نیست. یکی از این قرائن استفاده از تعبیر «جمیعاً» است.</w:t>
      </w:r>
    </w:p>
    <w:p w:rsidR="009E7199" w:rsidRPr="003C213A" w:rsidRDefault="009E7199" w:rsidP="00634270">
      <w:pPr>
        <w:jc w:val="both"/>
        <w:rPr>
          <w:rtl/>
        </w:rPr>
      </w:pPr>
      <w:r w:rsidRPr="003C213A">
        <w:rPr>
          <w:rFonts w:hint="cs"/>
          <w:rtl/>
        </w:rPr>
        <w:t xml:space="preserve">زمانی که تعبیر «جمیعاً» در سند آورده </w:t>
      </w:r>
      <w:r w:rsidR="00CB70A1">
        <w:rPr>
          <w:rtl/>
        </w:rPr>
        <w:t>م</w:t>
      </w:r>
      <w:r w:rsidR="00CB70A1">
        <w:rPr>
          <w:rFonts w:hint="cs"/>
          <w:rtl/>
        </w:rPr>
        <w:t>ی‌</w:t>
      </w:r>
      <w:r w:rsidR="00CB70A1">
        <w:rPr>
          <w:rFonts w:hint="eastAsia"/>
          <w:rtl/>
        </w:rPr>
        <w:t>شود</w:t>
      </w:r>
      <w:r w:rsidRPr="003C213A">
        <w:rPr>
          <w:rFonts w:hint="cs"/>
          <w:rtl/>
        </w:rPr>
        <w:t>، باید سند را به‌گونه‌ای معنا کنیم که قبل از «جمیعاً» چند راوی وجود داشته باشد؛ یعنی گرچه در ظاهر سند این بود که:</w:t>
      </w:r>
    </w:p>
    <w:p w:rsidR="009E7199" w:rsidRPr="00B6480E" w:rsidRDefault="009E7199" w:rsidP="000710C3">
      <w:pPr>
        <w:ind w:left="720"/>
        <w:jc w:val="both"/>
        <w:rPr>
          <w:rtl/>
        </w:rPr>
      </w:pPr>
      <w:r w:rsidRPr="00B6480E">
        <w:rPr>
          <w:rFonts w:hint="cs"/>
          <w:rtl/>
        </w:rPr>
        <w:t>«محمد بن اسماعیل» به «أبیه» عطف شود؛</w:t>
      </w:r>
    </w:p>
    <w:p w:rsidR="009E7199" w:rsidRPr="00B6480E" w:rsidRDefault="009E7199" w:rsidP="000710C3">
      <w:pPr>
        <w:ind w:left="720"/>
        <w:jc w:val="both"/>
        <w:rPr>
          <w:rtl/>
        </w:rPr>
      </w:pPr>
      <w:r w:rsidRPr="00B6480E">
        <w:rPr>
          <w:rFonts w:hint="cs"/>
          <w:rtl/>
        </w:rPr>
        <w:t>هر دو مروی عنه «علی بن ابراهیم» باشند؛</w:t>
      </w:r>
    </w:p>
    <w:p w:rsidR="009E7199" w:rsidRPr="00B6480E" w:rsidRDefault="009E7199" w:rsidP="000710C3">
      <w:pPr>
        <w:ind w:left="720"/>
        <w:jc w:val="both"/>
        <w:rPr>
          <w:rtl/>
        </w:rPr>
      </w:pPr>
      <w:r w:rsidRPr="00B6480E">
        <w:rPr>
          <w:rFonts w:hint="cs"/>
          <w:rtl/>
        </w:rPr>
        <w:t>هر دو راوی «فضل بن شاذان» باشند؛</w:t>
      </w:r>
    </w:p>
    <w:p w:rsidR="009E7199" w:rsidRPr="00B6480E" w:rsidRDefault="009E7199" w:rsidP="000710C3">
      <w:pPr>
        <w:ind w:left="720"/>
        <w:jc w:val="both"/>
        <w:rPr>
          <w:rtl/>
        </w:rPr>
      </w:pPr>
      <w:r w:rsidRPr="00B6480E">
        <w:rPr>
          <w:rFonts w:hint="cs"/>
          <w:rtl/>
        </w:rPr>
        <w:t>و «فضل بن شاذان» راوی «ابن أبی عمیر» باشد؛</w:t>
      </w:r>
    </w:p>
    <w:p w:rsidR="009E7199" w:rsidRPr="003C213A" w:rsidRDefault="009E7199" w:rsidP="00634270">
      <w:pPr>
        <w:jc w:val="both"/>
        <w:rPr>
          <w:rtl/>
        </w:rPr>
      </w:pPr>
      <w:r w:rsidRPr="003C213A">
        <w:rPr>
          <w:rFonts w:hint="cs"/>
          <w:rtl/>
        </w:rPr>
        <w:t xml:space="preserve">اما در اینجا قبل از «ابن أبی عمیر» تعبیر «جمیعاً» آورده شده است که نشان </w:t>
      </w:r>
      <w:r w:rsidR="00CB70A1">
        <w:rPr>
          <w:rtl/>
        </w:rPr>
        <w:t>م</w:t>
      </w:r>
      <w:r w:rsidR="00CB70A1">
        <w:rPr>
          <w:rFonts w:hint="cs"/>
          <w:rtl/>
        </w:rPr>
        <w:t>ی‌</w:t>
      </w:r>
      <w:r w:rsidR="00CB70A1">
        <w:rPr>
          <w:rFonts w:hint="eastAsia"/>
          <w:rtl/>
        </w:rPr>
        <w:t>دهد</w:t>
      </w:r>
      <w:r w:rsidRPr="003C213A">
        <w:rPr>
          <w:rFonts w:hint="cs"/>
          <w:rtl/>
        </w:rPr>
        <w:t xml:space="preserve"> که راویان «ابن أبی عمیر» باید چند نفر باشند.</w:t>
      </w:r>
    </w:p>
    <w:p w:rsidR="009E7199" w:rsidRPr="003C213A" w:rsidRDefault="009E7199" w:rsidP="00634270">
      <w:pPr>
        <w:jc w:val="both"/>
        <w:rPr>
          <w:rtl/>
        </w:rPr>
      </w:pPr>
      <w:r w:rsidRPr="003C213A">
        <w:rPr>
          <w:rFonts w:hint="cs"/>
          <w:rtl/>
        </w:rPr>
        <w:t>درنتیجه:</w:t>
      </w:r>
    </w:p>
    <w:p w:rsidR="009E7199" w:rsidRPr="00B6480E" w:rsidRDefault="009E7199" w:rsidP="000710C3">
      <w:pPr>
        <w:ind w:left="720"/>
        <w:jc w:val="both"/>
        <w:rPr>
          <w:rtl/>
        </w:rPr>
      </w:pPr>
      <w:r w:rsidRPr="00B6480E">
        <w:rPr>
          <w:rFonts w:hint="cs"/>
          <w:rtl/>
        </w:rPr>
        <w:t xml:space="preserve">تفسیر اول که «محمد بن اسماعیل» را به «أبیه» عطف </w:t>
      </w:r>
      <w:r w:rsidR="00CB70A1">
        <w:rPr>
          <w:rtl/>
        </w:rPr>
        <w:t>م</w:t>
      </w:r>
      <w:r w:rsidR="00CB70A1">
        <w:rPr>
          <w:rFonts w:hint="cs"/>
          <w:rtl/>
        </w:rPr>
        <w:t>ی‌</w:t>
      </w:r>
      <w:r w:rsidR="00CB70A1">
        <w:rPr>
          <w:rFonts w:hint="eastAsia"/>
          <w:rtl/>
        </w:rPr>
        <w:t>کرد</w:t>
      </w:r>
      <w:r w:rsidRPr="00B6480E">
        <w:rPr>
          <w:rFonts w:hint="cs"/>
          <w:rtl/>
        </w:rPr>
        <w:t>، تفسیر درستی نیست؛ زیرا طبق این تفسیر راوی «ابن أبی عمیر» یک نفر خواهد بود؛</w:t>
      </w:r>
    </w:p>
    <w:p w:rsidR="009E7199" w:rsidRPr="00B6480E" w:rsidRDefault="009E7199" w:rsidP="000710C3">
      <w:pPr>
        <w:ind w:left="720"/>
        <w:jc w:val="both"/>
        <w:rPr>
          <w:rtl/>
        </w:rPr>
      </w:pPr>
      <w:r w:rsidRPr="00B6480E">
        <w:rPr>
          <w:rFonts w:hint="cs"/>
          <w:rtl/>
        </w:rPr>
        <w:t>و تفسیر صحیح، تفسیر دوم است و روایت با دو سند نقل شده است:</w:t>
      </w:r>
    </w:p>
    <w:p w:rsidR="009E7199" w:rsidRPr="009E7199" w:rsidRDefault="009E7199" w:rsidP="007F616D">
      <w:pPr>
        <w:ind w:left="1440"/>
        <w:jc w:val="both"/>
        <w:rPr>
          <w:sz w:val="28"/>
          <w:rtl/>
        </w:rPr>
      </w:pPr>
      <w:r w:rsidRPr="009E7199">
        <w:rPr>
          <w:rFonts w:hint="cs"/>
          <w:sz w:val="28"/>
          <w:rtl/>
        </w:rPr>
        <w:lastRenderedPageBreak/>
        <w:t>1. «محمد بن یعقوب عن علی بن ابراهیم عن أبیه عن ابن أبی عمیر»؛</w:t>
      </w:r>
    </w:p>
    <w:p w:rsidR="009E7199" w:rsidRPr="009E7199" w:rsidRDefault="009E7199" w:rsidP="007F616D">
      <w:pPr>
        <w:ind w:left="1440"/>
        <w:jc w:val="both"/>
        <w:rPr>
          <w:sz w:val="28"/>
          <w:rtl/>
        </w:rPr>
      </w:pPr>
      <w:r w:rsidRPr="009E7199">
        <w:rPr>
          <w:rFonts w:hint="cs"/>
          <w:sz w:val="28"/>
          <w:rtl/>
        </w:rPr>
        <w:t>2. «محمد بن یعقوب عن محمد بن اسماعیل عن فضل بن شاذان عن ابن أبی عمیر».</w:t>
      </w:r>
    </w:p>
    <w:p w:rsidR="009E7199" w:rsidRPr="003C213A" w:rsidRDefault="009E7199" w:rsidP="00634270">
      <w:pPr>
        <w:jc w:val="both"/>
        <w:rPr>
          <w:rtl/>
        </w:rPr>
      </w:pPr>
      <w:r w:rsidRPr="003C213A">
        <w:rPr>
          <w:rFonts w:hint="cs"/>
          <w:rtl/>
        </w:rPr>
        <w:t xml:space="preserve">اگر در جایی به صحت نتیجه شک داشتیم، </w:t>
      </w:r>
      <w:r w:rsidR="00CB70A1">
        <w:rPr>
          <w:rtl/>
        </w:rPr>
        <w:t>م</w:t>
      </w:r>
      <w:r w:rsidR="00CB70A1">
        <w:rPr>
          <w:rFonts w:hint="cs"/>
          <w:rtl/>
        </w:rPr>
        <w:t>ی‌</w:t>
      </w:r>
      <w:r w:rsidR="00CB70A1">
        <w:rPr>
          <w:rFonts w:hint="eastAsia"/>
          <w:rtl/>
        </w:rPr>
        <w:t>توان</w:t>
      </w:r>
      <w:r w:rsidR="00CB70A1">
        <w:rPr>
          <w:rFonts w:hint="cs"/>
          <w:rtl/>
        </w:rPr>
        <w:t>ی</w:t>
      </w:r>
      <w:r w:rsidR="00CB70A1">
        <w:rPr>
          <w:rFonts w:hint="eastAsia"/>
          <w:rtl/>
        </w:rPr>
        <w:t>م</w:t>
      </w:r>
      <w:r w:rsidRPr="003C213A">
        <w:rPr>
          <w:rFonts w:hint="cs"/>
          <w:rtl/>
        </w:rPr>
        <w:t xml:space="preserve"> از طریق طبقات آن را بررسی کنیم ولی معمولاً به بررسی طبقات نیاز نیست. </w:t>
      </w:r>
      <w:r w:rsidR="00CB70A1">
        <w:rPr>
          <w:rtl/>
        </w:rPr>
        <w:t>به‌طور</w:t>
      </w:r>
      <w:r w:rsidRPr="003C213A">
        <w:rPr>
          <w:rFonts w:hint="cs"/>
          <w:rtl/>
        </w:rPr>
        <w:t xml:space="preserve"> مثال در این سند، «محمد بن اسماعیل» که شاگرد «فضل بن شاذان» است، استاد «کلینی» بوده است و درنتیجه با «علی بن ابراهیم» </w:t>
      </w:r>
      <w:r w:rsidR="00CB70A1">
        <w:rPr>
          <w:rtl/>
        </w:rPr>
        <w:t>هم‌طبقه</w:t>
      </w:r>
      <w:r w:rsidRPr="003C213A">
        <w:rPr>
          <w:rFonts w:hint="cs"/>
          <w:rtl/>
        </w:rPr>
        <w:t xml:space="preserve"> است.</w:t>
      </w:r>
    </w:p>
    <w:p w:rsidR="009E7199" w:rsidRPr="003C213A" w:rsidRDefault="009E7199" w:rsidP="00F26A6C">
      <w:pPr>
        <w:jc w:val="both"/>
        <w:rPr>
          <w:rtl/>
        </w:rPr>
      </w:pPr>
      <w:r w:rsidRPr="000806CB">
        <w:rPr>
          <w:rFonts w:cs="B Titr" w:hint="cs"/>
          <w:sz w:val="24"/>
          <w:szCs w:val="24"/>
          <w:rtl/>
        </w:rPr>
        <w:t xml:space="preserve">مثال 2: </w:t>
      </w:r>
      <w:r w:rsidRPr="003C213A">
        <w:rPr>
          <w:rFonts w:hint="cs"/>
          <w:rtl/>
        </w:rPr>
        <w:t>«1. مُحَمَّدُ بْنُ إِسْمَاعِ</w:t>
      </w:r>
      <w:r w:rsidR="004A543F" w:rsidRPr="003C213A">
        <w:rPr>
          <w:rFonts w:hint="cs"/>
          <w:rtl/>
        </w:rPr>
        <w:t>ی</w:t>
      </w:r>
      <w:r w:rsidRPr="003C213A">
        <w:rPr>
          <w:rFonts w:hint="cs"/>
          <w:rtl/>
        </w:rPr>
        <w:t>لَ عَنِ الْفَضْلِ بْنِ شَاذَانَ وَ أَبُو عَلِ</w:t>
      </w:r>
      <w:r w:rsidR="004A543F" w:rsidRPr="003C213A">
        <w:rPr>
          <w:rFonts w:hint="cs"/>
          <w:rtl/>
        </w:rPr>
        <w:t>ی</w:t>
      </w:r>
      <w:r w:rsidRPr="003C213A">
        <w:rPr>
          <w:rFonts w:hint="cs"/>
          <w:rtl/>
        </w:rPr>
        <w:t xml:space="preserve"> الْأَشْعَرِ</w:t>
      </w:r>
      <w:r w:rsidR="004A543F" w:rsidRPr="003C213A">
        <w:rPr>
          <w:rFonts w:hint="cs"/>
          <w:rtl/>
        </w:rPr>
        <w:t>ی</w:t>
      </w:r>
      <w:r w:rsidRPr="003C213A">
        <w:rPr>
          <w:rFonts w:hint="cs"/>
          <w:rtl/>
        </w:rPr>
        <w:t xml:space="preserve"> عَنْ مُحَمَّدِ بْنِ عَبْدِ الْجَبَّارِ عَنْ صَفْوَانَ بْنِ </w:t>
      </w:r>
      <w:r w:rsidR="00CB70A1">
        <w:rPr>
          <w:rFonts w:hint="cs"/>
          <w:rtl/>
        </w:rPr>
        <w:t>ی</w:t>
      </w:r>
      <w:r w:rsidR="00CB70A1">
        <w:rPr>
          <w:rFonts w:hint="eastAsia"/>
          <w:rtl/>
        </w:rPr>
        <w:t>حْ</w:t>
      </w:r>
      <w:r w:rsidR="00CB70A1">
        <w:rPr>
          <w:rFonts w:hint="cs"/>
          <w:rtl/>
        </w:rPr>
        <w:t>یی</w:t>
      </w:r>
      <w:r w:rsidRPr="003C213A">
        <w:rPr>
          <w:rFonts w:hint="cs"/>
          <w:rtl/>
        </w:rPr>
        <w:t xml:space="preserve"> عَنِ ابْنِ مُسْ</w:t>
      </w:r>
      <w:r w:rsidR="004A543F" w:rsidRPr="003C213A">
        <w:rPr>
          <w:rFonts w:hint="cs"/>
          <w:rtl/>
        </w:rPr>
        <w:t>ک</w:t>
      </w:r>
      <w:r w:rsidR="00F26A6C">
        <w:rPr>
          <w:rFonts w:hint="cs"/>
          <w:rtl/>
        </w:rPr>
        <w:t>انَ عَنْ زُرَارَة».</w:t>
      </w:r>
      <w:r w:rsidR="00F26A6C">
        <w:rPr>
          <w:rStyle w:val="FootnoteReference"/>
          <w:rtl/>
        </w:rPr>
        <w:footnoteReference w:id="42"/>
      </w:r>
    </w:p>
    <w:p w:rsidR="009E7199" w:rsidRPr="003C213A" w:rsidRDefault="009E7199" w:rsidP="00F538F5">
      <w:pPr>
        <w:rPr>
          <w:rtl/>
        </w:rPr>
      </w:pPr>
      <w:r w:rsidRPr="003C213A">
        <w:rPr>
          <w:rFonts w:hint="cs"/>
          <w:rtl/>
        </w:rPr>
        <w:t xml:space="preserve">یکی دیگر از قرائنی که نشان </w:t>
      </w:r>
      <w:r w:rsidR="00CB70A1">
        <w:rPr>
          <w:rtl/>
        </w:rPr>
        <w:t>م</w:t>
      </w:r>
      <w:r w:rsidR="00CB70A1">
        <w:rPr>
          <w:rFonts w:hint="cs"/>
          <w:rtl/>
        </w:rPr>
        <w:t>ی‌</w:t>
      </w:r>
      <w:r w:rsidR="00CB70A1">
        <w:rPr>
          <w:rFonts w:hint="eastAsia"/>
          <w:rtl/>
        </w:rPr>
        <w:t>دهد</w:t>
      </w:r>
      <w:r w:rsidRPr="003C213A">
        <w:rPr>
          <w:rFonts w:hint="cs"/>
          <w:rtl/>
        </w:rPr>
        <w:t xml:space="preserve"> سند، سند عادی نیست، استفاده از </w:t>
      </w:r>
      <w:r w:rsidR="00CB70A1">
        <w:rPr>
          <w:rtl/>
        </w:rPr>
        <w:t>کن</w:t>
      </w:r>
      <w:r w:rsidR="00CB70A1">
        <w:rPr>
          <w:rFonts w:hint="cs"/>
          <w:rtl/>
        </w:rPr>
        <w:t>ی</w:t>
      </w:r>
      <w:r w:rsidR="00CB70A1">
        <w:rPr>
          <w:rFonts w:hint="eastAsia"/>
          <w:rtl/>
        </w:rPr>
        <w:t>ه‌ها</w:t>
      </w:r>
      <w:r w:rsidRPr="003C213A">
        <w:rPr>
          <w:rFonts w:hint="cs"/>
          <w:rtl/>
        </w:rPr>
        <w:t xml:space="preserve"> و اعراب آنهاست. در این مثال اگر این سند جزء حالات عادی بود، «اشعری» به «فضل بن شاذان» عطف </w:t>
      </w:r>
      <w:r w:rsidR="00CB70A1">
        <w:rPr>
          <w:rtl/>
        </w:rPr>
        <w:t>م</w:t>
      </w:r>
      <w:r w:rsidR="00CB70A1">
        <w:rPr>
          <w:rFonts w:hint="cs"/>
          <w:rtl/>
        </w:rPr>
        <w:t>ی‌</w:t>
      </w:r>
      <w:r w:rsidR="00CB70A1">
        <w:rPr>
          <w:rFonts w:hint="eastAsia"/>
          <w:rtl/>
        </w:rPr>
        <w:t>شد</w:t>
      </w:r>
      <w:r w:rsidRPr="003C213A">
        <w:rPr>
          <w:rFonts w:hint="cs"/>
          <w:rtl/>
        </w:rPr>
        <w:t xml:space="preserve"> و عبارت </w:t>
      </w:r>
      <w:r w:rsidR="00CB70A1">
        <w:rPr>
          <w:rtl/>
        </w:rPr>
        <w:t>ا</w:t>
      </w:r>
      <w:r w:rsidR="00CB70A1">
        <w:rPr>
          <w:rFonts w:hint="cs"/>
          <w:rtl/>
        </w:rPr>
        <w:t>ی</w:t>
      </w:r>
      <w:r w:rsidR="00CB70A1">
        <w:rPr>
          <w:rFonts w:hint="eastAsia"/>
          <w:rtl/>
        </w:rPr>
        <w:t>ن‌گونه</w:t>
      </w:r>
      <w:r w:rsidRPr="003C213A">
        <w:rPr>
          <w:rFonts w:hint="cs"/>
          <w:rtl/>
        </w:rPr>
        <w:t xml:space="preserve"> </w:t>
      </w:r>
      <w:r w:rsidR="00CB70A1">
        <w:rPr>
          <w:rtl/>
        </w:rPr>
        <w:t>م</w:t>
      </w:r>
      <w:r w:rsidR="00CB70A1">
        <w:rPr>
          <w:rFonts w:hint="cs"/>
          <w:rtl/>
        </w:rPr>
        <w:t>ی‌</w:t>
      </w:r>
      <w:r w:rsidR="00CB70A1">
        <w:rPr>
          <w:rFonts w:hint="eastAsia"/>
          <w:rtl/>
        </w:rPr>
        <w:t>شد</w:t>
      </w:r>
      <w:r w:rsidRPr="003C213A">
        <w:rPr>
          <w:rFonts w:hint="cs"/>
          <w:rtl/>
        </w:rPr>
        <w:t xml:space="preserve">: «محمد بن اسماعیل عن الفضل بن شاذان و أبی علی الاشعری» اما در متن </w:t>
      </w:r>
      <w:r w:rsidR="00CB70A1">
        <w:rPr>
          <w:rtl/>
        </w:rPr>
        <w:t>ا</w:t>
      </w:r>
      <w:r w:rsidR="00CB70A1">
        <w:rPr>
          <w:rFonts w:hint="cs"/>
          <w:rtl/>
        </w:rPr>
        <w:t>ی</w:t>
      </w:r>
      <w:r w:rsidR="00CB70A1">
        <w:rPr>
          <w:rFonts w:hint="eastAsia"/>
          <w:rtl/>
        </w:rPr>
        <w:t>ن‌گونه</w:t>
      </w:r>
      <w:r w:rsidRPr="003C213A">
        <w:rPr>
          <w:rFonts w:hint="cs"/>
          <w:rtl/>
        </w:rPr>
        <w:t xml:space="preserve"> آمده است: «محمد بن اسماعیل عن الفضل بن شاذان و ابو علی الاشعری». مرفوع بودن «اب» نشان </w:t>
      </w:r>
      <w:r w:rsidR="00CB70A1">
        <w:rPr>
          <w:rtl/>
        </w:rPr>
        <w:t>م</w:t>
      </w:r>
      <w:r w:rsidR="00CB70A1">
        <w:rPr>
          <w:rFonts w:hint="cs"/>
          <w:rtl/>
        </w:rPr>
        <w:t>ی‌</w:t>
      </w:r>
      <w:r w:rsidR="00CB70A1">
        <w:rPr>
          <w:rFonts w:hint="eastAsia"/>
          <w:rtl/>
        </w:rPr>
        <w:t>دهد</w:t>
      </w:r>
      <w:r w:rsidRPr="003C213A">
        <w:rPr>
          <w:rFonts w:hint="cs"/>
          <w:rtl/>
        </w:rPr>
        <w:t xml:space="preserve"> که عطف بر «فضل بن شاذان» نیست</w:t>
      </w:r>
      <w:r w:rsidR="00A342E4">
        <w:rPr>
          <w:rFonts w:hint="cs"/>
          <w:rtl/>
        </w:rPr>
        <w:t>،</w:t>
      </w:r>
      <w:r w:rsidRPr="0006619F">
        <w:rPr>
          <w:vertAlign w:val="superscript"/>
          <w:rtl/>
        </w:rPr>
        <w:footnoteReference w:id="43"/>
      </w:r>
      <w:r w:rsidRPr="003C213A">
        <w:rPr>
          <w:rFonts w:hint="cs"/>
          <w:rtl/>
        </w:rPr>
        <w:t xml:space="preserve"> بلکه بر «محمد بن اسماعیل» است و این روایت دو سند داشته است:</w:t>
      </w:r>
    </w:p>
    <w:p w:rsidR="009E7199" w:rsidRPr="00B6480E" w:rsidRDefault="009E7199" w:rsidP="000710C3">
      <w:pPr>
        <w:ind w:left="720"/>
        <w:jc w:val="both"/>
        <w:rPr>
          <w:rtl/>
        </w:rPr>
      </w:pPr>
      <w:r w:rsidRPr="00B6480E">
        <w:rPr>
          <w:rFonts w:hint="cs"/>
          <w:rtl/>
        </w:rPr>
        <w:t>1. «محمد بن اسماعیل عن الفضل بن شاذان عن صفوان بن یحیی...»؛</w:t>
      </w:r>
    </w:p>
    <w:p w:rsidR="009E7199" w:rsidRPr="006142D2" w:rsidRDefault="009E7199" w:rsidP="003729C2">
      <w:pPr>
        <w:ind w:left="720"/>
        <w:jc w:val="both"/>
        <w:rPr>
          <w:rtl/>
        </w:rPr>
      </w:pPr>
      <w:r w:rsidRPr="006142D2">
        <w:rPr>
          <w:rFonts w:hint="cs"/>
          <w:rtl/>
        </w:rPr>
        <w:t>2. «ابو علی الاشعری عن محمد بن عبدالجبار عن صفوان بن یحیی...».</w:t>
      </w:r>
      <w:r w:rsidRPr="0006619F">
        <w:rPr>
          <w:vertAlign w:val="superscript"/>
          <w:rtl/>
        </w:rPr>
        <w:footnoteReference w:id="44"/>
      </w:r>
    </w:p>
    <w:p w:rsidR="00F26A6C" w:rsidRDefault="009E7199" w:rsidP="00F26A6C">
      <w:pPr>
        <w:jc w:val="both"/>
        <w:rPr>
          <w:rtl/>
        </w:rPr>
      </w:pPr>
      <w:r w:rsidRPr="000806CB">
        <w:rPr>
          <w:rFonts w:cs="B Titr" w:hint="cs"/>
          <w:sz w:val="24"/>
          <w:szCs w:val="24"/>
          <w:rtl/>
        </w:rPr>
        <w:t>مثال 3:</w:t>
      </w:r>
      <w:r w:rsidRPr="003C213A">
        <w:rPr>
          <w:rFonts w:hint="cs"/>
          <w:rtl/>
        </w:rPr>
        <w:t xml:space="preserve"> «</w:t>
      </w:r>
      <w:r w:rsidRPr="003C213A">
        <w:rPr>
          <w:rtl/>
        </w:rPr>
        <w:t>3</w:t>
      </w:r>
      <w:r w:rsidRPr="003C213A">
        <w:rPr>
          <w:rFonts w:hint="cs"/>
          <w:rtl/>
        </w:rPr>
        <w:t>.</w:t>
      </w:r>
      <w:r w:rsidRPr="003C213A">
        <w:rPr>
          <w:rtl/>
        </w:rPr>
        <w:t xml:space="preserve"> عِدَّةٌ مِنْ أَصْحَابِنَا عَنْ أَحْمَدَ بْنِ مُحَمَّدٍ وَ أَبُو دَاوُدَ جَمِ</w:t>
      </w:r>
      <w:r w:rsidR="004A543F" w:rsidRPr="003C213A">
        <w:rPr>
          <w:rtl/>
        </w:rPr>
        <w:t>ی</w:t>
      </w:r>
      <w:r w:rsidRPr="003C213A">
        <w:rPr>
          <w:rtl/>
        </w:rPr>
        <w:t>عاً عَنِ الْحُسَ</w:t>
      </w:r>
      <w:r w:rsidR="004A543F" w:rsidRPr="003C213A">
        <w:rPr>
          <w:rtl/>
        </w:rPr>
        <w:t>ی</w:t>
      </w:r>
      <w:r w:rsidRPr="003C213A">
        <w:rPr>
          <w:rtl/>
        </w:rPr>
        <w:t>نِ بْنِ سَعِ</w:t>
      </w:r>
      <w:r w:rsidR="004A543F" w:rsidRPr="003C213A">
        <w:rPr>
          <w:rtl/>
        </w:rPr>
        <w:t>ی</w:t>
      </w:r>
      <w:r w:rsidRPr="003C213A">
        <w:rPr>
          <w:rtl/>
        </w:rPr>
        <w:t>دٍ عَنْ فَضَالَةَ عَنْ دَاوُدَ بْنِ فَرْقَد</w:t>
      </w:r>
      <w:r w:rsidR="00F26A6C">
        <w:rPr>
          <w:rFonts w:hint="cs"/>
          <w:rtl/>
        </w:rPr>
        <w:t>».</w:t>
      </w:r>
      <w:r w:rsidR="00F26A6C">
        <w:rPr>
          <w:rStyle w:val="FootnoteReference"/>
          <w:rtl/>
        </w:rPr>
        <w:footnoteReference w:id="45"/>
      </w:r>
    </w:p>
    <w:p w:rsidR="009E7199" w:rsidRPr="003C213A" w:rsidRDefault="009E7199" w:rsidP="00F26A6C">
      <w:pPr>
        <w:jc w:val="both"/>
        <w:rPr>
          <w:rtl/>
        </w:rPr>
      </w:pPr>
      <w:r w:rsidRPr="003C213A">
        <w:rPr>
          <w:rFonts w:hint="cs"/>
          <w:rtl/>
        </w:rPr>
        <w:t>در این مثال:</w:t>
      </w:r>
    </w:p>
    <w:p w:rsidR="009E7199" w:rsidRPr="00B6480E" w:rsidRDefault="009E7199" w:rsidP="000710C3">
      <w:pPr>
        <w:ind w:left="720"/>
        <w:jc w:val="both"/>
        <w:rPr>
          <w:rtl/>
        </w:rPr>
      </w:pPr>
      <w:r w:rsidRPr="00B6480E">
        <w:rPr>
          <w:rFonts w:hint="cs"/>
          <w:rtl/>
        </w:rPr>
        <w:t>«ابو داوود» به‌صورت مرفوع آمده است و درنتیجه به «عده من اصحابنا» عطف شده است؛</w:t>
      </w:r>
    </w:p>
    <w:p w:rsidR="009E7199" w:rsidRPr="00B6480E" w:rsidRDefault="009E7199" w:rsidP="000710C3">
      <w:pPr>
        <w:ind w:left="720"/>
        <w:jc w:val="both"/>
        <w:rPr>
          <w:rtl/>
        </w:rPr>
      </w:pPr>
      <w:r w:rsidRPr="00B6480E">
        <w:rPr>
          <w:rFonts w:hint="cs"/>
          <w:rtl/>
        </w:rPr>
        <w:t xml:space="preserve">و در سند از تعبیر «جمیعاً» نیز استفاده شده است که نشان </w:t>
      </w:r>
      <w:r w:rsidR="00CB70A1">
        <w:rPr>
          <w:rtl/>
        </w:rPr>
        <w:t>م</w:t>
      </w:r>
      <w:r w:rsidR="00CB70A1">
        <w:rPr>
          <w:rFonts w:hint="cs"/>
          <w:rtl/>
        </w:rPr>
        <w:t>ی‌</w:t>
      </w:r>
      <w:r w:rsidR="00CB70A1">
        <w:rPr>
          <w:rFonts w:hint="eastAsia"/>
          <w:rtl/>
        </w:rPr>
        <w:t>دهد</w:t>
      </w:r>
      <w:r w:rsidRPr="00B6480E">
        <w:rPr>
          <w:rFonts w:hint="cs"/>
          <w:rtl/>
        </w:rPr>
        <w:t xml:space="preserve"> در </w:t>
      </w:r>
      <w:r w:rsidR="00CB70A1">
        <w:rPr>
          <w:rtl/>
        </w:rPr>
        <w:t>طبقه‌</w:t>
      </w:r>
      <w:r w:rsidR="00CB70A1">
        <w:rPr>
          <w:rFonts w:hint="cs"/>
          <w:rtl/>
        </w:rPr>
        <w:t>ی</w:t>
      </w:r>
      <w:r w:rsidRPr="00B6480E">
        <w:rPr>
          <w:rFonts w:hint="cs"/>
          <w:rtl/>
        </w:rPr>
        <w:t xml:space="preserve"> قبل از «حسین بن سعید» باید چند راوی وجود داشته باشد.</w:t>
      </w:r>
    </w:p>
    <w:p w:rsidR="009E7199" w:rsidRPr="003C213A" w:rsidRDefault="009E7199" w:rsidP="00634270">
      <w:pPr>
        <w:jc w:val="both"/>
        <w:rPr>
          <w:rtl/>
        </w:rPr>
      </w:pPr>
      <w:r w:rsidRPr="003C213A">
        <w:rPr>
          <w:rFonts w:hint="cs"/>
          <w:rtl/>
        </w:rPr>
        <w:t xml:space="preserve">با توجه به این قرائن مشخص </w:t>
      </w:r>
      <w:r w:rsidR="00CB70A1">
        <w:rPr>
          <w:rtl/>
        </w:rPr>
        <w:t>م</w:t>
      </w:r>
      <w:r w:rsidR="00CB70A1">
        <w:rPr>
          <w:rFonts w:hint="cs"/>
          <w:rtl/>
        </w:rPr>
        <w:t>ی‌</w:t>
      </w:r>
      <w:r w:rsidR="00CB70A1">
        <w:rPr>
          <w:rFonts w:hint="eastAsia"/>
          <w:rtl/>
        </w:rPr>
        <w:t>شود</w:t>
      </w:r>
      <w:r w:rsidRPr="003C213A">
        <w:rPr>
          <w:rFonts w:hint="cs"/>
          <w:rtl/>
        </w:rPr>
        <w:t xml:space="preserve"> که این روایت با دو سند نقل شده است:</w:t>
      </w:r>
    </w:p>
    <w:p w:rsidR="009E7199" w:rsidRPr="00B6480E" w:rsidRDefault="009E7199" w:rsidP="000710C3">
      <w:pPr>
        <w:ind w:left="720"/>
        <w:jc w:val="both"/>
        <w:rPr>
          <w:rtl/>
        </w:rPr>
      </w:pPr>
      <w:r w:rsidRPr="00B6480E">
        <w:rPr>
          <w:rFonts w:hint="cs"/>
          <w:rtl/>
        </w:rPr>
        <w:t>1. «عده من اصحابنا عن احمد بن محمد عن الحسین بن سعید...»</w:t>
      </w:r>
    </w:p>
    <w:p w:rsidR="009E7199" w:rsidRPr="00CC4810" w:rsidRDefault="009E7199" w:rsidP="00CC4810">
      <w:pPr>
        <w:ind w:left="720"/>
        <w:jc w:val="both"/>
        <w:rPr>
          <w:rtl/>
        </w:rPr>
      </w:pPr>
      <w:r w:rsidRPr="006142D2">
        <w:rPr>
          <w:rFonts w:hint="cs"/>
          <w:rtl/>
        </w:rPr>
        <w:t>2. «ابو داود</w:t>
      </w:r>
      <w:r w:rsidRPr="00A36B14">
        <w:rPr>
          <w:vertAlign w:val="superscript"/>
          <w:rtl/>
        </w:rPr>
        <w:footnoteReference w:id="46"/>
      </w:r>
      <w:r w:rsidRPr="006142D2">
        <w:rPr>
          <w:rFonts w:hint="cs"/>
          <w:rtl/>
        </w:rPr>
        <w:t xml:space="preserve"> عن الحسین بن سعید...».</w:t>
      </w:r>
      <w:r w:rsidR="00CC4810">
        <w:rPr>
          <w:rStyle w:val="FootnoteReference"/>
          <w:rtl/>
        </w:rPr>
        <w:footnoteReference w:id="47"/>
      </w:r>
      <w:r>
        <w:rPr>
          <w:rtl/>
        </w:rPr>
        <w:br w:type="page"/>
      </w:r>
    </w:p>
    <w:p w:rsidR="00EC2EA5" w:rsidRPr="001454C5" w:rsidRDefault="00EC2EA5" w:rsidP="000B1546">
      <w:pPr>
        <w:pStyle w:val="2"/>
        <w:rPr>
          <w:color w:val="FF0000"/>
          <w:rtl/>
        </w:rPr>
      </w:pPr>
      <w:bookmarkStart w:id="51" w:name="_Toc40762357"/>
      <w:r w:rsidRPr="00132F88">
        <w:rPr>
          <w:rFonts w:hint="cs"/>
          <w:highlight w:val="yellow"/>
          <w:rtl/>
        </w:rPr>
        <w:lastRenderedPageBreak/>
        <w:t xml:space="preserve">5. </w:t>
      </w:r>
      <w:r w:rsidR="00FC4E5D" w:rsidRPr="00132F88">
        <w:rPr>
          <w:rFonts w:hint="cs"/>
          <w:highlight w:val="yellow"/>
          <w:rtl/>
        </w:rPr>
        <w:t xml:space="preserve">علل </w:t>
      </w:r>
      <w:r w:rsidRPr="00132F88">
        <w:rPr>
          <w:rFonts w:hint="cs"/>
          <w:highlight w:val="yellow"/>
          <w:rtl/>
        </w:rPr>
        <w:t>تحریف سند</w:t>
      </w:r>
      <w:r w:rsidR="00A77FEA" w:rsidRPr="00132F88">
        <w:rPr>
          <w:rFonts w:hint="cs"/>
          <w:highlight w:val="yellow"/>
          <w:rtl/>
        </w:rPr>
        <w:t xml:space="preserve"> </w:t>
      </w:r>
      <w:r w:rsidR="00A77FEA" w:rsidRPr="001454C5">
        <w:rPr>
          <w:rFonts w:hint="cs"/>
          <w:color w:val="FF0000"/>
          <w:highlight w:val="yellow"/>
          <w:rtl/>
        </w:rPr>
        <w:t>(</w:t>
      </w:r>
      <w:r w:rsidR="00540FB4">
        <w:rPr>
          <w:rFonts w:hint="cs"/>
          <w:color w:val="FF0000"/>
          <w:highlight w:val="yellow"/>
          <w:rtl/>
        </w:rPr>
        <w:t>«تصحیف» همان «تحریف سند» است یا یکی از دلایل «تحریف سند»</w:t>
      </w:r>
      <w:r w:rsidR="000B1546">
        <w:rPr>
          <w:rFonts w:hint="cs"/>
          <w:color w:val="FF0000"/>
          <w:highlight w:val="yellow"/>
          <w:rtl/>
        </w:rPr>
        <w:t>؟</w:t>
      </w:r>
      <w:r w:rsidR="00540FB4">
        <w:rPr>
          <w:rFonts w:hint="cs"/>
          <w:color w:val="FF0000"/>
          <w:highlight w:val="yellow"/>
          <w:rtl/>
        </w:rPr>
        <w:t xml:space="preserve"> اگر یکی از دلایل باشد، دلیل دیگری برای تحریف سند گفته نشده است. فقط </w:t>
      </w:r>
      <w:r w:rsidR="000B1546">
        <w:rPr>
          <w:rFonts w:hint="cs"/>
          <w:color w:val="FF0000"/>
          <w:highlight w:val="yellow"/>
          <w:rtl/>
        </w:rPr>
        <w:t>«تصحیف» گفته شده که خود دو بخش دارد).</w:t>
      </w:r>
      <w:bookmarkEnd w:id="51"/>
    </w:p>
    <w:p w:rsidR="00EC2EA5" w:rsidRPr="003C213A" w:rsidRDefault="00EC2EA5" w:rsidP="00634270">
      <w:pPr>
        <w:jc w:val="both"/>
        <w:rPr>
          <w:rtl/>
        </w:rPr>
      </w:pPr>
      <w:r w:rsidRPr="003C213A">
        <w:rPr>
          <w:rFonts w:hint="cs"/>
          <w:rtl/>
        </w:rPr>
        <w:t xml:space="preserve">بسیاری از اوقات از یک سند </w:t>
      </w:r>
      <w:r w:rsidRPr="003C213A">
        <w:rPr>
          <w:rtl/>
        </w:rPr>
        <w:t>نسخه‌ها</w:t>
      </w:r>
      <w:r w:rsidRPr="003C213A">
        <w:rPr>
          <w:rFonts w:hint="cs"/>
          <w:rtl/>
        </w:rPr>
        <w:t xml:space="preserve">ی متعددی وجود دارد. علت این امر اموری مانند شبهات کلمات و </w:t>
      </w:r>
      <w:r w:rsidRPr="003C213A">
        <w:rPr>
          <w:rtl/>
        </w:rPr>
        <w:t>خط‌ها</w:t>
      </w:r>
      <w:r w:rsidRPr="003C213A">
        <w:rPr>
          <w:rFonts w:hint="cs"/>
          <w:rtl/>
        </w:rPr>
        <w:t xml:space="preserve"> و به‌خصوص این مطلب است که در نگارش کلمات، نقطه به کار </w:t>
      </w:r>
      <w:r w:rsidRPr="003C213A">
        <w:rPr>
          <w:rtl/>
        </w:rPr>
        <w:t>نم</w:t>
      </w:r>
      <w:r w:rsidRPr="003C213A">
        <w:rPr>
          <w:rFonts w:hint="cs"/>
          <w:rtl/>
        </w:rPr>
        <w:t>ی‌</w:t>
      </w:r>
      <w:r w:rsidRPr="003C213A">
        <w:rPr>
          <w:rFonts w:hint="eastAsia"/>
          <w:rtl/>
        </w:rPr>
        <w:t>رفته</w:t>
      </w:r>
      <w:r w:rsidRPr="003C213A">
        <w:rPr>
          <w:rFonts w:hint="cs"/>
          <w:rtl/>
        </w:rPr>
        <w:t xml:space="preserve"> است. باید دید </w:t>
      </w:r>
      <w:r w:rsidRPr="003C213A">
        <w:rPr>
          <w:rtl/>
        </w:rPr>
        <w:t>نسخه‌شناس</w:t>
      </w:r>
      <w:r w:rsidRPr="003C213A">
        <w:rPr>
          <w:rFonts w:hint="cs"/>
          <w:rtl/>
        </w:rPr>
        <w:t xml:space="preserve">ی چگونه انجام </w:t>
      </w:r>
      <w:r w:rsidRPr="003C213A">
        <w:rPr>
          <w:rtl/>
        </w:rPr>
        <w:t>م</w:t>
      </w:r>
      <w:r w:rsidRPr="003C213A">
        <w:rPr>
          <w:rFonts w:hint="cs"/>
          <w:rtl/>
        </w:rPr>
        <w:t>ی‌</w:t>
      </w:r>
      <w:r w:rsidRPr="003C213A">
        <w:rPr>
          <w:rFonts w:hint="eastAsia"/>
          <w:rtl/>
        </w:rPr>
        <w:t>شود</w:t>
      </w:r>
      <w:r w:rsidRPr="003C213A">
        <w:rPr>
          <w:rFonts w:hint="cs"/>
          <w:rtl/>
        </w:rPr>
        <w:t xml:space="preserve"> و چگونه </w:t>
      </w:r>
      <w:r w:rsidRPr="003C213A">
        <w:rPr>
          <w:rtl/>
        </w:rPr>
        <w:t>م</w:t>
      </w:r>
      <w:r w:rsidRPr="003C213A">
        <w:rPr>
          <w:rFonts w:hint="cs"/>
          <w:rtl/>
        </w:rPr>
        <w:t>ی‌</w:t>
      </w:r>
      <w:r w:rsidRPr="003C213A">
        <w:rPr>
          <w:rFonts w:hint="eastAsia"/>
          <w:rtl/>
        </w:rPr>
        <w:t>توان</w:t>
      </w:r>
      <w:r w:rsidRPr="003C213A">
        <w:rPr>
          <w:rFonts w:hint="cs"/>
          <w:rtl/>
        </w:rPr>
        <w:t xml:space="preserve"> به </w:t>
      </w:r>
      <w:r w:rsidRPr="003C213A">
        <w:rPr>
          <w:rtl/>
        </w:rPr>
        <w:t>نسخه‌</w:t>
      </w:r>
      <w:r w:rsidRPr="003C213A">
        <w:rPr>
          <w:rFonts w:hint="cs"/>
          <w:rtl/>
        </w:rPr>
        <w:t xml:space="preserve">ی معتبر دست یافت. امور مختلفی باعث تحریف در اسناد </w:t>
      </w:r>
      <w:r w:rsidRPr="003C213A">
        <w:rPr>
          <w:rtl/>
        </w:rPr>
        <w:t>م</w:t>
      </w:r>
      <w:r w:rsidRPr="003C213A">
        <w:rPr>
          <w:rFonts w:hint="cs"/>
          <w:rtl/>
        </w:rPr>
        <w:t>ی‌</w:t>
      </w:r>
      <w:r w:rsidRPr="003C213A">
        <w:rPr>
          <w:rFonts w:hint="eastAsia"/>
          <w:rtl/>
        </w:rPr>
        <w:t>شده</w:t>
      </w:r>
      <w:r w:rsidRPr="003C213A">
        <w:rPr>
          <w:rFonts w:hint="cs"/>
          <w:rtl/>
        </w:rPr>
        <w:t xml:space="preserve"> است که به آنها اشاره </w:t>
      </w:r>
      <w:r w:rsidRPr="003C213A">
        <w:rPr>
          <w:rtl/>
        </w:rPr>
        <w:t>م</w:t>
      </w:r>
      <w:r w:rsidRPr="003C213A">
        <w:rPr>
          <w:rFonts w:hint="cs"/>
          <w:rtl/>
        </w:rPr>
        <w:t>ی‌</w:t>
      </w:r>
      <w:r w:rsidRPr="003C213A">
        <w:rPr>
          <w:rFonts w:hint="eastAsia"/>
          <w:rtl/>
        </w:rPr>
        <w:t>کن</w:t>
      </w:r>
      <w:r w:rsidRPr="003C213A">
        <w:rPr>
          <w:rFonts w:hint="cs"/>
          <w:rtl/>
        </w:rPr>
        <w:t>ی</w:t>
      </w:r>
      <w:r w:rsidRPr="003C213A">
        <w:rPr>
          <w:rFonts w:hint="eastAsia"/>
          <w:rtl/>
        </w:rPr>
        <w:t>م</w:t>
      </w:r>
      <w:r w:rsidRPr="003C213A">
        <w:rPr>
          <w:rFonts w:hint="cs"/>
          <w:rtl/>
        </w:rPr>
        <w:t>.</w:t>
      </w:r>
    </w:p>
    <w:p w:rsidR="00EC2EA5" w:rsidRPr="000806CB" w:rsidRDefault="00EC2EA5" w:rsidP="00A77FEA">
      <w:pPr>
        <w:rPr>
          <w:rFonts w:cs="B Titr"/>
          <w:sz w:val="24"/>
          <w:szCs w:val="24"/>
          <w:rtl/>
        </w:rPr>
      </w:pPr>
      <w:r w:rsidRPr="000806CB">
        <w:rPr>
          <w:rFonts w:cs="B Titr" w:hint="cs"/>
          <w:sz w:val="24"/>
          <w:szCs w:val="24"/>
          <w:rtl/>
        </w:rPr>
        <w:t xml:space="preserve">تصحیف: تصحیف از مواردی است که در </w:t>
      </w:r>
      <w:r w:rsidR="00CB70A1">
        <w:rPr>
          <w:rFonts w:cs="B Titr"/>
          <w:sz w:val="24"/>
          <w:szCs w:val="24"/>
          <w:rtl/>
        </w:rPr>
        <w:t>نسخه‌شناس</w:t>
      </w:r>
      <w:r w:rsidR="00CB70A1">
        <w:rPr>
          <w:rFonts w:cs="B Titr" w:hint="cs"/>
          <w:sz w:val="24"/>
          <w:szCs w:val="24"/>
          <w:rtl/>
        </w:rPr>
        <w:t>ی</w:t>
      </w:r>
      <w:r w:rsidRPr="000806CB">
        <w:rPr>
          <w:rFonts w:cs="B Titr" w:hint="cs"/>
          <w:sz w:val="24"/>
          <w:szCs w:val="24"/>
          <w:rtl/>
        </w:rPr>
        <w:t xml:space="preserve"> مهم است و به چند علت رخ </w:t>
      </w:r>
      <w:r w:rsidR="00CB70A1">
        <w:rPr>
          <w:rFonts w:cs="B Titr"/>
          <w:sz w:val="24"/>
          <w:szCs w:val="24"/>
          <w:rtl/>
        </w:rPr>
        <w:t>م</w:t>
      </w:r>
      <w:r w:rsidR="00CB70A1">
        <w:rPr>
          <w:rFonts w:cs="B Titr" w:hint="cs"/>
          <w:sz w:val="24"/>
          <w:szCs w:val="24"/>
          <w:rtl/>
        </w:rPr>
        <w:t>ی‌</w:t>
      </w:r>
      <w:r w:rsidR="00CB70A1">
        <w:rPr>
          <w:rFonts w:cs="B Titr" w:hint="eastAsia"/>
          <w:sz w:val="24"/>
          <w:szCs w:val="24"/>
          <w:rtl/>
        </w:rPr>
        <w:t>دهد</w:t>
      </w:r>
      <w:r w:rsidRPr="000806CB">
        <w:rPr>
          <w:rFonts w:cs="B Titr" w:hint="cs"/>
          <w:sz w:val="24"/>
          <w:szCs w:val="24"/>
          <w:rtl/>
        </w:rPr>
        <w:t>.</w:t>
      </w:r>
    </w:p>
    <w:p w:rsidR="00EC2EA5" w:rsidRPr="003C213A" w:rsidRDefault="00EC2EA5" w:rsidP="00634270">
      <w:pPr>
        <w:jc w:val="both"/>
        <w:rPr>
          <w:rtl/>
        </w:rPr>
      </w:pPr>
      <w:r w:rsidRPr="000806CB">
        <w:rPr>
          <w:rFonts w:cs="B Titr" w:hint="cs"/>
          <w:sz w:val="24"/>
          <w:szCs w:val="24"/>
          <w:rtl/>
        </w:rPr>
        <w:t>الف) اشتباه بین «واو» و «عن»:</w:t>
      </w:r>
      <w:r w:rsidRPr="003C213A">
        <w:rPr>
          <w:rFonts w:hint="cs"/>
          <w:rtl/>
        </w:rPr>
        <w:t xml:space="preserve"> از مواردی که </w:t>
      </w:r>
      <w:r w:rsidRPr="003C213A">
        <w:rPr>
          <w:rtl/>
        </w:rPr>
        <w:t>به علت</w:t>
      </w:r>
      <w:r w:rsidRPr="003C213A">
        <w:rPr>
          <w:rFonts w:hint="cs"/>
          <w:rtl/>
        </w:rPr>
        <w:t xml:space="preserve"> نوع نگارش </w:t>
      </w:r>
      <w:r w:rsidRPr="003C213A">
        <w:rPr>
          <w:rtl/>
        </w:rPr>
        <w:t>نسخه‌ها</w:t>
      </w:r>
      <w:r w:rsidRPr="003C213A">
        <w:rPr>
          <w:rFonts w:hint="cs"/>
          <w:rtl/>
        </w:rPr>
        <w:t xml:space="preserve">ی قدیمی باعث اشتباه در اسناد </w:t>
      </w:r>
      <w:r w:rsidRPr="003C213A">
        <w:rPr>
          <w:rtl/>
        </w:rPr>
        <w:t>م</w:t>
      </w:r>
      <w:r w:rsidRPr="003C213A">
        <w:rPr>
          <w:rFonts w:hint="cs"/>
          <w:rtl/>
        </w:rPr>
        <w:t>ی‌</w:t>
      </w:r>
      <w:r w:rsidRPr="003C213A">
        <w:rPr>
          <w:rFonts w:hint="eastAsia"/>
          <w:rtl/>
        </w:rPr>
        <w:t>شده</w:t>
      </w:r>
      <w:r w:rsidRPr="003C213A">
        <w:rPr>
          <w:rFonts w:hint="cs"/>
          <w:rtl/>
        </w:rPr>
        <w:t xml:space="preserve"> است، اشتباه بین «واو» و «عن» است</w:t>
      </w:r>
      <w:r w:rsidRPr="003C213A">
        <w:rPr>
          <w:rtl/>
        </w:rPr>
        <w:t xml:space="preserve">؛ </w:t>
      </w:r>
      <w:r w:rsidRPr="003C213A">
        <w:rPr>
          <w:rFonts w:hint="cs"/>
          <w:rtl/>
        </w:rPr>
        <w:t xml:space="preserve">بنابراین در صورت اختلاف نسخه، اولین مواردی که مورد بررسی قرار </w:t>
      </w:r>
      <w:r w:rsidRPr="003C213A">
        <w:rPr>
          <w:rtl/>
        </w:rPr>
        <w:t>م</w:t>
      </w:r>
      <w:r w:rsidRPr="003C213A">
        <w:rPr>
          <w:rFonts w:hint="cs"/>
          <w:rtl/>
        </w:rPr>
        <w:t>ی‌</w:t>
      </w:r>
      <w:r w:rsidRPr="003C213A">
        <w:rPr>
          <w:rFonts w:hint="eastAsia"/>
          <w:rtl/>
        </w:rPr>
        <w:t>گ</w:t>
      </w:r>
      <w:r w:rsidRPr="003C213A">
        <w:rPr>
          <w:rFonts w:hint="cs"/>
          <w:rtl/>
        </w:rPr>
        <w:t>ی</w:t>
      </w:r>
      <w:r w:rsidRPr="003C213A">
        <w:rPr>
          <w:rFonts w:hint="eastAsia"/>
          <w:rtl/>
        </w:rPr>
        <w:t>رند</w:t>
      </w:r>
      <w:r w:rsidRPr="003C213A">
        <w:rPr>
          <w:rFonts w:hint="cs"/>
          <w:rtl/>
        </w:rPr>
        <w:t>، «واو» و «عن» هستند؛ زیرا ممکن است هرکدام از آنها به دیگری تبدیل شود.</w:t>
      </w:r>
    </w:p>
    <w:p w:rsidR="00EC2EA5" w:rsidRPr="003C213A" w:rsidRDefault="00EC2EA5" w:rsidP="00F26A6C">
      <w:pPr>
        <w:jc w:val="both"/>
        <w:rPr>
          <w:rtl/>
        </w:rPr>
      </w:pPr>
      <w:r w:rsidRPr="000806CB">
        <w:rPr>
          <w:rFonts w:cs="B Titr" w:hint="cs"/>
          <w:sz w:val="24"/>
          <w:szCs w:val="24"/>
          <w:rtl/>
        </w:rPr>
        <w:t>مثال 1:</w:t>
      </w:r>
      <w:r w:rsidRPr="003C213A">
        <w:rPr>
          <w:rFonts w:hint="cs"/>
          <w:rtl/>
        </w:rPr>
        <w:t xml:space="preserve"> «</w:t>
      </w:r>
      <w:r w:rsidRPr="003C213A">
        <w:rPr>
          <w:rtl/>
        </w:rPr>
        <w:t>16- عَلِی بْنُ إِبْرَاهِیمَ عَنْ أَبِیهِ وَ مُحَمَّدُ بْنُ یحْیی عَنْ طَلْحَةَ بْنِ زَیدٍ عَنْ أَبِی عَبْدِ اللَّه</w:t>
      </w:r>
      <w:r w:rsidRPr="003C213A">
        <w:rPr>
          <w:rFonts w:hint="cs"/>
          <w:rtl/>
        </w:rPr>
        <w:t xml:space="preserve"> علیه‌السلام»</w:t>
      </w:r>
      <w:r w:rsidR="00F26A6C">
        <w:rPr>
          <w:rFonts w:hint="cs"/>
          <w:rtl/>
        </w:rPr>
        <w:t>.</w:t>
      </w:r>
      <w:r w:rsidR="00F26A6C">
        <w:rPr>
          <w:rStyle w:val="FootnoteReference"/>
          <w:rtl/>
        </w:rPr>
        <w:footnoteReference w:id="48"/>
      </w:r>
    </w:p>
    <w:p w:rsidR="00EC2EA5" w:rsidRPr="003C213A" w:rsidRDefault="00EC2EA5" w:rsidP="00634270">
      <w:pPr>
        <w:jc w:val="both"/>
        <w:rPr>
          <w:rtl/>
        </w:rPr>
      </w:pPr>
      <w:r w:rsidRPr="003C213A">
        <w:rPr>
          <w:rFonts w:hint="cs"/>
          <w:rtl/>
        </w:rPr>
        <w:t xml:space="preserve">در کتاب کافی «علی بن ابراهیم عن </w:t>
      </w:r>
      <w:r w:rsidRPr="003C213A">
        <w:rPr>
          <w:rtl/>
        </w:rPr>
        <w:t>أب</w:t>
      </w:r>
      <w:r w:rsidRPr="003C213A">
        <w:rPr>
          <w:rFonts w:hint="cs"/>
          <w:rtl/>
        </w:rPr>
        <w:t>ی</w:t>
      </w:r>
      <w:r w:rsidRPr="003C213A">
        <w:rPr>
          <w:rFonts w:hint="eastAsia"/>
          <w:rtl/>
        </w:rPr>
        <w:t>ه</w:t>
      </w:r>
      <w:r w:rsidRPr="003C213A">
        <w:rPr>
          <w:rFonts w:hint="cs"/>
          <w:rtl/>
        </w:rPr>
        <w:t xml:space="preserve">» بسیار آمده است و «کلینی» از «ابراهیم بن هاشم» </w:t>
      </w:r>
      <w:r w:rsidRPr="003C213A">
        <w:rPr>
          <w:rtl/>
        </w:rPr>
        <w:t>مستق</w:t>
      </w:r>
      <w:r w:rsidRPr="003C213A">
        <w:rPr>
          <w:rFonts w:hint="cs"/>
          <w:rtl/>
        </w:rPr>
        <w:t>ی</w:t>
      </w:r>
      <w:r w:rsidRPr="003C213A">
        <w:rPr>
          <w:rFonts w:hint="eastAsia"/>
          <w:rtl/>
        </w:rPr>
        <w:t>ماً</w:t>
      </w:r>
      <w:r w:rsidRPr="003C213A">
        <w:rPr>
          <w:rFonts w:hint="cs"/>
          <w:rtl/>
        </w:rPr>
        <w:t xml:space="preserve"> نقل روایت ندارد، بنابراین ابتدای حدیث مشکلی ندارد. در ادامه آمده است: «و محمد بن یحیی عن طلحه بن زید» که در اینجا دو موضوع باید بررسی شود:</w:t>
      </w:r>
    </w:p>
    <w:p w:rsidR="00EC2EA5" w:rsidRPr="006142D2" w:rsidRDefault="00EC2EA5" w:rsidP="003729C2">
      <w:pPr>
        <w:ind w:left="720"/>
        <w:jc w:val="both"/>
        <w:rPr>
          <w:rtl/>
        </w:rPr>
      </w:pPr>
      <w:r w:rsidRPr="006142D2">
        <w:rPr>
          <w:rFonts w:hint="cs"/>
          <w:rtl/>
        </w:rPr>
        <w:t xml:space="preserve">«ابراهیم بن هاشم» و «محمد بن یحیی» راوی و مروی عنه </w:t>
      </w:r>
      <w:r w:rsidRPr="006142D2">
        <w:rPr>
          <w:rtl/>
        </w:rPr>
        <w:t>بوده‌اند</w:t>
      </w:r>
      <w:r w:rsidRPr="006142D2">
        <w:rPr>
          <w:rFonts w:hint="cs"/>
          <w:rtl/>
        </w:rPr>
        <w:t xml:space="preserve"> یا نه؛</w:t>
      </w:r>
    </w:p>
    <w:p w:rsidR="00EC2EA5" w:rsidRPr="006142D2" w:rsidRDefault="00EC2EA5" w:rsidP="003729C2">
      <w:pPr>
        <w:ind w:left="720"/>
        <w:jc w:val="both"/>
        <w:rPr>
          <w:rtl/>
        </w:rPr>
      </w:pPr>
      <w:r w:rsidRPr="006142D2">
        <w:rPr>
          <w:rFonts w:hint="cs"/>
          <w:rtl/>
        </w:rPr>
        <w:t xml:space="preserve">«ابراهیم بن هاشم» و «محمد بن یحیی» راوی «طلحه بن زید» </w:t>
      </w:r>
      <w:r w:rsidRPr="006142D2">
        <w:rPr>
          <w:rtl/>
        </w:rPr>
        <w:t>بوده‌اند</w:t>
      </w:r>
      <w:r w:rsidRPr="006142D2">
        <w:rPr>
          <w:rFonts w:hint="cs"/>
          <w:rtl/>
        </w:rPr>
        <w:t xml:space="preserve"> یا نه.</w:t>
      </w:r>
    </w:p>
    <w:p w:rsidR="00EC2EA5" w:rsidRPr="003C213A" w:rsidRDefault="00EC2EA5" w:rsidP="00634270">
      <w:pPr>
        <w:jc w:val="both"/>
        <w:rPr>
          <w:rtl/>
        </w:rPr>
      </w:pPr>
      <w:r w:rsidRPr="003C213A">
        <w:rPr>
          <w:rFonts w:hint="cs"/>
          <w:rtl/>
        </w:rPr>
        <w:t xml:space="preserve">ازآنجایی‌که «محمد بن یحیی» مشترک بین چند راوی است، ابتدا باید مشخص کرد که منظور از «محمد بن یحیی» در این سند کیست. به این منظور باید شاگردان «طلحه بن زید» را مشخص کنیم که با بررسی «طلحه بن زید» مشخص </w:t>
      </w:r>
      <w:r w:rsidRPr="003C213A">
        <w:rPr>
          <w:rtl/>
        </w:rPr>
        <w:t>م</w:t>
      </w:r>
      <w:r w:rsidRPr="003C213A">
        <w:rPr>
          <w:rFonts w:hint="cs"/>
          <w:rtl/>
        </w:rPr>
        <w:t>ی‌</w:t>
      </w:r>
      <w:r w:rsidRPr="003C213A">
        <w:rPr>
          <w:rFonts w:hint="eastAsia"/>
          <w:rtl/>
        </w:rPr>
        <w:t>شود</w:t>
      </w:r>
      <w:r w:rsidRPr="003C213A">
        <w:rPr>
          <w:rFonts w:hint="cs"/>
          <w:rtl/>
        </w:rPr>
        <w:t xml:space="preserve"> که «محمد بن یحیی الخزاز» شاگرد او بوده است. سپس با بررسی شاگردان «محمد بن یحیی الخزاز» مشخص </w:t>
      </w:r>
      <w:r w:rsidRPr="003C213A">
        <w:rPr>
          <w:rtl/>
        </w:rPr>
        <w:t>م</w:t>
      </w:r>
      <w:r w:rsidRPr="003C213A">
        <w:rPr>
          <w:rFonts w:hint="cs"/>
          <w:rtl/>
        </w:rPr>
        <w:t>ی‌</w:t>
      </w:r>
      <w:r w:rsidRPr="003C213A">
        <w:rPr>
          <w:rFonts w:hint="eastAsia"/>
          <w:rtl/>
        </w:rPr>
        <w:t>شود</w:t>
      </w:r>
      <w:r w:rsidRPr="003C213A">
        <w:rPr>
          <w:rFonts w:hint="cs"/>
          <w:rtl/>
        </w:rPr>
        <w:t xml:space="preserve"> که «ابراهیم بن هاشم» نیز از شاگردان او بوده است و درنتیجه «عن </w:t>
      </w:r>
      <w:r w:rsidRPr="003C213A">
        <w:rPr>
          <w:rtl/>
        </w:rPr>
        <w:t>أب</w:t>
      </w:r>
      <w:r w:rsidRPr="003C213A">
        <w:rPr>
          <w:rFonts w:hint="cs"/>
          <w:rtl/>
        </w:rPr>
        <w:t>ی</w:t>
      </w:r>
      <w:r w:rsidRPr="003C213A">
        <w:rPr>
          <w:rFonts w:hint="eastAsia"/>
          <w:rtl/>
        </w:rPr>
        <w:t>ه</w:t>
      </w:r>
      <w:r w:rsidRPr="003C213A">
        <w:rPr>
          <w:rFonts w:hint="cs"/>
          <w:rtl/>
        </w:rPr>
        <w:t xml:space="preserve"> و محمد بن یحیی» باید به «عن </w:t>
      </w:r>
      <w:r w:rsidRPr="003C213A">
        <w:rPr>
          <w:rtl/>
        </w:rPr>
        <w:t>أب</w:t>
      </w:r>
      <w:r w:rsidRPr="003C213A">
        <w:rPr>
          <w:rFonts w:hint="cs"/>
          <w:rtl/>
        </w:rPr>
        <w:t>ی</w:t>
      </w:r>
      <w:r w:rsidRPr="003C213A">
        <w:rPr>
          <w:rFonts w:hint="eastAsia"/>
          <w:rtl/>
        </w:rPr>
        <w:t>ه</w:t>
      </w:r>
      <w:r w:rsidRPr="003C213A">
        <w:rPr>
          <w:rFonts w:hint="cs"/>
          <w:rtl/>
        </w:rPr>
        <w:t xml:space="preserve"> عن محمد بن یحیی»</w:t>
      </w:r>
      <w:r w:rsidRPr="0006619F">
        <w:rPr>
          <w:vertAlign w:val="superscript"/>
          <w:rtl/>
        </w:rPr>
        <w:footnoteReference w:id="49"/>
      </w:r>
      <w:r w:rsidRPr="003C213A">
        <w:rPr>
          <w:rFonts w:hint="cs"/>
          <w:rtl/>
        </w:rPr>
        <w:t xml:space="preserve"> تبدیل شود.</w:t>
      </w:r>
    </w:p>
    <w:p w:rsidR="00EC2EA5" w:rsidRPr="003C213A" w:rsidRDefault="00EC2EA5" w:rsidP="00424735">
      <w:pPr>
        <w:jc w:val="both"/>
        <w:rPr>
          <w:rtl/>
        </w:rPr>
      </w:pPr>
      <w:r w:rsidRPr="000806CB">
        <w:rPr>
          <w:rFonts w:cs="B Titr" w:hint="cs"/>
          <w:sz w:val="24"/>
          <w:szCs w:val="24"/>
          <w:rtl/>
        </w:rPr>
        <w:t>مثال 2:</w:t>
      </w:r>
      <w:r w:rsidRPr="003C213A">
        <w:rPr>
          <w:rFonts w:hint="cs"/>
          <w:rtl/>
        </w:rPr>
        <w:t xml:space="preserve"> «</w:t>
      </w:r>
      <w:r w:rsidRPr="003C213A">
        <w:rPr>
          <w:rtl/>
        </w:rPr>
        <w:t>78</w:t>
      </w:r>
      <w:r w:rsidRPr="003C213A">
        <w:rPr>
          <w:rFonts w:hint="cs"/>
          <w:rtl/>
        </w:rPr>
        <w:t>.</w:t>
      </w:r>
      <w:r w:rsidRPr="003C213A">
        <w:rPr>
          <w:rtl/>
        </w:rPr>
        <w:t xml:space="preserve"> الْحُسَینُ بْنُ سَعِیدٍ عَنْ صَفْوَانَ عَنْ فَضَالَةَ عَنِ الْعَلَاءِ عَنْ مُحَمَّدِ بْنِ مُسْلِمٍ عَنْ أَحَدِهِمَا علیه‌السلام</w:t>
      </w:r>
      <w:r w:rsidRPr="003C213A">
        <w:rPr>
          <w:rFonts w:hint="cs"/>
          <w:rtl/>
        </w:rPr>
        <w:t>»</w:t>
      </w:r>
      <w:r w:rsidR="00424735">
        <w:rPr>
          <w:rFonts w:hint="cs"/>
          <w:rtl/>
        </w:rPr>
        <w:t>.</w:t>
      </w:r>
      <w:r w:rsidR="00424735">
        <w:rPr>
          <w:rStyle w:val="FootnoteReference"/>
          <w:rtl/>
        </w:rPr>
        <w:footnoteReference w:id="50"/>
      </w:r>
    </w:p>
    <w:p w:rsidR="00EC2EA5" w:rsidRPr="003C213A" w:rsidRDefault="00EC2EA5" w:rsidP="00634270">
      <w:pPr>
        <w:jc w:val="both"/>
        <w:rPr>
          <w:rtl/>
        </w:rPr>
      </w:pPr>
      <w:r w:rsidRPr="003C213A">
        <w:rPr>
          <w:rFonts w:hint="cs"/>
          <w:rtl/>
        </w:rPr>
        <w:t xml:space="preserve">بین «حسین بن سعید» که مربوط به </w:t>
      </w:r>
      <w:r w:rsidRPr="003C213A">
        <w:rPr>
          <w:rtl/>
        </w:rPr>
        <w:t>دوره‌</w:t>
      </w:r>
      <w:r w:rsidRPr="003C213A">
        <w:rPr>
          <w:rFonts w:hint="cs"/>
          <w:rtl/>
        </w:rPr>
        <w:t xml:space="preserve">ی امام هادی </w:t>
      </w:r>
      <w:r w:rsidRPr="003C213A">
        <w:rPr>
          <w:rtl/>
        </w:rPr>
        <w:t>عل</w:t>
      </w:r>
      <w:r w:rsidRPr="003C213A">
        <w:rPr>
          <w:rFonts w:hint="cs"/>
          <w:rtl/>
        </w:rPr>
        <w:t>ی</w:t>
      </w:r>
      <w:r w:rsidRPr="003C213A">
        <w:rPr>
          <w:rFonts w:hint="eastAsia"/>
          <w:rtl/>
        </w:rPr>
        <w:t>ه‌السلام</w:t>
      </w:r>
      <w:r w:rsidRPr="003C213A">
        <w:rPr>
          <w:rFonts w:hint="cs"/>
          <w:rtl/>
        </w:rPr>
        <w:t xml:space="preserve"> است و امام باقر یا امام صادق علیهماالسلام 4 واسطه وجود دارد؛ </w:t>
      </w:r>
      <w:r w:rsidRPr="003C213A">
        <w:rPr>
          <w:rtl/>
        </w:rPr>
        <w:t>درحال</w:t>
      </w:r>
      <w:r w:rsidRPr="003C213A">
        <w:rPr>
          <w:rFonts w:hint="cs"/>
          <w:rtl/>
        </w:rPr>
        <w:t>ی‌</w:t>
      </w:r>
      <w:r w:rsidRPr="003C213A">
        <w:rPr>
          <w:rFonts w:hint="eastAsia"/>
          <w:rtl/>
        </w:rPr>
        <w:t>که</w:t>
      </w:r>
      <w:r w:rsidRPr="003C213A">
        <w:rPr>
          <w:rFonts w:hint="cs"/>
          <w:rtl/>
        </w:rPr>
        <w:t xml:space="preserve"> فاصله 120 سال است؛ یعنی اگر یکی از </w:t>
      </w:r>
      <w:r w:rsidRPr="003C213A">
        <w:rPr>
          <w:rtl/>
        </w:rPr>
        <w:t>واسطه‌ها</w:t>
      </w:r>
      <w:r w:rsidRPr="003C213A">
        <w:rPr>
          <w:rFonts w:hint="cs"/>
          <w:rtl/>
        </w:rPr>
        <w:t xml:space="preserve"> در جوانی از دنیا نرفته باشد، باید در این فاصله 3 واسطه باشد و </w:t>
      </w:r>
      <w:r w:rsidRPr="003C213A">
        <w:rPr>
          <w:rtl/>
        </w:rPr>
        <w:t>ه</w:t>
      </w:r>
      <w:r w:rsidRPr="003C213A">
        <w:rPr>
          <w:rFonts w:hint="cs"/>
          <w:rtl/>
        </w:rPr>
        <w:t>ی</w:t>
      </w:r>
      <w:r w:rsidRPr="003C213A">
        <w:rPr>
          <w:rFonts w:hint="eastAsia"/>
          <w:rtl/>
        </w:rPr>
        <w:t>چ‌</w:t>
      </w:r>
      <w:r w:rsidRPr="003C213A">
        <w:rPr>
          <w:rFonts w:hint="cs"/>
          <w:rtl/>
        </w:rPr>
        <w:t>ی</w:t>
      </w:r>
      <w:r w:rsidRPr="003C213A">
        <w:rPr>
          <w:rFonts w:hint="eastAsia"/>
          <w:rtl/>
        </w:rPr>
        <w:t>ک</w:t>
      </w:r>
      <w:r w:rsidRPr="003C213A">
        <w:rPr>
          <w:rFonts w:hint="cs"/>
          <w:rtl/>
        </w:rPr>
        <w:t xml:space="preserve"> از این راویان در جوانی از دنیا </w:t>
      </w:r>
      <w:r w:rsidRPr="003C213A">
        <w:rPr>
          <w:rtl/>
        </w:rPr>
        <w:t>نرفته‌اند</w:t>
      </w:r>
      <w:r w:rsidRPr="003C213A">
        <w:rPr>
          <w:rFonts w:hint="cs"/>
          <w:rtl/>
        </w:rPr>
        <w:t>.</w:t>
      </w:r>
    </w:p>
    <w:p w:rsidR="00EC2EA5" w:rsidRPr="003C213A" w:rsidRDefault="00EC2EA5" w:rsidP="00634270">
      <w:pPr>
        <w:jc w:val="both"/>
        <w:rPr>
          <w:rtl/>
        </w:rPr>
      </w:pPr>
      <w:r w:rsidRPr="003C213A">
        <w:rPr>
          <w:rFonts w:hint="cs"/>
          <w:rtl/>
        </w:rPr>
        <w:t xml:space="preserve">در این مثال از ابتدا شروع کرده و اساتید «الحسین بن سعید» را بررسی </w:t>
      </w:r>
      <w:r w:rsidRPr="003C213A">
        <w:rPr>
          <w:rtl/>
        </w:rPr>
        <w:t>م</w:t>
      </w:r>
      <w:r w:rsidRPr="003C213A">
        <w:rPr>
          <w:rFonts w:hint="cs"/>
          <w:rtl/>
        </w:rPr>
        <w:t>ی‌</w:t>
      </w:r>
      <w:r w:rsidRPr="003C213A">
        <w:rPr>
          <w:rFonts w:hint="eastAsia"/>
          <w:rtl/>
        </w:rPr>
        <w:t>کن</w:t>
      </w:r>
      <w:r w:rsidRPr="003C213A">
        <w:rPr>
          <w:rFonts w:hint="cs"/>
          <w:rtl/>
        </w:rPr>
        <w:t>ی</w:t>
      </w:r>
      <w:r w:rsidRPr="003C213A">
        <w:rPr>
          <w:rFonts w:hint="eastAsia"/>
          <w:rtl/>
        </w:rPr>
        <w:t>م</w:t>
      </w:r>
      <w:r w:rsidRPr="003C213A">
        <w:rPr>
          <w:rFonts w:hint="cs"/>
          <w:rtl/>
        </w:rPr>
        <w:t xml:space="preserve"> که مشخص </w:t>
      </w:r>
      <w:r w:rsidRPr="003C213A">
        <w:rPr>
          <w:rtl/>
        </w:rPr>
        <w:t>م</w:t>
      </w:r>
      <w:r w:rsidRPr="003C213A">
        <w:rPr>
          <w:rFonts w:hint="cs"/>
          <w:rtl/>
        </w:rPr>
        <w:t>ی‌</w:t>
      </w:r>
      <w:r w:rsidRPr="003C213A">
        <w:rPr>
          <w:rFonts w:hint="eastAsia"/>
          <w:rtl/>
        </w:rPr>
        <w:t>شود</w:t>
      </w:r>
      <w:r w:rsidRPr="003C213A">
        <w:rPr>
          <w:rFonts w:hint="cs"/>
          <w:rtl/>
        </w:rPr>
        <w:t xml:space="preserve"> هم «صفوان» و هم «فضاله» از اساتید وی </w:t>
      </w:r>
      <w:r w:rsidRPr="003C213A">
        <w:rPr>
          <w:rtl/>
        </w:rPr>
        <w:t>بوده‌اند</w:t>
      </w:r>
      <w:r w:rsidRPr="003C213A">
        <w:rPr>
          <w:rFonts w:hint="cs"/>
          <w:rtl/>
        </w:rPr>
        <w:t xml:space="preserve"> و درنتیجه سند </w:t>
      </w:r>
      <w:r w:rsidRPr="003C213A">
        <w:rPr>
          <w:rtl/>
        </w:rPr>
        <w:t>ا</w:t>
      </w:r>
      <w:r w:rsidRPr="003C213A">
        <w:rPr>
          <w:rFonts w:hint="cs"/>
          <w:rtl/>
        </w:rPr>
        <w:t>ی</w:t>
      </w:r>
      <w:r w:rsidRPr="003C213A">
        <w:rPr>
          <w:rFonts w:hint="eastAsia"/>
          <w:rtl/>
        </w:rPr>
        <w:t>ن‌گونه</w:t>
      </w:r>
      <w:r w:rsidRPr="003C213A">
        <w:rPr>
          <w:rFonts w:hint="cs"/>
          <w:rtl/>
        </w:rPr>
        <w:t xml:space="preserve"> </w:t>
      </w:r>
      <w:r w:rsidRPr="003C213A">
        <w:rPr>
          <w:rtl/>
        </w:rPr>
        <w:t>م</w:t>
      </w:r>
      <w:r w:rsidRPr="003C213A">
        <w:rPr>
          <w:rFonts w:hint="cs"/>
          <w:rtl/>
        </w:rPr>
        <w:t>ی‌</w:t>
      </w:r>
      <w:r w:rsidRPr="003C213A">
        <w:rPr>
          <w:rFonts w:hint="eastAsia"/>
          <w:rtl/>
        </w:rPr>
        <w:t>شود</w:t>
      </w:r>
      <w:r w:rsidRPr="003C213A">
        <w:rPr>
          <w:rFonts w:hint="cs"/>
          <w:rtl/>
        </w:rPr>
        <w:t>: «الحسین بن سعید عن صفوان و فضاله...».</w:t>
      </w:r>
    </w:p>
    <w:p w:rsidR="00EC2EA5" w:rsidRPr="000806CB" w:rsidRDefault="00EC2EA5" w:rsidP="00A77FEA">
      <w:pPr>
        <w:rPr>
          <w:rFonts w:cs="B Titr"/>
          <w:sz w:val="24"/>
          <w:szCs w:val="24"/>
          <w:rtl/>
        </w:rPr>
      </w:pPr>
      <w:r w:rsidRPr="000806CB">
        <w:rPr>
          <w:rFonts w:cs="B Titr" w:hint="cs"/>
          <w:sz w:val="24"/>
          <w:szCs w:val="24"/>
          <w:rtl/>
        </w:rPr>
        <w:t xml:space="preserve">ب) اشتباه در </w:t>
      </w:r>
      <w:r w:rsidRPr="000806CB">
        <w:rPr>
          <w:rFonts w:cs="B Titr"/>
          <w:sz w:val="24"/>
          <w:szCs w:val="24"/>
          <w:rtl/>
        </w:rPr>
        <w:t>واسطه‌ها</w:t>
      </w:r>
      <w:r w:rsidRPr="000806CB">
        <w:rPr>
          <w:rFonts w:cs="B Titr" w:hint="cs"/>
          <w:sz w:val="24"/>
          <w:szCs w:val="24"/>
          <w:rtl/>
        </w:rPr>
        <w:t>:</w:t>
      </w:r>
    </w:p>
    <w:p w:rsidR="00EC2EA5" w:rsidRPr="001F4C84" w:rsidRDefault="00EC2EA5" w:rsidP="00424735">
      <w:pPr>
        <w:jc w:val="both"/>
        <w:rPr>
          <w:rtl/>
        </w:rPr>
      </w:pPr>
      <w:r w:rsidRPr="000806CB">
        <w:rPr>
          <w:rFonts w:cs="B Titr" w:hint="cs"/>
          <w:sz w:val="24"/>
          <w:szCs w:val="24"/>
          <w:rtl/>
        </w:rPr>
        <w:t>مثال 1:</w:t>
      </w:r>
      <w:r>
        <w:rPr>
          <w:rFonts w:hint="cs"/>
          <w:rtl/>
        </w:rPr>
        <w:t xml:space="preserve"> </w:t>
      </w:r>
      <w:r w:rsidRPr="001F4C84">
        <w:rPr>
          <w:rFonts w:hint="cs"/>
          <w:rtl/>
        </w:rPr>
        <w:t>«</w:t>
      </w:r>
      <w:r w:rsidRPr="001F4C84">
        <w:rPr>
          <w:rtl/>
        </w:rPr>
        <w:t>5</w:t>
      </w:r>
      <w:r w:rsidRPr="001F4C84">
        <w:rPr>
          <w:rFonts w:hint="cs"/>
          <w:rtl/>
        </w:rPr>
        <w:t>.</w:t>
      </w:r>
      <w:r w:rsidRPr="001F4C84">
        <w:rPr>
          <w:rtl/>
        </w:rPr>
        <w:t xml:space="preserve"> مُحَمَّدُ بْنُ إِسْمَاعِیلَ عَنِ الْفَضْلِ بْنِ شَاذَانَ عَنِ ابْنِ أَبِی عُمَیرٍ عَنْ مُعَاوِیةَ بْنِ عُثْمَانَ عَنْ إِسْمَاعِیلَ بْنِ یسَارٍ قَالَ قَالَ أَبُو عَبْدِ اللَّه</w:t>
      </w:r>
      <w:r w:rsidRPr="001F4C84">
        <w:rPr>
          <w:rFonts w:hint="cs"/>
          <w:rtl/>
        </w:rPr>
        <w:t xml:space="preserve"> علیه‌السلام»</w:t>
      </w:r>
      <w:r w:rsidR="00424735">
        <w:rPr>
          <w:rFonts w:hint="cs"/>
          <w:rtl/>
        </w:rPr>
        <w:t>.</w:t>
      </w:r>
      <w:r w:rsidR="00424735">
        <w:rPr>
          <w:rStyle w:val="FootnoteReference"/>
          <w:rtl/>
        </w:rPr>
        <w:footnoteReference w:id="51"/>
      </w:r>
    </w:p>
    <w:p w:rsidR="00EC2EA5" w:rsidRPr="003C213A" w:rsidRDefault="00EC2EA5" w:rsidP="00634270">
      <w:pPr>
        <w:jc w:val="both"/>
        <w:rPr>
          <w:rtl/>
        </w:rPr>
      </w:pPr>
      <w:r w:rsidRPr="003C213A">
        <w:rPr>
          <w:rFonts w:hint="cs"/>
          <w:rtl/>
        </w:rPr>
        <w:t xml:space="preserve">در این مثال سند ازلحاظ زمانی دچار اشکال نیست؛ اما تصحیفی در آن اتفاق افتاده است. این روایت را «ابن </w:t>
      </w:r>
      <w:r w:rsidRPr="003C213A">
        <w:rPr>
          <w:rtl/>
        </w:rPr>
        <w:t>أب</w:t>
      </w:r>
      <w:r w:rsidRPr="003C213A">
        <w:rPr>
          <w:rFonts w:hint="cs"/>
          <w:rtl/>
        </w:rPr>
        <w:t xml:space="preserve">ی عمیر» از «معاویه بن عثمان» نقل </w:t>
      </w:r>
      <w:r w:rsidRPr="003C213A">
        <w:rPr>
          <w:rtl/>
        </w:rPr>
        <w:t>م</w:t>
      </w:r>
      <w:r w:rsidRPr="003C213A">
        <w:rPr>
          <w:rFonts w:hint="cs"/>
          <w:rtl/>
        </w:rPr>
        <w:t>ی‌</w:t>
      </w:r>
      <w:r w:rsidRPr="003C213A">
        <w:rPr>
          <w:rFonts w:hint="eastAsia"/>
          <w:rtl/>
        </w:rPr>
        <w:t>کند</w:t>
      </w:r>
      <w:r w:rsidRPr="003C213A">
        <w:rPr>
          <w:rFonts w:hint="cs"/>
          <w:rtl/>
        </w:rPr>
        <w:t xml:space="preserve">؛ </w:t>
      </w:r>
      <w:r w:rsidRPr="003C213A">
        <w:rPr>
          <w:rtl/>
        </w:rPr>
        <w:t>درحال</w:t>
      </w:r>
      <w:r w:rsidRPr="003C213A">
        <w:rPr>
          <w:rFonts w:hint="cs"/>
          <w:rtl/>
        </w:rPr>
        <w:t>ی‌</w:t>
      </w:r>
      <w:r w:rsidRPr="003C213A">
        <w:rPr>
          <w:rFonts w:hint="eastAsia"/>
          <w:rtl/>
        </w:rPr>
        <w:t>که</w:t>
      </w:r>
      <w:r w:rsidRPr="003C213A">
        <w:rPr>
          <w:rFonts w:hint="cs"/>
          <w:rtl/>
        </w:rPr>
        <w:t xml:space="preserve"> «معاویه بن عثمان» از اساتید «ابن </w:t>
      </w:r>
      <w:r w:rsidRPr="003C213A">
        <w:rPr>
          <w:rtl/>
        </w:rPr>
        <w:t>أب</w:t>
      </w:r>
      <w:r w:rsidRPr="003C213A">
        <w:rPr>
          <w:rFonts w:hint="cs"/>
          <w:rtl/>
        </w:rPr>
        <w:t>ی عمیر» نیست. برای اینکه مشخص شود راوی اصلی کیست:</w:t>
      </w:r>
    </w:p>
    <w:p w:rsidR="00EC2EA5" w:rsidRPr="006142D2" w:rsidRDefault="00EC2EA5" w:rsidP="003729C2">
      <w:pPr>
        <w:ind w:left="720"/>
        <w:jc w:val="both"/>
        <w:rPr>
          <w:rtl/>
        </w:rPr>
      </w:pPr>
      <w:r w:rsidRPr="006142D2">
        <w:rPr>
          <w:rFonts w:hint="cs"/>
          <w:rtl/>
        </w:rPr>
        <w:t xml:space="preserve">ابتدا هرکدام از اساتید «ابن </w:t>
      </w:r>
      <w:r w:rsidRPr="006142D2">
        <w:rPr>
          <w:rtl/>
        </w:rPr>
        <w:t>أب</w:t>
      </w:r>
      <w:r w:rsidRPr="006142D2">
        <w:rPr>
          <w:rFonts w:hint="cs"/>
          <w:rtl/>
        </w:rPr>
        <w:t xml:space="preserve">ی عمیر» را که نام آنها «معاویه» است جدا </w:t>
      </w:r>
      <w:r w:rsidRPr="006142D2">
        <w:rPr>
          <w:rtl/>
        </w:rPr>
        <w:t>م</w:t>
      </w:r>
      <w:r w:rsidRPr="006142D2">
        <w:rPr>
          <w:rFonts w:hint="cs"/>
          <w:rtl/>
        </w:rPr>
        <w:t>ی‌</w:t>
      </w:r>
      <w:r w:rsidRPr="006142D2">
        <w:rPr>
          <w:rFonts w:hint="eastAsia"/>
          <w:rtl/>
        </w:rPr>
        <w:t>کن</w:t>
      </w:r>
      <w:r w:rsidRPr="006142D2">
        <w:rPr>
          <w:rFonts w:hint="cs"/>
          <w:rtl/>
        </w:rPr>
        <w:t>ی</w:t>
      </w:r>
      <w:r w:rsidRPr="006142D2">
        <w:rPr>
          <w:rFonts w:hint="eastAsia"/>
          <w:rtl/>
        </w:rPr>
        <w:t>م</w:t>
      </w:r>
      <w:r w:rsidRPr="006142D2">
        <w:rPr>
          <w:rFonts w:hint="cs"/>
          <w:rtl/>
        </w:rPr>
        <w:t>؛</w:t>
      </w:r>
    </w:p>
    <w:p w:rsidR="00EC2EA5" w:rsidRPr="006142D2" w:rsidRDefault="00EC2EA5" w:rsidP="003729C2">
      <w:pPr>
        <w:ind w:left="720"/>
        <w:jc w:val="both"/>
        <w:rPr>
          <w:rtl/>
        </w:rPr>
      </w:pPr>
      <w:r w:rsidRPr="006142D2">
        <w:rPr>
          <w:rFonts w:hint="cs"/>
          <w:rtl/>
        </w:rPr>
        <w:t xml:space="preserve">سپس بررسی </w:t>
      </w:r>
      <w:r w:rsidRPr="006142D2">
        <w:rPr>
          <w:rtl/>
        </w:rPr>
        <w:t>م</w:t>
      </w:r>
      <w:r w:rsidRPr="006142D2">
        <w:rPr>
          <w:rFonts w:hint="cs"/>
          <w:rtl/>
        </w:rPr>
        <w:t>ی‌</w:t>
      </w:r>
      <w:r w:rsidRPr="006142D2">
        <w:rPr>
          <w:rFonts w:hint="eastAsia"/>
          <w:rtl/>
        </w:rPr>
        <w:t>کن</w:t>
      </w:r>
      <w:r w:rsidRPr="006142D2">
        <w:rPr>
          <w:rFonts w:hint="cs"/>
          <w:rtl/>
        </w:rPr>
        <w:t>ی</w:t>
      </w:r>
      <w:r w:rsidRPr="006142D2">
        <w:rPr>
          <w:rFonts w:hint="eastAsia"/>
          <w:rtl/>
        </w:rPr>
        <w:t>م</w:t>
      </w:r>
      <w:r w:rsidRPr="006142D2">
        <w:rPr>
          <w:rFonts w:hint="cs"/>
          <w:rtl/>
        </w:rPr>
        <w:t xml:space="preserve"> نام </w:t>
      </w:r>
      <w:r w:rsidRPr="006142D2">
        <w:rPr>
          <w:rtl/>
        </w:rPr>
        <w:t>کدام‌</w:t>
      </w:r>
      <w:r w:rsidRPr="006142D2">
        <w:rPr>
          <w:rFonts w:hint="cs"/>
          <w:rtl/>
        </w:rPr>
        <w:t>ی</w:t>
      </w:r>
      <w:r w:rsidRPr="006142D2">
        <w:rPr>
          <w:rFonts w:hint="eastAsia"/>
          <w:rtl/>
        </w:rPr>
        <w:t>ک</w:t>
      </w:r>
      <w:r w:rsidRPr="006142D2">
        <w:rPr>
          <w:rFonts w:hint="cs"/>
          <w:rtl/>
        </w:rPr>
        <w:t xml:space="preserve"> از شاگردان «اسماعیل بن یسار»، «معاویه» است.</w:t>
      </w:r>
    </w:p>
    <w:p w:rsidR="00EC2EA5" w:rsidRPr="003C213A" w:rsidRDefault="00EC2EA5" w:rsidP="00634270">
      <w:pPr>
        <w:jc w:val="both"/>
        <w:rPr>
          <w:rtl/>
        </w:rPr>
      </w:pPr>
      <w:r w:rsidRPr="003C213A">
        <w:rPr>
          <w:rFonts w:hint="cs"/>
          <w:rtl/>
        </w:rPr>
        <w:t xml:space="preserve">ازآنجایی‌که «اسماعیل بن یسار» مشترک بین چند نفر است، با مراجعه به شاگردان امام صادق علیه‌السلام مشخص </w:t>
      </w:r>
      <w:r w:rsidRPr="003C213A">
        <w:rPr>
          <w:rtl/>
        </w:rPr>
        <w:t>م</w:t>
      </w:r>
      <w:r w:rsidRPr="003C213A">
        <w:rPr>
          <w:rFonts w:hint="cs"/>
          <w:rtl/>
        </w:rPr>
        <w:t>ی‌</w:t>
      </w:r>
      <w:r w:rsidRPr="003C213A">
        <w:rPr>
          <w:rFonts w:hint="eastAsia"/>
          <w:rtl/>
        </w:rPr>
        <w:t>شود</w:t>
      </w:r>
      <w:r w:rsidRPr="003C213A">
        <w:rPr>
          <w:rFonts w:hint="cs"/>
          <w:rtl/>
        </w:rPr>
        <w:t xml:space="preserve"> که منظور از «اسماعیل بن یسار» در این روایت کدام است. سپس با توجه به شاگردان آن مشخص </w:t>
      </w:r>
      <w:r w:rsidRPr="003C213A">
        <w:rPr>
          <w:rtl/>
        </w:rPr>
        <w:t>م</w:t>
      </w:r>
      <w:r w:rsidRPr="003C213A">
        <w:rPr>
          <w:rFonts w:hint="cs"/>
          <w:rtl/>
        </w:rPr>
        <w:t>ی‌</w:t>
      </w:r>
      <w:r w:rsidRPr="003C213A">
        <w:rPr>
          <w:rFonts w:hint="eastAsia"/>
          <w:rtl/>
        </w:rPr>
        <w:t>شود</w:t>
      </w:r>
      <w:r w:rsidRPr="003C213A">
        <w:rPr>
          <w:rFonts w:hint="cs"/>
          <w:rtl/>
        </w:rPr>
        <w:t xml:space="preserve"> که «معاویه بن عمار الدهنی» از شاگردان وی </w:t>
      </w:r>
      <w:r w:rsidRPr="003C213A">
        <w:rPr>
          <w:rFonts w:hint="cs"/>
          <w:rtl/>
        </w:rPr>
        <w:lastRenderedPageBreak/>
        <w:t xml:space="preserve">بوده است. پس در حقیقت سند اصلی </w:t>
      </w:r>
      <w:r w:rsidRPr="003C213A">
        <w:rPr>
          <w:rtl/>
        </w:rPr>
        <w:t>ا</w:t>
      </w:r>
      <w:r w:rsidRPr="003C213A">
        <w:rPr>
          <w:rFonts w:hint="cs"/>
          <w:rtl/>
        </w:rPr>
        <w:t>ی</w:t>
      </w:r>
      <w:r w:rsidRPr="003C213A">
        <w:rPr>
          <w:rFonts w:hint="eastAsia"/>
          <w:rtl/>
        </w:rPr>
        <w:t>ن‌گونه</w:t>
      </w:r>
      <w:r w:rsidRPr="003C213A">
        <w:rPr>
          <w:rFonts w:hint="cs"/>
          <w:rtl/>
        </w:rPr>
        <w:t xml:space="preserve"> بوده است: «...ابن </w:t>
      </w:r>
      <w:r w:rsidRPr="003C213A">
        <w:rPr>
          <w:rtl/>
        </w:rPr>
        <w:t>أب</w:t>
      </w:r>
      <w:r w:rsidRPr="003C213A">
        <w:rPr>
          <w:rFonts w:hint="cs"/>
          <w:rtl/>
        </w:rPr>
        <w:t>ی عمیر عن معاویه بن عمار...» که به خاطر نگارش، «عمار» به «عثمان» تبدیل شده است.</w:t>
      </w:r>
    </w:p>
    <w:p w:rsidR="00EC2EA5" w:rsidRPr="00A77FEA" w:rsidRDefault="00EC2EA5" w:rsidP="00634270">
      <w:pPr>
        <w:jc w:val="both"/>
        <w:rPr>
          <w:color w:val="FF0000"/>
          <w:rtl/>
        </w:rPr>
      </w:pPr>
      <w:r w:rsidRPr="00A77FEA">
        <w:rPr>
          <w:rFonts w:hint="cs"/>
          <w:color w:val="FF0000"/>
          <w:highlight w:val="yellow"/>
          <w:rtl/>
        </w:rPr>
        <w:t xml:space="preserve">این تصحیف دشوارتر از دو مثال قبل است؛ زیرا در آن دو مثال با توجه به </w:t>
      </w:r>
      <w:r w:rsidRPr="00A77FEA">
        <w:rPr>
          <w:color w:val="FF0000"/>
          <w:highlight w:val="yellow"/>
          <w:rtl/>
        </w:rPr>
        <w:t>فاصله‌</w:t>
      </w:r>
      <w:r w:rsidRPr="00A77FEA">
        <w:rPr>
          <w:rFonts w:hint="cs"/>
          <w:color w:val="FF0000"/>
          <w:highlight w:val="yellow"/>
          <w:rtl/>
        </w:rPr>
        <w:t xml:space="preserve">ی زمانی تصحیف مشخص </w:t>
      </w:r>
      <w:r w:rsidRPr="00A77FEA">
        <w:rPr>
          <w:color w:val="FF0000"/>
          <w:highlight w:val="yellow"/>
          <w:rtl/>
        </w:rPr>
        <w:t>م</w:t>
      </w:r>
      <w:r w:rsidRPr="00A77FEA">
        <w:rPr>
          <w:rFonts w:hint="cs"/>
          <w:color w:val="FF0000"/>
          <w:highlight w:val="yellow"/>
          <w:rtl/>
        </w:rPr>
        <w:t>ی‌</w:t>
      </w:r>
      <w:r w:rsidRPr="00A77FEA">
        <w:rPr>
          <w:rFonts w:hint="eastAsia"/>
          <w:color w:val="FF0000"/>
          <w:highlight w:val="yellow"/>
          <w:rtl/>
        </w:rPr>
        <w:t>شد</w:t>
      </w:r>
      <w:r w:rsidRPr="00A77FEA">
        <w:rPr>
          <w:rFonts w:hint="cs"/>
          <w:color w:val="FF0000"/>
          <w:highlight w:val="yellow"/>
          <w:rtl/>
        </w:rPr>
        <w:t xml:space="preserve"> اما در این سند که در است تصحیف رخ داده است، </w:t>
      </w:r>
      <w:r w:rsidRPr="00A77FEA">
        <w:rPr>
          <w:color w:val="FF0000"/>
          <w:highlight w:val="yellow"/>
          <w:rtl/>
        </w:rPr>
        <w:t>به دوا</w:t>
      </w:r>
      <w:r w:rsidRPr="00A77FEA">
        <w:rPr>
          <w:rFonts w:hint="cs"/>
          <w:color w:val="FF0000"/>
          <w:highlight w:val="yellow"/>
          <w:rtl/>
        </w:rPr>
        <w:t xml:space="preserve"> تصحیف مشخص </w:t>
      </w:r>
      <w:r w:rsidRPr="00A77FEA">
        <w:rPr>
          <w:color w:val="FF0000"/>
          <w:highlight w:val="yellow"/>
          <w:rtl/>
        </w:rPr>
        <w:t>نم</w:t>
      </w:r>
      <w:r w:rsidRPr="00A77FEA">
        <w:rPr>
          <w:rFonts w:hint="cs"/>
          <w:color w:val="FF0000"/>
          <w:highlight w:val="yellow"/>
          <w:rtl/>
        </w:rPr>
        <w:t>ی‌</w:t>
      </w:r>
      <w:r w:rsidRPr="00A77FEA">
        <w:rPr>
          <w:rFonts w:hint="eastAsia"/>
          <w:color w:val="FF0000"/>
          <w:highlight w:val="yellow"/>
          <w:rtl/>
        </w:rPr>
        <w:t>شود</w:t>
      </w:r>
      <w:r w:rsidRPr="00A77FEA">
        <w:rPr>
          <w:rFonts w:hint="cs"/>
          <w:color w:val="FF0000"/>
          <w:highlight w:val="yellow"/>
          <w:rtl/>
        </w:rPr>
        <w:t>.</w:t>
      </w:r>
    </w:p>
    <w:p w:rsidR="00EC2EA5" w:rsidRPr="003C213A" w:rsidRDefault="00EC2EA5" w:rsidP="00855AF5">
      <w:pPr>
        <w:jc w:val="both"/>
        <w:rPr>
          <w:rtl/>
        </w:rPr>
      </w:pPr>
      <w:r w:rsidRPr="000806CB">
        <w:rPr>
          <w:rFonts w:cs="B Titr" w:hint="cs"/>
          <w:sz w:val="24"/>
          <w:szCs w:val="24"/>
          <w:rtl/>
        </w:rPr>
        <w:t>مثال 2:</w:t>
      </w:r>
      <w:r w:rsidRPr="003C213A">
        <w:rPr>
          <w:rFonts w:hint="cs"/>
          <w:rtl/>
        </w:rPr>
        <w:t xml:space="preserve"> «</w:t>
      </w:r>
      <w:r w:rsidRPr="003C213A">
        <w:rPr>
          <w:rtl/>
        </w:rPr>
        <w:t>3- عَلِی بْنُ إِبْرَاهِیمَ عَنْ مُحَمَّدِ بْنِ عِیسَی عَنْ یونُسَ عَنْ جَمِیلِ بْنِ دَرَّاج</w:t>
      </w:r>
      <w:r w:rsidRPr="003C213A">
        <w:rPr>
          <w:rFonts w:hint="cs"/>
          <w:rtl/>
        </w:rPr>
        <w:t>»</w:t>
      </w:r>
      <w:r w:rsidR="00855AF5">
        <w:rPr>
          <w:rFonts w:hint="cs"/>
          <w:rtl/>
        </w:rPr>
        <w:t>.</w:t>
      </w:r>
      <w:r w:rsidR="00855AF5">
        <w:rPr>
          <w:rStyle w:val="FootnoteReference"/>
          <w:rtl/>
        </w:rPr>
        <w:footnoteReference w:id="52"/>
      </w:r>
    </w:p>
    <w:p w:rsidR="00EC2EA5" w:rsidRPr="003C213A" w:rsidRDefault="00EC2EA5" w:rsidP="00634270">
      <w:pPr>
        <w:jc w:val="both"/>
        <w:rPr>
          <w:rtl/>
        </w:rPr>
      </w:pPr>
      <w:r w:rsidRPr="003C213A">
        <w:rPr>
          <w:rFonts w:hint="cs"/>
          <w:rtl/>
        </w:rPr>
        <w:t xml:space="preserve">این سند در </w:t>
      </w:r>
      <w:r w:rsidRPr="003C213A">
        <w:rPr>
          <w:rtl/>
        </w:rPr>
        <w:t>نسخه‌ها</w:t>
      </w:r>
      <w:r w:rsidRPr="003C213A">
        <w:rPr>
          <w:rFonts w:hint="cs"/>
          <w:rtl/>
        </w:rPr>
        <w:t xml:space="preserve">ی کنونی تصحیح شده و در </w:t>
      </w:r>
      <w:r w:rsidRPr="003C213A">
        <w:rPr>
          <w:rtl/>
        </w:rPr>
        <w:t>نسخه‌ها</w:t>
      </w:r>
      <w:r w:rsidRPr="003C213A">
        <w:rPr>
          <w:rFonts w:hint="cs"/>
          <w:rtl/>
        </w:rPr>
        <w:t xml:space="preserve">ی قدیمی به این صورت بوده است: «علی بن ابراهیم عن </w:t>
      </w:r>
      <w:r w:rsidRPr="003C213A">
        <w:rPr>
          <w:rtl/>
        </w:rPr>
        <w:t>أب</w:t>
      </w:r>
      <w:r w:rsidRPr="003C213A">
        <w:rPr>
          <w:rFonts w:hint="cs"/>
          <w:rtl/>
        </w:rPr>
        <w:t>ی</w:t>
      </w:r>
      <w:r w:rsidRPr="003C213A">
        <w:rPr>
          <w:rFonts w:hint="eastAsia"/>
          <w:rtl/>
        </w:rPr>
        <w:t>ه</w:t>
      </w:r>
      <w:r w:rsidRPr="003C213A">
        <w:rPr>
          <w:rFonts w:hint="cs"/>
          <w:rtl/>
        </w:rPr>
        <w:t xml:space="preserve"> عن محمد بن عیسی...» که با بررسی طبقه مشخص </w:t>
      </w:r>
      <w:r w:rsidRPr="003C213A">
        <w:rPr>
          <w:rtl/>
        </w:rPr>
        <w:t>م</w:t>
      </w:r>
      <w:r w:rsidRPr="003C213A">
        <w:rPr>
          <w:rFonts w:hint="cs"/>
          <w:rtl/>
        </w:rPr>
        <w:t>ی‌</w:t>
      </w:r>
      <w:r w:rsidRPr="003C213A">
        <w:rPr>
          <w:rFonts w:hint="eastAsia"/>
          <w:rtl/>
        </w:rPr>
        <w:t>شود</w:t>
      </w:r>
      <w:r w:rsidRPr="003C213A">
        <w:rPr>
          <w:rFonts w:hint="cs"/>
          <w:rtl/>
        </w:rPr>
        <w:t xml:space="preserve"> «عن </w:t>
      </w:r>
      <w:r w:rsidRPr="003C213A">
        <w:rPr>
          <w:rtl/>
        </w:rPr>
        <w:t>أب</w:t>
      </w:r>
      <w:r w:rsidRPr="003C213A">
        <w:rPr>
          <w:rFonts w:hint="cs"/>
          <w:rtl/>
        </w:rPr>
        <w:t>ی</w:t>
      </w:r>
      <w:r w:rsidRPr="003C213A">
        <w:rPr>
          <w:rFonts w:hint="eastAsia"/>
          <w:rtl/>
        </w:rPr>
        <w:t>ه</w:t>
      </w:r>
      <w:r w:rsidRPr="003C213A">
        <w:rPr>
          <w:rFonts w:hint="cs"/>
          <w:rtl/>
        </w:rPr>
        <w:t xml:space="preserve">» نباید در این سند باشد و «علی بن ابراهیم» </w:t>
      </w:r>
      <w:r w:rsidRPr="003C213A">
        <w:rPr>
          <w:rtl/>
        </w:rPr>
        <w:t>مستق</w:t>
      </w:r>
      <w:r w:rsidRPr="003C213A">
        <w:rPr>
          <w:rFonts w:hint="cs"/>
          <w:rtl/>
        </w:rPr>
        <w:t>ی</w:t>
      </w:r>
      <w:r w:rsidRPr="003C213A">
        <w:rPr>
          <w:rFonts w:hint="eastAsia"/>
          <w:rtl/>
        </w:rPr>
        <w:t>ماً</w:t>
      </w:r>
      <w:r w:rsidRPr="003C213A">
        <w:rPr>
          <w:rFonts w:hint="cs"/>
          <w:rtl/>
        </w:rPr>
        <w:t xml:space="preserve"> از محمد بن عیسی نقل روایت دارد.</w:t>
      </w:r>
    </w:p>
    <w:p w:rsidR="00EC2EA5" w:rsidRPr="003C213A" w:rsidRDefault="00EC2EA5" w:rsidP="00855AF5">
      <w:pPr>
        <w:jc w:val="both"/>
        <w:rPr>
          <w:rtl/>
        </w:rPr>
      </w:pPr>
      <w:r w:rsidRPr="00855AF5">
        <w:rPr>
          <w:rFonts w:cs="B Titr" w:hint="cs"/>
          <w:sz w:val="24"/>
          <w:szCs w:val="24"/>
          <w:rtl/>
        </w:rPr>
        <w:t>مثال 3:</w:t>
      </w:r>
      <w:r w:rsidRPr="003C213A">
        <w:rPr>
          <w:rFonts w:hint="cs"/>
          <w:rtl/>
        </w:rPr>
        <w:t xml:space="preserve"> «</w:t>
      </w:r>
      <w:r w:rsidRPr="003C213A">
        <w:rPr>
          <w:rtl/>
        </w:rPr>
        <w:t>7- أَحْمَدُ بْنُ مُحَمَّدٍ عَنِ الْحُسَینِ بْنِ سَعِیدٍ عَنِ الْحُسَینِ بْنِ عُثْمَانَ عَنْ سُلَیمَانَ بْنِ عَمْرٍو عَنْ أَبِی عَبْدِ اللَّه</w:t>
      </w:r>
      <w:r w:rsidRPr="003C213A">
        <w:rPr>
          <w:rFonts w:hint="cs"/>
          <w:rtl/>
        </w:rPr>
        <w:t xml:space="preserve"> علیه‌السلام»</w:t>
      </w:r>
      <w:r w:rsidR="00855AF5">
        <w:rPr>
          <w:rFonts w:hint="cs"/>
          <w:rtl/>
        </w:rPr>
        <w:t>.</w:t>
      </w:r>
      <w:r w:rsidR="00855AF5">
        <w:rPr>
          <w:rStyle w:val="FootnoteReference"/>
          <w:rtl/>
        </w:rPr>
        <w:footnoteReference w:id="53"/>
      </w:r>
    </w:p>
    <w:p w:rsidR="00EC2EA5" w:rsidRPr="003C213A" w:rsidRDefault="00EC2EA5" w:rsidP="00634270">
      <w:pPr>
        <w:jc w:val="both"/>
        <w:rPr>
          <w:rtl/>
        </w:rPr>
      </w:pPr>
      <w:r w:rsidRPr="003C213A">
        <w:rPr>
          <w:rFonts w:hint="cs"/>
          <w:rtl/>
        </w:rPr>
        <w:t xml:space="preserve">«کلینی» متوفای 329 است و تا امام صادق علیه‌السلام که شهادت ایشان در سال 148 است، 181 سال فاصله دارد. با توجه به اینکه متوسط عمر مفید هر راوی 40 سال است، باید بین «کلینی» تا امام علیه‌السلام 5 راوی واسطه باشند؛ </w:t>
      </w:r>
      <w:r w:rsidRPr="003C213A">
        <w:rPr>
          <w:rtl/>
        </w:rPr>
        <w:t>درحال</w:t>
      </w:r>
      <w:r w:rsidRPr="003C213A">
        <w:rPr>
          <w:rFonts w:hint="cs"/>
          <w:rtl/>
        </w:rPr>
        <w:t>ی‌</w:t>
      </w:r>
      <w:r w:rsidRPr="003C213A">
        <w:rPr>
          <w:rFonts w:hint="eastAsia"/>
          <w:rtl/>
        </w:rPr>
        <w:t>که</w:t>
      </w:r>
      <w:r w:rsidRPr="003C213A">
        <w:rPr>
          <w:rFonts w:hint="cs"/>
          <w:rtl/>
        </w:rPr>
        <w:t xml:space="preserve"> در این سند 4 واسطه ذکر شده است. درنتیجه باید راویان را بررسی کنیم که از دو حال خارج نیست:</w:t>
      </w:r>
    </w:p>
    <w:p w:rsidR="00EC2EA5" w:rsidRPr="006142D2" w:rsidRDefault="00EC2EA5" w:rsidP="003729C2">
      <w:pPr>
        <w:ind w:left="720"/>
        <w:jc w:val="both"/>
        <w:rPr>
          <w:rtl/>
        </w:rPr>
      </w:pPr>
      <w:r w:rsidRPr="006142D2">
        <w:rPr>
          <w:rFonts w:hint="cs"/>
          <w:rtl/>
        </w:rPr>
        <w:t>یا یکی از راویان جزء معمرین بوده؛</w:t>
      </w:r>
    </w:p>
    <w:p w:rsidR="00EC2EA5" w:rsidRPr="006142D2" w:rsidRDefault="00EC2EA5" w:rsidP="003729C2">
      <w:pPr>
        <w:ind w:left="720"/>
        <w:jc w:val="both"/>
        <w:rPr>
          <w:rtl/>
        </w:rPr>
      </w:pPr>
      <w:r w:rsidRPr="006142D2">
        <w:rPr>
          <w:rFonts w:hint="cs"/>
          <w:rtl/>
        </w:rPr>
        <w:t>یا اینکه اشتباهی در سند اتفاق افتاده است.</w:t>
      </w:r>
    </w:p>
    <w:p w:rsidR="00EC2EA5" w:rsidRPr="003C213A" w:rsidRDefault="00EC2EA5" w:rsidP="00634270">
      <w:pPr>
        <w:jc w:val="both"/>
        <w:rPr>
          <w:rtl/>
        </w:rPr>
      </w:pPr>
      <w:r w:rsidRPr="003C213A">
        <w:rPr>
          <w:rFonts w:hint="cs"/>
          <w:rtl/>
        </w:rPr>
        <w:t xml:space="preserve">با بررسی راویان این سند مشخص </w:t>
      </w:r>
      <w:r w:rsidRPr="003C213A">
        <w:rPr>
          <w:rtl/>
        </w:rPr>
        <w:t>م</w:t>
      </w:r>
      <w:r w:rsidRPr="003C213A">
        <w:rPr>
          <w:rFonts w:hint="cs"/>
          <w:rtl/>
        </w:rPr>
        <w:t>ی‌</w:t>
      </w:r>
      <w:r w:rsidRPr="003C213A">
        <w:rPr>
          <w:rFonts w:hint="eastAsia"/>
          <w:rtl/>
        </w:rPr>
        <w:t>شود</w:t>
      </w:r>
      <w:r w:rsidRPr="003C213A">
        <w:rPr>
          <w:rFonts w:hint="cs"/>
          <w:rtl/>
        </w:rPr>
        <w:t xml:space="preserve"> که:</w:t>
      </w:r>
    </w:p>
    <w:p w:rsidR="00EC2EA5" w:rsidRPr="006142D2" w:rsidRDefault="00EC2EA5" w:rsidP="003729C2">
      <w:pPr>
        <w:ind w:left="720"/>
        <w:jc w:val="both"/>
        <w:rPr>
          <w:rtl/>
        </w:rPr>
      </w:pPr>
      <w:r w:rsidRPr="006142D2">
        <w:rPr>
          <w:rFonts w:hint="cs"/>
          <w:rtl/>
        </w:rPr>
        <w:t>«احمد بن محمد» از اساتید «کلینی» بوده است؛</w:t>
      </w:r>
    </w:p>
    <w:p w:rsidR="00EC2EA5" w:rsidRPr="006142D2" w:rsidRDefault="00EC2EA5" w:rsidP="003729C2">
      <w:pPr>
        <w:ind w:left="720"/>
        <w:jc w:val="both"/>
        <w:rPr>
          <w:rtl/>
        </w:rPr>
      </w:pPr>
      <w:r w:rsidRPr="006142D2">
        <w:rPr>
          <w:rFonts w:hint="cs"/>
          <w:rtl/>
        </w:rPr>
        <w:t>«حسین بن سعید» نیز از اساتید «احمد بن محمد» بوده است؛</w:t>
      </w:r>
    </w:p>
    <w:p w:rsidR="00EC2EA5" w:rsidRPr="006142D2" w:rsidRDefault="00EC2EA5" w:rsidP="003729C2">
      <w:pPr>
        <w:ind w:left="720"/>
        <w:jc w:val="both"/>
        <w:rPr>
          <w:rtl/>
        </w:rPr>
      </w:pPr>
      <w:r w:rsidRPr="006142D2">
        <w:rPr>
          <w:rFonts w:hint="cs"/>
          <w:rtl/>
        </w:rPr>
        <w:t>اما «حسین بن عثمان» از اساتید «حسین بن سعید» نبوده است.</w:t>
      </w:r>
    </w:p>
    <w:p w:rsidR="00EC2EA5" w:rsidRPr="003C213A" w:rsidRDefault="00EC2EA5" w:rsidP="00634270">
      <w:pPr>
        <w:jc w:val="both"/>
        <w:rPr>
          <w:rtl/>
        </w:rPr>
      </w:pPr>
      <w:r w:rsidRPr="003C213A">
        <w:rPr>
          <w:rFonts w:hint="cs"/>
          <w:rtl/>
        </w:rPr>
        <w:t xml:space="preserve">درنتیجه بین «حسین بن سعید» و «حسین بن عثمان» یک واسطه نیامده است که باید مشخص شود این واسطه کدام راوی بوده است. برای پیدا کردن این واسطه، باید دید کدام‌یک از اساتید «حسین بن سعید»، از شاگردان «حسین بن عثمان» </w:t>
      </w:r>
      <w:r w:rsidRPr="003C213A">
        <w:rPr>
          <w:rtl/>
        </w:rPr>
        <w:t>بوده‌اند</w:t>
      </w:r>
      <w:r w:rsidRPr="003C213A">
        <w:rPr>
          <w:rFonts w:hint="cs"/>
          <w:rtl/>
        </w:rPr>
        <w:t xml:space="preserve">؛ یعنی «حسین بن سعید» با چه </w:t>
      </w:r>
      <w:r w:rsidRPr="003C213A">
        <w:rPr>
          <w:rtl/>
        </w:rPr>
        <w:t>واسطه‌ا</w:t>
      </w:r>
      <w:r w:rsidRPr="003C213A">
        <w:rPr>
          <w:rFonts w:hint="cs"/>
          <w:rtl/>
        </w:rPr>
        <w:t>ی از «حسین بن عثمان» نقل روایت دارد.</w:t>
      </w:r>
    </w:p>
    <w:p w:rsidR="00EC2EA5" w:rsidRPr="003C213A" w:rsidRDefault="00EC2EA5" w:rsidP="00634270">
      <w:pPr>
        <w:jc w:val="both"/>
        <w:rPr>
          <w:rtl/>
        </w:rPr>
      </w:pPr>
      <w:r w:rsidRPr="003C213A">
        <w:rPr>
          <w:rFonts w:hint="cs"/>
          <w:rtl/>
        </w:rPr>
        <w:t xml:space="preserve">اگر بین این دو چند واسطه وجود داشت، </w:t>
      </w:r>
      <w:r w:rsidRPr="003C213A">
        <w:rPr>
          <w:rtl/>
        </w:rPr>
        <w:t>راو</w:t>
      </w:r>
      <w:r w:rsidRPr="003C213A">
        <w:rPr>
          <w:rFonts w:hint="cs"/>
          <w:rtl/>
        </w:rPr>
        <w:t>ی‌</w:t>
      </w:r>
      <w:r w:rsidRPr="003C213A">
        <w:rPr>
          <w:rFonts w:hint="eastAsia"/>
          <w:rtl/>
        </w:rPr>
        <w:t>ا</w:t>
      </w:r>
      <w:r w:rsidRPr="003C213A">
        <w:rPr>
          <w:rFonts w:hint="cs"/>
          <w:rtl/>
        </w:rPr>
        <w:t xml:space="preserve">ی که در سند نیامده مردد بین این چند نفر </w:t>
      </w:r>
      <w:r w:rsidRPr="003C213A">
        <w:rPr>
          <w:rtl/>
        </w:rPr>
        <w:t>م</w:t>
      </w:r>
      <w:r w:rsidRPr="003C213A">
        <w:rPr>
          <w:rFonts w:hint="cs"/>
          <w:rtl/>
        </w:rPr>
        <w:t>ی‌</w:t>
      </w:r>
      <w:r w:rsidRPr="003C213A">
        <w:rPr>
          <w:rFonts w:hint="eastAsia"/>
          <w:rtl/>
        </w:rPr>
        <w:t>شود</w:t>
      </w:r>
      <w:r w:rsidRPr="003C213A">
        <w:rPr>
          <w:rFonts w:hint="cs"/>
          <w:rtl/>
        </w:rPr>
        <w:t xml:space="preserve"> که اگر همه ثقه باشند، سند مشکلی نخواهد داشت؛ اما اگر یکی از آنها ضعیف باشد، سند ضعیف خواهد شد.</w:t>
      </w:r>
    </w:p>
    <w:p w:rsidR="00EC2EA5" w:rsidRPr="003C213A" w:rsidRDefault="00EC2EA5" w:rsidP="00634270">
      <w:pPr>
        <w:jc w:val="both"/>
        <w:rPr>
          <w:rtl/>
        </w:rPr>
      </w:pPr>
      <w:r w:rsidRPr="003C213A">
        <w:rPr>
          <w:rFonts w:hint="cs"/>
          <w:rtl/>
        </w:rPr>
        <w:t xml:space="preserve">برای پیدا کردن </w:t>
      </w:r>
      <w:r w:rsidRPr="003C213A">
        <w:rPr>
          <w:rtl/>
        </w:rPr>
        <w:t>واسطه‌</w:t>
      </w:r>
      <w:r w:rsidRPr="003C213A">
        <w:rPr>
          <w:rFonts w:hint="cs"/>
          <w:rtl/>
        </w:rPr>
        <w:t xml:space="preserve">ی بین این دو راوی، </w:t>
      </w:r>
      <w:r w:rsidRPr="003C213A">
        <w:rPr>
          <w:rtl/>
        </w:rPr>
        <w:t>م</w:t>
      </w:r>
      <w:r w:rsidRPr="003C213A">
        <w:rPr>
          <w:rFonts w:hint="cs"/>
          <w:rtl/>
        </w:rPr>
        <w:t>ی‌</w:t>
      </w:r>
      <w:r w:rsidRPr="003C213A">
        <w:rPr>
          <w:rFonts w:hint="eastAsia"/>
          <w:rtl/>
        </w:rPr>
        <w:t>توان</w:t>
      </w:r>
      <w:r w:rsidRPr="003C213A">
        <w:rPr>
          <w:rFonts w:hint="cs"/>
          <w:rtl/>
        </w:rPr>
        <w:t xml:space="preserve"> نام این دو راوی را در </w:t>
      </w:r>
      <w:r w:rsidRPr="003C213A">
        <w:rPr>
          <w:rtl/>
        </w:rPr>
        <w:t>کتاب‌ها</w:t>
      </w:r>
      <w:r w:rsidRPr="003C213A">
        <w:rPr>
          <w:rFonts w:hint="cs"/>
          <w:rtl/>
        </w:rPr>
        <w:t>ی روایی جستجو کرد. به این نحو که با جستجوی عطفی (جستجوی عباراتی که نام هر دو راوی در آن آمده باشد)، به دنبال اسنادی بود که هر دو راوی در آن هستند.</w:t>
      </w:r>
    </w:p>
    <w:p w:rsidR="00EC2EA5" w:rsidRPr="003C213A" w:rsidRDefault="00EC2EA5" w:rsidP="003B18F0">
      <w:pPr>
        <w:jc w:val="both"/>
        <w:rPr>
          <w:rtl/>
        </w:rPr>
      </w:pPr>
      <w:r w:rsidRPr="003C213A">
        <w:rPr>
          <w:rFonts w:hint="cs"/>
          <w:rtl/>
        </w:rPr>
        <w:t xml:space="preserve">جستجوی نام این دو راوی نشان </w:t>
      </w:r>
      <w:r w:rsidRPr="003C213A">
        <w:rPr>
          <w:rtl/>
        </w:rPr>
        <w:t>م</w:t>
      </w:r>
      <w:r w:rsidRPr="003C213A">
        <w:rPr>
          <w:rFonts w:hint="cs"/>
          <w:rtl/>
        </w:rPr>
        <w:t>ی‌</w:t>
      </w:r>
      <w:r w:rsidRPr="003C213A">
        <w:rPr>
          <w:rFonts w:hint="eastAsia"/>
          <w:rtl/>
        </w:rPr>
        <w:t>دهد</w:t>
      </w:r>
      <w:r w:rsidRPr="003C213A">
        <w:rPr>
          <w:rFonts w:hint="cs"/>
          <w:rtl/>
        </w:rPr>
        <w:t xml:space="preserve"> که «فضاله بن ایوب» </w:t>
      </w:r>
      <w:r w:rsidRPr="003C213A">
        <w:rPr>
          <w:rtl/>
        </w:rPr>
        <w:t>واسطه‌</w:t>
      </w:r>
      <w:r w:rsidRPr="003C213A">
        <w:rPr>
          <w:rFonts w:hint="cs"/>
          <w:rtl/>
        </w:rPr>
        <w:t>ی بین این دو راوی است: «</w:t>
      </w:r>
      <w:r w:rsidRPr="003C213A">
        <w:rPr>
          <w:rtl/>
        </w:rPr>
        <w:t>1- مُحَمَّدُ بْنُ یحْیی وَ غَیرُهُ عَنْ أَحْمَدَ بْنِ مُحَمَّدٍ عَنِ الْحُسَینِ بْنِ سَعِیدٍ عَنْ فَضَالَةَ عَنِ الْحُسَینِ بْنِ عُثْمَانَ عَنْ سَمَاعَةَ عَنْ أَبِی بَصِیرٍ</w:t>
      </w:r>
      <w:r w:rsidR="003B18F0">
        <w:rPr>
          <w:rFonts w:hint="cs"/>
          <w:rtl/>
        </w:rPr>
        <w:t>»؛</w:t>
      </w:r>
      <w:r w:rsidR="003B18F0">
        <w:rPr>
          <w:rStyle w:val="FootnoteReference"/>
          <w:rtl/>
        </w:rPr>
        <w:footnoteReference w:id="54"/>
      </w:r>
    </w:p>
    <w:p w:rsidR="00EC2EA5" w:rsidRPr="003C213A" w:rsidRDefault="00EC2EA5" w:rsidP="00634270">
      <w:pPr>
        <w:jc w:val="both"/>
        <w:rPr>
          <w:rtl/>
        </w:rPr>
      </w:pPr>
      <w:r w:rsidRPr="003C213A">
        <w:rPr>
          <w:rFonts w:hint="cs"/>
          <w:rtl/>
        </w:rPr>
        <w:t xml:space="preserve">و درنتیجه روایت از ارسال خارج شده و سند روایت </w:t>
      </w:r>
      <w:r w:rsidRPr="003C213A">
        <w:rPr>
          <w:rtl/>
        </w:rPr>
        <w:t>ا</w:t>
      </w:r>
      <w:r w:rsidRPr="003C213A">
        <w:rPr>
          <w:rFonts w:hint="cs"/>
          <w:rtl/>
        </w:rPr>
        <w:t>ی</w:t>
      </w:r>
      <w:r w:rsidRPr="003C213A">
        <w:rPr>
          <w:rFonts w:hint="eastAsia"/>
          <w:rtl/>
        </w:rPr>
        <w:t>ن‌گونه</w:t>
      </w:r>
      <w:r w:rsidRPr="003C213A">
        <w:rPr>
          <w:rFonts w:hint="cs"/>
          <w:rtl/>
        </w:rPr>
        <w:t xml:space="preserve"> خواهد بود: «...الحسین بن سعید عن فضاله بن ایوب عن الحسین بن عثمان...».</w:t>
      </w:r>
    </w:p>
    <w:p w:rsidR="00EC2EA5" w:rsidRPr="003C213A" w:rsidRDefault="00EC2EA5" w:rsidP="00634270">
      <w:pPr>
        <w:jc w:val="both"/>
        <w:rPr>
          <w:rtl/>
        </w:rPr>
      </w:pPr>
      <w:r w:rsidRPr="003C213A">
        <w:rPr>
          <w:rFonts w:hint="cs"/>
          <w:rtl/>
        </w:rPr>
        <w:t>تمام راویان این سند ثقه هستند و درنتیجه سند معتبر روایت معتبر است.</w:t>
      </w:r>
    </w:p>
    <w:p w:rsidR="00EC2EA5" w:rsidRPr="003C213A" w:rsidRDefault="00EC2EA5" w:rsidP="003B18F0">
      <w:pPr>
        <w:jc w:val="both"/>
        <w:rPr>
          <w:rtl/>
        </w:rPr>
      </w:pPr>
      <w:r w:rsidRPr="003B18F0">
        <w:rPr>
          <w:rFonts w:cs="B Titr" w:hint="cs"/>
          <w:sz w:val="24"/>
          <w:szCs w:val="24"/>
          <w:rtl/>
        </w:rPr>
        <w:t>مثال 4:</w:t>
      </w:r>
      <w:r w:rsidRPr="003C213A">
        <w:rPr>
          <w:rFonts w:hint="cs"/>
          <w:rtl/>
        </w:rPr>
        <w:t xml:space="preserve"> «</w:t>
      </w:r>
      <w:r w:rsidRPr="003C213A">
        <w:rPr>
          <w:rtl/>
        </w:rPr>
        <w:t>16- مُحَمَّدُ بْنُ یعْقُوبَ عَنْ سَهْلِ بْنِ زِیادٍ عَنْ أَحْمَدَ بْنِ مُحَمَّدٍ عَنْ</w:t>
      </w:r>
      <w:r w:rsidRPr="003C213A">
        <w:rPr>
          <w:rFonts w:hint="cs"/>
          <w:rtl/>
        </w:rPr>
        <w:t xml:space="preserve"> </w:t>
      </w:r>
      <w:r w:rsidRPr="003C213A">
        <w:rPr>
          <w:rtl/>
        </w:rPr>
        <w:t>دَاوُدَ بْنِ سِرْحَانَ عَنْ أَبِی عَبْدِ اللَّه</w:t>
      </w:r>
      <w:r w:rsidRPr="003C213A">
        <w:rPr>
          <w:rFonts w:hint="cs"/>
          <w:rtl/>
        </w:rPr>
        <w:t xml:space="preserve"> علیه‌السلا</w:t>
      </w:r>
      <w:r w:rsidR="003B18F0">
        <w:rPr>
          <w:rFonts w:hint="cs"/>
          <w:rtl/>
        </w:rPr>
        <w:t>م».</w:t>
      </w:r>
      <w:r w:rsidR="003B18F0">
        <w:rPr>
          <w:rStyle w:val="FootnoteReference"/>
          <w:rtl/>
        </w:rPr>
        <w:footnoteReference w:id="55"/>
      </w:r>
    </w:p>
    <w:p w:rsidR="00EC2EA5" w:rsidRPr="003C213A" w:rsidRDefault="00EC2EA5" w:rsidP="00634270">
      <w:pPr>
        <w:jc w:val="both"/>
        <w:rPr>
          <w:rtl/>
        </w:rPr>
      </w:pPr>
      <w:r w:rsidRPr="003C213A">
        <w:rPr>
          <w:rFonts w:hint="cs"/>
          <w:rtl/>
        </w:rPr>
        <w:t xml:space="preserve">با توجه به </w:t>
      </w:r>
      <w:r w:rsidRPr="003C213A">
        <w:rPr>
          <w:rtl/>
        </w:rPr>
        <w:t>فاصله‌</w:t>
      </w:r>
      <w:r w:rsidRPr="003C213A">
        <w:rPr>
          <w:rFonts w:hint="cs"/>
          <w:rtl/>
        </w:rPr>
        <w:t xml:space="preserve">ی «کلینی» تا «امام صادق علیه‌السلام» باید 5 واسطه بین «کلینی» و «امام صادق علیه‌السلام» وجود داشته باشد؛ </w:t>
      </w:r>
      <w:r w:rsidRPr="003C213A">
        <w:rPr>
          <w:rtl/>
        </w:rPr>
        <w:t>درحال</w:t>
      </w:r>
      <w:r w:rsidRPr="003C213A">
        <w:rPr>
          <w:rFonts w:hint="cs"/>
          <w:rtl/>
        </w:rPr>
        <w:t>ی‌</w:t>
      </w:r>
      <w:r w:rsidRPr="003C213A">
        <w:rPr>
          <w:rFonts w:hint="eastAsia"/>
          <w:rtl/>
        </w:rPr>
        <w:t>که</w:t>
      </w:r>
      <w:r w:rsidRPr="003C213A">
        <w:rPr>
          <w:rFonts w:hint="cs"/>
          <w:rtl/>
        </w:rPr>
        <w:t xml:space="preserve"> 3 واسطه در این سند آمده است. درنتیجه یا روایت مرسل است و یا افتادگی دارد. برای </w:t>
      </w:r>
      <w:r w:rsidRPr="003C213A">
        <w:rPr>
          <w:rtl/>
        </w:rPr>
        <w:t>ا</w:t>
      </w:r>
      <w:r w:rsidRPr="003C213A">
        <w:rPr>
          <w:rFonts w:hint="cs"/>
          <w:rtl/>
        </w:rPr>
        <w:t>ی</w:t>
      </w:r>
      <w:r w:rsidRPr="003C213A">
        <w:rPr>
          <w:rFonts w:hint="eastAsia"/>
          <w:rtl/>
        </w:rPr>
        <w:t>ن‌که</w:t>
      </w:r>
      <w:r w:rsidRPr="003C213A">
        <w:rPr>
          <w:rFonts w:hint="cs"/>
          <w:rtl/>
        </w:rPr>
        <w:t xml:space="preserve"> مشخص شود این سند افتادگی دارد یا نه و اگر افتادگی دارد، </w:t>
      </w:r>
      <w:r w:rsidRPr="003C213A">
        <w:rPr>
          <w:rtl/>
        </w:rPr>
        <w:t>واسطه‌ها</w:t>
      </w:r>
      <w:r w:rsidRPr="003C213A">
        <w:rPr>
          <w:rFonts w:hint="cs"/>
          <w:rtl/>
        </w:rPr>
        <w:t xml:space="preserve"> چه کسانی هستند، راویان را از ابتدای سند بررسی </w:t>
      </w:r>
      <w:r w:rsidRPr="003C213A">
        <w:rPr>
          <w:rtl/>
        </w:rPr>
        <w:t>م</w:t>
      </w:r>
      <w:r w:rsidRPr="003C213A">
        <w:rPr>
          <w:rFonts w:hint="cs"/>
          <w:rtl/>
        </w:rPr>
        <w:t>ی‌</w:t>
      </w:r>
      <w:r w:rsidRPr="003C213A">
        <w:rPr>
          <w:rFonts w:hint="eastAsia"/>
          <w:rtl/>
        </w:rPr>
        <w:t>کن</w:t>
      </w:r>
      <w:r w:rsidRPr="003C213A">
        <w:rPr>
          <w:rFonts w:hint="cs"/>
          <w:rtl/>
        </w:rPr>
        <w:t>ی</w:t>
      </w:r>
      <w:r w:rsidRPr="003C213A">
        <w:rPr>
          <w:rFonts w:hint="eastAsia"/>
          <w:rtl/>
        </w:rPr>
        <w:t>م</w:t>
      </w:r>
      <w:r w:rsidRPr="003C213A">
        <w:rPr>
          <w:rFonts w:hint="cs"/>
          <w:rtl/>
        </w:rPr>
        <w:t>.</w:t>
      </w:r>
    </w:p>
    <w:p w:rsidR="00EC2EA5" w:rsidRPr="003C213A" w:rsidRDefault="00EC2EA5" w:rsidP="00634270">
      <w:pPr>
        <w:jc w:val="both"/>
        <w:rPr>
          <w:rtl/>
        </w:rPr>
      </w:pPr>
      <w:r w:rsidRPr="003C213A">
        <w:rPr>
          <w:rFonts w:hint="cs"/>
          <w:rtl/>
        </w:rPr>
        <w:t xml:space="preserve">آیت الله شبیری معتقد است که این سند </w:t>
      </w:r>
      <w:r w:rsidRPr="003C213A">
        <w:rPr>
          <w:rtl/>
        </w:rPr>
        <w:t>ا</w:t>
      </w:r>
      <w:r w:rsidRPr="003C213A">
        <w:rPr>
          <w:rFonts w:hint="cs"/>
          <w:rtl/>
        </w:rPr>
        <w:t>ی</w:t>
      </w:r>
      <w:r w:rsidRPr="003C213A">
        <w:rPr>
          <w:rFonts w:hint="eastAsia"/>
          <w:rtl/>
        </w:rPr>
        <w:t>ن‌گونه</w:t>
      </w:r>
      <w:r w:rsidRPr="003C213A">
        <w:rPr>
          <w:rFonts w:hint="cs"/>
          <w:rtl/>
        </w:rPr>
        <w:t xml:space="preserve"> بوده است: «محمد بن یعقوب عن عده من اصحابنا عن سهل بن زیاد» و مرحوم تبریزی همین سند را درست </w:t>
      </w:r>
      <w:r w:rsidRPr="003C213A">
        <w:rPr>
          <w:rtl/>
        </w:rPr>
        <w:t>م</w:t>
      </w:r>
      <w:r w:rsidRPr="003C213A">
        <w:rPr>
          <w:rFonts w:hint="cs"/>
          <w:rtl/>
        </w:rPr>
        <w:t>ی‌</w:t>
      </w:r>
      <w:r w:rsidRPr="003C213A">
        <w:rPr>
          <w:rFonts w:hint="eastAsia"/>
          <w:rtl/>
        </w:rPr>
        <w:t>دانند</w:t>
      </w:r>
      <w:r w:rsidRPr="003C213A">
        <w:rPr>
          <w:rFonts w:hint="cs"/>
          <w:rtl/>
        </w:rPr>
        <w:t>.</w:t>
      </w:r>
    </w:p>
    <w:p w:rsidR="00EC2EA5" w:rsidRPr="003C213A" w:rsidRDefault="00EC2EA5" w:rsidP="00634270">
      <w:pPr>
        <w:jc w:val="both"/>
        <w:rPr>
          <w:rtl/>
        </w:rPr>
      </w:pPr>
      <w:r w:rsidRPr="003C213A">
        <w:rPr>
          <w:rFonts w:hint="cs"/>
          <w:rtl/>
        </w:rPr>
        <w:t xml:space="preserve">سندهایی که قبل از این ذکر شد اختلافی نبودند و هم مرحوم تبریزی و هم آیت الله شبیری اسناد را به یک نحو تصحیح </w:t>
      </w:r>
      <w:r w:rsidRPr="003C213A">
        <w:rPr>
          <w:rtl/>
        </w:rPr>
        <w:t>م</w:t>
      </w:r>
      <w:r w:rsidRPr="003C213A">
        <w:rPr>
          <w:rFonts w:hint="cs"/>
          <w:rtl/>
        </w:rPr>
        <w:t>ی‌</w:t>
      </w:r>
      <w:r w:rsidRPr="003C213A">
        <w:rPr>
          <w:rFonts w:hint="eastAsia"/>
          <w:rtl/>
        </w:rPr>
        <w:t>کنند</w:t>
      </w:r>
      <w:r w:rsidRPr="003C213A">
        <w:rPr>
          <w:rFonts w:hint="cs"/>
          <w:rtl/>
        </w:rPr>
        <w:t xml:space="preserve"> اما این سند اختلافی است.</w:t>
      </w:r>
    </w:p>
    <w:p w:rsidR="00EC2EA5" w:rsidRPr="000806CB" w:rsidRDefault="00EC2EA5" w:rsidP="00132F88">
      <w:pPr>
        <w:rPr>
          <w:rFonts w:cs="B Titr"/>
          <w:sz w:val="24"/>
          <w:szCs w:val="24"/>
          <w:rtl/>
        </w:rPr>
      </w:pPr>
      <w:r w:rsidRPr="000806CB">
        <w:rPr>
          <w:rFonts w:cs="B Titr" w:hint="cs"/>
          <w:sz w:val="24"/>
          <w:szCs w:val="24"/>
          <w:rtl/>
        </w:rPr>
        <w:lastRenderedPageBreak/>
        <w:t>کلام مرحوم تبریزی:</w:t>
      </w:r>
    </w:p>
    <w:p w:rsidR="00EC2EA5" w:rsidRPr="003C213A" w:rsidRDefault="00EC2EA5" w:rsidP="00461467">
      <w:pPr>
        <w:ind w:left="720"/>
        <w:jc w:val="both"/>
        <w:rPr>
          <w:rtl/>
        </w:rPr>
      </w:pPr>
      <w:r w:rsidRPr="003C213A">
        <w:rPr>
          <w:rFonts w:hint="cs"/>
          <w:rtl/>
        </w:rPr>
        <w:t>در تهذیب جلد 5 صفحه 134 این سند آمده است: «</w:t>
      </w:r>
      <w:r w:rsidRPr="003C213A">
        <w:rPr>
          <w:rtl/>
        </w:rPr>
        <w:t>114- مُحَمَّدُ بْنُ یعْقُوبَ عَنْ سَهْلِ بْنِ زِیاد</w:t>
      </w:r>
      <w:r w:rsidRPr="003C213A">
        <w:rPr>
          <w:rFonts w:hint="cs"/>
          <w:rtl/>
        </w:rPr>
        <w:t>...»؛</w:t>
      </w:r>
    </w:p>
    <w:p w:rsidR="00EC2EA5" w:rsidRPr="003C213A" w:rsidRDefault="00EC2EA5" w:rsidP="00461467">
      <w:pPr>
        <w:ind w:left="720"/>
        <w:jc w:val="both"/>
        <w:rPr>
          <w:rtl/>
        </w:rPr>
      </w:pPr>
      <w:r w:rsidRPr="003C213A">
        <w:rPr>
          <w:rFonts w:hint="cs"/>
          <w:rtl/>
        </w:rPr>
        <w:t>در تهذیب جلد 9 صفحه 75 این سند آمده است: «</w:t>
      </w:r>
      <w:r w:rsidRPr="003C213A">
        <w:rPr>
          <w:rtl/>
        </w:rPr>
        <w:t>53- مُحَمَّدُ بْنُ یعْقُوبَ عَنْ سَهْلِ بْنِ زِیاد</w:t>
      </w:r>
      <w:r w:rsidRPr="003C213A">
        <w:rPr>
          <w:rFonts w:hint="cs"/>
          <w:rtl/>
        </w:rPr>
        <w:t>...»؛</w:t>
      </w:r>
    </w:p>
    <w:p w:rsidR="00EC2EA5" w:rsidRPr="003C213A" w:rsidRDefault="00EC2EA5" w:rsidP="00634270">
      <w:pPr>
        <w:jc w:val="both"/>
        <w:rPr>
          <w:rtl/>
        </w:rPr>
      </w:pPr>
      <w:r w:rsidRPr="003C213A">
        <w:rPr>
          <w:rFonts w:hint="cs"/>
          <w:rtl/>
        </w:rPr>
        <w:t>در این اسناد بین «کلینی» و «سهل بن زیاد» واسطه نیست که شاهد بر این مطلب است که در سند، افتادگی وجود ندارد.</w:t>
      </w:r>
    </w:p>
    <w:p w:rsidR="00EC2EA5" w:rsidRPr="000806CB" w:rsidRDefault="00EC2EA5" w:rsidP="002C4F7C">
      <w:pPr>
        <w:rPr>
          <w:rFonts w:cs="B Titr"/>
          <w:sz w:val="24"/>
          <w:szCs w:val="24"/>
          <w:rtl/>
        </w:rPr>
      </w:pPr>
      <w:r w:rsidRPr="000806CB">
        <w:rPr>
          <w:rFonts w:cs="B Titr" w:hint="cs"/>
          <w:sz w:val="24"/>
          <w:szCs w:val="24"/>
          <w:rtl/>
        </w:rPr>
        <w:t>کلام آیت الله شبیری:</w:t>
      </w:r>
    </w:p>
    <w:p w:rsidR="00EC2EA5" w:rsidRPr="003C213A" w:rsidRDefault="00EC2EA5" w:rsidP="00634270">
      <w:pPr>
        <w:jc w:val="both"/>
        <w:rPr>
          <w:rtl/>
        </w:rPr>
      </w:pPr>
      <w:r w:rsidRPr="003C213A">
        <w:rPr>
          <w:rFonts w:hint="cs"/>
          <w:rtl/>
        </w:rPr>
        <w:t>در کافی جلد 4 صفحه 176 این سند ذکر شده است: «</w:t>
      </w:r>
      <w:r w:rsidRPr="003C213A">
        <w:rPr>
          <w:rtl/>
        </w:rPr>
        <w:t>1- عِدَّةٌ مِنْ أَصْحَابِنَا عَنْ سَهْلِ بْنِ زِیادٍ</w:t>
      </w:r>
      <w:r w:rsidRPr="003C213A">
        <w:rPr>
          <w:rFonts w:hint="cs"/>
          <w:rtl/>
        </w:rPr>
        <w:t xml:space="preserve">...». در این سند «عده من اصحابنا» </w:t>
      </w:r>
      <w:r w:rsidRPr="003C213A">
        <w:rPr>
          <w:rtl/>
        </w:rPr>
        <w:t>واسطه‌</w:t>
      </w:r>
      <w:r w:rsidRPr="003C213A">
        <w:rPr>
          <w:rFonts w:hint="cs"/>
          <w:rtl/>
        </w:rPr>
        <w:t xml:space="preserve">ی بین «کلینی» و «سهل بن زیاد» قرار گرفته است. این مطلب نشان </w:t>
      </w:r>
      <w:r w:rsidRPr="003C213A">
        <w:rPr>
          <w:rtl/>
        </w:rPr>
        <w:t>م</w:t>
      </w:r>
      <w:r w:rsidRPr="003C213A">
        <w:rPr>
          <w:rFonts w:hint="cs"/>
          <w:rtl/>
        </w:rPr>
        <w:t>ی‌</w:t>
      </w:r>
      <w:r w:rsidRPr="003C213A">
        <w:rPr>
          <w:rFonts w:hint="eastAsia"/>
          <w:rtl/>
        </w:rPr>
        <w:t>دهد</w:t>
      </w:r>
      <w:r w:rsidRPr="003C213A">
        <w:rPr>
          <w:rFonts w:hint="cs"/>
          <w:rtl/>
        </w:rPr>
        <w:t xml:space="preserve"> که «عده من اصحابنا» از ابتدای سند افتاده است.</w:t>
      </w:r>
    </w:p>
    <w:p w:rsidR="00EC2EA5" w:rsidRPr="003C213A" w:rsidRDefault="00EC2EA5" w:rsidP="00634270">
      <w:pPr>
        <w:jc w:val="both"/>
        <w:rPr>
          <w:rtl/>
        </w:rPr>
      </w:pPr>
      <w:r w:rsidRPr="000806CB">
        <w:rPr>
          <w:rFonts w:cs="B Titr" w:hint="cs"/>
          <w:sz w:val="24"/>
          <w:szCs w:val="24"/>
          <w:rtl/>
        </w:rPr>
        <w:t>کلام استاد:</w:t>
      </w:r>
      <w:r w:rsidRPr="003C213A">
        <w:rPr>
          <w:rFonts w:hint="cs"/>
          <w:rtl/>
        </w:rPr>
        <w:t xml:space="preserve"> دو سندی که مرحوم تبریزی به‌عنوان شاهد بر مطلب خود </w:t>
      </w:r>
      <w:r w:rsidRPr="003C213A">
        <w:rPr>
          <w:rtl/>
        </w:rPr>
        <w:t>آورده‌اند</w:t>
      </w:r>
      <w:r w:rsidRPr="003C213A">
        <w:rPr>
          <w:rFonts w:hint="cs"/>
          <w:rtl/>
        </w:rPr>
        <w:t xml:space="preserve">، از کتاب «تهذیب» است و شاهدی که آیت الله شبیری بر مطلب خود ذکر </w:t>
      </w:r>
      <w:r w:rsidRPr="003C213A">
        <w:rPr>
          <w:rtl/>
        </w:rPr>
        <w:t>م</w:t>
      </w:r>
      <w:r w:rsidRPr="003C213A">
        <w:rPr>
          <w:rFonts w:hint="cs"/>
          <w:rtl/>
        </w:rPr>
        <w:t>ی‌</w:t>
      </w:r>
      <w:r w:rsidRPr="003C213A">
        <w:rPr>
          <w:rFonts w:hint="eastAsia"/>
          <w:rtl/>
        </w:rPr>
        <w:t>کنند</w:t>
      </w:r>
      <w:r w:rsidRPr="003C213A">
        <w:rPr>
          <w:rFonts w:hint="cs"/>
          <w:rtl/>
        </w:rPr>
        <w:t xml:space="preserve"> از خود «کلینی» است</w:t>
      </w:r>
      <w:r w:rsidRPr="003C213A">
        <w:rPr>
          <w:rtl/>
        </w:rPr>
        <w:t xml:space="preserve">؛ </w:t>
      </w:r>
      <w:r w:rsidRPr="003C213A">
        <w:rPr>
          <w:rFonts w:hint="cs"/>
          <w:rtl/>
        </w:rPr>
        <w:t xml:space="preserve">بنابراین یکی از </w:t>
      </w:r>
      <w:r w:rsidRPr="003C213A">
        <w:rPr>
          <w:rtl/>
        </w:rPr>
        <w:t>سؤالات</w:t>
      </w:r>
      <w:r w:rsidRPr="003C213A">
        <w:rPr>
          <w:rFonts w:hint="cs"/>
          <w:rtl/>
        </w:rPr>
        <w:t>ی که در حل تصحیف وجود دارد این است که باید به همان کتابی که سند در آن ذکر شده است رجوع کرد (</w:t>
      </w:r>
      <w:r w:rsidRPr="003C213A">
        <w:rPr>
          <w:rtl/>
        </w:rPr>
        <w:t>همان‌گونه</w:t>
      </w:r>
      <w:r w:rsidRPr="003C213A">
        <w:rPr>
          <w:rFonts w:hint="cs"/>
          <w:rtl/>
        </w:rPr>
        <w:t xml:space="preserve"> که مرحوم تبریزی این کار را انجام </w:t>
      </w:r>
      <w:r w:rsidRPr="003C213A">
        <w:rPr>
          <w:rtl/>
        </w:rPr>
        <w:t>داده‌اند</w:t>
      </w:r>
      <w:r w:rsidRPr="003C213A">
        <w:rPr>
          <w:rFonts w:hint="cs"/>
          <w:rtl/>
        </w:rPr>
        <w:t>) یا به منبع اصلی (</w:t>
      </w:r>
      <w:r w:rsidRPr="003C213A">
        <w:rPr>
          <w:rtl/>
        </w:rPr>
        <w:t>همان‌گونه</w:t>
      </w:r>
      <w:r w:rsidRPr="003C213A">
        <w:rPr>
          <w:rFonts w:hint="cs"/>
          <w:rtl/>
        </w:rPr>
        <w:t xml:space="preserve"> که آیت الله شبیری این کار را انجام </w:t>
      </w:r>
      <w:r w:rsidRPr="003C213A">
        <w:rPr>
          <w:rtl/>
        </w:rPr>
        <w:t>داده‌اند</w:t>
      </w:r>
      <w:r w:rsidRPr="003C213A">
        <w:rPr>
          <w:rFonts w:hint="cs"/>
          <w:rtl/>
        </w:rPr>
        <w:t xml:space="preserve">). در بسیاری از موارد نتیجه یکسان است اما در بعضی از موارد نتیجه متفاوت </w:t>
      </w:r>
      <w:r w:rsidRPr="003C213A">
        <w:rPr>
          <w:rtl/>
        </w:rPr>
        <w:t>م</w:t>
      </w:r>
      <w:r w:rsidRPr="003C213A">
        <w:rPr>
          <w:rFonts w:hint="cs"/>
          <w:rtl/>
        </w:rPr>
        <w:t>ی‌</w:t>
      </w:r>
      <w:r w:rsidRPr="003C213A">
        <w:rPr>
          <w:rFonts w:hint="eastAsia"/>
          <w:rtl/>
        </w:rPr>
        <w:t>شود</w:t>
      </w:r>
      <w:r w:rsidRPr="003C213A">
        <w:rPr>
          <w:rFonts w:hint="cs"/>
          <w:rtl/>
        </w:rPr>
        <w:t>.</w:t>
      </w:r>
    </w:p>
    <w:p w:rsidR="00EC2EA5" w:rsidRPr="003C213A" w:rsidRDefault="00EC2EA5" w:rsidP="00461467">
      <w:pPr>
        <w:jc w:val="both"/>
        <w:rPr>
          <w:rtl/>
        </w:rPr>
      </w:pPr>
      <w:r w:rsidRPr="003C213A">
        <w:rPr>
          <w:rFonts w:hint="cs"/>
          <w:rtl/>
        </w:rPr>
        <w:t>در اینجا کلام آیت الله شبیری درست است. به این سند از استبصار توجه کنید: «</w:t>
      </w:r>
      <w:r w:rsidRPr="003C213A">
        <w:rPr>
          <w:rtl/>
        </w:rPr>
        <w:t>3- مُحَمَّدُ بْنُ یعْقُوبَ عَنْ عِدَّةٍ مِنْ أَصْحَابِنَا عَنْ سَهْلِ بْنِ زِیاد</w:t>
      </w:r>
      <w:r w:rsidR="00461467">
        <w:rPr>
          <w:rFonts w:hint="cs"/>
          <w:rtl/>
        </w:rPr>
        <w:t>...»</w:t>
      </w:r>
      <w:r w:rsidRPr="003C213A">
        <w:rPr>
          <w:rFonts w:hint="cs"/>
          <w:rtl/>
        </w:rPr>
        <w:t>.</w:t>
      </w:r>
      <w:r w:rsidR="00461467">
        <w:rPr>
          <w:rStyle w:val="FootnoteReference"/>
          <w:rtl/>
        </w:rPr>
        <w:footnoteReference w:id="56"/>
      </w:r>
      <w:r w:rsidRPr="003C213A">
        <w:rPr>
          <w:rFonts w:hint="cs"/>
          <w:rtl/>
        </w:rPr>
        <w:t xml:space="preserve"> در این سند، خود «شیخ طوسی» «عده من اصحابنا» را به‌عنوان </w:t>
      </w:r>
      <w:r w:rsidRPr="003C213A">
        <w:rPr>
          <w:rtl/>
        </w:rPr>
        <w:t>واسطه‌</w:t>
      </w:r>
      <w:r w:rsidRPr="003C213A">
        <w:rPr>
          <w:rFonts w:hint="cs"/>
          <w:rtl/>
        </w:rPr>
        <w:t xml:space="preserve">ی بین «کلینی» و «سهل بن زیاد» ذکر </w:t>
      </w:r>
      <w:r w:rsidRPr="003C213A">
        <w:rPr>
          <w:rtl/>
        </w:rPr>
        <w:t>م</w:t>
      </w:r>
      <w:r w:rsidRPr="003C213A">
        <w:rPr>
          <w:rFonts w:hint="cs"/>
          <w:rtl/>
        </w:rPr>
        <w:t>ی‌</w:t>
      </w:r>
      <w:r w:rsidRPr="003C213A">
        <w:rPr>
          <w:rFonts w:hint="eastAsia"/>
          <w:rtl/>
        </w:rPr>
        <w:t>کند</w:t>
      </w:r>
      <w:r w:rsidRPr="003C213A">
        <w:rPr>
          <w:rFonts w:hint="cs"/>
          <w:rtl/>
        </w:rPr>
        <w:t>.</w:t>
      </w:r>
    </w:p>
    <w:p w:rsidR="00EC2EA5" w:rsidRPr="003C213A" w:rsidRDefault="00EC2EA5" w:rsidP="00634270">
      <w:pPr>
        <w:jc w:val="both"/>
        <w:rPr>
          <w:rtl/>
        </w:rPr>
      </w:pPr>
      <w:r w:rsidRPr="003C213A">
        <w:rPr>
          <w:rFonts w:hint="cs"/>
          <w:rtl/>
        </w:rPr>
        <w:t xml:space="preserve">اینکه «شیخ طوسی» در «تهذیب» این واسطه را ذکر نکرده است به این علت است که در «کافی» بعضی از اسناد به‌صورت «عده من اصحابنا عن سهل بن زیاد» آمده و سندهای بعدی به‌صورت نقل مستقیم از «سهل بن زیاد» بوده است؛ یعنی اسناد بعدی تعلیق </w:t>
      </w:r>
      <w:r w:rsidRPr="003C213A">
        <w:rPr>
          <w:rtl/>
        </w:rPr>
        <w:t>داشته‌اند</w:t>
      </w:r>
      <w:r w:rsidRPr="003C213A">
        <w:rPr>
          <w:rFonts w:hint="cs"/>
          <w:rtl/>
        </w:rPr>
        <w:t xml:space="preserve">. «شیخ طوسی» در «تهذیب» احادیثی را که تعلیق </w:t>
      </w:r>
      <w:r w:rsidRPr="003C213A">
        <w:rPr>
          <w:rtl/>
        </w:rPr>
        <w:t>داشته‌اند</w:t>
      </w:r>
      <w:r w:rsidRPr="003C213A">
        <w:rPr>
          <w:rFonts w:hint="cs"/>
          <w:rtl/>
        </w:rPr>
        <w:t xml:space="preserve"> نقل کرده و گویا به تعلیق آنها متفطن نشده و همان سند را در «تهذیب» آورده و «عده من اصحابنا» را به‌عنوان واسطه ذکر نکرده است. </w:t>
      </w:r>
      <w:r w:rsidRPr="003C213A">
        <w:rPr>
          <w:rtl/>
        </w:rPr>
        <w:t>ازآنجا</w:t>
      </w:r>
      <w:r w:rsidRPr="003C213A">
        <w:rPr>
          <w:rFonts w:hint="cs"/>
          <w:rtl/>
        </w:rPr>
        <w:t>یی‌</w:t>
      </w:r>
      <w:r w:rsidRPr="003C213A">
        <w:rPr>
          <w:rFonts w:hint="eastAsia"/>
          <w:rtl/>
        </w:rPr>
        <w:t>که</w:t>
      </w:r>
      <w:r w:rsidRPr="003C213A">
        <w:rPr>
          <w:rFonts w:hint="cs"/>
          <w:rtl/>
        </w:rPr>
        <w:t xml:space="preserve"> فقط اسناد دارای تعلیق در «تهذیب» ذکر شده است، </w:t>
      </w:r>
      <w:r w:rsidRPr="003C213A">
        <w:rPr>
          <w:rtl/>
        </w:rPr>
        <w:t>قر</w:t>
      </w:r>
      <w:r w:rsidRPr="003C213A">
        <w:rPr>
          <w:rFonts w:hint="cs"/>
          <w:rtl/>
        </w:rPr>
        <w:t>ی</w:t>
      </w:r>
      <w:r w:rsidRPr="003C213A">
        <w:rPr>
          <w:rFonts w:hint="eastAsia"/>
          <w:rtl/>
        </w:rPr>
        <w:t>نه‌ا</w:t>
      </w:r>
      <w:r w:rsidRPr="003C213A">
        <w:rPr>
          <w:rFonts w:hint="cs"/>
          <w:rtl/>
        </w:rPr>
        <w:t>ی که بر تعلیق در «کافی» وجود داشته از بین رفته است و این باعث ایجاد مشکل شده است.</w:t>
      </w:r>
    </w:p>
    <w:p w:rsidR="00EC2EA5" w:rsidRPr="003C213A" w:rsidRDefault="00EC2EA5" w:rsidP="00634270">
      <w:pPr>
        <w:jc w:val="both"/>
        <w:rPr>
          <w:rtl/>
        </w:rPr>
      </w:pPr>
      <w:r w:rsidRPr="003C213A">
        <w:rPr>
          <w:rFonts w:hint="cs"/>
          <w:rtl/>
        </w:rPr>
        <w:t>بنابراین:</w:t>
      </w:r>
    </w:p>
    <w:p w:rsidR="00EC2EA5" w:rsidRPr="003C213A" w:rsidRDefault="00EC2EA5" w:rsidP="002C4F7C">
      <w:pPr>
        <w:ind w:left="720"/>
        <w:jc w:val="both"/>
        <w:rPr>
          <w:rtl/>
        </w:rPr>
      </w:pPr>
      <w:r w:rsidRPr="003C213A">
        <w:rPr>
          <w:rFonts w:hint="cs"/>
          <w:rtl/>
        </w:rPr>
        <w:t>سند ابتدایی در «کافی» دارای «عده من اصحابنا» بوده است؛</w:t>
      </w:r>
    </w:p>
    <w:p w:rsidR="00EC2EA5" w:rsidRPr="003C213A" w:rsidRDefault="00EC2EA5" w:rsidP="002C4F7C">
      <w:pPr>
        <w:ind w:left="720"/>
        <w:jc w:val="both"/>
        <w:rPr>
          <w:rtl/>
        </w:rPr>
      </w:pPr>
      <w:r w:rsidRPr="003C213A">
        <w:rPr>
          <w:rFonts w:hint="cs"/>
          <w:rtl/>
        </w:rPr>
        <w:t>روایات بعدی دارای تعلیق بوده و «عده من اصحابنا» در آن نبوده است؛</w:t>
      </w:r>
    </w:p>
    <w:p w:rsidR="00EC2EA5" w:rsidRPr="003C213A" w:rsidRDefault="00EC2EA5" w:rsidP="002C4F7C">
      <w:pPr>
        <w:ind w:left="720"/>
        <w:jc w:val="both"/>
        <w:rPr>
          <w:rtl/>
        </w:rPr>
      </w:pPr>
      <w:r w:rsidRPr="003C213A">
        <w:rPr>
          <w:rFonts w:hint="cs"/>
          <w:rtl/>
        </w:rPr>
        <w:t xml:space="preserve">«شیخ طوسی» روایات دارای تعلیق را </w:t>
      </w:r>
      <w:r w:rsidRPr="003C213A">
        <w:rPr>
          <w:rtl/>
        </w:rPr>
        <w:t>ع</w:t>
      </w:r>
      <w:r w:rsidRPr="003C213A">
        <w:rPr>
          <w:rFonts w:hint="cs"/>
          <w:rtl/>
        </w:rPr>
        <w:t>ی</w:t>
      </w:r>
      <w:r w:rsidRPr="003C213A">
        <w:rPr>
          <w:rFonts w:hint="eastAsia"/>
          <w:rtl/>
        </w:rPr>
        <w:t>ناً</w:t>
      </w:r>
      <w:r w:rsidRPr="003C213A">
        <w:rPr>
          <w:rFonts w:hint="cs"/>
          <w:rtl/>
        </w:rPr>
        <w:t xml:space="preserve"> و بدون </w:t>
      </w:r>
      <w:r w:rsidRPr="003C213A">
        <w:rPr>
          <w:rtl/>
        </w:rPr>
        <w:t>واسطه‌</w:t>
      </w:r>
      <w:r w:rsidRPr="003C213A">
        <w:rPr>
          <w:rFonts w:hint="cs"/>
          <w:rtl/>
        </w:rPr>
        <w:t>ی «عده من اصحابنا» در «تهذیب» آورده است؛</w:t>
      </w:r>
    </w:p>
    <w:p w:rsidR="00EC2EA5" w:rsidRPr="003C213A" w:rsidRDefault="00EC2EA5" w:rsidP="002C4F7C">
      <w:pPr>
        <w:ind w:left="720"/>
        <w:jc w:val="both"/>
        <w:rPr>
          <w:rtl/>
        </w:rPr>
      </w:pPr>
      <w:r w:rsidRPr="003C213A">
        <w:rPr>
          <w:rFonts w:hint="cs"/>
          <w:rtl/>
        </w:rPr>
        <w:t>در سندهای قبلی که در «تهذیب» آمده، «عده من اصحابنا» نبوده است؛</w:t>
      </w:r>
    </w:p>
    <w:p w:rsidR="00EC2EA5" w:rsidRPr="003C213A" w:rsidRDefault="00EC2EA5" w:rsidP="002C4F7C">
      <w:pPr>
        <w:ind w:left="720"/>
        <w:jc w:val="both"/>
        <w:rPr>
          <w:rtl/>
        </w:rPr>
      </w:pPr>
      <w:r w:rsidRPr="003C213A">
        <w:rPr>
          <w:rFonts w:hint="cs"/>
          <w:rtl/>
        </w:rPr>
        <w:t>درنتیجه مشکل تعلیق پدید آمده است؛</w:t>
      </w:r>
    </w:p>
    <w:p w:rsidR="00EC2EA5" w:rsidRPr="003C213A" w:rsidRDefault="00EC2EA5" w:rsidP="002C4F7C">
      <w:pPr>
        <w:ind w:left="720"/>
        <w:jc w:val="both"/>
        <w:rPr>
          <w:rtl/>
        </w:rPr>
      </w:pPr>
      <w:r w:rsidRPr="003C213A">
        <w:rPr>
          <w:rFonts w:hint="cs"/>
          <w:rtl/>
        </w:rPr>
        <w:t xml:space="preserve">اما با مراجعه به «کافی» که منبع اصلی است، روشن </w:t>
      </w:r>
      <w:r w:rsidRPr="003C213A">
        <w:rPr>
          <w:rtl/>
        </w:rPr>
        <w:t>م</w:t>
      </w:r>
      <w:r w:rsidRPr="003C213A">
        <w:rPr>
          <w:rFonts w:hint="cs"/>
          <w:rtl/>
        </w:rPr>
        <w:t>ی‌</w:t>
      </w:r>
      <w:r w:rsidRPr="003C213A">
        <w:rPr>
          <w:rFonts w:hint="eastAsia"/>
          <w:rtl/>
        </w:rPr>
        <w:t>شود</w:t>
      </w:r>
      <w:r w:rsidRPr="003C213A">
        <w:rPr>
          <w:rFonts w:hint="cs"/>
          <w:rtl/>
        </w:rPr>
        <w:t xml:space="preserve"> که «عده من اصحابنا» یا </w:t>
      </w:r>
      <w:r w:rsidRPr="003C213A">
        <w:rPr>
          <w:rtl/>
        </w:rPr>
        <w:t>صر</w:t>
      </w:r>
      <w:r w:rsidRPr="003C213A">
        <w:rPr>
          <w:rFonts w:hint="cs"/>
          <w:rtl/>
        </w:rPr>
        <w:t>ی</w:t>
      </w:r>
      <w:r w:rsidRPr="003C213A">
        <w:rPr>
          <w:rFonts w:hint="eastAsia"/>
          <w:rtl/>
        </w:rPr>
        <w:t>حاً</w:t>
      </w:r>
      <w:r w:rsidRPr="003C213A">
        <w:rPr>
          <w:rFonts w:hint="cs"/>
          <w:rtl/>
        </w:rPr>
        <w:t xml:space="preserve"> ذکر شده است یا در اسناد قبلی آمده است.</w:t>
      </w:r>
    </w:p>
    <w:p w:rsidR="00EC2EA5" w:rsidRPr="003C213A" w:rsidRDefault="00EC2EA5" w:rsidP="00634270">
      <w:pPr>
        <w:jc w:val="both"/>
        <w:rPr>
          <w:rtl/>
        </w:rPr>
      </w:pPr>
      <w:r w:rsidRPr="003C213A">
        <w:rPr>
          <w:rFonts w:hint="cs"/>
          <w:rtl/>
        </w:rPr>
        <w:t>درنتیجه برای بررسی اسناد باید به منبع اصلی رجوع کرد و اگر به منبعی که سند در آن ذکر شده است رجوع شود، ممکن است این اشکال برای ما نیز پدید بیاید.</w:t>
      </w:r>
    </w:p>
    <w:p w:rsidR="00EC2EA5" w:rsidRDefault="00EC2EA5">
      <w:pPr>
        <w:rPr>
          <w:rFonts w:ascii="B Titr" w:hAnsi="B Titr" w:cs="B Titr"/>
          <w:color w:val="auto"/>
          <w:sz w:val="24"/>
          <w:szCs w:val="24"/>
          <w:rtl/>
          <w:lang w:bidi="ar-SA"/>
        </w:rPr>
      </w:pPr>
      <w:r>
        <w:rPr>
          <w:rtl/>
        </w:rPr>
        <w:br w:type="page"/>
      </w:r>
    </w:p>
    <w:p w:rsidR="0094790F" w:rsidRDefault="0094790F" w:rsidP="00E42DFC">
      <w:pPr>
        <w:pStyle w:val="1"/>
        <w:rPr>
          <w:rtl/>
        </w:rPr>
      </w:pPr>
      <w:bookmarkStart w:id="52" w:name="_Toc40762358"/>
      <w:r>
        <w:rPr>
          <w:rFonts w:hint="cs"/>
          <w:rtl/>
        </w:rPr>
        <w:lastRenderedPageBreak/>
        <w:t>جلسه پنجم</w:t>
      </w:r>
      <w:r w:rsidR="00E42DFC">
        <w:rPr>
          <w:rFonts w:hint="cs"/>
          <w:rtl/>
        </w:rPr>
        <w:t xml:space="preserve">: </w:t>
      </w:r>
      <w:r w:rsidR="00B149C7">
        <w:rPr>
          <w:rFonts w:hint="cs"/>
          <w:rtl/>
        </w:rPr>
        <w:t>توثیق</w:t>
      </w:r>
      <w:r w:rsidR="00DD0A77">
        <w:rPr>
          <w:rFonts w:hint="cs"/>
          <w:rtl/>
        </w:rPr>
        <w:t>ات</w:t>
      </w:r>
      <w:r w:rsidR="00B149C7">
        <w:rPr>
          <w:rFonts w:hint="cs"/>
          <w:rtl/>
        </w:rPr>
        <w:t xml:space="preserve"> و تضعیف</w:t>
      </w:r>
      <w:r w:rsidR="00DD0A77">
        <w:rPr>
          <w:rFonts w:hint="cs"/>
          <w:rtl/>
        </w:rPr>
        <w:t>ات</w:t>
      </w:r>
      <w:bookmarkEnd w:id="52"/>
    </w:p>
    <w:p w:rsidR="00F518DC" w:rsidRDefault="00F518DC" w:rsidP="00F518DC">
      <w:pPr>
        <w:pStyle w:val="2"/>
        <w:rPr>
          <w:rFonts w:hint="cs"/>
          <w:rtl/>
        </w:rPr>
      </w:pPr>
      <w:bookmarkStart w:id="53" w:name="_Toc40762359"/>
      <w:r>
        <w:rPr>
          <w:rFonts w:hint="cs"/>
          <w:rtl/>
        </w:rPr>
        <w:t>مقدمه</w:t>
      </w:r>
      <w:bookmarkEnd w:id="53"/>
    </w:p>
    <w:p w:rsidR="0094790F" w:rsidRPr="003C213A" w:rsidRDefault="0094790F" w:rsidP="00634270">
      <w:pPr>
        <w:jc w:val="both"/>
        <w:rPr>
          <w:rtl/>
        </w:rPr>
      </w:pPr>
      <w:r w:rsidRPr="003C213A">
        <w:rPr>
          <w:rFonts w:hint="cs"/>
          <w:rtl/>
        </w:rPr>
        <w:t xml:space="preserve">بحث این جلسه در مورد توثیق و تضعیف روات است که در این جلسه به کلیات آن </w:t>
      </w:r>
      <w:r w:rsidRPr="003C213A">
        <w:rPr>
          <w:rtl/>
        </w:rPr>
        <w:t>م</w:t>
      </w:r>
      <w:r w:rsidRPr="003C213A">
        <w:rPr>
          <w:rFonts w:hint="cs"/>
          <w:rtl/>
        </w:rPr>
        <w:t>ی‌</w:t>
      </w:r>
      <w:r w:rsidRPr="003C213A">
        <w:rPr>
          <w:rFonts w:hint="eastAsia"/>
          <w:rtl/>
        </w:rPr>
        <w:t>پرداز</w:t>
      </w:r>
      <w:r w:rsidRPr="003C213A">
        <w:rPr>
          <w:rFonts w:hint="cs"/>
          <w:rtl/>
        </w:rPr>
        <w:t>ی</w:t>
      </w:r>
      <w:r w:rsidRPr="003C213A">
        <w:rPr>
          <w:rFonts w:hint="eastAsia"/>
          <w:rtl/>
        </w:rPr>
        <w:t>م</w:t>
      </w:r>
      <w:r w:rsidRPr="003C213A">
        <w:rPr>
          <w:rFonts w:hint="cs"/>
          <w:rtl/>
        </w:rPr>
        <w:t xml:space="preserve"> و پس از بیان منابع رجالی این تفصیل آن را خواهیم گفت.</w:t>
      </w:r>
    </w:p>
    <w:p w:rsidR="0094790F" w:rsidRPr="003C213A" w:rsidRDefault="0094790F" w:rsidP="00634270">
      <w:pPr>
        <w:jc w:val="both"/>
        <w:rPr>
          <w:rtl/>
        </w:rPr>
      </w:pPr>
      <w:r w:rsidRPr="003C213A">
        <w:rPr>
          <w:rFonts w:hint="cs"/>
          <w:rtl/>
        </w:rPr>
        <w:t xml:space="preserve">توثیق و تضعیف روات </w:t>
      </w:r>
      <w:r w:rsidRPr="003C213A">
        <w:rPr>
          <w:rtl/>
        </w:rPr>
        <w:t>مهم‌تر</w:t>
      </w:r>
      <w:r w:rsidRPr="003C213A">
        <w:rPr>
          <w:rFonts w:hint="cs"/>
          <w:rtl/>
        </w:rPr>
        <w:t>ی</w:t>
      </w:r>
      <w:r w:rsidRPr="003C213A">
        <w:rPr>
          <w:rFonts w:hint="eastAsia"/>
          <w:rtl/>
        </w:rPr>
        <w:t>ن</w:t>
      </w:r>
      <w:r w:rsidRPr="003C213A">
        <w:rPr>
          <w:rFonts w:hint="cs"/>
          <w:rtl/>
        </w:rPr>
        <w:t xml:space="preserve"> بحث در علم رجال است. </w:t>
      </w:r>
      <w:r w:rsidRPr="003C213A">
        <w:rPr>
          <w:rtl/>
        </w:rPr>
        <w:t>ر</w:t>
      </w:r>
      <w:r w:rsidRPr="003C213A">
        <w:rPr>
          <w:rFonts w:hint="cs"/>
          <w:rtl/>
        </w:rPr>
        <w:t>ی</w:t>
      </w:r>
      <w:r w:rsidRPr="003C213A">
        <w:rPr>
          <w:rFonts w:hint="eastAsia"/>
          <w:rtl/>
        </w:rPr>
        <w:t>شه‌</w:t>
      </w:r>
      <w:r w:rsidRPr="003C213A">
        <w:rPr>
          <w:rFonts w:hint="cs"/>
          <w:rtl/>
        </w:rPr>
        <w:t xml:space="preserve">ی این بحث در مبانی اصولی شخص است. اینکه چه خبری حجت است در اصول مورد بحث قرار </w:t>
      </w:r>
      <w:r w:rsidRPr="003C213A">
        <w:rPr>
          <w:rtl/>
        </w:rPr>
        <w:t>م</w:t>
      </w:r>
      <w:r w:rsidRPr="003C213A">
        <w:rPr>
          <w:rFonts w:hint="cs"/>
          <w:rtl/>
        </w:rPr>
        <w:t>ی‌</w:t>
      </w:r>
      <w:r w:rsidRPr="003C213A">
        <w:rPr>
          <w:rFonts w:hint="eastAsia"/>
          <w:rtl/>
        </w:rPr>
        <w:t>گ</w:t>
      </w:r>
      <w:r w:rsidRPr="003C213A">
        <w:rPr>
          <w:rFonts w:hint="cs"/>
          <w:rtl/>
        </w:rPr>
        <w:t>ی</w:t>
      </w:r>
      <w:r w:rsidRPr="003C213A">
        <w:rPr>
          <w:rFonts w:hint="eastAsia"/>
          <w:rtl/>
        </w:rPr>
        <w:t>رد</w:t>
      </w:r>
      <w:r w:rsidRPr="003C213A">
        <w:rPr>
          <w:rFonts w:hint="cs"/>
          <w:rtl/>
        </w:rPr>
        <w:t xml:space="preserve"> و علم رجال به این بحث </w:t>
      </w:r>
      <w:r w:rsidRPr="003C213A">
        <w:rPr>
          <w:rtl/>
        </w:rPr>
        <w:t>نم</w:t>
      </w:r>
      <w:r w:rsidRPr="003C213A">
        <w:rPr>
          <w:rFonts w:hint="cs"/>
          <w:rtl/>
        </w:rPr>
        <w:t>ی‌</w:t>
      </w:r>
      <w:r w:rsidRPr="003C213A">
        <w:rPr>
          <w:rFonts w:hint="eastAsia"/>
          <w:rtl/>
        </w:rPr>
        <w:t>پردازد</w:t>
      </w:r>
      <w:r w:rsidRPr="003C213A">
        <w:rPr>
          <w:rFonts w:hint="cs"/>
          <w:rtl/>
        </w:rPr>
        <w:t xml:space="preserve">، بلکه اطلاعاتی را ارائه </w:t>
      </w:r>
      <w:r w:rsidRPr="003C213A">
        <w:rPr>
          <w:rtl/>
        </w:rPr>
        <w:t>م</w:t>
      </w:r>
      <w:r w:rsidRPr="003C213A">
        <w:rPr>
          <w:rFonts w:hint="cs"/>
          <w:rtl/>
        </w:rPr>
        <w:t>ی‌</w:t>
      </w:r>
      <w:r w:rsidRPr="003C213A">
        <w:rPr>
          <w:rFonts w:hint="eastAsia"/>
          <w:rtl/>
        </w:rPr>
        <w:t>کند</w:t>
      </w:r>
      <w:r w:rsidRPr="003C213A">
        <w:rPr>
          <w:rFonts w:hint="cs"/>
          <w:rtl/>
        </w:rPr>
        <w:t xml:space="preserve"> که بر اساس آنها </w:t>
      </w:r>
      <w:r w:rsidRPr="003C213A">
        <w:rPr>
          <w:rtl/>
        </w:rPr>
        <w:t>م</w:t>
      </w:r>
      <w:r w:rsidRPr="003C213A">
        <w:rPr>
          <w:rFonts w:hint="cs"/>
          <w:rtl/>
        </w:rPr>
        <w:t>ی‌</w:t>
      </w:r>
      <w:r w:rsidRPr="003C213A">
        <w:rPr>
          <w:rFonts w:hint="eastAsia"/>
          <w:rtl/>
        </w:rPr>
        <w:t>توان</w:t>
      </w:r>
      <w:r w:rsidRPr="003C213A">
        <w:rPr>
          <w:rFonts w:hint="cs"/>
          <w:rtl/>
        </w:rPr>
        <w:t xml:space="preserve"> دریافت که خصوصیاتی که طبق مبنای اصولی برای راویان شرط شده است در یک راوی وجود دارد یا خیر.</w:t>
      </w:r>
    </w:p>
    <w:p w:rsidR="0094790F" w:rsidRPr="003C213A" w:rsidRDefault="0094790F" w:rsidP="00634270">
      <w:pPr>
        <w:jc w:val="both"/>
        <w:rPr>
          <w:rtl/>
        </w:rPr>
      </w:pPr>
      <w:r w:rsidRPr="000806CB">
        <w:rPr>
          <w:rFonts w:cs="B Titr"/>
          <w:sz w:val="24"/>
          <w:szCs w:val="24"/>
          <w:rtl/>
        </w:rPr>
        <w:t>مثال 1</w:t>
      </w:r>
      <w:r w:rsidRPr="000806CB">
        <w:rPr>
          <w:rFonts w:cs="B Titr" w:hint="cs"/>
          <w:sz w:val="24"/>
          <w:szCs w:val="24"/>
          <w:rtl/>
        </w:rPr>
        <w:t>:</w:t>
      </w:r>
      <w:r w:rsidRPr="003C213A">
        <w:rPr>
          <w:rFonts w:hint="cs"/>
          <w:rtl/>
        </w:rPr>
        <w:t xml:space="preserve"> بسیاری از علما وثاقت را شرط حجیت خبر </w:t>
      </w:r>
      <w:r w:rsidRPr="003C213A">
        <w:rPr>
          <w:rtl/>
        </w:rPr>
        <w:t>م</w:t>
      </w:r>
      <w:r w:rsidRPr="003C213A">
        <w:rPr>
          <w:rFonts w:hint="cs"/>
          <w:rtl/>
        </w:rPr>
        <w:t>ی‌</w:t>
      </w:r>
      <w:r w:rsidRPr="003C213A">
        <w:rPr>
          <w:rFonts w:hint="eastAsia"/>
          <w:rtl/>
        </w:rPr>
        <w:t>دانند</w:t>
      </w:r>
      <w:r w:rsidRPr="003C213A">
        <w:rPr>
          <w:rFonts w:hint="cs"/>
          <w:rtl/>
        </w:rPr>
        <w:t xml:space="preserve">. یک راوی برای وثاقت داشتن هم باید «صادق» باشد و هم «ضبط» داشته باشد که «صدق» به‌منظور منتفی شدن احتمال جعل و کذب و «ضبط» به‌منظور از بین رفتن خطای در نقل شرط </w:t>
      </w:r>
      <w:r w:rsidRPr="003C213A">
        <w:rPr>
          <w:rtl/>
        </w:rPr>
        <w:t>م</w:t>
      </w:r>
      <w:r w:rsidRPr="003C213A">
        <w:rPr>
          <w:rFonts w:hint="cs"/>
          <w:rtl/>
        </w:rPr>
        <w:t>ی‌</w:t>
      </w:r>
      <w:r w:rsidRPr="003C213A">
        <w:rPr>
          <w:rFonts w:hint="eastAsia"/>
          <w:rtl/>
        </w:rPr>
        <w:t>شود</w:t>
      </w:r>
      <w:r w:rsidRPr="003C213A">
        <w:rPr>
          <w:rFonts w:hint="cs"/>
          <w:rtl/>
        </w:rPr>
        <w:t xml:space="preserve">. علم رجال با تعابیر خاص خود، این اطلاعات را ارائه </w:t>
      </w:r>
      <w:r w:rsidRPr="003C213A">
        <w:rPr>
          <w:rtl/>
        </w:rPr>
        <w:t>م</w:t>
      </w:r>
      <w:r w:rsidRPr="003C213A">
        <w:rPr>
          <w:rFonts w:hint="cs"/>
          <w:rtl/>
        </w:rPr>
        <w:t>ی‌</w:t>
      </w:r>
      <w:r w:rsidRPr="003C213A">
        <w:rPr>
          <w:rFonts w:hint="eastAsia"/>
          <w:rtl/>
        </w:rPr>
        <w:t>کند</w:t>
      </w:r>
      <w:r w:rsidRPr="003C213A">
        <w:rPr>
          <w:rFonts w:hint="cs"/>
          <w:rtl/>
        </w:rPr>
        <w:t xml:space="preserve"> که شخص ثقه هست یا خیر.</w:t>
      </w:r>
      <w:r w:rsidRPr="000025F0">
        <w:rPr>
          <w:vertAlign w:val="superscript"/>
          <w:rtl/>
        </w:rPr>
        <w:footnoteReference w:id="57"/>
      </w:r>
    </w:p>
    <w:p w:rsidR="0094790F" w:rsidRPr="003C213A" w:rsidRDefault="0094790F" w:rsidP="00AE4306">
      <w:pPr>
        <w:jc w:val="both"/>
        <w:rPr>
          <w:rtl/>
        </w:rPr>
      </w:pPr>
      <w:r w:rsidRPr="000806CB">
        <w:rPr>
          <w:rFonts w:cs="B Titr" w:hint="cs"/>
          <w:sz w:val="24"/>
          <w:szCs w:val="24"/>
          <w:rtl/>
        </w:rPr>
        <w:t>مثال 2:</w:t>
      </w:r>
      <w:r w:rsidRPr="003C213A">
        <w:rPr>
          <w:rFonts w:hint="cs"/>
          <w:rtl/>
        </w:rPr>
        <w:t xml:space="preserve"> برخی علما مانند «علامه حلی» خ</w:t>
      </w:r>
      <w:r w:rsidR="00AE4306">
        <w:rPr>
          <w:rFonts w:hint="cs"/>
          <w:rtl/>
        </w:rPr>
        <w:t>ب</w:t>
      </w:r>
      <w:r w:rsidRPr="003C213A">
        <w:rPr>
          <w:rFonts w:hint="cs"/>
          <w:rtl/>
        </w:rPr>
        <w:t xml:space="preserve">ر صحیح را حجت </w:t>
      </w:r>
      <w:r w:rsidRPr="003C213A">
        <w:rPr>
          <w:rtl/>
        </w:rPr>
        <w:t>م</w:t>
      </w:r>
      <w:r w:rsidRPr="003C213A">
        <w:rPr>
          <w:rFonts w:hint="cs"/>
          <w:rtl/>
        </w:rPr>
        <w:t>ی‌</w:t>
      </w:r>
      <w:r w:rsidRPr="003C213A">
        <w:rPr>
          <w:rFonts w:hint="eastAsia"/>
          <w:rtl/>
        </w:rPr>
        <w:t>دانند</w:t>
      </w:r>
      <w:r w:rsidRPr="003C213A">
        <w:rPr>
          <w:rFonts w:hint="cs"/>
          <w:rtl/>
        </w:rPr>
        <w:t xml:space="preserve">؛ یعنی خبری که راویان آن «امامی» و «عادل» باشند. اینکه راوی «امامی اثنی عشری» هست یا خیر، از رجال به دست </w:t>
      </w:r>
      <w:r w:rsidRPr="003C213A">
        <w:rPr>
          <w:rtl/>
        </w:rPr>
        <w:t>م</w:t>
      </w:r>
      <w:r w:rsidRPr="003C213A">
        <w:rPr>
          <w:rFonts w:hint="cs"/>
          <w:rtl/>
        </w:rPr>
        <w:t>ی‌</w:t>
      </w:r>
      <w:r w:rsidRPr="003C213A">
        <w:rPr>
          <w:rFonts w:hint="eastAsia"/>
          <w:rtl/>
        </w:rPr>
        <w:t>آ</w:t>
      </w:r>
      <w:r w:rsidRPr="003C213A">
        <w:rPr>
          <w:rFonts w:hint="cs"/>
          <w:rtl/>
        </w:rPr>
        <w:t>ی</w:t>
      </w:r>
      <w:r w:rsidRPr="003C213A">
        <w:rPr>
          <w:rFonts w:hint="eastAsia"/>
          <w:rtl/>
        </w:rPr>
        <w:t>د</w:t>
      </w:r>
      <w:r w:rsidRPr="003C213A">
        <w:rPr>
          <w:rFonts w:hint="cs"/>
          <w:rtl/>
        </w:rPr>
        <w:t>.</w:t>
      </w:r>
    </w:p>
    <w:p w:rsidR="0094790F" w:rsidRPr="003C213A" w:rsidRDefault="0094790F" w:rsidP="00634270">
      <w:pPr>
        <w:jc w:val="both"/>
        <w:rPr>
          <w:rtl/>
        </w:rPr>
      </w:pPr>
      <w:r w:rsidRPr="000806CB">
        <w:rPr>
          <w:rFonts w:cs="B Titr" w:hint="cs"/>
          <w:sz w:val="24"/>
          <w:szCs w:val="24"/>
          <w:rtl/>
        </w:rPr>
        <w:t>مثال 3:</w:t>
      </w:r>
      <w:r w:rsidRPr="003C213A">
        <w:rPr>
          <w:rFonts w:hint="cs"/>
          <w:rtl/>
        </w:rPr>
        <w:t xml:space="preserve"> در اینکه آیات مرجحات صفاتی معتبر هست یا خیر و اگر معتبر هست تا چه اندازه معتبر است، در اصول مشخص </w:t>
      </w:r>
      <w:r w:rsidRPr="003C213A">
        <w:rPr>
          <w:rtl/>
        </w:rPr>
        <w:t>م</w:t>
      </w:r>
      <w:r w:rsidRPr="003C213A">
        <w:rPr>
          <w:rFonts w:hint="cs"/>
          <w:rtl/>
        </w:rPr>
        <w:t>ی‌</w:t>
      </w:r>
      <w:r w:rsidRPr="003C213A">
        <w:rPr>
          <w:rFonts w:hint="eastAsia"/>
          <w:rtl/>
        </w:rPr>
        <w:t>شود</w:t>
      </w:r>
      <w:r w:rsidRPr="003C213A">
        <w:rPr>
          <w:rFonts w:hint="cs"/>
          <w:rtl/>
        </w:rPr>
        <w:t>:</w:t>
      </w:r>
    </w:p>
    <w:p w:rsidR="0094790F" w:rsidRPr="003C213A" w:rsidRDefault="0094790F" w:rsidP="00F37419">
      <w:pPr>
        <w:ind w:left="720"/>
        <w:jc w:val="both"/>
        <w:rPr>
          <w:rtl/>
        </w:rPr>
      </w:pPr>
      <w:r w:rsidRPr="003C213A">
        <w:rPr>
          <w:rFonts w:hint="cs"/>
          <w:rtl/>
        </w:rPr>
        <w:t xml:space="preserve">اگر کسی طبق مبنای اصولی خویش مرجحات صفاتی را نپذیرفت، در رجال نیز به دنبال این نیست که بداند راوی «اعدل»، «اوثق» و «اورع» هست یا خیر، </w:t>
      </w:r>
      <w:r w:rsidRPr="003C213A">
        <w:rPr>
          <w:rtl/>
        </w:rPr>
        <w:t>همان‌گونه</w:t>
      </w:r>
      <w:r w:rsidRPr="003C213A">
        <w:rPr>
          <w:rFonts w:hint="cs"/>
          <w:rtl/>
        </w:rPr>
        <w:t xml:space="preserve"> که مرحوم تبریزی این مبنا را اختیار </w:t>
      </w:r>
      <w:r w:rsidRPr="003C213A">
        <w:rPr>
          <w:rtl/>
        </w:rPr>
        <w:t>کرده‌اند</w:t>
      </w:r>
      <w:r w:rsidRPr="003C213A">
        <w:rPr>
          <w:rFonts w:hint="cs"/>
          <w:rtl/>
        </w:rPr>
        <w:t>؛</w:t>
      </w:r>
    </w:p>
    <w:p w:rsidR="0094790F" w:rsidRPr="003C213A" w:rsidRDefault="0094790F" w:rsidP="00F37419">
      <w:pPr>
        <w:ind w:left="720"/>
        <w:jc w:val="both"/>
        <w:rPr>
          <w:rtl/>
        </w:rPr>
      </w:pPr>
      <w:r w:rsidRPr="003C213A">
        <w:rPr>
          <w:rFonts w:hint="cs"/>
          <w:rtl/>
        </w:rPr>
        <w:t xml:space="preserve">اگر کسی طبق مبنای اصولی خویش این مرجحات را </w:t>
      </w:r>
      <w:r w:rsidRPr="003C213A">
        <w:rPr>
          <w:rtl/>
        </w:rPr>
        <w:t>ف</w:t>
      </w:r>
      <w:r w:rsidRPr="003C213A">
        <w:rPr>
          <w:rFonts w:hint="cs"/>
          <w:rtl/>
        </w:rPr>
        <w:t>ی‌</w:t>
      </w:r>
      <w:r w:rsidRPr="003C213A">
        <w:rPr>
          <w:rFonts w:hint="eastAsia"/>
          <w:rtl/>
        </w:rPr>
        <w:t>الجمله</w:t>
      </w:r>
      <w:r w:rsidRPr="003C213A">
        <w:rPr>
          <w:rFonts w:hint="cs"/>
          <w:rtl/>
        </w:rPr>
        <w:t xml:space="preserve"> (در </w:t>
      </w:r>
      <w:r w:rsidRPr="003C213A">
        <w:rPr>
          <w:rtl/>
        </w:rPr>
        <w:t>بحث‌ها</w:t>
      </w:r>
      <w:r w:rsidRPr="003C213A">
        <w:rPr>
          <w:rFonts w:hint="cs"/>
          <w:rtl/>
        </w:rPr>
        <w:t xml:space="preserve">ی حاکمیتی، نه افتایی) پذیرفت، مرجحات صفاتی را نیز </w:t>
      </w:r>
      <w:r w:rsidRPr="003C213A">
        <w:rPr>
          <w:rtl/>
        </w:rPr>
        <w:t>ف</w:t>
      </w:r>
      <w:r w:rsidRPr="003C213A">
        <w:rPr>
          <w:rFonts w:hint="cs"/>
          <w:rtl/>
        </w:rPr>
        <w:t>ی‌</w:t>
      </w:r>
      <w:r w:rsidRPr="003C213A">
        <w:rPr>
          <w:rFonts w:hint="eastAsia"/>
          <w:rtl/>
        </w:rPr>
        <w:t>الجمله</w:t>
      </w:r>
      <w:r w:rsidRPr="003C213A">
        <w:rPr>
          <w:rFonts w:hint="cs"/>
          <w:rtl/>
        </w:rPr>
        <w:t xml:space="preserve"> مورد استفاده قرار داده و در رجال نیز </w:t>
      </w:r>
      <w:r w:rsidRPr="003C213A">
        <w:rPr>
          <w:rtl/>
        </w:rPr>
        <w:t>ف</w:t>
      </w:r>
      <w:r w:rsidRPr="003C213A">
        <w:rPr>
          <w:rFonts w:hint="cs"/>
          <w:rtl/>
        </w:rPr>
        <w:t>ی‌</w:t>
      </w:r>
      <w:r w:rsidRPr="003C213A">
        <w:rPr>
          <w:rFonts w:hint="eastAsia"/>
          <w:rtl/>
        </w:rPr>
        <w:t>الجمله</w:t>
      </w:r>
      <w:r w:rsidRPr="003C213A">
        <w:rPr>
          <w:rFonts w:hint="cs"/>
          <w:rtl/>
        </w:rPr>
        <w:t xml:space="preserve"> به دنبال این است که بداند راوی این صفات را دارد یا خیر؛</w:t>
      </w:r>
    </w:p>
    <w:p w:rsidR="0094790F" w:rsidRPr="003C213A" w:rsidRDefault="0094790F" w:rsidP="00F37419">
      <w:pPr>
        <w:ind w:left="720"/>
        <w:jc w:val="both"/>
        <w:rPr>
          <w:rtl/>
        </w:rPr>
      </w:pPr>
      <w:r w:rsidRPr="003C213A">
        <w:rPr>
          <w:rFonts w:hint="cs"/>
          <w:rtl/>
        </w:rPr>
        <w:t>و اگر کسی طبق مبنای اصولی خویش این مرجحات را مطلقاً پذیرفت، در رجال نیز بیشتر به دنبال این است که بداند راویان این صفات را دارند یا خیر.</w:t>
      </w:r>
    </w:p>
    <w:p w:rsidR="0094790F" w:rsidRPr="003C213A" w:rsidRDefault="0094790F" w:rsidP="00634270">
      <w:pPr>
        <w:jc w:val="both"/>
        <w:rPr>
          <w:rtl/>
        </w:rPr>
      </w:pPr>
      <w:r w:rsidRPr="003C213A">
        <w:rPr>
          <w:rFonts w:hint="cs"/>
          <w:rtl/>
        </w:rPr>
        <w:t xml:space="preserve">درنتیجه این بحث رجالی مکمل مبنای اصولی خواهد بود؛ یعنی اصول تحصیل حجت </w:t>
      </w:r>
      <w:r w:rsidRPr="003C213A">
        <w:rPr>
          <w:rtl/>
        </w:rPr>
        <w:t>م</w:t>
      </w:r>
      <w:r w:rsidRPr="003C213A">
        <w:rPr>
          <w:rFonts w:hint="cs"/>
          <w:rtl/>
        </w:rPr>
        <w:t>ی‌</w:t>
      </w:r>
      <w:r w:rsidRPr="003C213A">
        <w:rPr>
          <w:rFonts w:hint="eastAsia"/>
          <w:rtl/>
        </w:rPr>
        <w:t>کند</w:t>
      </w:r>
      <w:r w:rsidRPr="003C213A">
        <w:rPr>
          <w:rFonts w:hint="cs"/>
          <w:rtl/>
        </w:rPr>
        <w:t xml:space="preserve"> و صغرای این حجیت توسط علم رجال ارائه </w:t>
      </w:r>
      <w:r w:rsidRPr="003C213A">
        <w:rPr>
          <w:rtl/>
        </w:rPr>
        <w:t>م</w:t>
      </w:r>
      <w:r w:rsidRPr="003C213A">
        <w:rPr>
          <w:rFonts w:hint="cs"/>
          <w:rtl/>
        </w:rPr>
        <w:t>ی‌</w:t>
      </w:r>
      <w:r w:rsidRPr="003C213A">
        <w:rPr>
          <w:rFonts w:hint="eastAsia"/>
          <w:rtl/>
        </w:rPr>
        <w:t>شود</w:t>
      </w:r>
      <w:r w:rsidRPr="003C213A">
        <w:rPr>
          <w:rFonts w:hint="cs"/>
          <w:rtl/>
        </w:rPr>
        <w:t>.</w:t>
      </w:r>
    </w:p>
    <w:p w:rsidR="0094790F" w:rsidRPr="003C213A" w:rsidRDefault="0094790F" w:rsidP="00634270">
      <w:pPr>
        <w:jc w:val="both"/>
        <w:rPr>
          <w:rtl/>
        </w:rPr>
      </w:pPr>
      <w:r w:rsidRPr="003C213A">
        <w:rPr>
          <w:rFonts w:hint="cs"/>
          <w:rtl/>
        </w:rPr>
        <w:t xml:space="preserve">اهمیت این بحث در علم رجال به </w:t>
      </w:r>
      <w:r w:rsidRPr="003C213A">
        <w:rPr>
          <w:rtl/>
        </w:rPr>
        <w:t>اندازه‌ا</w:t>
      </w:r>
      <w:r w:rsidRPr="003C213A">
        <w:rPr>
          <w:rFonts w:hint="cs"/>
          <w:rtl/>
        </w:rPr>
        <w:t xml:space="preserve">ی است که نام بسیاری از کتب قدیمی «فی معرفه الرجال» بوده است؛ </w:t>
      </w:r>
      <w:r w:rsidRPr="003C213A">
        <w:rPr>
          <w:rtl/>
        </w:rPr>
        <w:t>مانند</w:t>
      </w:r>
      <w:r w:rsidRPr="003C213A">
        <w:rPr>
          <w:rFonts w:hint="cs"/>
          <w:rtl/>
        </w:rPr>
        <w:t xml:space="preserve"> رجال کشی صفحه 353 و 452 و </w:t>
      </w:r>
      <w:r w:rsidRPr="003C213A">
        <w:rPr>
          <w:rtl/>
        </w:rPr>
        <w:t>خلاصه‌</w:t>
      </w:r>
      <w:r w:rsidRPr="003C213A">
        <w:rPr>
          <w:rFonts w:hint="cs"/>
          <w:rtl/>
        </w:rPr>
        <w:t>ی علامه حلی صفحه 3 و صفحه 197.</w:t>
      </w:r>
    </w:p>
    <w:p w:rsidR="0094790F" w:rsidRPr="003C213A" w:rsidRDefault="0094790F" w:rsidP="00634270">
      <w:pPr>
        <w:jc w:val="both"/>
        <w:rPr>
          <w:rtl/>
        </w:rPr>
      </w:pPr>
      <w:r w:rsidRPr="000806CB">
        <w:rPr>
          <w:rFonts w:cs="B Titr" w:hint="cs"/>
          <w:sz w:val="24"/>
          <w:szCs w:val="24"/>
          <w:rtl/>
        </w:rPr>
        <w:t>سؤال:</w:t>
      </w:r>
      <w:r w:rsidRPr="003C213A">
        <w:rPr>
          <w:rFonts w:hint="cs"/>
          <w:rtl/>
        </w:rPr>
        <w:t xml:space="preserve"> سؤالی که در اینجا مطرح </w:t>
      </w:r>
      <w:r w:rsidRPr="003C213A">
        <w:rPr>
          <w:rtl/>
        </w:rPr>
        <w:t>م</w:t>
      </w:r>
      <w:r w:rsidRPr="003C213A">
        <w:rPr>
          <w:rFonts w:hint="cs"/>
          <w:rtl/>
        </w:rPr>
        <w:t>ی‌</w:t>
      </w:r>
      <w:r w:rsidRPr="003C213A">
        <w:rPr>
          <w:rFonts w:hint="eastAsia"/>
          <w:rtl/>
        </w:rPr>
        <w:t>شود</w:t>
      </w:r>
      <w:r w:rsidRPr="003C213A">
        <w:rPr>
          <w:rFonts w:hint="cs"/>
          <w:rtl/>
        </w:rPr>
        <w:t xml:space="preserve"> این است که رجالیون این اطلاعات را از کجا به دست </w:t>
      </w:r>
      <w:r w:rsidRPr="003C213A">
        <w:rPr>
          <w:rtl/>
        </w:rPr>
        <w:t>م</w:t>
      </w:r>
      <w:r w:rsidRPr="003C213A">
        <w:rPr>
          <w:rFonts w:hint="cs"/>
          <w:rtl/>
        </w:rPr>
        <w:t>ی‌</w:t>
      </w:r>
      <w:r w:rsidRPr="003C213A">
        <w:rPr>
          <w:rFonts w:hint="eastAsia"/>
          <w:rtl/>
        </w:rPr>
        <w:t>آورند</w:t>
      </w:r>
      <w:r w:rsidRPr="003C213A">
        <w:rPr>
          <w:rFonts w:hint="cs"/>
          <w:rtl/>
        </w:rPr>
        <w:t>. ما به دنبال حجت هستیم و اگر یکی از مقدمات ما حجت نباشد، به</w:t>
      </w:r>
      <w:r w:rsidRPr="003C213A">
        <w:rPr>
          <w:rtl/>
        </w:rPr>
        <w:t xml:space="preserve"> </w:t>
      </w:r>
      <w:r w:rsidRPr="003C213A">
        <w:rPr>
          <w:rFonts w:hint="cs"/>
          <w:rtl/>
        </w:rPr>
        <w:t xml:space="preserve">حجت </w:t>
      </w:r>
      <w:r w:rsidRPr="003C213A">
        <w:rPr>
          <w:rtl/>
        </w:rPr>
        <w:t>نرس</w:t>
      </w:r>
      <w:r w:rsidRPr="003C213A">
        <w:rPr>
          <w:rFonts w:hint="cs"/>
          <w:rtl/>
        </w:rPr>
        <w:t>ی</w:t>
      </w:r>
      <w:r w:rsidRPr="003C213A">
        <w:rPr>
          <w:rFonts w:hint="eastAsia"/>
          <w:rtl/>
        </w:rPr>
        <w:t>ده‌ا</w:t>
      </w:r>
      <w:r w:rsidRPr="003C213A">
        <w:rPr>
          <w:rFonts w:hint="cs"/>
          <w:rtl/>
        </w:rPr>
        <w:t>ی</w:t>
      </w:r>
      <w:r w:rsidRPr="003C213A">
        <w:rPr>
          <w:rFonts w:hint="eastAsia"/>
          <w:rtl/>
        </w:rPr>
        <w:t>م</w:t>
      </w:r>
      <w:r w:rsidRPr="003C213A">
        <w:rPr>
          <w:rFonts w:hint="cs"/>
          <w:rtl/>
        </w:rPr>
        <w:t xml:space="preserve">. به‌طور مثال اگر مبنای اصولی این باشد که خبر ثقه حجت است، در رجال به دنبال این هستیم که بدانیم شخص، ثقه هست یا خیر و برای کسب این اطلاعات به کلام رجالیون مراجعه </w:t>
      </w:r>
      <w:r w:rsidRPr="003C213A">
        <w:rPr>
          <w:rtl/>
        </w:rPr>
        <w:t>م</w:t>
      </w:r>
      <w:r w:rsidRPr="003C213A">
        <w:rPr>
          <w:rFonts w:hint="cs"/>
          <w:rtl/>
        </w:rPr>
        <w:t>ی‌</w:t>
      </w:r>
      <w:r w:rsidRPr="003C213A">
        <w:rPr>
          <w:rFonts w:hint="eastAsia"/>
          <w:rtl/>
        </w:rPr>
        <w:t>کن</w:t>
      </w:r>
      <w:r w:rsidRPr="003C213A">
        <w:rPr>
          <w:rFonts w:hint="cs"/>
          <w:rtl/>
        </w:rPr>
        <w:t>ی</w:t>
      </w:r>
      <w:r w:rsidRPr="003C213A">
        <w:rPr>
          <w:rFonts w:hint="eastAsia"/>
          <w:rtl/>
        </w:rPr>
        <w:t>م</w:t>
      </w:r>
      <w:r w:rsidRPr="003C213A">
        <w:rPr>
          <w:rFonts w:hint="cs"/>
          <w:rtl/>
        </w:rPr>
        <w:t xml:space="preserve">. برای اینکه </w:t>
      </w:r>
      <w:r w:rsidRPr="003C213A">
        <w:rPr>
          <w:rtl/>
        </w:rPr>
        <w:t>نت</w:t>
      </w:r>
      <w:r w:rsidRPr="003C213A">
        <w:rPr>
          <w:rFonts w:hint="cs"/>
          <w:rtl/>
        </w:rPr>
        <w:t>ی</w:t>
      </w:r>
      <w:r w:rsidRPr="003C213A">
        <w:rPr>
          <w:rFonts w:hint="eastAsia"/>
          <w:rtl/>
        </w:rPr>
        <w:t>جه‌</w:t>
      </w:r>
      <w:r w:rsidRPr="003C213A">
        <w:rPr>
          <w:rFonts w:hint="cs"/>
          <w:rtl/>
        </w:rPr>
        <w:t xml:space="preserve">ی نهایی حجت باشد، </w:t>
      </w:r>
      <w:r w:rsidRPr="003C213A">
        <w:rPr>
          <w:rtl/>
        </w:rPr>
        <w:t>همان‌گونه</w:t>
      </w:r>
      <w:r w:rsidRPr="003C213A">
        <w:rPr>
          <w:rFonts w:hint="cs"/>
          <w:rtl/>
        </w:rPr>
        <w:t xml:space="preserve"> که باید مبنای اصولی حجت باشد، کلام رجالیون نیز باید حجت باشد.</w:t>
      </w:r>
    </w:p>
    <w:p w:rsidR="0094790F" w:rsidRPr="003C213A" w:rsidRDefault="0094790F" w:rsidP="00634270">
      <w:pPr>
        <w:jc w:val="both"/>
        <w:rPr>
          <w:rtl/>
        </w:rPr>
      </w:pPr>
      <w:r w:rsidRPr="003C213A">
        <w:rPr>
          <w:rFonts w:hint="cs"/>
          <w:rtl/>
        </w:rPr>
        <w:t xml:space="preserve">زمانی که «کشی» یا «نجاشی» در مور </w:t>
      </w:r>
      <w:r w:rsidRPr="003C213A">
        <w:rPr>
          <w:rtl/>
        </w:rPr>
        <w:t>راو</w:t>
      </w:r>
      <w:r w:rsidRPr="003C213A">
        <w:rPr>
          <w:rFonts w:hint="cs"/>
          <w:rtl/>
        </w:rPr>
        <w:t>ی‌</w:t>
      </w:r>
      <w:r w:rsidRPr="003C213A">
        <w:rPr>
          <w:rFonts w:hint="eastAsia"/>
          <w:rtl/>
        </w:rPr>
        <w:t>ا</w:t>
      </w:r>
      <w:r w:rsidRPr="003C213A">
        <w:rPr>
          <w:rFonts w:hint="cs"/>
          <w:rtl/>
        </w:rPr>
        <w:t xml:space="preserve">ی صحبت </w:t>
      </w:r>
      <w:r w:rsidRPr="003C213A">
        <w:rPr>
          <w:rtl/>
        </w:rPr>
        <w:t>م</w:t>
      </w:r>
      <w:r w:rsidRPr="003C213A">
        <w:rPr>
          <w:rFonts w:hint="cs"/>
          <w:rtl/>
        </w:rPr>
        <w:t>ی‌</w:t>
      </w:r>
      <w:r w:rsidRPr="003C213A">
        <w:rPr>
          <w:rFonts w:hint="eastAsia"/>
          <w:rtl/>
        </w:rPr>
        <w:t>کنند</w:t>
      </w:r>
      <w:r w:rsidRPr="003C213A">
        <w:rPr>
          <w:rFonts w:hint="cs"/>
          <w:rtl/>
        </w:rPr>
        <w:t xml:space="preserve"> که در زمان «امام صادق علیه‌السلام» بوده است، این سؤال مطرح </w:t>
      </w:r>
      <w:r w:rsidRPr="003C213A">
        <w:rPr>
          <w:rtl/>
        </w:rPr>
        <w:t>م</w:t>
      </w:r>
      <w:r w:rsidRPr="003C213A">
        <w:rPr>
          <w:rFonts w:hint="cs"/>
          <w:rtl/>
        </w:rPr>
        <w:t>ی‌</w:t>
      </w:r>
      <w:r w:rsidRPr="003C213A">
        <w:rPr>
          <w:rFonts w:hint="eastAsia"/>
          <w:rtl/>
        </w:rPr>
        <w:t>شود</w:t>
      </w:r>
      <w:r w:rsidRPr="003C213A">
        <w:rPr>
          <w:rFonts w:hint="cs"/>
          <w:rtl/>
        </w:rPr>
        <w:t xml:space="preserve"> که کلام این افراد چگونه در مورد وثاقت این راوی حجت </w:t>
      </w:r>
      <w:r w:rsidRPr="003C213A">
        <w:rPr>
          <w:rtl/>
        </w:rPr>
        <w:t>م</w:t>
      </w:r>
      <w:r w:rsidRPr="003C213A">
        <w:rPr>
          <w:rFonts w:hint="cs"/>
          <w:rtl/>
        </w:rPr>
        <w:t>ی‌</w:t>
      </w:r>
      <w:r w:rsidRPr="003C213A">
        <w:rPr>
          <w:rFonts w:hint="eastAsia"/>
          <w:rtl/>
        </w:rPr>
        <w:t>شود</w:t>
      </w:r>
      <w:r w:rsidRPr="003C213A">
        <w:rPr>
          <w:rFonts w:hint="cs"/>
          <w:rtl/>
        </w:rPr>
        <w:t>.</w:t>
      </w:r>
    </w:p>
    <w:p w:rsidR="0094790F" w:rsidRPr="003C213A" w:rsidRDefault="0094790F" w:rsidP="00634270">
      <w:pPr>
        <w:jc w:val="both"/>
        <w:rPr>
          <w:rtl/>
        </w:rPr>
      </w:pPr>
      <w:r w:rsidRPr="000806CB">
        <w:rPr>
          <w:rFonts w:cs="B Titr" w:hint="cs"/>
          <w:sz w:val="24"/>
          <w:szCs w:val="24"/>
          <w:rtl/>
        </w:rPr>
        <w:t>پاسخ:</w:t>
      </w:r>
      <w:r w:rsidRPr="003C213A">
        <w:rPr>
          <w:rFonts w:hint="cs"/>
          <w:rtl/>
        </w:rPr>
        <w:t xml:space="preserve"> در پاسخ به این سؤال باید گفت که رجالیون از چند طریق به توثیق و تضعیف دست </w:t>
      </w:r>
      <w:r w:rsidRPr="003C213A">
        <w:rPr>
          <w:rtl/>
        </w:rPr>
        <w:t>م</w:t>
      </w:r>
      <w:r w:rsidRPr="003C213A">
        <w:rPr>
          <w:rFonts w:hint="cs"/>
          <w:rtl/>
        </w:rPr>
        <w:t>ی‌ی</w:t>
      </w:r>
      <w:r w:rsidRPr="003C213A">
        <w:rPr>
          <w:rFonts w:hint="eastAsia"/>
          <w:rtl/>
        </w:rPr>
        <w:t>ابند</w:t>
      </w:r>
      <w:r w:rsidRPr="003C213A">
        <w:rPr>
          <w:rFonts w:hint="cs"/>
          <w:rtl/>
        </w:rPr>
        <w:t xml:space="preserve">. این طرق در تمام مکاتب رجالی هست اما در همه </w:t>
      </w:r>
      <w:r w:rsidRPr="003C213A">
        <w:rPr>
          <w:rtl/>
        </w:rPr>
        <w:t>به‌طور</w:t>
      </w:r>
      <w:r w:rsidRPr="003C213A">
        <w:rPr>
          <w:rFonts w:hint="cs"/>
          <w:rtl/>
        </w:rPr>
        <w:t xml:space="preserve"> یکسان مورد استفاده قرار </w:t>
      </w:r>
      <w:r w:rsidRPr="003C213A">
        <w:rPr>
          <w:rtl/>
        </w:rPr>
        <w:t>نم</w:t>
      </w:r>
      <w:r w:rsidRPr="003C213A">
        <w:rPr>
          <w:rFonts w:hint="cs"/>
          <w:rtl/>
        </w:rPr>
        <w:t>ی‌</w:t>
      </w:r>
      <w:r w:rsidRPr="003C213A">
        <w:rPr>
          <w:rFonts w:hint="eastAsia"/>
          <w:rtl/>
        </w:rPr>
        <w:t>گ</w:t>
      </w:r>
      <w:r w:rsidRPr="003C213A">
        <w:rPr>
          <w:rFonts w:hint="cs"/>
          <w:rtl/>
        </w:rPr>
        <w:t>ی</w:t>
      </w:r>
      <w:r w:rsidRPr="003C213A">
        <w:rPr>
          <w:rFonts w:hint="eastAsia"/>
          <w:rtl/>
        </w:rPr>
        <w:t>رد</w:t>
      </w:r>
      <w:r w:rsidRPr="003C213A">
        <w:rPr>
          <w:rFonts w:hint="cs"/>
          <w:rtl/>
        </w:rPr>
        <w:t>.</w:t>
      </w:r>
    </w:p>
    <w:p w:rsidR="0094790F" w:rsidRPr="003C213A" w:rsidRDefault="0094790F" w:rsidP="004D536A">
      <w:pPr>
        <w:jc w:val="both"/>
        <w:rPr>
          <w:rtl/>
        </w:rPr>
      </w:pPr>
      <w:r w:rsidRPr="003C213A">
        <w:rPr>
          <w:rFonts w:hint="cs"/>
          <w:rtl/>
        </w:rPr>
        <w:t xml:space="preserve">توثیقات به دو دسته «توثیقات عام» و «توثیقات خاص» تقسیم </w:t>
      </w:r>
      <w:r w:rsidRPr="003C213A">
        <w:rPr>
          <w:rtl/>
        </w:rPr>
        <w:t>م</w:t>
      </w:r>
      <w:r w:rsidRPr="003C213A">
        <w:rPr>
          <w:rFonts w:hint="cs"/>
          <w:rtl/>
        </w:rPr>
        <w:t>ی‌</w:t>
      </w:r>
      <w:r w:rsidRPr="003C213A">
        <w:rPr>
          <w:rFonts w:hint="eastAsia"/>
          <w:rtl/>
        </w:rPr>
        <w:t>شوند</w:t>
      </w:r>
      <w:r w:rsidRPr="003C213A">
        <w:rPr>
          <w:rFonts w:hint="cs"/>
          <w:rtl/>
        </w:rPr>
        <w:t>.</w:t>
      </w:r>
    </w:p>
    <w:p w:rsidR="004453CB" w:rsidRDefault="004453CB" w:rsidP="00D358BD">
      <w:pPr>
        <w:pStyle w:val="2"/>
        <w:rPr>
          <w:rtl/>
        </w:rPr>
      </w:pPr>
      <w:bookmarkStart w:id="54" w:name="_Toc40762360"/>
      <w:r>
        <w:rPr>
          <w:rFonts w:hint="cs"/>
          <w:rtl/>
        </w:rPr>
        <w:t>الف) توثیقات عام</w:t>
      </w:r>
      <w:bookmarkEnd w:id="54"/>
    </w:p>
    <w:p w:rsidR="0094790F" w:rsidRPr="003C213A" w:rsidRDefault="0094790F" w:rsidP="004453CB">
      <w:pPr>
        <w:jc w:val="both"/>
        <w:rPr>
          <w:rtl/>
        </w:rPr>
      </w:pPr>
      <w:r w:rsidRPr="003C213A">
        <w:rPr>
          <w:rFonts w:hint="cs"/>
          <w:rtl/>
        </w:rPr>
        <w:t xml:space="preserve">توثیقاتی هستند که به‌صورت ضوابط کلی مطرح </w:t>
      </w:r>
      <w:r w:rsidRPr="003C213A">
        <w:rPr>
          <w:rtl/>
        </w:rPr>
        <w:t>م</w:t>
      </w:r>
      <w:r w:rsidRPr="003C213A">
        <w:rPr>
          <w:rFonts w:hint="cs"/>
          <w:rtl/>
        </w:rPr>
        <w:t>ی‌</w:t>
      </w:r>
      <w:r w:rsidRPr="003C213A">
        <w:rPr>
          <w:rFonts w:hint="eastAsia"/>
          <w:rtl/>
        </w:rPr>
        <w:t>شوند</w:t>
      </w:r>
      <w:r w:rsidRPr="003C213A">
        <w:rPr>
          <w:rFonts w:hint="cs"/>
          <w:rtl/>
        </w:rPr>
        <w:t xml:space="preserve">. به‌طور مثال «کثرت روایت راوی» </w:t>
      </w:r>
      <w:r w:rsidRPr="003C213A">
        <w:rPr>
          <w:rtl/>
        </w:rPr>
        <w:t>«</w:t>
      </w:r>
      <w:r w:rsidRPr="003C213A">
        <w:rPr>
          <w:rFonts w:hint="cs"/>
          <w:rtl/>
        </w:rPr>
        <w:t xml:space="preserve">از اجلاء بودن» و «نبود قدح در مورد وی» نشان‌دهنده‌ی ثقه بودن شخص هستند؛ یا </w:t>
      </w:r>
      <w:r w:rsidRPr="003C213A">
        <w:rPr>
          <w:rtl/>
        </w:rPr>
        <w:t>قاعده‌</w:t>
      </w:r>
      <w:r w:rsidRPr="003C213A">
        <w:rPr>
          <w:rFonts w:hint="cs"/>
          <w:rtl/>
        </w:rPr>
        <w:t>ی «مشایخ ثقات» که طبق آن اگر «ابن ابی عمیر»، «صفوان» و «بزنطی» از کسی نقل کنند، آن شخص ثقه خواهد بود. همچنین راویان کتاب «کامل الزیارات» و...</w:t>
      </w:r>
      <w:r w:rsidR="00F518DC">
        <w:rPr>
          <w:rFonts w:hint="cs"/>
          <w:rtl/>
        </w:rPr>
        <w:t xml:space="preserve"> .</w:t>
      </w:r>
    </w:p>
    <w:p w:rsidR="004453CB" w:rsidRDefault="0094790F" w:rsidP="00D358BD">
      <w:pPr>
        <w:pStyle w:val="2"/>
        <w:rPr>
          <w:rtl/>
        </w:rPr>
      </w:pPr>
      <w:bookmarkStart w:id="55" w:name="_Toc40762361"/>
      <w:r w:rsidRPr="003C213A">
        <w:rPr>
          <w:rFonts w:hint="cs"/>
          <w:rtl/>
        </w:rPr>
        <w:lastRenderedPageBreak/>
        <w:t>ب) توثیقات خاص</w:t>
      </w:r>
      <w:bookmarkEnd w:id="55"/>
    </w:p>
    <w:p w:rsidR="0094790F" w:rsidRPr="003C213A" w:rsidRDefault="0094790F" w:rsidP="004453CB">
      <w:pPr>
        <w:jc w:val="both"/>
        <w:rPr>
          <w:rtl/>
        </w:rPr>
      </w:pPr>
      <w:r w:rsidRPr="003C213A">
        <w:rPr>
          <w:rFonts w:hint="cs"/>
          <w:rtl/>
        </w:rPr>
        <w:t xml:space="preserve">توثیقاتی هستند که در مورد یک راوی خاص و خود به چند دسته تقسیم </w:t>
      </w:r>
      <w:r w:rsidRPr="003C213A">
        <w:rPr>
          <w:rtl/>
        </w:rPr>
        <w:t>م</w:t>
      </w:r>
      <w:r w:rsidRPr="003C213A">
        <w:rPr>
          <w:rFonts w:hint="cs"/>
          <w:rtl/>
        </w:rPr>
        <w:t>ی‌</w:t>
      </w:r>
      <w:r w:rsidRPr="003C213A">
        <w:rPr>
          <w:rFonts w:hint="eastAsia"/>
          <w:rtl/>
        </w:rPr>
        <w:t>شوند</w:t>
      </w:r>
      <w:r w:rsidRPr="003C213A">
        <w:rPr>
          <w:rFonts w:hint="cs"/>
          <w:rtl/>
        </w:rPr>
        <w:t>:</w:t>
      </w:r>
    </w:p>
    <w:p w:rsidR="004453CB" w:rsidRDefault="0094790F" w:rsidP="00D358BD">
      <w:pPr>
        <w:pStyle w:val="3"/>
        <w:rPr>
          <w:rtl/>
        </w:rPr>
      </w:pPr>
      <w:bookmarkStart w:id="56" w:name="_Toc40762362"/>
      <w:r w:rsidRPr="003C213A">
        <w:rPr>
          <w:rtl/>
        </w:rPr>
        <w:t>1</w:t>
      </w:r>
      <w:r w:rsidR="00276403">
        <w:rPr>
          <w:rFonts w:hint="cs"/>
          <w:rtl/>
        </w:rPr>
        <w:t>.</w:t>
      </w:r>
      <w:r w:rsidRPr="003C213A">
        <w:rPr>
          <w:rFonts w:hint="cs"/>
          <w:rtl/>
        </w:rPr>
        <w:t xml:space="preserve"> توثیق و تضعیف توسط امام علیه‌السلام</w:t>
      </w:r>
      <w:bookmarkEnd w:id="56"/>
    </w:p>
    <w:p w:rsidR="0094790F" w:rsidRPr="003C213A" w:rsidRDefault="0094790F" w:rsidP="004453CB">
      <w:pPr>
        <w:jc w:val="both"/>
        <w:rPr>
          <w:rtl/>
        </w:rPr>
      </w:pPr>
      <w:r w:rsidRPr="003C213A">
        <w:rPr>
          <w:rFonts w:hint="cs"/>
          <w:rtl/>
        </w:rPr>
        <w:t>بهترین راه پی بردن به توثیق و تضعیف این شیوه است؛ یعنی ثقه بودن یا نبودن شخص از روایتی که از امام علیه‌السلام صادر شده است، به دست آید.</w:t>
      </w:r>
    </w:p>
    <w:p w:rsidR="0094790F" w:rsidRPr="003C213A" w:rsidRDefault="0094790F" w:rsidP="00634270">
      <w:pPr>
        <w:jc w:val="both"/>
        <w:rPr>
          <w:rtl/>
        </w:rPr>
      </w:pPr>
      <w:r w:rsidRPr="003C213A">
        <w:rPr>
          <w:rFonts w:hint="cs"/>
          <w:rtl/>
        </w:rPr>
        <w:t xml:space="preserve">این شیوه در مکتب خراسان بسیار مورد استفاده قرار </w:t>
      </w:r>
      <w:r w:rsidRPr="003C213A">
        <w:rPr>
          <w:rtl/>
        </w:rPr>
        <w:t>م</w:t>
      </w:r>
      <w:r w:rsidRPr="003C213A">
        <w:rPr>
          <w:rFonts w:hint="cs"/>
          <w:rtl/>
        </w:rPr>
        <w:t>ی‌</w:t>
      </w:r>
      <w:r w:rsidRPr="003C213A">
        <w:rPr>
          <w:rFonts w:hint="eastAsia"/>
          <w:rtl/>
        </w:rPr>
        <w:t>گ</w:t>
      </w:r>
      <w:r w:rsidRPr="003C213A">
        <w:rPr>
          <w:rFonts w:hint="cs"/>
          <w:rtl/>
        </w:rPr>
        <w:t>ی</w:t>
      </w:r>
      <w:r w:rsidRPr="003C213A">
        <w:rPr>
          <w:rFonts w:hint="eastAsia"/>
          <w:rtl/>
        </w:rPr>
        <w:t>رد</w:t>
      </w:r>
      <w:r w:rsidRPr="003C213A">
        <w:rPr>
          <w:rFonts w:hint="cs"/>
          <w:rtl/>
        </w:rPr>
        <w:t xml:space="preserve"> که در کتاب «اختیار معرفه الرجال»، این شیوه نسبت به سایر </w:t>
      </w:r>
      <w:r w:rsidRPr="003C213A">
        <w:rPr>
          <w:rtl/>
        </w:rPr>
        <w:t>ش</w:t>
      </w:r>
      <w:r w:rsidRPr="003C213A">
        <w:rPr>
          <w:rFonts w:hint="cs"/>
          <w:rtl/>
        </w:rPr>
        <w:t>ی</w:t>
      </w:r>
      <w:r w:rsidRPr="003C213A">
        <w:rPr>
          <w:rFonts w:hint="eastAsia"/>
          <w:rtl/>
        </w:rPr>
        <w:t>وه‌ها</w:t>
      </w:r>
      <w:r w:rsidRPr="003C213A">
        <w:rPr>
          <w:rFonts w:hint="cs"/>
          <w:rtl/>
        </w:rPr>
        <w:t xml:space="preserve"> بیشتر مورد استفاده قرار </w:t>
      </w:r>
      <w:r w:rsidRPr="003C213A">
        <w:rPr>
          <w:rtl/>
        </w:rPr>
        <w:t>م</w:t>
      </w:r>
      <w:r w:rsidRPr="003C213A">
        <w:rPr>
          <w:rFonts w:hint="cs"/>
          <w:rtl/>
        </w:rPr>
        <w:t>ی‌</w:t>
      </w:r>
      <w:r w:rsidRPr="003C213A">
        <w:rPr>
          <w:rFonts w:hint="eastAsia"/>
          <w:rtl/>
        </w:rPr>
        <w:t>گ</w:t>
      </w:r>
      <w:r w:rsidRPr="003C213A">
        <w:rPr>
          <w:rFonts w:hint="cs"/>
          <w:rtl/>
        </w:rPr>
        <w:t>ی</w:t>
      </w:r>
      <w:r w:rsidRPr="003C213A">
        <w:rPr>
          <w:rFonts w:hint="eastAsia"/>
          <w:rtl/>
        </w:rPr>
        <w:t>رد</w:t>
      </w:r>
      <w:r w:rsidRPr="003C213A">
        <w:rPr>
          <w:rFonts w:hint="cs"/>
          <w:rtl/>
        </w:rPr>
        <w:t>.</w:t>
      </w:r>
    </w:p>
    <w:p w:rsidR="0094790F" w:rsidRPr="003C213A" w:rsidRDefault="0094790F" w:rsidP="00634270">
      <w:pPr>
        <w:jc w:val="both"/>
        <w:rPr>
          <w:rtl/>
        </w:rPr>
      </w:pPr>
      <w:r w:rsidRPr="003C213A">
        <w:rPr>
          <w:rFonts w:hint="cs"/>
          <w:rtl/>
        </w:rPr>
        <w:t xml:space="preserve">برای اینکه بدانیم روایتی که در مورد وثاقت یا عدم وثاقت یک راوی است، حجت است یا خیر، باید راویان خود روایت را مورد بررسی قرار دهیم و از </w:t>
      </w:r>
      <w:r w:rsidRPr="003C213A">
        <w:rPr>
          <w:rtl/>
        </w:rPr>
        <w:t>راه‌ها</w:t>
      </w:r>
      <w:r w:rsidRPr="003C213A">
        <w:rPr>
          <w:rFonts w:hint="cs"/>
          <w:rtl/>
        </w:rPr>
        <w:t>ی دیگری وثاقت آنها را احراز کنیم</w:t>
      </w:r>
      <w:r w:rsidRPr="003C213A">
        <w:rPr>
          <w:rtl/>
        </w:rPr>
        <w:t xml:space="preserve">؛ </w:t>
      </w:r>
      <w:r w:rsidRPr="003C213A">
        <w:rPr>
          <w:rFonts w:hint="cs"/>
          <w:rtl/>
        </w:rPr>
        <w:t xml:space="preserve">بنابراین این شیوه، </w:t>
      </w:r>
      <w:r w:rsidRPr="003C213A">
        <w:rPr>
          <w:rtl/>
        </w:rPr>
        <w:t>ش</w:t>
      </w:r>
      <w:r w:rsidRPr="003C213A">
        <w:rPr>
          <w:rFonts w:hint="cs"/>
          <w:rtl/>
        </w:rPr>
        <w:t>ی</w:t>
      </w:r>
      <w:r w:rsidRPr="003C213A">
        <w:rPr>
          <w:rFonts w:hint="eastAsia"/>
          <w:rtl/>
        </w:rPr>
        <w:t>وه‌</w:t>
      </w:r>
      <w:r w:rsidRPr="003C213A">
        <w:rPr>
          <w:rFonts w:hint="cs"/>
          <w:rtl/>
        </w:rPr>
        <w:t xml:space="preserve">ی مستقلی نیست؛ زیرا اعتبار راویانِ روایت باید از </w:t>
      </w:r>
      <w:r w:rsidRPr="003C213A">
        <w:rPr>
          <w:rtl/>
        </w:rPr>
        <w:t>راه‌ها</w:t>
      </w:r>
      <w:r w:rsidRPr="003C213A">
        <w:rPr>
          <w:rFonts w:hint="cs"/>
          <w:rtl/>
        </w:rPr>
        <w:t>ی دیگری به دست آید.</w:t>
      </w:r>
    </w:p>
    <w:p w:rsidR="004453CB" w:rsidRDefault="0094790F" w:rsidP="00F41974">
      <w:pPr>
        <w:pStyle w:val="3"/>
        <w:rPr>
          <w:rtl/>
        </w:rPr>
      </w:pPr>
      <w:bookmarkStart w:id="57" w:name="_Toc40762363"/>
      <w:r w:rsidRPr="003C213A">
        <w:rPr>
          <w:rtl/>
        </w:rPr>
        <w:t>2</w:t>
      </w:r>
      <w:r w:rsidR="00276403">
        <w:rPr>
          <w:rFonts w:hint="cs"/>
          <w:rtl/>
        </w:rPr>
        <w:t>.</w:t>
      </w:r>
      <w:r w:rsidRPr="003C213A">
        <w:rPr>
          <w:rFonts w:hint="cs"/>
          <w:rtl/>
        </w:rPr>
        <w:t xml:space="preserve"> نقل </w:t>
      </w:r>
      <w:r w:rsidRPr="003C213A">
        <w:rPr>
          <w:rtl/>
        </w:rPr>
        <w:t>س</w:t>
      </w:r>
      <w:r w:rsidRPr="003C213A">
        <w:rPr>
          <w:rFonts w:hint="cs"/>
          <w:rtl/>
        </w:rPr>
        <w:t>ی</w:t>
      </w:r>
      <w:r w:rsidRPr="003C213A">
        <w:rPr>
          <w:rFonts w:hint="eastAsia"/>
          <w:rtl/>
        </w:rPr>
        <w:t>نه‌به‌س</w:t>
      </w:r>
      <w:r w:rsidRPr="003C213A">
        <w:rPr>
          <w:rFonts w:hint="cs"/>
          <w:rtl/>
        </w:rPr>
        <w:t>ی</w:t>
      </w:r>
      <w:r w:rsidRPr="003C213A">
        <w:rPr>
          <w:rFonts w:hint="eastAsia"/>
          <w:rtl/>
        </w:rPr>
        <w:t>نه</w:t>
      </w:r>
      <w:bookmarkEnd w:id="57"/>
    </w:p>
    <w:p w:rsidR="0094790F" w:rsidRPr="003C213A" w:rsidRDefault="0094790F" w:rsidP="004453CB">
      <w:pPr>
        <w:jc w:val="both"/>
        <w:rPr>
          <w:rtl/>
        </w:rPr>
      </w:pPr>
      <w:r w:rsidRPr="003C213A">
        <w:rPr>
          <w:rFonts w:hint="cs"/>
          <w:rtl/>
        </w:rPr>
        <w:t xml:space="preserve">یعنی یک رجالی وثاقت یا عدم وثاقت راوی را از استاد خود نقل </w:t>
      </w:r>
      <w:r w:rsidRPr="003C213A">
        <w:rPr>
          <w:rtl/>
        </w:rPr>
        <w:t>م</w:t>
      </w:r>
      <w:r w:rsidRPr="003C213A">
        <w:rPr>
          <w:rFonts w:hint="cs"/>
          <w:rtl/>
        </w:rPr>
        <w:t>ی‌</w:t>
      </w:r>
      <w:r w:rsidRPr="003C213A">
        <w:rPr>
          <w:rFonts w:hint="eastAsia"/>
          <w:rtl/>
        </w:rPr>
        <w:t>کند</w:t>
      </w:r>
      <w:r w:rsidRPr="003C213A">
        <w:rPr>
          <w:rFonts w:hint="cs"/>
          <w:rtl/>
        </w:rPr>
        <w:t xml:space="preserve">. به‌طور مثال زمانی که «شیخ صدوق» </w:t>
      </w:r>
      <w:r w:rsidRPr="003C213A">
        <w:rPr>
          <w:rtl/>
        </w:rPr>
        <w:t>م</w:t>
      </w:r>
      <w:r w:rsidRPr="003C213A">
        <w:rPr>
          <w:rFonts w:hint="cs"/>
          <w:rtl/>
        </w:rPr>
        <w:t>ی‌</w:t>
      </w:r>
      <w:r w:rsidRPr="003C213A">
        <w:rPr>
          <w:rFonts w:hint="eastAsia"/>
          <w:rtl/>
        </w:rPr>
        <w:t>خواهد</w:t>
      </w:r>
      <w:r w:rsidRPr="003C213A">
        <w:rPr>
          <w:rFonts w:hint="cs"/>
          <w:rtl/>
        </w:rPr>
        <w:t xml:space="preserve"> «میثمی» را تضعیف کند، از استاد خود «ابن عقده» نقل </w:t>
      </w:r>
      <w:r w:rsidRPr="003C213A">
        <w:rPr>
          <w:rtl/>
        </w:rPr>
        <w:t>م</w:t>
      </w:r>
      <w:r w:rsidRPr="003C213A">
        <w:rPr>
          <w:rFonts w:hint="cs"/>
          <w:rtl/>
        </w:rPr>
        <w:t>ی‌</w:t>
      </w:r>
      <w:r w:rsidRPr="003C213A">
        <w:rPr>
          <w:rFonts w:hint="eastAsia"/>
          <w:rtl/>
        </w:rPr>
        <w:t>کند</w:t>
      </w:r>
      <w:r w:rsidRPr="003C213A">
        <w:rPr>
          <w:rFonts w:hint="cs"/>
          <w:rtl/>
        </w:rPr>
        <w:t xml:space="preserve"> که وی ضعیف بوده است. همچنین «کشی» از «عیاشی»، «عیاشی» از «محمد بن اسماعیل» و «محمد بن اسماعیل» از «فضل بن شاذان» نقل </w:t>
      </w:r>
      <w:r w:rsidRPr="003C213A">
        <w:rPr>
          <w:rtl/>
        </w:rPr>
        <w:t>م</w:t>
      </w:r>
      <w:r w:rsidRPr="003C213A">
        <w:rPr>
          <w:rFonts w:hint="cs"/>
          <w:rtl/>
        </w:rPr>
        <w:t>ی‌</w:t>
      </w:r>
      <w:r w:rsidRPr="003C213A">
        <w:rPr>
          <w:rFonts w:hint="eastAsia"/>
          <w:rtl/>
        </w:rPr>
        <w:t>کند</w:t>
      </w:r>
      <w:r w:rsidRPr="003C213A">
        <w:rPr>
          <w:rFonts w:hint="cs"/>
          <w:rtl/>
        </w:rPr>
        <w:t xml:space="preserve"> که «محمد بن سنان» ضعیف است. این شیوه چون شاگرد از استاد خود نقل </w:t>
      </w:r>
      <w:r w:rsidRPr="003C213A">
        <w:rPr>
          <w:rtl/>
        </w:rPr>
        <w:t>م</w:t>
      </w:r>
      <w:r w:rsidRPr="003C213A">
        <w:rPr>
          <w:rFonts w:hint="cs"/>
          <w:rtl/>
        </w:rPr>
        <w:t>ی‌</w:t>
      </w:r>
      <w:r w:rsidRPr="003C213A">
        <w:rPr>
          <w:rFonts w:hint="eastAsia"/>
          <w:rtl/>
        </w:rPr>
        <w:t>کند</w:t>
      </w:r>
      <w:r w:rsidRPr="003C213A">
        <w:rPr>
          <w:rFonts w:hint="cs"/>
          <w:rtl/>
        </w:rPr>
        <w:t>، حسی است.</w:t>
      </w:r>
    </w:p>
    <w:p w:rsidR="0094790F" w:rsidRPr="003C213A" w:rsidRDefault="0094790F" w:rsidP="00634270">
      <w:pPr>
        <w:jc w:val="both"/>
        <w:rPr>
          <w:rtl/>
        </w:rPr>
      </w:pPr>
      <w:r w:rsidRPr="003C213A">
        <w:rPr>
          <w:rFonts w:hint="cs"/>
          <w:rtl/>
        </w:rPr>
        <w:t>در این شیوه:</w:t>
      </w:r>
    </w:p>
    <w:p w:rsidR="0094790F" w:rsidRPr="003C213A" w:rsidRDefault="0094790F" w:rsidP="00D63EE3">
      <w:pPr>
        <w:ind w:left="720"/>
        <w:jc w:val="both"/>
        <w:rPr>
          <w:rtl/>
        </w:rPr>
      </w:pPr>
      <w:r w:rsidRPr="003C213A">
        <w:rPr>
          <w:rFonts w:hint="cs"/>
          <w:rtl/>
        </w:rPr>
        <w:t xml:space="preserve">1. استاد آخری که وثاقت یا ضعف راوی را نقل </w:t>
      </w:r>
      <w:r w:rsidRPr="003C213A">
        <w:rPr>
          <w:rtl/>
        </w:rPr>
        <w:t>م</w:t>
      </w:r>
      <w:r w:rsidRPr="003C213A">
        <w:rPr>
          <w:rFonts w:hint="cs"/>
          <w:rtl/>
        </w:rPr>
        <w:t>ی‌</w:t>
      </w:r>
      <w:r w:rsidRPr="003C213A">
        <w:rPr>
          <w:rFonts w:hint="eastAsia"/>
          <w:rtl/>
        </w:rPr>
        <w:t>کند</w:t>
      </w:r>
      <w:r w:rsidRPr="003C213A">
        <w:rPr>
          <w:rFonts w:hint="cs"/>
          <w:rtl/>
        </w:rPr>
        <w:t xml:space="preserve">، باید راوی را بشناسند و حساً وی را توثیق و تضعیف کند؛ </w:t>
      </w:r>
      <w:r w:rsidRPr="003C213A">
        <w:rPr>
          <w:rtl/>
        </w:rPr>
        <w:t>همان‌گونه</w:t>
      </w:r>
      <w:r w:rsidRPr="003C213A">
        <w:rPr>
          <w:rFonts w:hint="cs"/>
          <w:rtl/>
        </w:rPr>
        <w:t xml:space="preserve"> که «فضل بن شاذان» و «محمد بن سنان» هم‌دوره بوده و یکدیگر را </w:t>
      </w:r>
      <w:r w:rsidRPr="003C213A">
        <w:rPr>
          <w:rtl/>
        </w:rPr>
        <w:t>م</w:t>
      </w:r>
      <w:r w:rsidRPr="003C213A">
        <w:rPr>
          <w:rFonts w:hint="cs"/>
          <w:rtl/>
        </w:rPr>
        <w:t>ی‌</w:t>
      </w:r>
      <w:r w:rsidRPr="003C213A">
        <w:rPr>
          <w:rFonts w:hint="eastAsia"/>
          <w:rtl/>
        </w:rPr>
        <w:t>شناسند</w:t>
      </w:r>
      <w:r w:rsidRPr="003C213A">
        <w:rPr>
          <w:rFonts w:hint="cs"/>
          <w:rtl/>
        </w:rPr>
        <w:t>.</w:t>
      </w:r>
    </w:p>
    <w:p w:rsidR="0094790F" w:rsidRPr="003C213A" w:rsidRDefault="0094790F" w:rsidP="00D63EE3">
      <w:pPr>
        <w:ind w:left="720"/>
        <w:jc w:val="both"/>
        <w:rPr>
          <w:rtl/>
        </w:rPr>
      </w:pPr>
      <w:r w:rsidRPr="003C213A">
        <w:rPr>
          <w:rFonts w:hint="cs"/>
          <w:rtl/>
        </w:rPr>
        <w:t xml:space="preserve">2. تمام اساتید و شاگردان باید موردقبول ما باشند و از </w:t>
      </w:r>
      <w:r w:rsidRPr="003C213A">
        <w:rPr>
          <w:rtl/>
        </w:rPr>
        <w:t>راه‌ها</w:t>
      </w:r>
      <w:r w:rsidRPr="003C213A">
        <w:rPr>
          <w:rFonts w:hint="cs"/>
          <w:rtl/>
        </w:rPr>
        <w:t xml:space="preserve">ی دیگر وثاقت آنها ثابت شده باشد. به‌طور مثال «کشی» از «نصر بن صباح» نقل مطلب دارد و در مورد «نصر بن صباح» اختلاف وجود دارد و مرحوم خویی و شاگردان ایشان، «نصر بن صباح» را قابل‌اطمینان </w:t>
      </w:r>
      <w:r w:rsidRPr="003C213A">
        <w:rPr>
          <w:rtl/>
        </w:rPr>
        <w:t>نم</w:t>
      </w:r>
      <w:r w:rsidRPr="003C213A">
        <w:rPr>
          <w:rFonts w:hint="cs"/>
          <w:rtl/>
        </w:rPr>
        <w:t>ی‌</w:t>
      </w:r>
      <w:r w:rsidRPr="003C213A">
        <w:rPr>
          <w:rFonts w:hint="eastAsia"/>
          <w:rtl/>
        </w:rPr>
        <w:t>دانند</w:t>
      </w:r>
      <w:r w:rsidRPr="003C213A">
        <w:rPr>
          <w:rFonts w:hint="cs"/>
          <w:rtl/>
        </w:rPr>
        <w:t xml:space="preserve"> و درنتیجه توثیقات و تضعیفاتی را که «کشی» از وی نقل </w:t>
      </w:r>
      <w:r w:rsidRPr="003C213A">
        <w:rPr>
          <w:rtl/>
        </w:rPr>
        <w:t>م</w:t>
      </w:r>
      <w:r w:rsidRPr="003C213A">
        <w:rPr>
          <w:rFonts w:hint="cs"/>
          <w:rtl/>
        </w:rPr>
        <w:t>ی‌</w:t>
      </w:r>
      <w:r w:rsidRPr="003C213A">
        <w:rPr>
          <w:rFonts w:hint="eastAsia"/>
          <w:rtl/>
        </w:rPr>
        <w:t>کند</w:t>
      </w:r>
      <w:r w:rsidRPr="003C213A">
        <w:rPr>
          <w:rFonts w:hint="cs"/>
          <w:rtl/>
        </w:rPr>
        <w:t xml:space="preserve">، </w:t>
      </w:r>
      <w:r w:rsidRPr="003C213A">
        <w:rPr>
          <w:rtl/>
        </w:rPr>
        <w:t>نم</w:t>
      </w:r>
      <w:r w:rsidRPr="003C213A">
        <w:rPr>
          <w:rFonts w:hint="cs"/>
          <w:rtl/>
        </w:rPr>
        <w:t>ی‌</w:t>
      </w:r>
      <w:r w:rsidRPr="003C213A">
        <w:rPr>
          <w:rFonts w:hint="eastAsia"/>
          <w:rtl/>
        </w:rPr>
        <w:t>پذ</w:t>
      </w:r>
      <w:r w:rsidRPr="003C213A">
        <w:rPr>
          <w:rFonts w:hint="cs"/>
          <w:rtl/>
        </w:rPr>
        <w:t>ی</w:t>
      </w:r>
      <w:r w:rsidRPr="003C213A">
        <w:rPr>
          <w:rFonts w:hint="eastAsia"/>
          <w:rtl/>
        </w:rPr>
        <w:t>رند</w:t>
      </w:r>
      <w:r w:rsidRPr="003C213A">
        <w:rPr>
          <w:rFonts w:hint="cs"/>
          <w:rtl/>
        </w:rPr>
        <w:t>.</w:t>
      </w:r>
    </w:p>
    <w:p w:rsidR="0094790F" w:rsidRPr="003C213A" w:rsidRDefault="0094790F" w:rsidP="00634270">
      <w:pPr>
        <w:jc w:val="both"/>
        <w:rPr>
          <w:rtl/>
        </w:rPr>
      </w:pPr>
      <w:r w:rsidRPr="003C213A">
        <w:rPr>
          <w:rFonts w:hint="cs"/>
          <w:rtl/>
        </w:rPr>
        <w:t xml:space="preserve">حجیت این روات طبق خبر واحدی که حسی است حجت </w:t>
      </w:r>
      <w:r w:rsidRPr="003C213A">
        <w:rPr>
          <w:rtl/>
        </w:rPr>
        <w:t>م</w:t>
      </w:r>
      <w:r w:rsidRPr="003C213A">
        <w:rPr>
          <w:rFonts w:hint="cs"/>
          <w:rtl/>
        </w:rPr>
        <w:t>ی‌</w:t>
      </w:r>
      <w:r w:rsidRPr="003C213A">
        <w:rPr>
          <w:rFonts w:hint="eastAsia"/>
          <w:rtl/>
        </w:rPr>
        <w:t>شود</w:t>
      </w:r>
      <w:r w:rsidRPr="003C213A">
        <w:rPr>
          <w:rFonts w:hint="cs"/>
          <w:rtl/>
        </w:rPr>
        <w:t>. البته این اخبار در مورد موضوعات هستند و اینکه خبر واحد در مورد موضوعات نیز حجت است یا نه باید در اصول مورد بحث قرار بگیرد:</w:t>
      </w:r>
    </w:p>
    <w:p w:rsidR="0094790F" w:rsidRPr="003C213A" w:rsidRDefault="0094790F" w:rsidP="00D63EE3">
      <w:pPr>
        <w:ind w:left="720"/>
        <w:jc w:val="both"/>
        <w:rPr>
          <w:rtl/>
        </w:rPr>
      </w:pPr>
      <w:r w:rsidRPr="003C213A">
        <w:rPr>
          <w:rFonts w:hint="cs"/>
          <w:rtl/>
        </w:rPr>
        <w:t xml:space="preserve">اگر مبنای اصولی این باشد که خبر واحد به احکام اختصاص دارد، در موضوعات باید طبق بینه عمل شود و درنتیجه برای توثیق و تضعیف باید دو شخص به وثاقت یا تضعیف شخص شهادت بدهند و با کلام یک نفر، وثاقت یا عدم وثاقت ثابت </w:t>
      </w:r>
      <w:r w:rsidRPr="003C213A">
        <w:rPr>
          <w:rtl/>
        </w:rPr>
        <w:t>نم</w:t>
      </w:r>
      <w:r w:rsidRPr="003C213A">
        <w:rPr>
          <w:rFonts w:hint="cs"/>
          <w:rtl/>
        </w:rPr>
        <w:t>ی‌</w:t>
      </w:r>
      <w:r w:rsidRPr="003C213A">
        <w:rPr>
          <w:rFonts w:hint="eastAsia"/>
          <w:rtl/>
        </w:rPr>
        <w:t>شود</w:t>
      </w:r>
      <w:r w:rsidRPr="003C213A">
        <w:rPr>
          <w:rFonts w:hint="cs"/>
          <w:rtl/>
        </w:rPr>
        <w:t>؛</w:t>
      </w:r>
    </w:p>
    <w:p w:rsidR="0094790F" w:rsidRPr="003C213A" w:rsidRDefault="0094790F" w:rsidP="00D63EE3">
      <w:pPr>
        <w:ind w:left="720"/>
        <w:jc w:val="both"/>
        <w:rPr>
          <w:rtl/>
        </w:rPr>
      </w:pPr>
      <w:r w:rsidRPr="003C213A">
        <w:rPr>
          <w:rFonts w:hint="cs"/>
          <w:rtl/>
        </w:rPr>
        <w:t xml:space="preserve">اما اگر مبنای اصولی این باشد که </w:t>
      </w:r>
      <w:r w:rsidRPr="003C213A">
        <w:rPr>
          <w:rtl/>
        </w:rPr>
        <w:t>ادله‌</w:t>
      </w:r>
      <w:r w:rsidRPr="003C213A">
        <w:rPr>
          <w:rFonts w:hint="cs"/>
          <w:rtl/>
        </w:rPr>
        <w:t xml:space="preserve">ی خبر واحد مطلق است، خبر واحد علاوه بر احکام، شامل موضوعات نیز خواهد بود و اینکه در قضا گاهی 2 یا 4 شاهد نیاز است یا نیاز به یک شاهد و یک قسم هست، با </w:t>
      </w:r>
      <w:r w:rsidRPr="003C213A">
        <w:rPr>
          <w:rtl/>
        </w:rPr>
        <w:t>ادله‌</w:t>
      </w:r>
      <w:r w:rsidRPr="003C213A">
        <w:rPr>
          <w:rFonts w:hint="cs"/>
          <w:rtl/>
        </w:rPr>
        <w:t xml:space="preserve">ی خاص از اطلاق </w:t>
      </w:r>
      <w:r w:rsidRPr="003C213A">
        <w:rPr>
          <w:rtl/>
        </w:rPr>
        <w:t>ادله‌</w:t>
      </w:r>
      <w:r w:rsidRPr="003C213A">
        <w:rPr>
          <w:rFonts w:hint="cs"/>
          <w:rtl/>
        </w:rPr>
        <w:t xml:space="preserve">ی حجیت خبر واحد خارج </w:t>
      </w:r>
      <w:r w:rsidRPr="003C213A">
        <w:rPr>
          <w:rtl/>
        </w:rPr>
        <w:t>شده‌اند</w:t>
      </w:r>
      <w:r w:rsidRPr="003C213A">
        <w:rPr>
          <w:rFonts w:hint="cs"/>
          <w:rtl/>
        </w:rPr>
        <w:t xml:space="preserve">. اگر مبنای اصولی این باشد، چون دلیل خاصی بر خروج توثیقات یا تضعیفات رجالی نداریم، با کلام یک نفر نیز توثیق و تضعیف راوی ثابت </w:t>
      </w:r>
      <w:r w:rsidRPr="003C213A">
        <w:rPr>
          <w:rtl/>
        </w:rPr>
        <w:t>م</w:t>
      </w:r>
      <w:r w:rsidRPr="003C213A">
        <w:rPr>
          <w:rFonts w:hint="cs"/>
          <w:rtl/>
        </w:rPr>
        <w:t>ی‌</w:t>
      </w:r>
      <w:r w:rsidRPr="003C213A">
        <w:rPr>
          <w:rFonts w:hint="eastAsia"/>
          <w:rtl/>
        </w:rPr>
        <w:t>شود</w:t>
      </w:r>
      <w:r w:rsidRPr="003C213A">
        <w:rPr>
          <w:rFonts w:hint="cs"/>
          <w:rtl/>
        </w:rPr>
        <w:t>.</w:t>
      </w:r>
    </w:p>
    <w:p w:rsidR="0094790F" w:rsidRPr="00D63EE3" w:rsidRDefault="0094790F" w:rsidP="00D63EE3">
      <w:pPr>
        <w:rPr>
          <w:rFonts w:cs="B Titr"/>
          <w:sz w:val="28"/>
          <w:szCs w:val="24"/>
          <w:rtl/>
        </w:rPr>
      </w:pPr>
      <w:r w:rsidRPr="00D63EE3">
        <w:rPr>
          <w:rFonts w:cs="B Titr" w:hint="cs"/>
          <w:sz w:val="28"/>
          <w:szCs w:val="24"/>
          <w:rtl/>
        </w:rPr>
        <w:t xml:space="preserve">دلیل مطلق بودن </w:t>
      </w:r>
      <w:r w:rsidRPr="00D63EE3">
        <w:rPr>
          <w:rFonts w:cs="B Titr"/>
          <w:sz w:val="28"/>
          <w:szCs w:val="24"/>
          <w:rtl/>
        </w:rPr>
        <w:t>ادله‌</w:t>
      </w:r>
      <w:r w:rsidRPr="00D63EE3">
        <w:rPr>
          <w:rFonts w:cs="B Titr" w:hint="cs"/>
          <w:sz w:val="28"/>
          <w:szCs w:val="24"/>
          <w:rtl/>
        </w:rPr>
        <w:t>ی حجیت خبر واحد و شامل موضوعات بودن:</w:t>
      </w:r>
    </w:p>
    <w:p w:rsidR="0094790F" w:rsidRPr="003C213A" w:rsidRDefault="0094790F" w:rsidP="00634270">
      <w:pPr>
        <w:jc w:val="both"/>
        <w:rPr>
          <w:rtl/>
        </w:rPr>
      </w:pPr>
      <w:r w:rsidRPr="003C213A">
        <w:rPr>
          <w:rFonts w:hint="cs"/>
          <w:rtl/>
        </w:rPr>
        <w:t xml:space="preserve">توسط روایات، حجیت خبر واحد </w:t>
      </w:r>
      <w:r w:rsidRPr="003C213A">
        <w:rPr>
          <w:rtl/>
        </w:rPr>
        <w:t>به نحو</w:t>
      </w:r>
      <w:r w:rsidRPr="003C213A">
        <w:rPr>
          <w:rFonts w:hint="cs"/>
          <w:rtl/>
        </w:rPr>
        <w:t xml:space="preserve"> تواتر اجمالی اثبات </w:t>
      </w:r>
      <w:r w:rsidRPr="003C213A">
        <w:rPr>
          <w:rtl/>
        </w:rPr>
        <w:t>م</w:t>
      </w:r>
      <w:r w:rsidRPr="003C213A">
        <w:rPr>
          <w:rFonts w:hint="cs"/>
          <w:rtl/>
        </w:rPr>
        <w:t>ی‌</w:t>
      </w:r>
      <w:r w:rsidRPr="003C213A">
        <w:rPr>
          <w:rFonts w:hint="eastAsia"/>
          <w:rtl/>
        </w:rPr>
        <w:t>شود</w:t>
      </w:r>
      <w:r w:rsidRPr="003C213A">
        <w:rPr>
          <w:rFonts w:hint="cs"/>
          <w:rtl/>
        </w:rPr>
        <w:t xml:space="preserve"> و از این تواتر، قدر متیقن گرفته </w:t>
      </w:r>
      <w:r w:rsidRPr="003C213A">
        <w:rPr>
          <w:rtl/>
        </w:rPr>
        <w:t>م</w:t>
      </w:r>
      <w:r w:rsidRPr="003C213A">
        <w:rPr>
          <w:rFonts w:hint="cs"/>
          <w:rtl/>
        </w:rPr>
        <w:t>ی‌</w:t>
      </w:r>
      <w:r w:rsidRPr="003C213A">
        <w:rPr>
          <w:rFonts w:hint="eastAsia"/>
          <w:rtl/>
        </w:rPr>
        <w:t>شود</w:t>
      </w:r>
      <w:r w:rsidRPr="003C213A">
        <w:rPr>
          <w:rFonts w:hint="cs"/>
          <w:rtl/>
        </w:rPr>
        <w:t xml:space="preserve">. قدر متیقن این است که اگر </w:t>
      </w:r>
      <w:r w:rsidRPr="003C213A">
        <w:rPr>
          <w:rtl/>
        </w:rPr>
        <w:t>همه‌</w:t>
      </w:r>
      <w:r w:rsidRPr="003C213A">
        <w:rPr>
          <w:rFonts w:hint="cs"/>
          <w:rtl/>
        </w:rPr>
        <w:t>ی راویان یک روایت عادل، امامی، فقیه و دارای باقی شروط باشند، روایت حجت است.</w:t>
      </w:r>
    </w:p>
    <w:p w:rsidR="0094790F" w:rsidRPr="003C213A" w:rsidRDefault="0094790F" w:rsidP="00272AF6">
      <w:pPr>
        <w:jc w:val="both"/>
        <w:rPr>
          <w:rtl/>
        </w:rPr>
      </w:pPr>
      <w:r w:rsidRPr="003C213A">
        <w:rPr>
          <w:rFonts w:hint="cs"/>
          <w:rtl/>
        </w:rPr>
        <w:t xml:space="preserve">با آن قدر متیقن روایت «احمد بن اسحاق» حجت </w:t>
      </w:r>
      <w:r w:rsidRPr="003C213A">
        <w:rPr>
          <w:rtl/>
        </w:rPr>
        <w:t>م</w:t>
      </w:r>
      <w:r w:rsidRPr="003C213A">
        <w:rPr>
          <w:rFonts w:hint="cs"/>
          <w:rtl/>
        </w:rPr>
        <w:t>ی‌</w:t>
      </w:r>
      <w:r w:rsidRPr="003C213A">
        <w:rPr>
          <w:rFonts w:hint="eastAsia"/>
          <w:rtl/>
        </w:rPr>
        <w:t>شود</w:t>
      </w:r>
      <w:r w:rsidRPr="003C213A">
        <w:rPr>
          <w:rFonts w:hint="cs"/>
          <w:rtl/>
        </w:rPr>
        <w:t xml:space="preserve"> که در این روایت این‌گونه آمده است: «...</w:t>
      </w:r>
      <w:r w:rsidRPr="003C213A">
        <w:rPr>
          <w:rtl/>
        </w:rPr>
        <w:t>الْعَمْرِی وَ ابْنُهُ ثِقَتَانِ فَمَا أَدَّیا إِلَیک عَنِّی فَعَنِّی یؤَدِّیانِ وَ مَا قَالا لَک فَعَنِّی یقُولَانِ فَاسْمَعْ لَهُمَا وَ أَطِعْهُمَا فَإِنَّهُمَا الثِّقَتَانِ الْمَأْمُونَانِ</w:t>
      </w:r>
      <w:r w:rsidRPr="003C213A">
        <w:rPr>
          <w:rFonts w:hint="cs"/>
          <w:rtl/>
        </w:rPr>
        <w:t>...»</w:t>
      </w:r>
      <w:r w:rsidRPr="003C213A">
        <w:rPr>
          <w:rtl/>
        </w:rPr>
        <w:t>.</w:t>
      </w:r>
      <w:r w:rsidR="00272AF6">
        <w:rPr>
          <w:rStyle w:val="FootnoteReference"/>
          <w:rtl/>
        </w:rPr>
        <w:footnoteReference w:id="58"/>
      </w:r>
    </w:p>
    <w:p w:rsidR="0094790F" w:rsidRPr="003C213A" w:rsidRDefault="0094790F" w:rsidP="00634270">
      <w:pPr>
        <w:jc w:val="both"/>
        <w:rPr>
          <w:rtl/>
        </w:rPr>
      </w:pPr>
      <w:r w:rsidRPr="003C213A">
        <w:rPr>
          <w:rFonts w:hint="cs"/>
          <w:rtl/>
        </w:rPr>
        <w:t xml:space="preserve">در این روایت، به ثقه بودن تعلیل شده است و این تعلیل به هر ثقه و مأمونی تعمیم </w:t>
      </w:r>
      <w:r w:rsidRPr="003C213A">
        <w:rPr>
          <w:rtl/>
        </w:rPr>
        <w:t>م</w:t>
      </w:r>
      <w:r w:rsidRPr="003C213A">
        <w:rPr>
          <w:rFonts w:hint="cs"/>
          <w:rtl/>
        </w:rPr>
        <w:t>ی‌ی</w:t>
      </w:r>
      <w:r w:rsidRPr="003C213A">
        <w:rPr>
          <w:rFonts w:hint="eastAsia"/>
          <w:rtl/>
        </w:rPr>
        <w:t>ابد</w:t>
      </w:r>
      <w:r w:rsidRPr="003C213A">
        <w:rPr>
          <w:rFonts w:hint="cs"/>
          <w:rtl/>
        </w:rPr>
        <w:t xml:space="preserve"> و هر خبر </w:t>
      </w:r>
      <w:r w:rsidRPr="003C213A">
        <w:rPr>
          <w:rtl/>
        </w:rPr>
        <w:t>ثقه‌ا</w:t>
      </w:r>
      <w:r w:rsidRPr="003C213A">
        <w:rPr>
          <w:rFonts w:hint="cs"/>
          <w:rtl/>
        </w:rPr>
        <w:t xml:space="preserve">ی تصحیح </w:t>
      </w:r>
      <w:r w:rsidRPr="003C213A">
        <w:rPr>
          <w:rtl/>
        </w:rPr>
        <w:t>م</w:t>
      </w:r>
      <w:r w:rsidRPr="003C213A">
        <w:rPr>
          <w:rFonts w:hint="cs"/>
          <w:rtl/>
        </w:rPr>
        <w:t>ی‌</w:t>
      </w:r>
      <w:r w:rsidRPr="003C213A">
        <w:rPr>
          <w:rFonts w:hint="eastAsia"/>
          <w:rtl/>
        </w:rPr>
        <w:t>شود</w:t>
      </w:r>
      <w:r w:rsidRPr="003C213A">
        <w:rPr>
          <w:rFonts w:hint="cs"/>
          <w:rtl/>
        </w:rPr>
        <w:t xml:space="preserve">. در بعضی از این اخبار ثقات که با تعلیل روایت «احمد بن اسحاق» حجت </w:t>
      </w:r>
      <w:r w:rsidRPr="003C213A">
        <w:rPr>
          <w:rtl/>
        </w:rPr>
        <w:t>شده‌اند</w:t>
      </w:r>
      <w:r w:rsidRPr="003C213A">
        <w:rPr>
          <w:rFonts w:hint="cs"/>
          <w:rtl/>
        </w:rPr>
        <w:t xml:space="preserve">، از موضوعات سؤال شده است و اگر بخواهیم این روایات را بر احکام حمل کنیم، خروج از مورد لازم </w:t>
      </w:r>
      <w:r w:rsidRPr="003C213A">
        <w:rPr>
          <w:rtl/>
        </w:rPr>
        <w:t>م</w:t>
      </w:r>
      <w:r w:rsidRPr="003C213A">
        <w:rPr>
          <w:rFonts w:hint="cs"/>
          <w:rtl/>
        </w:rPr>
        <w:t>ی‌</w:t>
      </w:r>
      <w:r w:rsidRPr="003C213A">
        <w:rPr>
          <w:rFonts w:hint="eastAsia"/>
          <w:rtl/>
        </w:rPr>
        <w:t>آ</w:t>
      </w:r>
      <w:r w:rsidRPr="003C213A">
        <w:rPr>
          <w:rFonts w:hint="cs"/>
          <w:rtl/>
        </w:rPr>
        <w:t>ی</w:t>
      </w:r>
      <w:r w:rsidRPr="003C213A">
        <w:rPr>
          <w:rFonts w:hint="eastAsia"/>
          <w:rtl/>
        </w:rPr>
        <w:t>د</w:t>
      </w:r>
      <w:r w:rsidRPr="003C213A">
        <w:rPr>
          <w:rFonts w:hint="cs"/>
          <w:rtl/>
        </w:rPr>
        <w:t xml:space="preserve"> که پذیرفته نیست.</w:t>
      </w:r>
    </w:p>
    <w:p w:rsidR="0094790F" w:rsidRPr="003C213A" w:rsidRDefault="0094790F" w:rsidP="00272AF6">
      <w:pPr>
        <w:jc w:val="both"/>
        <w:rPr>
          <w:rtl/>
        </w:rPr>
      </w:pPr>
      <w:r w:rsidRPr="000806CB">
        <w:rPr>
          <w:rFonts w:cs="B Titr" w:hint="cs"/>
          <w:sz w:val="24"/>
          <w:szCs w:val="24"/>
          <w:rtl/>
        </w:rPr>
        <w:lastRenderedPageBreak/>
        <w:t>مثال 1:</w:t>
      </w:r>
      <w:r w:rsidRPr="003C213A">
        <w:rPr>
          <w:rFonts w:hint="cs"/>
          <w:rtl/>
        </w:rPr>
        <w:t xml:space="preserve"> «</w:t>
      </w:r>
      <w:r w:rsidRPr="003C213A">
        <w:rPr>
          <w:rtl/>
        </w:rPr>
        <w:t>الْحُسَینُ بْنُ سَعِیدٍ عَنْ أَخِیهِ الْحَسَنِ عَنْ زُرْعَةَ عَنْ سَمَاعَةَ قَالَ: سَأَلْتُهُ عَنْ رَجُلٍ تَزَوَّجَ جَارِیةً أَوْ تَمَتَّعَ بِهَا فَحَدَّثَهُ رَجُلٌ ثِقَةٌ أَوْ غَیرُ ثِقَةٍ فَقَالَ إِنَّ هَذِهِ امْرَأَتِی وَ لَیسَتْ لِی بَینَةٌ فَقَالَ إِنْ کانَ ثِقَةً فَلَا یقْرَبْهَا وَ إِنْ کانَ غَیرَ ثِقَةٍ فَلَا یقْبَلْ مِنْهُ</w:t>
      </w:r>
      <w:r w:rsidRPr="003C213A">
        <w:rPr>
          <w:rFonts w:hint="cs"/>
          <w:rtl/>
        </w:rPr>
        <w:t>».</w:t>
      </w:r>
      <w:r w:rsidR="00272AF6">
        <w:rPr>
          <w:rStyle w:val="FootnoteReference"/>
          <w:rtl/>
        </w:rPr>
        <w:footnoteReference w:id="59"/>
      </w:r>
    </w:p>
    <w:p w:rsidR="0094790F" w:rsidRPr="003C213A" w:rsidRDefault="0094790F" w:rsidP="00634270">
      <w:pPr>
        <w:jc w:val="both"/>
        <w:rPr>
          <w:rtl/>
        </w:rPr>
      </w:pPr>
      <w:r w:rsidRPr="003C213A">
        <w:rPr>
          <w:rFonts w:hint="cs"/>
          <w:rtl/>
        </w:rPr>
        <w:t xml:space="preserve">در این روایت از موضوع سؤال شده و امام علیه‌السلام نیز در موضوعات بین ثقه و غیر ثقه تفصیل </w:t>
      </w:r>
      <w:r w:rsidRPr="003C213A">
        <w:rPr>
          <w:rtl/>
        </w:rPr>
        <w:t>داده‌اند</w:t>
      </w:r>
      <w:r w:rsidRPr="003C213A">
        <w:rPr>
          <w:rFonts w:hint="cs"/>
          <w:rtl/>
        </w:rPr>
        <w:t xml:space="preserve"> و موضوع نیز از موضوعات مهمه است. اگر حجیت خبر واحد را مختص به احکام یا موضوعات غیرمهمه بدانیم، با مورد این روایت تنافی دارد.</w:t>
      </w:r>
    </w:p>
    <w:p w:rsidR="0094790F" w:rsidRPr="003C213A" w:rsidRDefault="0094790F" w:rsidP="00272AF6">
      <w:pPr>
        <w:jc w:val="both"/>
        <w:rPr>
          <w:rtl/>
        </w:rPr>
      </w:pPr>
      <w:r w:rsidRPr="000806CB">
        <w:rPr>
          <w:rFonts w:cs="B Titr" w:hint="cs"/>
          <w:sz w:val="24"/>
          <w:szCs w:val="24"/>
          <w:rtl/>
        </w:rPr>
        <w:t>مثال 2:</w:t>
      </w:r>
      <w:r w:rsidRPr="003C213A">
        <w:rPr>
          <w:rFonts w:hint="cs"/>
          <w:rtl/>
        </w:rPr>
        <w:t xml:space="preserve"> «</w:t>
      </w:r>
      <w:r w:rsidRPr="003C213A">
        <w:rPr>
          <w:rtl/>
        </w:rPr>
        <w:t>مُحَمَّدُ بْنُ یحْیی عَنْ مُحَمَّدِ بْنِ الْحُسَینِ عَنْ عَبْدِ اللَّهِ بْنِ جَبَلَةَ عَنْ إِسْحَاقَ بْنِ عَمَّارٍ عَنْ أَبِی عَبْدِ اللَّهِ ع قَالَ: سَأَلْتُهُ عَنْ رَجُلٍ کانَتْ لَهُ عِنْدِی دَنَانِیرُ وَ کانَ مَرِیضاً فَقَالَ لِی إِنْ حَدَثَ بِی حَدَثٌ فَأَعْطِ فُلَاناً عِشْرِینَ دِینَاراً وَ أَعْطِ أَخِی بَقِیةَ الدَّنَانِیرِ فَمَاتَ وَ لَمْ أَشْهَدْ مَوْتَهُ فَأَتَانِی رَجُلٌ مُسْلِمٌ صَادِقٌ فَقَالَ لِی إِنَّهُ أَمَرَنِی أَنْ أَقُولَ لَک انْظُرِ الدَّنَانِیرَ الَّتِی أَمَرْتُک أَنْ تَدْفَعَهَا إِلَی أَخِی فَتَصَدَّقْ مِنْهَا بِعَشَرَةِ دَنَانِیرَ اقْسِمْهَا فِی الْمُسْلِمِینَ وَ لَمْ یعْلَمْ أَخُوهُ</w:t>
      </w:r>
      <w:r w:rsidRPr="003C213A">
        <w:rPr>
          <w:rFonts w:hint="cs"/>
          <w:rtl/>
        </w:rPr>
        <w:t xml:space="preserve"> أَنَّ لَهُ عِنْدِی شَیئاً فَقَالَ أَرَی أَنْ تَصَدَّقَ مِنْهَا بِعَشَرَةِ دَنَانِیرَ کمَا </w:t>
      </w:r>
      <w:r w:rsidRPr="003C213A">
        <w:rPr>
          <w:rtl/>
        </w:rPr>
        <w:t>قَال</w:t>
      </w:r>
      <w:r w:rsidR="00272AF6">
        <w:rPr>
          <w:rFonts w:hint="cs"/>
          <w:rtl/>
        </w:rPr>
        <w:t>».</w:t>
      </w:r>
      <w:r w:rsidR="00272AF6">
        <w:rPr>
          <w:rStyle w:val="FootnoteReference"/>
          <w:rtl/>
        </w:rPr>
        <w:footnoteReference w:id="60"/>
      </w:r>
    </w:p>
    <w:p w:rsidR="0094790F" w:rsidRPr="003C213A" w:rsidRDefault="0094790F" w:rsidP="00634270">
      <w:pPr>
        <w:jc w:val="both"/>
        <w:rPr>
          <w:rtl/>
        </w:rPr>
      </w:pPr>
      <w:r w:rsidRPr="003C213A">
        <w:rPr>
          <w:rFonts w:hint="cs"/>
          <w:rtl/>
        </w:rPr>
        <w:t>این سؤال نیز از اخبار در موضوعات است.</w:t>
      </w:r>
    </w:p>
    <w:p w:rsidR="0094790F" w:rsidRPr="003C213A" w:rsidRDefault="0094790F" w:rsidP="001E728D">
      <w:pPr>
        <w:jc w:val="both"/>
      </w:pPr>
      <w:r w:rsidRPr="000806CB">
        <w:rPr>
          <w:rFonts w:cs="B Titr" w:hint="cs"/>
          <w:sz w:val="24"/>
          <w:szCs w:val="24"/>
          <w:rtl/>
        </w:rPr>
        <w:t>مثال 3:</w:t>
      </w:r>
      <w:r w:rsidRPr="003C213A">
        <w:rPr>
          <w:rFonts w:hint="cs"/>
          <w:rtl/>
        </w:rPr>
        <w:t xml:space="preserve"> «رَوَی مُحَمَّدُ بْنُ أَبِی عُمَیرٍ عَنْ هِشَامِ بْنِ سَالِمٍ عَنْ أَبِی عَبْدِ اللَّهِ </w:t>
      </w:r>
      <w:r w:rsidRPr="003C213A">
        <w:rPr>
          <w:rtl/>
        </w:rPr>
        <w:t>ع</w:t>
      </w:r>
      <w:r w:rsidRPr="003C213A">
        <w:rPr>
          <w:rFonts w:hint="cs"/>
          <w:rtl/>
        </w:rPr>
        <w:t xml:space="preserve"> فِی رَجُلٍ </w:t>
      </w:r>
      <w:r w:rsidRPr="003C213A">
        <w:rPr>
          <w:rtl/>
        </w:rPr>
        <w:t>وَکلَ</w:t>
      </w:r>
      <w:r w:rsidRPr="003C213A">
        <w:rPr>
          <w:rFonts w:hint="cs"/>
          <w:rtl/>
        </w:rPr>
        <w:t xml:space="preserve"> آخَرَ عَلَی وَکالَةٍ فِی أَمْرٍ مِنَ الْأُمُورِ وَ أَشْهَدَ لَهُ بِذَلِک </w:t>
      </w:r>
      <w:r w:rsidRPr="003C213A">
        <w:rPr>
          <w:rtl/>
        </w:rPr>
        <w:t>شَاهِدَ</w:t>
      </w:r>
      <w:r w:rsidRPr="003C213A">
        <w:rPr>
          <w:rFonts w:hint="cs"/>
          <w:rtl/>
        </w:rPr>
        <w:t>ی</w:t>
      </w:r>
      <w:r w:rsidRPr="003C213A">
        <w:rPr>
          <w:rFonts w:hint="eastAsia"/>
          <w:rtl/>
        </w:rPr>
        <w:t>نِ</w:t>
      </w:r>
      <w:r w:rsidRPr="003C213A">
        <w:rPr>
          <w:rFonts w:hint="cs"/>
          <w:rtl/>
        </w:rPr>
        <w:t xml:space="preserve"> فَقَامَ الْوَکیلُ </w:t>
      </w:r>
      <w:r w:rsidRPr="003C213A">
        <w:rPr>
          <w:rtl/>
        </w:rPr>
        <w:t>فَخَرَجَ</w:t>
      </w:r>
      <w:r w:rsidRPr="003C213A">
        <w:rPr>
          <w:rFonts w:hint="cs"/>
          <w:rtl/>
        </w:rPr>
        <w:t xml:space="preserve"> لِإِمْضَاءِ الْأَمْرِ فَقَالَ اشْهَدُوا أَنِّی قَدْ عَزَلْتُ فُلَاناً عَنِ الْوَکالَةِ فَقَالَ إِنْ کانَ الْوَکیلُ أَمْضَی الْأَمْرَ الَّذِی وُکلَ </w:t>
      </w:r>
      <w:r w:rsidRPr="003C213A">
        <w:rPr>
          <w:rtl/>
        </w:rPr>
        <w:t>عَلَ</w:t>
      </w:r>
      <w:r w:rsidRPr="003C213A">
        <w:rPr>
          <w:rFonts w:hint="cs"/>
          <w:rtl/>
        </w:rPr>
        <w:t>ی</w:t>
      </w:r>
      <w:r w:rsidRPr="003C213A">
        <w:rPr>
          <w:rFonts w:hint="eastAsia"/>
          <w:rtl/>
        </w:rPr>
        <w:t>هِ</w:t>
      </w:r>
      <w:r w:rsidRPr="003C213A">
        <w:rPr>
          <w:rFonts w:hint="cs"/>
          <w:rtl/>
        </w:rPr>
        <w:t xml:space="preserve"> قَبْلَ أَنْ یعْزَلَ عَنِ الْوَکالَةِ فَإِنَّ الْأَمْرَ وَاقِعٌ مَاضٍ عَلَی مَا أَمْضَاهُ الْوَکیلُ کرِهَ الْمُوَکلُ أَمْ رَضِی قُلْتُ فَإِنَّ الْوَکیلَ أَمْضَی الْأَمْرَ قَبْلَ أَنْ یعْلَمَ بِالْعَزْلِ أَوْ یبْلُغَهُ أَنَّهُ قَدْ عُزِلَ عَنِ الْوَکالَةِ فَالْأَمْرُ عَلَی مَا أَمْضَاهُ قَالَ نَعَمْ قُلْتُ فَإِنْ بَلَغَهُ الْعَزْلُ قَبْلَ أَنْ یمْضِی الْأَمْرَ ثُمَّ ذَهَبَ حَتَّی أَمْضَاهُ لَمْ یکنْ ذَلِک </w:t>
      </w:r>
      <w:r w:rsidRPr="003C213A">
        <w:rPr>
          <w:rtl/>
        </w:rPr>
        <w:t>بِشَ</w:t>
      </w:r>
      <w:r w:rsidRPr="003C213A">
        <w:rPr>
          <w:rFonts w:hint="cs"/>
          <w:rtl/>
        </w:rPr>
        <w:t>ی‌</w:t>
      </w:r>
      <w:r w:rsidRPr="003C213A">
        <w:rPr>
          <w:rFonts w:hint="eastAsia"/>
          <w:rtl/>
        </w:rPr>
        <w:t>ءٍ</w:t>
      </w:r>
      <w:r w:rsidRPr="003C213A">
        <w:rPr>
          <w:rFonts w:hint="cs"/>
          <w:rtl/>
        </w:rPr>
        <w:t xml:space="preserve"> قَالَ نَعَمْ إِنَّ الْوَکیلَ إِذَا وُکلَ ثُمَّ قَامَ عَنِ الْمَجْلِسِ فَأَمْرُهُ مَاضٍ أَبَداً وَ الْوَکالَةُ ثَابِتَةٌ حَتَّی یبْلُغَهُ الْعَزْلُ عَنِ الْوَکالَةِ بِثِقَة»</w:t>
      </w:r>
      <w:r w:rsidR="001E728D">
        <w:rPr>
          <w:rFonts w:hint="cs"/>
          <w:rtl/>
        </w:rPr>
        <w:t>.</w:t>
      </w:r>
      <w:r w:rsidR="001E728D">
        <w:rPr>
          <w:rStyle w:val="FootnoteReference"/>
          <w:rtl/>
        </w:rPr>
        <w:footnoteReference w:id="61"/>
      </w:r>
    </w:p>
    <w:p w:rsidR="0094790F" w:rsidRPr="003C213A" w:rsidRDefault="0094790F" w:rsidP="00634270">
      <w:pPr>
        <w:jc w:val="both"/>
        <w:rPr>
          <w:rtl/>
        </w:rPr>
      </w:pPr>
      <w:r w:rsidRPr="003C213A">
        <w:rPr>
          <w:rFonts w:hint="cs"/>
          <w:rtl/>
        </w:rPr>
        <w:t>در این روایت خبر ثقه معتبر دانسته شده است و این خبر هم از موضوعات است.</w:t>
      </w:r>
    </w:p>
    <w:p w:rsidR="0094790F" w:rsidRPr="003C213A" w:rsidRDefault="0094790F" w:rsidP="00634270">
      <w:pPr>
        <w:jc w:val="both"/>
        <w:rPr>
          <w:rtl/>
        </w:rPr>
      </w:pPr>
      <w:r w:rsidRPr="003C213A">
        <w:rPr>
          <w:rFonts w:hint="cs"/>
          <w:rtl/>
        </w:rPr>
        <w:t xml:space="preserve">اگر خبر </w:t>
      </w:r>
      <w:r w:rsidRPr="003C213A">
        <w:rPr>
          <w:rtl/>
        </w:rPr>
        <w:t>واحد در</w:t>
      </w:r>
      <w:r w:rsidRPr="003C213A">
        <w:rPr>
          <w:rFonts w:hint="cs"/>
          <w:rtl/>
        </w:rPr>
        <w:t xml:space="preserve"> موضوعات حجت نبود و حجیت مختص به روایت بود و در موضوعات فقط شهادت معتبر بود، نباید با خبر یک ثقه، چیزی ثابت </w:t>
      </w:r>
      <w:r w:rsidRPr="003C213A">
        <w:rPr>
          <w:rtl/>
        </w:rPr>
        <w:t>م</w:t>
      </w:r>
      <w:r w:rsidRPr="003C213A">
        <w:rPr>
          <w:rFonts w:hint="cs"/>
          <w:rtl/>
        </w:rPr>
        <w:t>ی‌</w:t>
      </w:r>
      <w:r w:rsidRPr="003C213A">
        <w:rPr>
          <w:rFonts w:hint="eastAsia"/>
          <w:rtl/>
        </w:rPr>
        <w:t>شد</w:t>
      </w:r>
      <w:r w:rsidRPr="003C213A">
        <w:rPr>
          <w:rFonts w:hint="cs"/>
          <w:rtl/>
        </w:rPr>
        <w:t xml:space="preserve">؛ درحالی‌که در این اخبار با خبر یک ثقه، حجت ثابت </w:t>
      </w:r>
      <w:r w:rsidRPr="003C213A">
        <w:rPr>
          <w:rtl/>
        </w:rPr>
        <w:t>م</w:t>
      </w:r>
      <w:r w:rsidRPr="003C213A">
        <w:rPr>
          <w:rFonts w:hint="cs"/>
          <w:rtl/>
        </w:rPr>
        <w:t>ی‌</w:t>
      </w:r>
      <w:r w:rsidRPr="003C213A">
        <w:rPr>
          <w:rFonts w:hint="eastAsia"/>
          <w:rtl/>
        </w:rPr>
        <w:t>شود</w:t>
      </w:r>
      <w:r w:rsidRPr="003C213A">
        <w:rPr>
          <w:rFonts w:hint="cs"/>
          <w:rtl/>
        </w:rPr>
        <w:t>.</w:t>
      </w:r>
    </w:p>
    <w:p w:rsidR="00B61DCF" w:rsidRDefault="0094790F" w:rsidP="00F41974">
      <w:pPr>
        <w:pStyle w:val="3"/>
        <w:rPr>
          <w:rtl/>
        </w:rPr>
      </w:pPr>
      <w:bookmarkStart w:id="58" w:name="_Toc40762364"/>
      <w:r w:rsidRPr="003C213A">
        <w:rPr>
          <w:rtl/>
        </w:rPr>
        <w:t>3</w:t>
      </w:r>
      <w:r w:rsidR="00276403">
        <w:rPr>
          <w:rFonts w:hint="cs"/>
          <w:rtl/>
        </w:rPr>
        <w:t>.</w:t>
      </w:r>
      <w:r w:rsidRPr="003C213A">
        <w:rPr>
          <w:rFonts w:hint="cs"/>
          <w:rtl/>
        </w:rPr>
        <w:t xml:space="preserve"> اشتهار</w:t>
      </w:r>
      <w:bookmarkEnd w:id="58"/>
    </w:p>
    <w:p w:rsidR="0094790F" w:rsidRPr="003C213A" w:rsidRDefault="0094790F" w:rsidP="00B61DCF">
      <w:pPr>
        <w:jc w:val="both"/>
        <w:rPr>
          <w:rtl/>
        </w:rPr>
      </w:pPr>
      <w:r w:rsidRPr="003C213A">
        <w:rPr>
          <w:rFonts w:hint="cs"/>
          <w:rtl/>
        </w:rPr>
        <w:t xml:space="preserve">از اشتهار نیز برای توثیق و تضعیف یک راوی استفاده </w:t>
      </w:r>
      <w:r w:rsidRPr="003C213A">
        <w:rPr>
          <w:rtl/>
        </w:rPr>
        <w:t>م</w:t>
      </w:r>
      <w:r w:rsidRPr="003C213A">
        <w:rPr>
          <w:rFonts w:hint="cs"/>
          <w:rtl/>
        </w:rPr>
        <w:t>ی‌</w:t>
      </w:r>
      <w:r w:rsidRPr="003C213A">
        <w:rPr>
          <w:rFonts w:hint="eastAsia"/>
          <w:rtl/>
        </w:rPr>
        <w:t>شود</w:t>
      </w:r>
      <w:r w:rsidRPr="003C213A">
        <w:rPr>
          <w:rFonts w:hint="cs"/>
          <w:rtl/>
        </w:rPr>
        <w:t xml:space="preserve">. به‌طور مثال اکنون حکم به وثاقت آیت الله بروجردی </w:t>
      </w:r>
      <w:r w:rsidRPr="003C213A">
        <w:rPr>
          <w:rtl/>
        </w:rPr>
        <w:t>م</w:t>
      </w:r>
      <w:r w:rsidRPr="003C213A">
        <w:rPr>
          <w:rFonts w:hint="cs"/>
          <w:rtl/>
        </w:rPr>
        <w:t>ی‌</w:t>
      </w:r>
      <w:r w:rsidRPr="003C213A">
        <w:rPr>
          <w:rFonts w:hint="eastAsia"/>
          <w:rtl/>
        </w:rPr>
        <w:t>کن</w:t>
      </w:r>
      <w:r w:rsidRPr="003C213A">
        <w:rPr>
          <w:rFonts w:hint="cs"/>
          <w:rtl/>
        </w:rPr>
        <w:t>ی</w:t>
      </w:r>
      <w:r w:rsidRPr="003C213A">
        <w:rPr>
          <w:rFonts w:hint="eastAsia"/>
          <w:rtl/>
        </w:rPr>
        <w:t>م</w:t>
      </w:r>
      <w:r w:rsidRPr="003C213A">
        <w:rPr>
          <w:rFonts w:hint="cs"/>
          <w:rtl/>
        </w:rPr>
        <w:t xml:space="preserve"> </w:t>
      </w:r>
      <w:r w:rsidRPr="003C213A">
        <w:rPr>
          <w:rtl/>
        </w:rPr>
        <w:t>درحال</w:t>
      </w:r>
      <w:r w:rsidRPr="003C213A">
        <w:rPr>
          <w:rFonts w:hint="cs"/>
          <w:rtl/>
        </w:rPr>
        <w:t>ی‌</w:t>
      </w:r>
      <w:r w:rsidRPr="003C213A">
        <w:rPr>
          <w:rFonts w:hint="eastAsia"/>
          <w:rtl/>
        </w:rPr>
        <w:t>که</w:t>
      </w:r>
      <w:r w:rsidRPr="003C213A">
        <w:rPr>
          <w:rFonts w:hint="cs"/>
          <w:rtl/>
        </w:rPr>
        <w:t xml:space="preserve"> ایشان را </w:t>
      </w:r>
      <w:r w:rsidRPr="003C213A">
        <w:rPr>
          <w:rtl/>
        </w:rPr>
        <w:t>ند</w:t>
      </w:r>
      <w:r w:rsidRPr="003C213A">
        <w:rPr>
          <w:rFonts w:hint="cs"/>
          <w:rtl/>
        </w:rPr>
        <w:t>ی</w:t>
      </w:r>
      <w:r w:rsidRPr="003C213A">
        <w:rPr>
          <w:rFonts w:hint="eastAsia"/>
          <w:rtl/>
        </w:rPr>
        <w:t>ده‌ا</w:t>
      </w:r>
      <w:r w:rsidRPr="003C213A">
        <w:rPr>
          <w:rFonts w:hint="cs"/>
          <w:rtl/>
        </w:rPr>
        <w:t>ی</w:t>
      </w:r>
      <w:r w:rsidRPr="003C213A">
        <w:rPr>
          <w:rFonts w:hint="eastAsia"/>
          <w:rtl/>
        </w:rPr>
        <w:t>م</w:t>
      </w:r>
      <w:r w:rsidRPr="003C213A">
        <w:rPr>
          <w:rFonts w:hint="cs"/>
          <w:rtl/>
        </w:rPr>
        <w:t xml:space="preserve">. این حکم به وثاقت به این علت است که قرائن وثاقت ایشان به حدی </w:t>
      </w:r>
      <w:r w:rsidRPr="003C213A">
        <w:rPr>
          <w:rtl/>
        </w:rPr>
        <w:t>است</w:t>
      </w:r>
      <w:r w:rsidRPr="003C213A">
        <w:rPr>
          <w:rFonts w:hint="cs"/>
          <w:rtl/>
        </w:rPr>
        <w:t xml:space="preserve"> که باعث شهرت وثاقت ایشان شده و همین امر مشهور را نقل </w:t>
      </w:r>
      <w:r w:rsidRPr="003C213A">
        <w:rPr>
          <w:rtl/>
        </w:rPr>
        <w:t>م</w:t>
      </w:r>
      <w:r w:rsidRPr="003C213A">
        <w:rPr>
          <w:rFonts w:hint="cs"/>
          <w:rtl/>
        </w:rPr>
        <w:t>ی‌</w:t>
      </w:r>
      <w:r w:rsidRPr="003C213A">
        <w:rPr>
          <w:rFonts w:hint="eastAsia"/>
          <w:rtl/>
        </w:rPr>
        <w:t>کن</w:t>
      </w:r>
      <w:r w:rsidRPr="003C213A">
        <w:rPr>
          <w:rFonts w:hint="cs"/>
          <w:rtl/>
        </w:rPr>
        <w:t>ی</w:t>
      </w:r>
      <w:r w:rsidRPr="003C213A">
        <w:rPr>
          <w:rFonts w:hint="eastAsia"/>
          <w:rtl/>
        </w:rPr>
        <w:t>م</w:t>
      </w:r>
      <w:r w:rsidRPr="003C213A">
        <w:rPr>
          <w:rFonts w:hint="cs"/>
          <w:rtl/>
        </w:rPr>
        <w:t>.</w:t>
      </w:r>
    </w:p>
    <w:p w:rsidR="0094790F" w:rsidRPr="003C213A" w:rsidRDefault="0094790F" w:rsidP="00634270">
      <w:pPr>
        <w:jc w:val="both"/>
        <w:rPr>
          <w:rtl/>
        </w:rPr>
      </w:pPr>
      <w:r w:rsidRPr="003C213A">
        <w:rPr>
          <w:rFonts w:hint="cs"/>
          <w:rtl/>
        </w:rPr>
        <w:t xml:space="preserve">چنین اموری که در این حد از شهرت هستند، کالحس بوده و در اصول بیان شده است که حجت خبر واحد علاوه بر اینکه شامل اخبار حسی است، خبر کالحس را نیز شامل </w:t>
      </w:r>
      <w:r w:rsidRPr="003C213A">
        <w:rPr>
          <w:rtl/>
        </w:rPr>
        <w:t>م</w:t>
      </w:r>
      <w:r w:rsidRPr="003C213A">
        <w:rPr>
          <w:rFonts w:hint="cs"/>
          <w:rtl/>
        </w:rPr>
        <w:t>ی‌</w:t>
      </w:r>
      <w:r w:rsidRPr="003C213A">
        <w:rPr>
          <w:rFonts w:hint="eastAsia"/>
          <w:rtl/>
        </w:rPr>
        <w:t>شود</w:t>
      </w:r>
      <w:r w:rsidRPr="003C213A">
        <w:rPr>
          <w:rFonts w:hint="cs"/>
          <w:rtl/>
        </w:rPr>
        <w:t xml:space="preserve">؛ بنابراین موضوعی که بین </w:t>
      </w:r>
      <w:r w:rsidRPr="003C213A">
        <w:rPr>
          <w:rtl/>
        </w:rPr>
        <w:t>گروه‌ها</w:t>
      </w:r>
      <w:r w:rsidRPr="003C213A">
        <w:rPr>
          <w:rFonts w:hint="cs"/>
          <w:rtl/>
        </w:rPr>
        <w:t>ی مختلف مشهور باشد، باعث ایجاد ظاهر حال در موضوعات شده و ظاهر حال در موضوعات حجت است.</w:t>
      </w:r>
    </w:p>
    <w:p w:rsidR="0094790F" w:rsidRPr="003C213A" w:rsidRDefault="0094790F" w:rsidP="00634270">
      <w:pPr>
        <w:jc w:val="both"/>
        <w:rPr>
          <w:rtl/>
        </w:rPr>
      </w:pPr>
      <w:r w:rsidRPr="003C213A">
        <w:rPr>
          <w:rFonts w:hint="cs"/>
          <w:rtl/>
        </w:rPr>
        <w:t>توضیح: ظاهر:</w:t>
      </w:r>
    </w:p>
    <w:p w:rsidR="0094790F" w:rsidRPr="003C213A" w:rsidRDefault="0094790F" w:rsidP="00B61DCF">
      <w:pPr>
        <w:ind w:left="720"/>
        <w:jc w:val="both"/>
        <w:rPr>
          <w:rtl/>
        </w:rPr>
      </w:pPr>
      <w:r w:rsidRPr="003C213A">
        <w:rPr>
          <w:rFonts w:hint="cs"/>
          <w:rtl/>
        </w:rPr>
        <w:t xml:space="preserve">گاهی ظاهر لفظ است که مربوط به عبارت است و آن را حجت </w:t>
      </w:r>
      <w:r w:rsidRPr="003C213A">
        <w:rPr>
          <w:rtl/>
        </w:rPr>
        <w:t>م</w:t>
      </w:r>
      <w:r w:rsidRPr="003C213A">
        <w:rPr>
          <w:rFonts w:hint="cs"/>
          <w:rtl/>
        </w:rPr>
        <w:t>ی‌</w:t>
      </w:r>
      <w:r w:rsidRPr="003C213A">
        <w:rPr>
          <w:rFonts w:hint="eastAsia"/>
          <w:rtl/>
        </w:rPr>
        <w:t>دان</w:t>
      </w:r>
      <w:r w:rsidRPr="003C213A">
        <w:rPr>
          <w:rFonts w:hint="cs"/>
          <w:rtl/>
        </w:rPr>
        <w:t>ی</w:t>
      </w:r>
      <w:r w:rsidRPr="003C213A">
        <w:rPr>
          <w:rFonts w:hint="eastAsia"/>
          <w:rtl/>
        </w:rPr>
        <w:t>م</w:t>
      </w:r>
      <w:r w:rsidRPr="003C213A">
        <w:rPr>
          <w:rFonts w:hint="cs"/>
          <w:rtl/>
        </w:rPr>
        <w:t>؛</w:t>
      </w:r>
    </w:p>
    <w:p w:rsidR="0094790F" w:rsidRPr="003C213A" w:rsidRDefault="0094790F" w:rsidP="00B61DCF">
      <w:pPr>
        <w:ind w:left="720"/>
        <w:jc w:val="both"/>
        <w:rPr>
          <w:rtl/>
        </w:rPr>
      </w:pPr>
      <w:r w:rsidRPr="003C213A">
        <w:rPr>
          <w:rFonts w:hint="cs"/>
          <w:rtl/>
        </w:rPr>
        <w:t xml:space="preserve">گاهی ظاهر حال است. به‌طور مثال گفته </w:t>
      </w:r>
      <w:r w:rsidRPr="003C213A">
        <w:rPr>
          <w:rtl/>
        </w:rPr>
        <w:t>م</w:t>
      </w:r>
      <w:r w:rsidRPr="003C213A">
        <w:rPr>
          <w:rFonts w:hint="cs"/>
          <w:rtl/>
        </w:rPr>
        <w:t>ی‌</w:t>
      </w:r>
      <w:r w:rsidRPr="003C213A">
        <w:rPr>
          <w:rFonts w:hint="eastAsia"/>
          <w:rtl/>
        </w:rPr>
        <w:t>شود</w:t>
      </w:r>
      <w:r w:rsidRPr="003C213A">
        <w:rPr>
          <w:rFonts w:hint="cs"/>
          <w:rtl/>
        </w:rPr>
        <w:t xml:space="preserve"> یکی از طرق اثبات اول ماه این است که رؤیت هلال شهرت و شیوع پیدا کند که این شهرت باعث ایجاد ظاهر حال شده و ظاهر حال حجت است.</w:t>
      </w:r>
    </w:p>
    <w:p w:rsidR="00B61DCF" w:rsidRDefault="0094790F" w:rsidP="00F41974">
      <w:pPr>
        <w:pStyle w:val="3"/>
        <w:rPr>
          <w:rtl/>
        </w:rPr>
      </w:pPr>
      <w:bookmarkStart w:id="59" w:name="_Toc40762365"/>
      <w:r w:rsidRPr="003C213A">
        <w:rPr>
          <w:rtl/>
        </w:rPr>
        <w:t>4</w:t>
      </w:r>
      <w:r w:rsidR="00276403">
        <w:rPr>
          <w:rFonts w:hint="cs"/>
          <w:rtl/>
        </w:rPr>
        <w:t>.</w:t>
      </w:r>
      <w:r w:rsidRPr="003C213A">
        <w:rPr>
          <w:rFonts w:hint="cs"/>
          <w:rtl/>
        </w:rPr>
        <w:t xml:space="preserve"> نقل از کتب</w:t>
      </w:r>
      <w:bookmarkEnd w:id="59"/>
    </w:p>
    <w:p w:rsidR="0094790F" w:rsidRPr="003C213A" w:rsidRDefault="0094790F" w:rsidP="00B61DCF">
      <w:pPr>
        <w:jc w:val="both"/>
        <w:rPr>
          <w:rtl/>
        </w:rPr>
      </w:pPr>
      <w:r w:rsidRPr="003C213A">
        <w:rPr>
          <w:rFonts w:hint="cs"/>
          <w:rtl/>
        </w:rPr>
        <w:t xml:space="preserve">این شیوه در رجال علامه حلی بسیار مورد استفاده قرار </w:t>
      </w:r>
      <w:r w:rsidRPr="003C213A">
        <w:rPr>
          <w:rtl/>
        </w:rPr>
        <w:t>م</w:t>
      </w:r>
      <w:r w:rsidRPr="003C213A">
        <w:rPr>
          <w:rFonts w:hint="cs"/>
          <w:rtl/>
        </w:rPr>
        <w:t>ی‌</w:t>
      </w:r>
      <w:r w:rsidRPr="003C213A">
        <w:rPr>
          <w:rFonts w:hint="eastAsia"/>
          <w:rtl/>
        </w:rPr>
        <w:t>گ</w:t>
      </w:r>
      <w:r w:rsidRPr="003C213A">
        <w:rPr>
          <w:rFonts w:hint="cs"/>
          <w:rtl/>
        </w:rPr>
        <w:t>ی</w:t>
      </w:r>
      <w:r w:rsidRPr="003C213A">
        <w:rPr>
          <w:rFonts w:hint="eastAsia"/>
          <w:rtl/>
        </w:rPr>
        <w:t>رد</w:t>
      </w:r>
      <w:r w:rsidRPr="003C213A">
        <w:rPr>
          <w:rFonts w:hint="cs"/>
          <w:rtl/>
        </w:rPr>
        <w:t>.</w:t>
      </w:r>
    </w:p>
    <w:p w:rsidR="0094790F" w:rsidRPr="003C213A" w:rsidRDefault="0094790F" w:rsidP="00634270">
      <w:pPr>
        <w:jc w:val="both"/>
        <w:rPr>
          <w:rtl/>
        </w:rPr>
      </w:pPr>
      <w:r w:rsidRPr="003C213A">
        <w:rPr>
          <w:rFonts w:hint="cs"/>
          <w:rtl/>
        </w:rPr>
        <w:t>در نقل از کتب اگر:</w:t>
      </w:r>
    </w:p>
    <w:p w:rsidR="0094790F" w:rsidRPr="003C213A" w:rsidRDefault="0094790F" w:rsidP="00ED134B">
      <w:pPr>
        <w:ind w:left="720"/>
        <w:jc w:val="both"/>
        <w:rPr>
          <w:rtl/>
        </w:rPr>
      </w:pPr>
      <w:r w:rsidRPr="003C213A">
        <w:rPr>
          <w:rtl/>
        </w:rPr>
        <w:t>نو</w:t>
      </w:r>
      <w:r w:rsidRPr="003C213A">
        <w:rPr>
          <w:rFonts w:hint="cs"/>
          <w:rtl/>
        </w:rPr>
        <w:t>ی</w:t>
      </w:r>
      <w:r w:rsidRPr="003C213A">
        <w:rPr>
          <w:rFonts w:hint="eastAsia"/>
          <w:rtl/>
        </w:rPr>
        <w:t>سنده‌</w:t>
      </w:r>
      <w:r w:rsidRPr="003C213A">
        <w:rPr>
          <w:rFonts w:hint="cs"/>
          <w:rtl/>
        </w:rPr>
        <w:t xml:space="preserve">ی کتابی که توثیق یا تضعیف از آن نقل </w:t>
      </w:r>
      <w:r w:rsidRPr="003C213A">
        <w:rPr>
          <w:rtl/>
        </w:rPr>
        <w:t>م</w:t>
      </w:r>
      <w:r w:rsidRPr="003C213A">
        <w:rPr>
          <w:rFonts w:hint="cs"/>
          <w:rtl/>
        </w:rPr>
        <w:t>ی‌</w:t>
      </w:r>
      <w:r w:rsidRPr="003C213A">
        <w:rPr>
          <w:rFonts w:hint="eastAsia"/>
          <w:rtl/>
        </w:rPr>
        <w:t>شود</w:t>
      </w:r>
      <w:r w:rsidRPr="003C213A">
        <w:rPr>
          <w:rFonts w:hint="cs"/>
          <w:rtl/>
        </w:rPr>
        <w:t xml:space="preserve">، با راوی </w:t>
      </w:r>
      <w:r w:rsidRPr="003C213A">
        <w:rPr>
          <w:rtl/>
        </w:rPr>
        <w:t>هم‌دوره</w:t>
      </w:r>
      <w:r w:rsidRPr="003C213A">
        <w:rPr>
          <w:rFonts w:hint="cs"/>
          <w:rtl/>
        </w:rPr>
        <w:t xml:space="preserve"> باشد، خبر نویسنده حسی </w:t>
      </w:r>
      <w:r w:rsidRPr="003C213A">
        <w:rPr>
          <w:rtl/>
        </w:rPr>
        <w:t>م</w:t>
      </w:r>
      <w:r w:rsidRPr="003C213A">
        <w:rPr>
          <w:rFonts w:hint="cs"/>
          <w:rtl/>
        </w:rPr>
        <w:t>ی‌</w:t>
      </w:r>
      <w:r w:rsidRPr="003C213A">
        <w:rPr>
          <w:rFonts w:hint="eastAsia"/>
          <w:rtl/>
        </w:rPr>
        <w:t>شود</w:t>
      </w:r>
      <w:r w:rsidRPr="003C213A">
        <w:rPr>
          <w:rFonts w:hint="cs"/>
          <w:rtl/>
        </w:rPr>
        <w:t>؛</w:t>
      </w:r>
      <w:r w:rsidR="00ED134B">
        <w:rPr>
          <w:rFonts w:hint="cs"/>
          <w:rtl/>
        </w:rPr>
        <w:t xml:space="preserve"> </w:t>
      </w:r>
      <w:r w:rsidRPr="003C213A">
        <w:rPr>
          <w:rFonts w:hint="cs"/>
          <w:rtl/>
        </w:rPr>
        <w:t>و</w:t>
      </w:r>
      <w:r w:rsidR="00ED134B">
        <w:rPr>
          <w:rFonts w:hint="cs"/>
          <w:rtl/>
        </w:rPr>
        <w:t xml:space="preserve"> اگر</w:t>
      </w:r>
      <w:r w:rsidRPr="003C213A">
        <w:rPr>
          <w:rFonts w:hint="cs"/>
          <w:rtl/>
        </w:rPr>
        <w:t xml:space="preserve"> کتاب از کتب مشهوره باشد که احتیاجی به بررسی سندی نداشته باشد، </w:t>
      </w:r>
      <w:r w:rsidRPr="003C213A">
        <w:rPr>
          <w:rtl/>
        </w:rPr>
        <w:t>م</w:t>
      </w:r>
      <w:r w:rsidRPr="003C213A">
        <w:rPr>
          <w:rFonts w:hint="cs"/>
          <w:rtl/>
        </w:rPr>
        <w:t>ی‌</w:t>
      </w:r>
      <w:r w:rsidRPr="003C213A">
        <w:rPr>
          <w:rFonts w:hint="eastAsia"/>
          <w:rtl/>
        </w:rPr>
        <w:t>توان</w:t>
      </w:r>
      <w:r w:rsidRPr="003C213A">
        <w:rPr>
          <w:rFonts w:hint="cs"/>
          <w:rtl/>
        </w:rPr>
        <w:t xml:space="preserve"> به آن کتاب عمل کرد</w:t>
      </w:r>
      <w:r w:rsidR="00ED134B">
        <w:rPr>
          <w:rFonts w:hint="cs"/>
          <w:rtl/>
        </w:rPr>
        <w:t>؛</w:t>
      </w:r>
    </w:p>
    <w:p w:rsidR="0094790F" w:rsidRPr="003C213A" w:rsidRDefault="0094790F" w:rsidP="00ED134B">
      <w:pPr>
        <w:ind w:left="720"/>
        <w:jc w:val="both"/>
        <w:rPr>
          <w:rtl/>
        </w:rPr>
      </w:pPr>
      <w:r w:rsidRPr="003C213A">
        <w:rPr>
          <w:rFonts w:hint="cs"/>
          <w:rtl/>
        </w:rPr>
        <w:t xml:space="preserve">اما اگر </w:t>
      </w:r>
      <w:r w:rsidRPr="003C213A">
        <w:rPr>
          <w:rtl/>
        </w:rPr>
        <w:t>نو</w:t>
      </w:r>
      <w:r w:rsidRPr="003C213A">
        <w:rPr>
          <w:rFonts w:hint="cs"/>
          <w:rtl/>
        </w:rPr>
        <w:t>ی</w:t>
      </w:r>
      <w:r w:rsidRPr="003C213A">
        <w:rPr>
          <w:rFonts w:hint="eastAsia"/>
          <w:rtl/>
        </w:rPr>
        <w:t>سنده‌</w:t>
      </w:r>
      <w:r w:rsidRPr="003C213A">
        <w:rPr>
          <w:rFonts w:hint="cs"/>
          <w:rtl/>
        </w:rPr>
        <w:t xml:space="preserve">ی کتاب با راوی </w:t>
      </w:r>
      <w:r w:rsidRPr="003C213A">
        <w:rPr>
          <w:rtl/>
        </w:rPr>
        <w:t>هم‌دوره</w:t>
      </w:r>
      <w:r w:rsidRPr="003C213A">
        <w:rPr>
          <w:rFonts w:hint="cs"/>
          <w:rtl/>
        </w:rPr>
        <w:t xml:space="preserve"> نباشد، باید علت ارتباط نویسنده با راوی بررسی شود و مشخص شود که از کتاب دیگری نقل شده است، از طریق استاد به او رسیده است یا... و در غیر این صورت، </w:t>
      </w:r>
      <w:r w:rsidRPr="003C213A">
        <w:rPr>
          <w:rtl/>
        </w:rPr>
        <w:t>نم</w:t>
      </w:r>
      <w:r w:rsidRPr="003C213A">
        <w:rPr>
          <w:rFonts w:hint="cs"/>
          <w:rtl/>
        </w:rPr>
        <w:t>ی‌</w:t>
      </w:r>
      <w:r w:rsidRPr="003C213A">
        <w:rPr>
          <w:rFonts w:hint="eastAsia"/>
          <w:rtl/>
        </w:rPr>
        <w:t>توان</w:t>
      </w:r>
      <w:r w:rsidRPr="003C213A">
        <w:rPr>
          <w:rFonts w:hint="cs"/>
          <w:rtl/>
        </w:rPr>
        <w:t xml:space="preserve"> به نقل کتاب اطمینان کرد و باید قرائنی را که در مورد راوی هست مورد بررسی قرار دارد تا در مورد وی اطمینان حاصل شود.</w:t>
      </w:r>
    </w:p>
    <w:p w:rsidR="00ED134B" w:rsidRDefault="0094790F" w:rsidP="00F41974">
      <w:pPr>
        <w:pStyle w:val="3"/>
        <w:rPr>
          <w:rtl/>
        </w:rPr>
      </w:pPr>
      <w:bookmarkStart w:id="60" w:name="_Toc40762366"/>
      <w:r w:rsidRPr="003C213A">
        <w:rPr>
          <w:rFonts w:hint="cs"/>
          <w:rtl/>
        </w:rPr>
        <w:lastRenderedPageBreak/>
        <w:t>5</w:t>
      </w:r>
      <w:r w:rsidR="00276403">
        <w:rPr>
          <w:rFonts w:hint="cs"/>
          <w:rtl/>
        </w:rPr>
        <w:t>.</w:t>
      </w:r>
      <w:r w:rsidRPr="003C213A">
        <w:rPr>
          <w:rFonts w:hint="cs"/>
          <w:rtl/>
        </w:rPr>
        <w:t xml:space="preserve"> اجتهاد رجالی</w:t>
      </w:r>
      <w:bookmarkEnd w:id="60"/>
    </w:p>
    <w:p w:rsidR="0094790F" w:rsidRDefault="0094790F" w:rsidP="00ED134B">
      <w:pPr>
        <w:jc w:val="both"/>
        <w:rPr>
          <w:rtl/>
        </w:rPr>
      </w:pPr>
      <w:r w:rsidRPr="003C213A">
        <w:rPr>
          <w:rFonts w:hint="cs"/>
          <w:rtl/>
        </w:rPr>
        <w:t xml:space="preserve">فردی که کتاب رجالی </w:t>
      </w:r>
      <w:r w:rsidRPr="003C213A">
        <w:rPr>
          <w:rtl/>
        </w:rPr>
        <w:t>م</w:t>
      </w:r>
      <w:r w:rsidRPr="003C213A">
        <w:rPr>
          <w:rFonts w:hint="cs"/>
          <w:rtl/>
        </w:rPr>
        <w:t>ی‌</w:t>
      </w:r>
      <w:r w:rsidRPr="003C213A">
        <w:rPr>
          <w:rFonts w:hint="eastAsia"/>
          <w:rtl/>
        </w:rPr>
        <w:t>نو</w:t>
      </w:r>
      <w:r w:rsidRPr="003C213A">
        <w:rPr>
          <w:rFonts w:hint="cs"/>
          <w:rtl/>
        </w:rPr>
        <w:t>ی</w:t>
      </w:r>
      <w:r w:rsidRPr="003C213A">
        <w:rPr>
          <w:rFonts w:hint="eastAsia"/>
          <w:rtl/>
        </w:rPr>
        <w:t>سد</w:t>
      </w:r>
      <w:r w:rsidRPr="003C213A">
        <w:rPr>
          <w:rFonts w:hint="cs"/>
          <w:rtl/>
        </w:rPr>
        <w:t xml:space="preserve">، قرائن مختلف را بررسی کرده و بر اساس استنباط علمی به این نتیجه </w:t>
      </w:r>
      <w:r w:rsidRPr="003C213A">
        <w:rPr>
          <w:rtl/>
        </w:rPr>
        <w:t>م</w:t>
      </w:r>
      <w:r w:rsidRPr="003C213A">
        <w:rPr>
          <w:rFonts w:hint="cs"/>
          <w:rtl/>
        </w:rPr>
        <w:t>ی‌</w:t>
      </w:r>
      <w:r w:rsidRPr="003C213A">
        <w:rPr>
          <w:rFonts w:hint="eastAsia"/>
          <w:rtl/>
        </w:rPr>
        <w:t>رسد</w:t>
      </w:r>
      <w:r w:rsidRPr="003C213A">
        <w:rPr>
          <w:rFonts w:hint="cs"/>
          <w:rtl/>
        </w:rPr>
        <w:t xml:space="preserve"> که راوی ثقه یا ضعیف است. به‌طور مثال بیشتر تضعیفات در کتابی که منسوب به «ابن غضائری» است، طبق اجتهاد است. البته در کتب دیگران نیز اجتهاد هست؛ به‌طور مثال «شیخ طوسی» </w:t>
      </w:r>
      <w:r w:rsidRPr="003C213A">
        <w:rPr>
          <w:rtl/>
        </w:rPr>
        <w:t>م</w:t>
      </w:r>
      <w:r w:rsidRPr="003C213A">
        <w:rPr>
          <w:rFonts w:hint="cs"/>
          <w:rtl/>
        </w:rPr>
        <w:t>ی‌</w:t>
      </w:r>
      <w:r w:rsidRPr="003C213A">
        <w:rPr>
          <w:rFonts w:hint="eastAsia"/>
          <w:rtl/>
        </w:rPr>
        <w:t>گو</w:t>
      </w:r>
      <w:r w:rsidRPr="003C213A">
        <w:rPr>
          <w:rFonts w:hint="cs"/>
          <w:rtl/>
        </w:rPr>
        <w:t>ی</w:t>
      </w:r>
      <w:r w:rsidRPr="003C213A">
        <w:rPr>
          <w:rFonts w:hint="eastAsia"/>
          <w:rtl/>
        </w:rPr>
        <w:t>د</w:t>
      </w:r>
      <w:r w:rsidRPr="003C213A">
        <w:rPr>
          <w:rFonts w:hint="cs"/>
          <w:rtl/>
        </w:rPr>
        <w:t xml:space="preserve">: «کلینی» و «شیخ صدوق» به «محمد بن سنان» اطمینان </w:t>
      </w:r>
      <w:r w:rsidRPr="003C213A">
        <w:rPr>
          <w:rtl/>
        </w:rPr>
        <w:t>کرده‌اند</w:t>
      </w:r>
      <w:r w:rsidRPr="003C213A">
        <w:rPr>
          <w:rFonts w:hint="cs"/>
          <w:rtl/>
        </w:rPr>
        <w:t xml:space="preserve">؛ اما من به متفردات وی اطمینان ندارم؛ همچنین «نجاشی» نام بعضی از روات را ذکر </w:t>
      </w:r>
      <w:r w:rsidRPr="003C213A">
        <w:rPr>
          <w:rtl/>
        </w:rPr>
        <w:t>م</w:t>
      </w:r>
      <w:r w:rsidRPr="003C213A">
        <w:rPr>
          <w:rFonts w:hint="cs"/>
          <w:rtl/>
        </w:rPr>
        <w:t>ی‌</w:t>
      </w:r>
      <w:r w:rsidRPr="003C213A">
        <w:rPr>
          <w:rFonts w:hint="eastAsia"/>
          <w:rtl/>
        </w:rPr>
        <w:t>کند</w:t>
      </w:r>
      <w:r w:rsidRPr="003C213A">
        <w:rPr>
          <w:rFonts w:hint="cs"/>
          <w:rtl/>
        </w:rPr>
        <w:t xml:space="preserve"> و تضعیف وی را نیز از شخصی نقل </w:t>
      </w:r>
      <w:r w:rsidRPr="003C213A">
        <w:rPr>
          <w:rtl/>
        </w:rPr>
        <w:t>م</w:t>
      </w:r>
      <w:r w:rsidRPr="003C213A">
        <w:rPr>
          <w:rFonts w:hint="cs"/>
          <w:rtl/>
        </w:rPr>
        <w:t>ی‌</w:t>
      </w:r>
      <w:r w:rsidRPr="003C213A">
        <w:rPr>
          <w:rFonts w:hint="eastAsia"/>
          <w:rtl/>
        </w:rPr>
        <w:t>کند</w:t>
      </w:r>
      <w:r w:rsidRPr="003C213A">
        <w:rPr>
          <w:rFonts w:hint="cs"/>
          <w:rtl/>
        </w:rPr>
        <w:t xml:space="preserve"> اما </w:t>
      </w:r>
      <w:r w:rsidRPr="003C213A">
        <w:rPr>
          <w:rtl/>
        </w:rPr>
        <w:t>م</w:t>
      </w:r>
      <w:r w:rsidRPr="003C213A">
        <w:rPr>
          <w:rFonts w:hint="cs"/>
          <w:rtl/>
        </w:rPr>
        <w:t>ی‌</w:t>
      </w:r>
      <w:r w:rsidRPr="003C213A">
        <w:rPr>
          <w:rFonts w:hint="eastAsia"/>
          <w:rtl/>
        </w:rPr>
        <w:t>گو</w:t>
      </w:r>
      <w:r w:rsidRPr="003C213A">
        <w:rPr>
          <w:rFonts w:hint="cs"/>
          <w:rtl/>
        </w:rPr>
        <w:t>ی</w:t>
      </w:r>
      <w:r w:rsidRPr="003C213A">
        <w:rPr>
          <w:rFonts w:hint="eastAsia"/>
          <w:rtl/>
        </w:rPr>
        <w:t>د</w:t>
      </w:r>
      <w:r w:rsidRPr="003C213A">
        <w:rPr>
          <w:rFonts w:hint="cs"/>
          <w:rtl/>
        </w:rPr>
        <w:t xml:space="preserve">: من به روایاتی که از وی نقل شده مراجعه کردم و مطلبی که دلیل بر ضعف او باشد، نیافتم. این تعبیر نشان </w:t>
      </w:r>
      <w:r w:rsidRPr="003C213A">
        <w:rPr>
          <w:rtl/>
        </w:rPr>
        <w:t>م</w:t>
      </w:r>
      <w:r w:rsidRPr="003C213A">
        <w:rPr>
          <w:rFonts w:hint="cs"/>
          <w:rtl/>
        </w:rPr>
        <w:t>ی‌</w:t>
      </w:r>
      <w:r w:rsidRPr="003C213A">
        <w:rPr>
          <w:rFonts w:hint="eastAsia"/>
          <w:rtl/>
        </w:rPr>
        <w:t>دهد</w:t>
      </w:r>
      <w:r w:rsidRPr="003C213A">
        <w:rPr>
          <w:rFonts w:hint="cs"/>
          <w:rtl/>
        </w:rPr>
        <w:t xml:space="preserve"> که در مورد این راوی استنباط صورت گرفته است و از روایت، اشتهار یا... در مورد وی استفاده نشده است.</w:t>
      </w:r>
      <w:r w:rsidRPr="00ED134B">
        <w:rPr>
          <w:vertAlign w:val="superscript"/>
          <w:rtl/>
        </w:rPr>
        <w:footnoteReference w:id="62"/>
      </w:r>
    </w:p>
    <w:p w:rsidR="00E96FAA" w:rsidRPr="00E96FAA" w:rsidRDefault="00E96FAA" w:rsidP="00F41974">
      <w:pPr>
        <w:pStyle w:val="Heading4"/>
        <w:rPr>
          <w:rtl/>
        </w:rPr>
      </w:pPr>
      <w:bookmarkStart w:id="61" w:name="_Toc40762367"/>
      <w:r w:rsidRPr="00E96FAA">
        <w:rPr>
          <w:rFonts w:hint="cs"/>
          <w:rtl/>
        </w:rPr>
        <w:t xml:space="preserve">بررسی اعتبار </w:t>
      </w:r>
      <w:r w:rsidR="00CB70A1">
        <w:rPr>
          <w:rtl/>
        </w:rPr>
        <w:t>ش</w:t>
      </w:r>
      <w:r w:rsidR="00CB70A1">
        <w:rPr>
          <w:rFonts w:hint="cs"/>
          <w:rtl/>
        </w:rPr>
        <w:t>ی</w:t>
      </w:r>
      <w:r w:rsidR="00CB70A1">
        <w:rPr>
          <w:rFonts w:hint="eastAsia"/>
          <w:rtl/>
        </w:rPr>
        <w:t>وه‌</w:t>
      </w:r>
      <w:r w:rsidR="00CB70A1">
        <w:rPr>
          <w:rFonts w:hint="cs"/>
          <w:rtl/>
        </w:rPr>
        <w:t>ی</w:t>
      </w:r>
      <w:r w:rsidRPr="00E96FAA">
        <w:rPr>
          <w:rFonts w:hint="cs"/>
          <w:rtl/>
        </w:rPr>
        <w:t xml:space="preserve"> «اجتهاد رجالی» طبق مبانی رجوع به علم رجال</w:t>
      </w:r>
      <w:bookmarkEnd w:id="61"/>
    </w:p>
    <w:p w:rsidR="0094790F" w:rsidRPr="003C213A" w:rsidRDefault="0094790F" w:rsidP="00634270">
      <w:pPr>
        <w:jc w:val="both"/>
        <w:rPr>
          <w:rtl/>
        </w:rPr>
      </w:pPr>
      <w:r w:rsidRPr="003C213A">
        <w:rPr>
          <w:rFonts w:hint="cs"/>
          <w:rtl/>
        </w:rPr>
        <w:t xml:space="preserve">برای اینکه این شیوه مورد استفاده قرار گیرد، باید به بحثی مبنایی پرداخت و آن اینکه مبنای مراجعه به علم رجال چیست. این بحث در </w:t>
      </w:r>
      <w:r w:rsidRPr="003C213A">
        <w:rPr>
          <w:rtl/>
        </w:rPr>
        <w:t>ش</w:t>
      </w:r>
      <w:r w:rsidRPr="003C213A">
        <w:rPr>
          <w:rFonts w:hint="cs"/>
          <w:rtl/>
        </w:rPr>
        <w:t>ی</w:t>
      </w:r>
      <w:r w:rsidRPr="003C213A">
        <w:rPr>
          <w:rFonts w:hint="eastAsia"/>
          <w:rtl/>
        </w:rPr>
        <w:t>وه‌ها</w:t>
      </w:r>
      <w:r w:rsidRPr="003C213A">
        <w:rPr>
          <w:rFonts w:hint="cs"/>
          <w:rtl/>
        </w:rPr>
        <w:t>ی گذشته مورد نیاز نبود؛ زیرا:</w:t>
      </w:r>
    </w:p>
    <w:p w:rsidR="0094790F" w:rsidRPr="003C213A" w:rsidRDefault="0094790F" w:rsidP="00ED134B">
      <w:pPr>
        <w:ind w:left="720"/>
        <w:jc w:val="both"/>
        <w:rPr>
          <w:rtl/>
        </w:rPr>
      </w:pPr>
      <w:r w:rsidRPr="003C213A">
        <w:rPr>
          <w:rtl/>
        </w:rPr>
        <w:t>درجا</w:t>
      </w:r>
      <w:r w:rsidRPr="003C213A">
        <w:rPr>
          <w:rFonts w:hint="cs"/>
          <w:rtl/>
        </w:rPr>
        <w:t xml:space="preserve">یی که از روایت استفاده </w:t>
      </w:r>
      <w:r w:rsidRPr="003C213A">
        <w:rPr>
          <w:rtl/>
        </w:rPr>
        <w:t>م</w:t>
      </w:r>
      <w:r w:rsidRPr="003C213A">
        <w:rPr>
          <w:rFonts w:hint="cs"/>
          <w:rtl/>
        </w:rPr>
        <w:t>ی‌</w:t>
      </w:r>
      <w:r w:rsidRPr="003C213A">
        <w:rPr>
          <w:rFonts w:hint="eastAsia"/>
          <w:rtl/>
        </w:rPr>
        <w:t>شد</w:t>
      </w:r>
      <w:r w:rsidRPr="003C213A">
        <w:rPr>
          <w:rFonts w:hint="cs"/>
          <w:rtl/>
        </w:rPr>
        <w:t xml:space="preserve">، خود روایت مورد بررسی قرار </w:t>
      </w:r>
      <w:r w:rsidRPr="003C213A">
        <w:rPr>
          <w:rtl/>
        </w:rPr>
        <w:t>م</w:t>
      </w:r>
      <w:r w:rsidRPr="003C213A">
        <w:rPr>
          <w:rFonts w:hint="cs"/>
          <w:rtl/>
        </w:rPr>
        <w:t>ی‌</w:t>
      </w:r>
      <w:r w:rsidRPr="003C213A">
        <w:rPr>
          <w:rFonts w:hint="eastAsia"/>
          <w:rtl/>
        </w:rPr>
        <w:t>گرفت</w:t>
      </w:r>
      <w:r w:rsidRPr="003C213A">
        <w:rPr>
          <w:rFonts w:hint="cs"/>
          <w:rtl/>
        </w:rPr>
        <w:t>؛</w:t>
      </w:r>
    </w:p>
    <w:p w:rsidR="0094790F" w:rsidRPr="003C213A" w:rsidRDefault="0094790F" w:rsidP="00ED134B">
      <w:pPr>
        <w:ind w:left="720"/>
        <w:jc w:val="both"/>
        <w:rPr>
          <w:rtl/>
        </w:rPr>
      </w:pPr>
      <w:r w:rsidRPr="003C213A">
        <w:rPr>
          <w:rFonts w:hint="cs"/>
          <w:rtl/>
        </w:rPr>
        <w:t xml:space="preserve">درجایی که شاگرد از استاد نقل </w:t>
      </w:r>
      <w:r w:rsidRPr="003C213A">
        <w:rPr>
          <w:rtl/>
        </w:rPr>
        <w:t>م</w:t>
      </w:r>
      <w:r w:rsidRPr="003C213A">
        <w:rPr>
          <w:rFonts w:hint="cs"/>
          <w:rtl/>
        </w:rPr>
        <w:t>ی‌</w:t>
      </w:r>
      <w:r w:rsidRPr="003C213A">
        <w:rPr>
          <w:rFonts w:hint="eastAsia"/>
          <w:rtl/>
        </w:rPr>
        <w:t>کرد</w:t>
      </w:r>
      <w:r w:rsidRPr="003C213A">
        <w:rPr>
          <w:rFonts w:hint="cs"/>
          <w:rtl/>
        </w:rPr>
        <w:t>، حسی بودن خبر استاد آخر و ثقه بودن تمام اساتید و شاگردان مطرح بود؛</w:t>
      </w:r>
    </w:p>
    <w:p w:rsidR="0094790F" w:rsidRPr="003C213A" w:rsidRDefault="0094790F" w:rsidP="00ED134B">
      <w:pPr>
        <w:ind w:left="720"/>
        <w:jc w:val="both"/>
        <w:rPr>
          <w:rtl/>
        </w:rPr>
      </w:pPr>
      <w:r w:rsidRPr="003C213A">
        <w:rPr>
          <w:rFonts w:hint="cs"/>
          <w:rtl/>
        </w:rPr>
        <w:t>و درجایی که نقل از اشتهار بود، کالحس بودن مطلب شرط شده بود.</w:t>
      </w:r>
    </w:p>
    <w:p w:rsidR="0094790F" w:rsidRPr="003C213A" w:rsidRDefault="0094790F" w:rsidP="00634270">
      <w:pPr>
        <w:jc w:val="both"/>
        <w:rPr>
          <w:rtl/>
        </w:rPr>
      </w:pPr>
      <w:r w:rsidRPr="003C213A">
        <w:rPr>
          <w:rFonts w:hint="cs"/>
          <w:rtl/>
        </w:rPr>
        <w:t>در رجوع به علم رجال مبانی مختلفی وجود دارد: 1. خبر واحد؛ 2. رجوع جاهل به عالم؛ 3. شهادت؛ 4. انسداد صغیر و 5. اطمینان نوعی. این 5 مبنا مانعه الجمع نیستند و ممکن است مبانی متعددی برای رجوع به علم رجال پذیرفته شود.</w:t>
      </w:r>
    </w:p>
    <w:p w:rsidR="0094790F" w:rsidRPr="003C213A" w:rsidRDefault="0094790F" w:rsidP="00634270">
      <w:pPr>
        <w:jc w:val="both"/>
        <w:rPr>
          <w:rtl/>
        </w:rPr>
      </w:pPr>
      <w:r w:rsidRPr="003C213A">
        <w:rPr>
          <w:rFonts w:hint="cs"/>
          <w:rtl/>
        </w:rPr>
        <w:t>بین این 5 مورد باید مبنایی را اتخاذ کنیم و بر اساس آن مبنا</w:t>
      </w:r>
      <w:r w:rsidR="00E861C2">
        <w:rPr>
          <w:rFonts w:hint="cs"/>
          <w:rtl/>
        </w:rPr>
        <w:t>ست که</w:t>
      </w:r>
      <w:r w:rsidRPr="003C213A">
        <w:rPr>
          <w:rFonts w:hint="cs"/>
          <w:rtl/>
        </w:rPr>
        <w:t xml:space="preserve"> مشخص </w:t>
      </w:r>
      <w:r w:rsidRPr="003C213A">
        <w:rPr>
          <w:rtl/>
        </w:rPr>
        <w:t>م</w:t>
      </w:r>
      <w:r w:rsidRPr="003C213A">
        <w:rPr>
          <w:rFonts w:hint="cs"/>
          <w:rtl/>
        </w:rPr>
        <w:t>ی‌</w:t>
      </w:r>
      <w:r w:rsidRPr="003C213A">
        <w:rPr>
          <w:rFonts w:hint="eastAsia"/>
          <w:rtl/>
        </w:rPr>
        <w:t>شود</w:t>
      </w:r>
      <w:r w:rsidRPr="003C213A">
        <w:rPr>
          <w:rFonts w:hint="cs"/>
          <w:rtl/>
        </w:rPr>
        <w:t xml:space="preserve"> که </w:t>
      </w:r>
      <w:r w:rsidRPr="003C213A">
        <w:rPr>
          <w:rtl/>
        </w:rPr>
        <w:t>م</w:t>
      </w:r>
      <w:r w:rsidRPr="003C213A">
        <w:rPr>
          <w:rFonts w:hint="cs"/>
          <w:rtl/>
        </w:rPr>
        <w:t>ی‌</w:t>
      </w:r>
      <w:r w:rsidRPr="003C213A">
        <w:rPr>
          <w:rFonts w:hint="eastAsia"/>
          <w:rtl/>
        </w:rPr>
        <w:t>توان</w:t>
      </w:r>
      <w:r w:rsidRPr="003C213A">
        <w:rPr>
          <w:rFonts w:hint="cs"/>
          <w:rtl/>
        </w:rPr>
        <w:t xml:space="preserve"> از «اجتهاد رجالی» به‌عنوان راهی برای توثیق و تضعیف استفاده کنیم یا خیر.</w:t>
      </w:r>
    </w:p>
    <w:p w:rsidR="00E861C2" w:rsidRPr="00E861C2" w:rsidRDefault="00E861C2" w:rsidP="00154001">
      <w:pPr>
        <w:pStyle w:val="Heading5"/>
        <w:rPr>
          <w:rtl/>
        </w:rPr>
      </w:pPr>
      <w:bookmarkStart w:id="62" w:name="_Toc40762368"/>
      <w:r w:rsidRPr="00E861C2">
        <w:rPr>
          <w:rFonts w:hint="cs"/>
          <w:rtl/>
        </w:rPr>
        <w:t xml:space="preserve">1. طبق </w:t>
      </w:r>
      <w:r w:rsidR="00E9171E">
        <w:rPr>
          <w:rFonts w:hint="cs"/>
          <w:rtl/>
        </w:rPr>
        <w:t xml:space="preserve">مبنای </w:t>
      </w:r>
      <w:r w:rsidRPr="00E861C2">
        <w:rPr>
          <w:rFonts w:hint="cs"/>
          <w:rtl/>
        </w:rPr>
        <w:t xml:space="preserve">خبر </w:t>
      </w:r>
      <w:r w:rsidRPr="00302F98">
        <w:rPr>
          <w:rFonts w:hint="cs"/>
          <w:rtl/>
        </w:rPr>
        <w:t>واحد</w:t>
      </w:r>
      <w:bookmarkEnd w:id="62"/>
    </w:p>
    <w:p w:rsidR="0094790F" w:rsidRPr="003C213A" w:rsidRDefault="0094790F" w:rsidP="00E861C2">
      <w:pPr>
        <w:jc w:val="both"/>
        <w:rPr>
          <w:rtl/>
        </w:rPr>
      </w:pPr>
      <w:r w:rsidRPr="003C213A">
        <w:rPr>
          <w:rFonts w:hint="cs"/>
          <w:rtl/>
        </w:rPr>
        <w:t>خبر واحد در صورتی حجت است که حسی یا کالحس باشد و فرض این است که توثیق و تضعیف در این شیوه:</w:t>
      </w:r>
    </w:p>
    <w:p w:rsidR="0094790F" w:rsidRPr="003C213A" w:rsidRDefault="0094790F" w:rsidP="00302F98">
      <w:pPr>
        <w:ind w:left="720"/>
        <w:jc w:val="both"/>
        <w:rPr>
          <w:rtl/>
        </w:rPr>
      </w:pPr>
      <w:r w:rsidRPr="003C213A">
        <w:rPr>
          <w:rFonts w:hint="cs"/>
          <w:rtl/>
        </w:rPr>
        <w:t>حسی نیست؛ چون توثیق یا تضعیف کننده با راوی معاصر نبوده و به نحو نقل شاگرد از استاد هم نبوده است؛</w:t>
      </w:r>
    </w:p>
    <w:p w:rsidR="0094790F" w:rsidRPr="003C213A" w:rsidRDefault="0094790F" w:rsidP="00302F98">
      <w:pPr>
        <w:ind w:left="720"/>
        <w:jc w:val="both"/>
        <w:rPr>
          <w:rtl/>
        </w:rPr>
      </w:pPr>
      <w:r w:rsidRPr="003C213A">
        <w:rPr>
          <w:rtl/>
        </w:rPr>
        <w:t>کالحس</w:t>
      </w:r>
      <w:r w:rsidRPr="003C213A">
        <w:rPr>
          <w:rFonts w:hint="cs"/>
          <w:rtl/>
        </w:rPr>
        <w:t xml:space="preserve"> هم نیست؛ چون فرض این است که وثاقت یا عدم وثاقت راوی مشهور نبوده است.</w:t>
      </w:r>
    </w:p>
    <w:p w:rsidR="0094790F" w:rsidRPr="003C213A" w:rsidRDefault="0094790F" w:rsidP="00634270">
      <w:pPr>
        <w:jc w:val="both"/>
        <w:rPr>
          <w:rtl/>
        </w:rPr>
      </w:pPr>
      <w:r w:rsidRPr="003C213A">
        <w:rPr>
          <w:rFonts w:hint="cs"/>
          <w:rtl/>
        </w:rPr>
        <w:t xml:space="preserve">درنتیجه اگر رجوع علم رجال فقط از باب خبر واحد باشد، مواردی که رجالی با استنباط خود به توثیق و تضعیف </w:t>
      </w:r>
      <w:r w:rsidRPr="003C213A">
        <w:rPr>
          <w:rtl/>
        </w:rPr>
        <w:t>م</w:t>
      </w:r>
      <w:r w:rsidRPr="003C213A">
        <w:rPr>
          <w:rFonts w:hint="cs"/>
          <w:rtl/>
        </w:rPr>
        <w:t>ی‌</w:t>
      </w:r>
      <w:r w:rsidRPr="003C213A">
        <w:rPr>
          <w:rFonts w:hint="eastAsia"/>
          <w:rtl/>
        </w:rPr>
        <w:t>رسد</w:t>
      </w:r>
      <w:r w:rsidRPr="003C213A">
        <w:rPr>
          <w:rFonts w:hint="cs"/>
          <w:rtl/>
        </w:rPr>
        <w:t xml:space="preserve"> معتبر نخواهد بود و </w:t>
      </w:r>
      <w:r w:rsidRPr="003C213A">
        <w:rPr>
          <w:rtl/>
        </w:rPr>
        <w:t>عمده‌</w:t>
      </w:r>
      <w:r w:rsidRPr="003C213A">
        <w:rPr>
          <w:rFonts w:hint="cs"/>
          <w:rtl/>
        </w:rPr>
        <w:t>ی مطالبی که در کتاب منسوب به «ابن غضائری» آمده است، در این مبنا معتبر نیست.</w:t>
      </w:r>
    </w:p>
    <w:p w:rsidR="00302F98" w:rsidRDefault="0094790F" w:rsidP="00154001">
      <w:pPr>
        <w:pStyle w:val="Heading5"/>
        <w:rPr>
          <w:rtl/>
        </w:rPr>
      </w:pPr>
      <w:bookmarkStart w:id="63" w:name="_Toc40762369"/>
      <w:r w:rsidRPr="003C213A">
        <w:rPr>
          <w:rFonts w:hint="cs"/>
          <w:rtl/>
        </w:rPr>
        <w:t xml:space="preserve">2. </w:t>
      </w:r>
      <w:r w:rsidR="00E9171E">
        <w:rPr>
          <w:rFonts w:hint="cs"/>
          <w:rtl/>
        </w:rPr>
        <w:t xml:space="preserve">طبق </w:t>
      </w:r>
      <w:r w:rsidR="00E9171E" w:rsidRPr="00E9171E">
        <w:rPr>
          <w:rFonts w:hint="cs"/>
          <w:rtl/>
        </w:rPr>
        <w:t xml:space="preserve">مبنای </w:t>
      </w:r>
      <w:r w:rsidRPr="003C213A">
        <w:rPr>
          <w:rFonts w:hint="cs"/>
          <w:rtl/>
        </w:rPr>
        <w:t>رجوع جاهل به عالم</w:t>
      </w:r>
      <w:bookmarkEnd w:id="63"/>
    </w:p>
    <w:p w:rsidR="0094790F" w:rsidRPr="003C213A" w:rsidRDefault="0094790F" w:rsidP="00302F98">
      <w:pPr>
        <w:jc w:val="both"/>
        <w:rPr>
          <w:rtl/>
        </w:rPr>
      </w:pPr>
      <w:r w:rsidRPr="003C213A">
        <w:rPr>
          <w:rFonts w:hint="cs"/>
          <w:rtl/>
        </w:rPr>
        <w:t xml:space="preserve">اگر کسی این </w:t>
      </w:r>
      <w:r w:rsidR="00302F98">
        <w:rPr>
          <w:rFonts w:hint="cs"/>
          <w:rtl/>
        </w:rPr>
        <w:t xml:space="preserve">مبنا </w:t>
      </w:r>
      <w:r w:rsidRPr="003C213A">
        <w:rPr>
          <w:rFonts w:hint="cs"/>
          <w:rtl/>
        </w:rPr>
        <w:t xml:space="preserve">را بپذیرد، در علم رجال و علومی مانند لغت کار آسانی در پیش خواهد داشت. در این مبنا گفته </w:t>
      </w:r>
      <w:r w:rsidRPr="003C213A">
        <w:rPr>
          <w:rtl/>
        </w:rPr>
        <w:t>م</w:t>
      </w:r>
      <w:r w:rsidRPr="003C213A">
        <w:rPr>
          <w:rFonts w:hint="cs"/>
          <w:rtl/>
        </w:rPr>
        <w:t>ی‌</w:t>
      </w:r>
      <w:r w:rsidRPr="003C213A">
        <w:rPr>
          <w:rFonts w:hint="eastAsia"/>
          <w:rtl/>
        </w:rPr>
        <w:t>شود</w:t>
      </w:r>
      <w:r w:rsidRPr="003C213A">
        <w:rPr>
          <w:rFonts w:hint="cs"/>
          <w:rtl/>
        </w:rPr>
        <w:t xml:space="preserve"> که ما جاهل به علم رجال هستیم و افرادی هستند که عالم به این </w:t>
      </w:r>
      <w:r w:rsidRPr="003C213A">
        <w:rPr>
          <w:rtl/>
        </w:rPr>
        <w:t>علم‌اند</w:t>
      </w:r>
      <w:r w:rsidRPr="003C213A">
        <w:rPr>
          <w:rFonts w:hint="cs"/>
          <w:rtl/>
        </w:rPr>
        <w:t xml:space="preserve">. ما که با این علم آشنایی نداریم به متخصصان این علم رجوع کرده و کلام آنها را تعبدا </w:t>
      </w:r>
      <w:r w:rsidRPr="003C213A">
        <w:rPr>
          <w:rtl/>
        </w:rPr>
        <w:t>م</w:t>
      </w:r>
      <w:r w:rsidRPr="003C213A">
        <w:rPr>
          <w:rFonts w:hint="cs"/>
          <w:rtl/>
        </w:rPr>
        <w:t>ی‌</w:t>
      </w:r>
      <w:r w:rsidRPr="003C213A">
        <w:rPr>
          <w:rFonts w:hint="eastAsia"/>
          <w:rtl/>
        </w:rPr>
        <w:t>پذ</w:t>
      </w:r>
      <w:r w:rsidRPr="003C213A">
        <w:rPr>
          <w:rFonts w:hint="cs"/>
          <w:rtl/>
        </w:rPr>
        <w:t>ی</w:t>
      </w:r>
      <w:r w:rsidRPr="003C213A">
        <w:rPr>
          <w:rFonts w:hint="eastAsia"/>
          <w:rtl/>
        </w:rPr>
        <w:t>ر</w:t>
      </w:r>
      <w:r w:rsidRPr="003C213A">
        <w:rPr>
          <w:rFonts w:hint="cs"/>
          <w:rtl/>
        </w:rPr>
        <w:t>ی</w:t>
      </w:r>
      <w:r w:rsidRPr="003C213A">
        <w:rPr>
          <w:rFonts w:hint="eastAsia"/>
          <w:rtl/>
        </w:rPr>
        <w:t>م</w:t>
      </w:r>
      <w:r w:rsidRPr="003C213A">
        <w:rPr>
          <w:rFonts w:hint="cs"/>
          <w:rtl/>
        </w:rPr>
        <w:t>.</w:t>
      </w:r>
    </w:p>
    <w:p w:rsidR="0094790F" w:rsidRPr="003C213A" w:rsidRDefault="0094790F" w:rsidP="00634270">
      <w:pPr>
        <w:jc w:val="both"/>
        <w:rPr>
          <w:rtl/>
        </w:rPr>
      </w:pPr>
      <w:r w:rsidRPr="003C213A">
        <w:rPr>
          <w:rFonts w:hint="cs"/>
          <w:rtl/>
        </w:rPr>
        <w:t>طبق این مبنا، توثیق و تضعیف اجتهادی مورد پذیرش قرار گرفته و معتبر خواهد بود.</w:t>
      </w:r>
    </w:p>
    <w:p w:rsidR="0094790F" w:rsidRPr="003C213A" w:rsidRDefault="0094790F" w:rsidP="00634270">
      <w:pPr>
        <w:jc w:val="both"/>
        <w:rPr>
          <w:rtl/>
        </w:rPr>
      </w:pPr>
      <w:r w:rsidRPr="003C213A">
        <w:rPr>
          <w:rFonts w:hint="cs"/>
          <w:rtl/>
        </w:rPr>
        <w:t xml:space="preserve">سؤالی که در این مبنا مطرح </w:t>
      </w:r>
      <w:r w:rsidRPr="003C213A">
        <w:rPr>
          <w:rtl/>
        </w:rPr>
        <w:t>م</w:t>
      </w:r>
      <w:r w:rsidRPr="003C213A">
        <w:rPr>
          <w:rFonts w:hint="cs"/>
          <w:rtl/>
        </w:rPr>
        <w:t>ی‌</w:t>
      </w:r>
      <w:r w:rsidRPr="003C213A">
        <w:rPr>
          <w:rFonts w:hint="eastAsia"/>
          <w:rtl/>
        </w:rPr>
        <w:t>شود</w:t>
      </w:r>
      <w:r w:rsidRPr="003C213A">
        <w:rPr>
          <w:rFonts w:hint="cs"/>
          <w:rtl/>
        </w:rPr>
        <w:t xml:space="preserve"> این است که در صورت تعارض بین اقوال علما چه باید کرد؟ در پاسخ باید گفت که در صورت تعارض، بحث رجوع به اضبط مطرح </w:t>
      </w:r>
      <w:r w:rsidRPr="003C213A">
        <w:rPr>
          <w:rtl/>
        </w:rPr>
        <w:t>م</w:t>
      </w:r>
      <w:r w:rsidRPr="003C213A">
        <w:rPr>
          <w:rFonts w:hint="cs"/>
          <w:rtl/>
        </w:rPr>
        <w:t>ی‌</w:t>
      </w:r>
      <w:r w:rsidRPr="003C213A">
        <w:rPr>
          <w:rFonts w:hint="eastAsia"/>
          <w:rtl/>
        </w:rPr>
        <w:t>شود</w:t>
      </w:r>
      <w:r w:rsidRPr="003C213A">
        <w:rPr>
          <w:rFonts w:hint="cs"/>
          <w:rtl/>
        </w:rPr>
        <w:t>؛ یعنی باید بین رجالیین، اضبط مشخص شده و در تعارض اقوال به کلام او رجوع شود.</w:t>
      </w:r>
    </w:p>
    <w:p w:rsidR="0094790F" w:rsidRPr="003C213A" w:rsidRDefault="0094790F" w:rsidP="00634270">
      <w:pPr>
        <w:jc w:val="both"/>
        <w:rPr>
          <w:rtl/>
        </w:rPr>
      </w:pPr>
      <w:r w:rsidRPr="000806CB">
        <w:rPr>
          <w:rFonts w:cs="B Titr" w:hint="cs"/>
          <w:sz w:val="24"/>
          <w:szCs w:val="24"/>
          <w:rtl/>
        </w:rPr>
        <w:t>بررسی مبنا:</w:t>
      </w:r>
      <w:r w:rsidRPr="003C213A">
        <w:rPr>
          <w:rFonts w:hint="cs"/>
          <w:rtl/>
        </w:rPr>
        <w:t xml:space="preserve"> این مبنا هم صغرویا و هم کبرویا مورد خدشه است.</w:t>
      </w:r>
    </w:p>
    <w:p w:rsidR="0094790F" w:rsidRPr="003C213A" w:rsidRDefault="0094790F" w:rsidP="00634270">
      <w:pPr>
        <w:jc w:val="both"/>
        <w:rPr>
          <w:rtl/>
        </w:rPr>
      </w:pPr>
      <w:r w:rsidRPr="000806CB">
        <w:rPr>
          <w:rFonts w:cs="B Titr" w:hint="cs"/>
          <w:sz w:val="24"/>
          <w:szCs w:val="24"/>
          <w:rtl/>
        </w:rPr>
        <w:t>خدشه در صغری:</w:t>
      </w:r>
      <w:r w:rsidRPr="003C213A">
        <w:rPr>
          <w:rFonts w:hint="cs"/>
          <w:rtl/>
        </w:rPr>
        <w:t xml:space="preserve"> رجوع جاهل به عالم در میان عقلا، در مواردی مطرح </w:t>
      </w:r>
      <w:r w:rsidRPr="003C213A">
        <w:rPr>
          <w:rtl/>
        </w:rPr>
        <w:t>م</w:t>
      </w:r>
      <w:r w:rsidRPr="003C213A">
        <w:rPr>
          <w:rFonts w:hint="cs"/>
          <w:rtl/>
        </w:rPr>
        <w:t>ی‌</w:t>
      </w:r>
      <w:r w:rsidRPr="003C213A">
        <w:rPr>
          <w:rFonts w:hint="eastAsia"/>
          <w:rtl/>
        </w:rPr>
        <w:t>شود</w:t>
      </w:r>
      <w:r w:rsidRPr="003C213A">
        <w:rPr>
          <w:rFonts w:hint="cs"/>
          <w:rtl/>
        </w:rPr>
        <w:t xml:space="preserve"> که مقداری از علم که مورد نیاز شخص رجوع کننده است، به </w:t>
      </w:r>
      <w:r w:rsidRPr="003C213A">
        <w:rPr>
          <w:rtl/>
        </w:rPr>
        <w:t>اندازه‌ا</w:t>
      </w:r>
      <w:r w:rsidRPr="003C213A">
        <w:rPr>
          <w:rFonts w:hint="cs"/>
          <w:rtl/>
        </w:rPr>
        <w:t>ی زیاد باشد که وی نتواند یا معقول نباشد که آن را به دست بیاورد. از مواردی که در علم فقه به آن نیاز داریم، شناخت سند روایات است که متوقف بر دانستن بخشی از علوم رجالی</w:t>
      </w:r>
      <w:r w:rsidRPr="00671DB9">
        <w:rPr>
          <w:vertAlign w:val="superscript"/>
          <w:rtl/>
        </w:rPr>
        <w:footnoteReference w:id="63"/>
      </w:r>
      <w:r w:rsidRPr="003C213A">
        <w:rPr>
          <w:rFonts w:hint="cs"/>
          <w:rtl/>
        </w:rPr>
        <w:t xml:space="preserve"> مانند توثیقات و تضعیفات، صفاتی مانند اعدل و اوثق و اورع در تعارض احوال، </w:t>
      </w:r>
      <w:r w:rsidRPr="003C213A">
        <w:rPr>
          <w:rtl/>
        </w:rPr>
        <w:t>ضبط‌ها</w:t>
      </w:r>
      <w:r w:rsidRPr="003C213A">
        <w:rPr>
          <w:rFonts w:hint="cs"/>
          <w:rtl/>
        </w:rPr>
        <w:t>، عرب بودن یا نبودن راوی</w:t>
      </w:r>
      <w:r w:rsidR="00342484">
        <w:rPr>
          <w:rtl/>
        </w:rPr>
        <w:t xml:space="preserve"> </w:t>
      </w:r>
      <w:r w:rsidRPr="003C213A">
        <w:rPr>
          <w:rFonts w:hint="cs"/>
          <w:rtl/>
        </w:rPr>
        <w:t xml:space="preserve">و گرایش اعتقادی در روایات اعتقادی است. درنتیجه در فقه به تمام علوم رجالی نیازمند نیستیم و میزان نیاز به رجال در فقه به </w:t>
      </w:r>
      <w:r w:rsidRPr="003C213A">
        <w:rPr>
          <w:rFonts w:hint="cs"/>
          <w:rtl/>
        </w:rPr>
        <w:lastRenderedPageBreak/>
        <w:t xml:space="preserve">حدی نیست که یادگرفتن آن ناممکن یا غیرمعقول باشد. پس هر فقیهی باید خودش به دنبال این میزان از علم رجال باشد و عقلا این میزان از رجال را جزء کارهای فقیه دانسته و رجوع او به عالم رجالی را مذمت </w:t>
      </w:r>
      <w:r w:rsidRPr="003C213A">
        <w:rPr>
          <w:rtl/>
        </w:rPr>
        <w:t>م</w:t>
      </w:r>
      <w:r w:rsidRPr="003C213A">
        <w:rPr>
          <w:rFonts w:hint="cs"/>
          <w:rtl/>
        </w:rPr>
        <w:t>ی‌</w:t>
      </w:r>
      <w:r w:rsidRPr="003C213A">
        <w:rPr>
          <w:rFonts w:hint="eastAsia"/>
          <w:rtl/>
        </w:rPr>
        <w:t>کند</w:t>
      </w:r>
      <w:r w:rsidRPr="003C213A">
        <w:rPr>
          <w:rFonts w:hint="cs"/>
          <w:rtl/>
        </w:rPr>
        <w:t>.</w:t>
      </w:r>
      <w:r w:rsidRPr="00FA6F4F">
        <w:rPr>
          <w:vertAlign w:val="superscript"/>
          <w:rtl/>
        </w:rPr>
        <w:footnoteReference w:id="64"/>
      </w:r>
      <w:r w:rsidRPr="003C213A">
        <w:rPr>
          <w:rFonts w:hint="cs"/>
          <w:rtl/>
        </w:rPr>
        <w:t xml:space="preserve"> بنابراین از لحاظ صغروی </w:t>
      </w:r>
      <w:r w:rsidRPr="003C213A">
        <w:rPr>
          <w:rtl/>
        </w:rPr>
        <w:t>نم</w:t>
      </w:r>
      <w:r w:rsidRPr="003C213A">
        <w:rPr>
          <w:rFonts w:hint="cs"/>
          <w:rtl/>
        </w:rPr>
        <w:t>ی‌</w:t>
      </w:r>
      <w:r w:rsidRPr="003C213A">
        <w:rPr>
          <w:rFonts w:hint="eastAsia"/>
          <w:rtl/>
        </w:rPr>
        <w:t>توان</w:t>
      </w:r>
      <w:r w:rsidRPr="003C213A">
        <w:rPr>
          <w:rFonts w:hint="cs"/>
          <w:rtl/>
        </w:rPr>
        <w:t xml:space="preserve"> گفت که در فقه به استنباط </w:t>
      </w:r>
      <w:r w:rsidRPr="003C213A">
        <w:rPr>
          <w:rtl/>
        </w:rPr>
        <w:t>م</w:t>
      </w:r>
      <w:r w:rsidRPr="003C213A">
        <w:rPr>
          <w:rFonts w:hint="cs"/>
          <w:rtl/>
        </w:rPr>
        <w:t>ی‌</w:t>
      </w:r>
      <w:r w:rsidRPr="003C213A">
        <w:rPr>
          <w:rFonts w:hint="eastAsia"/>
          <w:rtl/>
        </w:rPr>
        <w:t>پرداز</w:t>
      </w:r>
      <w:r w:rsidRPr="003C213A">
        <w:rPr>
          <w:rFonts w:hint="cs"/>
          <w:rtl/>
        </w:rPr>
        <w:t>ی</w:t>
      </w:r>
      <w:r w:rsidRPr="003C213A">
        <w:rPr>
          <w:rFonts w:hint="eastAsia"/>
          <w:rtl/>
        </w:rPr>
        <w:t>م</w:t>
      </w:r>
      <w:r w:rsidRPr="003C213A">
        <w:rPr>
          <w:rFonts w:hint="cs"/>
          <w:rtl/>
        </w:rPr>
        <w:t xml:space="preserve"> و در رجال به علمای رجال رجوع کرده و کلام آنها را تعبدی </w:t>
      </w:r>
      <w:r w:rsidRPr="003C213A">
        <w:rPr>
          <w:rtl/>
        </w:rPr>
        <w:t>م</w:t>
      </w:r>
      <w:r w:rsidRPr="003C213A">
        <w:rPr>
          <w:rFonts w:hint="cs"/>
          <w:rtl/>
        </w:rPr>
        <w:t>ی‌</w:t>
      </w:r>
      <w:r w:rsidRPr="003C213A">
        <w:rPr>
          <w:rFonts w:hint="eastAsia"/>
          <w:rtl/>
        </w:rPr>
        <w:t>پذ</w:t>
      </w:r>
      <w:r w:rsidRPr="003C213A">
        <w:rPr>
          <w:rFonts w:hint="cs"/>
          <w:rtl/>
        </w:rPr>
        <w:t>ی</w:t>
      </w:r>
      <w:r w:rsidRPr="003C213A">
        <w:rPr>
          <w:rFonts w:hint="eastAsia"/>
          <w:rtl/>
        </w:rPr>
        <w:t>ر</w:t>
      </w:r>
      <w:r w:rsidRPr="003C213A">
        <w:rPr>
          <w:rFonts w:hint="cs"/>
          <w:rtl/>
        </w:rPr>
        <w:t>ی</w:t>
      </w:r>
      <w:r w:rsidRPr="003C213A">
        <w:rPr>
          <w:rFonts w:hint="eastAsia"/>
          <w:rtl/>
        </w:rPr>
        <w:t>م</w:t>
      </w:r>
      <w:r w:rsidRPr="003C213A">
        <w:rPr>
          <w:rFonts w:hint="cs"/>
          <w:rtl/>
        </w:rPr>
        <w:t xml:space="preserve"> و در صورت تعارض، قول اضبط را مقدم </w:t>
      </w:r>
      <w:r w:rsidRPr="003C213A">
        <w:rPr>
          <w:rtl/>
        </w:rPr>
        <w:t>م</w:t>
      </w:r>
      <w:r w:rsidRPr="003C213A">
        <w:rPr>
          <w:rFonts w:hint="cs"/>
          <w:rtl/>
        </w:rPr>
        <w:t>ی‌</w:t>
      </w:r>
      <w:r w:rsidRPr="003C213A">
        <w:rPr>
          <w:rFonts w:hint="eastAsia"/>
          <w:rtl/>
        </w:rPr>
        <w:t>کن</w:t>
      </w:r>
      <w:r w:rsidRPr="003C213A">
        <w:rPr>
          <w:rFonts w:hint="cs"/>
          <w:rtl/>
        </w:rPr>
        <w:t>ی</w:t>
      </w:r>
      <w:r w:rsidRPr="003C213A">
        <w:rPr>
          <w:rFonts w:hint="eastAsia"/>
          <w:rtl/>
        </w:rPr>
        <w:t>م</w:t>
      </w:r>
      <w:r w:rsidRPr="003C213A">
        <w:rPr>
          <w:rFonts w:hint="cs"/>
          <w:rtl/>
        </w:rPr>
        <w:t>.</w:t>
      </w:r>
    </w:p>
    <w:p w:rsidR="0094790F" w:rsidRPr="003C213A" w:rsidRDefault="0094790F" w:rsidP="00634270">
      <w:pPr>
        <w:jc w:val="both"/>
        <w:rPr>
          <w:rtl/>
        </w:rPr>
      </w:pPr>
      <w:r w:rsidRPr="000806CB">
        <w:rPr>
          <w:rFonts w:cs="B Titr" w:hint="cs"/>
          <w:sz w:val="24"/>
          <w:szCs w:val="24"/>
          <w:rtl/>
        </w:rPr>
        <w:t>خدشه در کبری:</w:t>
      </w:r>
      <w:r w:rsidRPr="003C213A">
        <w:rPr>
          <w:rFonts w:hint="cs"/>
          <w:rtl/>
        </w:rPr>
        <w:t xml:space="preserve"> اگر از اشکال صغروی </w:t>
      </w:r>
      <w:r w:rsidRPr="003C213A">
        <w:rPr>
          <w:rtl/>
        </w:rPr>
        <w:t>صرف‌نظر</w:t>
      </w:r>
      <w:r w:rsidRPr="003C213A">
        <w:rPr>
          <w:rFonts w:hint="cs"/>
          <w:rtl/>
        </w:rPr>
        <w:t xml:space="preserve"> کرده و بگوییم رجوع جاهل به عالم در این مورد وجود دارد، اشکال دیگر این است که </w:t>
      </w:r>
      <w:r w:rsidRPr="003C213A">
        <w:rPr>
          <w:rtl/>
        </w:rPr>
        <w:t>س</w:t>
      </w:r>
      <w:r w:rsidRPr="003C213A">
        <w:rPr>
          <w:rFonts w:hint="cs"/>
          <w:rtl/>
        </w:rPr>
        <w:t>ی</w:t>
      </w:r>
      <w:r w:rsidRPr="003C213A">
        <w:rPr>
          <w:rFonts w:hint="eastAsia"/>
          <w:rtl/>
        </w:rPr>
        <w:t>ره‌</w:t>
      </w:r>
      <w:r w:rsidRPr="003C213A">
        <w:rPr>
          <w:rFonts w:hint="cs"/>
          <w:rtl/>
        </w:rPr>
        <w:t xml:space="preserve">ی عقلایی </w:t>
      </w:r>
      <w:r w:rsidRPr="003C213A">
        <w:rPr>
          <w:rtl/>
        </w:rPr>
        <w:t>به نحو</w:t>
      </w:r>
      <w:r w:rsidRPr="003C213A">
        <w:rPr>
          <w:rFonts w:hint="cs"/>
          <w:rtl/>
        </w:rPr>
        <w:t xml:space="preserve"> مطلق امضا نشده است. سیره درصورتی‌که به </w:t>
      </w:r>
      <w:r w:rsidRPr="003C213A">
        <w:rPr>
          <w:rtl/>
        </w:rPr>
        <w:t>تأ</w:t>
      </w:r>
      <w:r w:rsidRPr="003C213A">
        <w:rPr>
          <w:rFonts w:hint="cs"/>
          <w:rtl/>
        </w:rPr>
        <w:t>یی</w:t>
      </w:r>
      <w:r w:rsidRPr="003C213A">
        <w:rPr>
          <w:rFonts w:hint="eastAsia"/>
          <w:rtl/>
        </w:rPr>
        <w:t>د</w:t>
      </w:r>
      <w:r w:rsidRPr="003C213A">
        <w:rPr>
          <w:rFonts w:hint="cs"/>
          <w:rtl/>
        </w:rPr>
        <w:t xml:space="preserve"> معصوم برسد حجت است.</w:t>
      </w:r>
    </w:p>
    <w:p w:rsidR="0094790F" w:rsidRPr="003C213A" w:rsidRDefault="0094790F" w:rsidP="00634270">
      <w:pPr>
        <w:jc w:val="both"/>
        <w:rPr>
          <w:rtl/>
        </w:rPr>
      </w:pPr>
      <w:r w:rsidRPr="003C213A">
        <w:rPr>
          <w:rFonts w:hint="cs"/>
          <w:rtl/>
        </w:rPr>
        <w:t xml:space="preserve">آنچه در این مورد به امضای معصوم رسیده است، رجوع جاهل به عالم در فقه است؛ یعنی در مرآی و منظر معصوم افرادی بودند که عامی بودند و به فقها رجوع </w:t>
      </w:r>
      <w:r w:rsidRPr="003C213A">
        <w:rPr>
          <w:rtl/>
        </w:rPr>
        <w:t>م</w:t>
      </w:r>
      <w:r w:rsidRPr="003C213A">
        <w:rPr>
          <w:rFonts w:hint="cs"/>
          <w:rtl/>
        </w:rPr>
        <w:t>ی‌</w:t>
      </w:r>
      <w:r w:rsidRPr="003C213A">
        <w:rPr>
          <w:rFonts w:hint="eastAsia"/>
          <w:rtl/>
        </w:rPr>
        <w:t>کردند</w:t>
      </w:r>
      <w:r w:rsidRPr="003C213A">
        <w:rPr>
          <w:rFonts w:hint="cs"/>
          <w:rtl/>
        </w:rPr>
        <w:t xml:space="preserve"> و معصومین نیز </w:t>
      </w:r>
      <w:r w:rsidRPr="003C213A">
        <w:rPr>
          <w:rtl/>
        </w:rPr>
        <w:t>نه‌تنها</w:t>
      </w:r>
      <w:r w:rsidRPr="003C213A">
        <w:rPr>
          <w:rFonts w:hint="cs"/>
          <w:rtl/>
        </w:rPr>
        <w:t xml:space="preserve"> از این عمل ردع </w:t>
      </w:r>
      <w:r w:rsidRPr="003C213A">
        <w:rPr>
          <w:rtl/>
        </w:rPr>
        <w:t>نم</w:t>
      </w:r>
      <w:r w:rsidRPr="003C213A">
        <w:rPr>
          <w:rFonts w:hint="cs"/>
          <w:rtl/>
        </w:rPr>
        <w:t>ی‌</w:t>
      </w:r>
      <w:r w:rsidRPr="003C213A">
        <w:rPr>
          <w:rFonts w:hint="eastAsia"/>
          <w:rtl/>
        </w:rPr>
        <w:t>کردند</w:t>
      </w:r>
      <w:r w:rsidRPr="003C213A">
        <w:rPr>
          <w:rFonts w:hint="cs"/>
          <w:rtl/>
        </w:rPr>
        <w:t xml:space="preserve">، بلکه صغرای آن را نیز برای مردم روشن </w:t>
      </w:r>
      <w:r w:rsidRPr="003C213A">
        <w:rPr>
          <w:rtl/>
        </w:rPr>
        <w:t>م</w:t>
      </w:r>
      <w:r w:rsidRPr="003C213A">
        <w:rPr>
          <w:rFonts w:hint="cs"/>
          <w:rtl/>
        </w:rPr>
        <w:t>ی‌</w:t>
      </w:r>
      <w:r w:rsidRPr="003C213A">
        <w:rPr>
          <w:rFonts w:hint="eastAsia"/>
          <w:rtl/>
        </w:rPr>
        <w:t>کردند</w:t>
      </w:r>
      <w:r w:rsidRPr="003C213A">
        <w:rPr>
          <w:rFonts w:hint="cs"/>
          <w:rtl/>
        </w:rPr>
        <w:t xml:space="preserve">. </w:t>
      </w:r>
      <w:r w:rsidRPr="003C213A">
        <w:rPr>
          <w:rtl/>
        </w:rPr>
        <w:t>به‌طور</w:t>
      </w:r>
      <w:r w:rsidRPr="003C213A">
        <w:rPr>
          <w:rFonts w:hint="cs"/>
          <w:rtl/>
        </w:rPr>
        <w:t xml:space="preserve"> مثال «زکریا بن آدم» به‌عنوان مرجع معرفی </w:t>
      </w:r>
      <w:r w:rsidRPr="003C213A">
        <w:rPr>
          <w:rtl/>
        </w:rPr>
        <w:t>م</w:t>
      </w:r>
      <w:r w:rsidRPr="003C213A">
        <w:rPr>
          <w:rFonts w:hint="cs"/>
          <w:rtl/>
        </w:rPr>
        <w:t>ی‌</w:t>
      </w:r>
      <w:r w:rsidRPr="003C213A">
        <w:rPr>
          <w:rFonts w:hint="eastAsia"/>
          <w:rtl/>
        </w:rPr>
        <w:t>شده</w:t>
      </w:r>
      <w:r w:rsidRPr="003C213A">
        <w:rPr>
          <w:rFonts w:hint="cs"/>
          <w:rtl/>
        </w:rPr>
        <w:t xml:space="preserve"> است.</w:t>
      </w:r>
    </w:p>
    <w:p w:rsidR="0094790F" w:rsidRPr="003C213A" w:rsidRDefault="0094790F" w:rsidP="00634270">
      <w:pPr>
        <w:jc w:val="both"/>
        <w:rPr>
          <w:rtl/>
        </w:rPr>
      </w:pPr>
      <w:r w:rsidRPr="003C213A">
        <w:rPr>
          <w:rFonts w:hint="cs"/>
          <w:rtl/>
        </w:rPr>
        <w:t xml:space="preserve">اما چنین </w:t>
      </w:r>
      <w:r w:rsidRPr="003C213A">
        <w:rPr>
          <w:rtl/>
        </w:rPr>
        <w:t>س</w:t>
      </w:r>
      <w:r w:rsidRPr="003C213A">
        <w:rPr>
          <w:rFonts w:hint="cs"/>
          <w:rtl/>
        </w:rPr>
        <w:t>ی</w:t>
      </w:r>
      <w:r w:rsidRPr="003C213A">
        <w:rPr>
          <w:rFonts w:hint="eastAsia"/>
          <w:rtl/>
        </w:rPr>
        <w:t>ره‌ا</w:t>
      </w:r>
      <w:r w:rsidRPr="003C213A">
        <w:rPr>
          <w:rFonts w:hint="cs"/>
          <w:rtl/>
        </w:rPr>
        <w:t xml:space="preserve">ی در مورد کتب رجالی مورد امضا قرار نگرفته است. کتب رجالی از زمان امیرالمؤمنین علیه‌السلام نوشته شدند و بعضی از آنها تا قرون بعدی نیز در اختیار علما قرار </w:t>
      </w:r>
      <w:r w:rsidRPr="003C213A">
        <w:rPr>
          <w:rtl/>
        </w:rPr>
        <w:t>داشته‌اند</w:t>
      </w:r>
      <w:r w:rsidRPr="003C213A">
        <w:rPr>
          <w:rFonts w:hint="cs"/>
          <w:rtl/>
        </w:rPr>
        <w:t xml:space="preserve">؛ اما چنین مطلبی نقل نشده است که علمای عصر ائمه علیهم‌السلام کلام رجالی پیشین را گرفته و تعبدا آن را بپذیرند. زمانی که «فضل بن شاذان» </w:t>
      </w:r>
      <w:r w:rsidRPr="003C213A">
        <w:rPr>
          <w:rtl/>
        </w:rPr>
        <w:t>م</w:t>
      </w:r>
      <w:r w:rsidRPr="003C213A">
        <w:rPr>
          <w:rFonts w:hint="cs"/>
          <w:rtl/>
        </w:rPr>
        <w:t>ی‌</w:t>
      </w:r>
      <w:r w:rsidRPr="003C213A">
        <w:rPr>
          <w:rFonts w:hint="eastAsia"/>
          <w:rtl/>
        </w:rPr>
        <w:t>خواهد</w:t>
      </w:r>
      <w:r w:rsidRPr="003C213A">
        <w:rPr>
          <w:rFonts w:hint="cs"/>
          <w:rtl/>
        </w:rPr>
        <w:t xml:space="preserve"> در مورد «محمد بن عیسی بن عبید یقطینی» نظر بدهد، از کلام علمای رجالی </w:t>
      </w:r>
      <w:r w:rsidRPr="003C213A">
        <w:rPr>
          <w:rtl/>
        </w:rPr>
        <w:t>هم‌عصر</w:t>
      </w:r>
      <w:r w:rsidRPr="003C213A">
        <w:rPr>
          <w:rFonts w:hint="cs"/>
          <w:rtl/>
        </w:rPr>
        <w:t xml:space="preserve"> او استفاده </w:t>
      </w:r>
      <w:r w:rsidRPr="003C213A">
        <w:rPr>
          <w:rtl/>
        </w:rPr>
        <w:t>نم</w:t>
      </w:r>
      <w:r w:rsidRPr="003C213A">
        <w:rPr>
          <w:rFonts w:hint="cs"/>
          <w:rtl/>
        </w:rPr>
        <w:t>ی‌</w:t>
      </w:r>
      <w:r w:rsidRPr="003C213A">
        <w:rPr>
          <w:rFonts w:hint="eastAsia"/>
          <w:rtl/>
        </w:rPr>
        <w:t>کند</w:t>
      </w:r>
      <w:r w:rsidRPr="003C213A">
        <w:rPr>
          <w:rFonts w:hint="cs"/>
          <w:rtl/>
        </w:rPr>
        <w:t xml:space="preserve">، بلکه خود وی این بحث را مطرح </w:t>
      </w:r>
      <w:r w:rsidRPr="003C213A">
        <w:rPr>
          <w:rtl/>
        </w:rPr>
        <w:t>م</w:t>
      </w:r>
      <w:r w:rsidRPr="003C213A">
        <w:rPr>
          <w:rFonts w:hint="cs"/>
          <w:rtl/>
        </w:rPr>
        <w:t>ی‌</w:t>
      </w:r>
      <w:r w:rsidRPr="003C213A">
        <w:rPr>
          <w:rFonts w:hint="eastAsia"/>
          <w:rtl/>
        </w:rPr>
        <w:t>کند</w:t>
      </w:r>
      <w:r w:rsidRPr="003C213A">
        <w:rPr>
          <w:rFonts w:hint="cs"/>
          <w:rtl/>
        </w:rPr>
        <w:t xml:space="preserve"> که وی ثقه بوده و روایاتی که در قدح وی وارد </w:t>
      </w:r>
      <w:r w:rsidRPr="003C213A">
        <w:rPr>
          <w:rtl/>
        </w:rPr>
        <w:t>شده‌اند</w:t>
      </w:r>
      <w:r w:rsidRPr="003C213A">
        <w:rPr>
          <w:rFonts w:hint="cs"/>
          <w:rtl/>
        </w:rPr>
        <w:t xml:space="preserve">، </w:t>
      </w:r>
      <w:r w:rsidRPr="003C213A">
        <w:rPr>
          <w:rtl/>
        </w:rPr>
        <w:t>تق</w:t>
      </w:r>
      <w:r w:rsidRPr="003C213A">
        <w:rPr>
          <w:rFonts w:hint="cs"/>
          <w:rtl/>
        </w:rPr>
        <w:t>ی</w:t>
      </w:r>
      <w:r w:rsidRPr="003C213A">
        <w:rPr>
          <w:rFonts w:hint="eastAsia"/>
          <w:rtl/>
        </w:rPr>
        <w:t>ه‌ا</w:t>
      </w:r>
      <w:r w:rsidRPr="003C213A">
        <w:rPr>
          <w:rFonts w:hint="cs"/>
          <w:rtl/>
        </w:rPr>
        <w:t xml:space="preserve">ی </w:t>
      </w:r>
      <w:r w:rsidRPr="003C213A">
        <w:rPr>
          <w:rtl/>
        </w:rPr>
        <w:t>بوده‌اند</w:t>
      </w:r>
      <w:r w:rsidRPr="003C213A">
        <w:rPr>
          <w:rFonts w:hint="cs"/>
          <w:rtl/>
        </w:rPr>
        <w:t>.</w:t>
      </w:r>
    </w:p>
    <w:p w:rsidR="0094790F" w:rsidRPr="003C213A" w:rsidRDefault="0094790F" w:rsidP="00634270">
      <w:pPr>
        <w:jc w:val="both"/>
        <w:rPr>
          <w:rtl/>
        </w:rPr>
      </w:pPr>
      <w:r w:rsidRPr="003C213A">
        <w:rPr>
          <w:rFonts w:hint="cs"/>
          <w:rtl/>
        </w:rPr>
        <w:t xml:space="preserve">نتیجه اینکه رجوع جاهل به عالم به‌طور مطلق امضا نشده است و به همین جهت است که با وجود عالم فن دانستن لغوی، قول او را حجت </w:t>
      </w:r>
      <w:r w:rsidRPr="003C213A">
        <w:rPr>
          <w:rtl/>
        </w:rPr>
        <w:t>نم</w:t>
      </w:r>
      <w:r w:rsidRPr="003C213A">
        <w:rPr>
          <w:rFonts w:hint="cs"/>
          <w:rtl/>
        </w:rPr>
        <w:t>ی‌</w:t>
      </w:r>
      <w:r w:rsidRPr="003C213A">
        <w:rPr>
          <w:rFonts w:hint="eastAsia"/>
          <w:rtl/>
        </w:rPr>
        <w:t>دان</w:t>
      </w:r>
      <w:r w:rsidRPr="003C213A">
        <w:rPr>
          <w:rFonts w:hint="cs"/>
          <w:rtl/>
        </w:rPr>
        <w:t>ی</w:t>
      </w:r>
      <w:r w:rsidRPr="003C213A">
        <w:rPr>
          <w:rFonts w:hint="eastAsia"/>
          <w:rtl/>
        </w:rPr>
        <w:t>م</w:t>
      </w:r>
      <w:r w:rsidRPr="003C213A">
        <w:rPr>
          <w:rFonts w:hint="cs"/>
          <w:rtl/>
        </w:rPr>
        <w:t xml:space="preserve"> و معتقدیم مقداری از لغت که در فتوا تأثیرگذار است باید توسط خود فقیه بررسی شود. فقیه نه‌تنها در این علوم، بلکه باید در تمامی مبانی تأثیرگذار در فتوا، تحصیل حجت و اتخاذ مبنا کرده باشد.</w:t>
      </w:r>
      <w:r w:rsidRPr="00FA6F4F">
        <w:rPr>
          <w:vertAlign w:val="superscript"/>
          <w:rtl/>
        </w:rPr>
        <w:footnoteReference w:id="65"/>
      </w:r>
    </w:p>
    <w:p w:rsidR="000025F0" w:rsidRDefault="0094790F" w:rsidP="00154001">
      <w:pPr>
        <w:pStyle w:val="Heading5"/>
        <w:rPr>
          <w:rtl/>
        </w:rPr>
      </w:pPr>
      <w:bookmarkStart w:id="64" w:name="_Toc40762370"/>
      <w:r w:rsidRPr="003C213A">
        <w:rPr>
          <w:rFonts w:hint="cs"/>
          <w:rtl/>
        </w:rPr>
        <w:t xml:space="preserve">3. </w:t>
      </w:r>
      <w:r w:rsidR="00B149C7">
        <w:rPr>
          <w:rFonts w:hint="cs"/>
          <w:rtl/>
        </w:rPr>
        <w:t xml:space="preserve">طبق مبنای </w:t>
      </w:r>
      <w:r w:rsidRPr="003C213A">
        <w:rPr>
          <w:rFonts w:hint="cs"/>
          <w:rtl/>
        </w:rPr>
        <w:t>شهادت</w:t>
      </w:r>
      <w:bookmarkEnd w:id="64"/>
    </w:p>
    <w:p w:rsidR="0094790F" w:rsidRPr="003C213A" w:rsidRDefault="0094790F" w:rsidP="000025F0">
      <w:pPr>
        <w:jc w:val="both"/>
        <w:rPr>
          <w:rtl/>
        </w:rPr>
      </w:pPr>
      <w:r w:rsidRPr="003C213A">
        <w:rPr>
          <w:rFonts w:hint="cs"/>
          <w:rtl/>
        </w:rPr>
        <w:t xml:space="preserve">اگر کسی این مبنا را بپذیرد، تعدد و عدالت را در توثیق و تضعیف شرط </w:t>
      </w:r>
      <w:r w:rsidRPr="003C213A">
        <w:rPr>
          <w:rtl/>
        </w:rPr>
        <w:t>م</w:t>
      </w:r>
      <w:r w:rsidRPr="003C213A">
        <w:rPr>
          <w:rFonts w:hint="cs"/>
          <w:rtl/>
        </w:rPr>
        <w:t>ی‌</w:t>
      </w:r>
      <w:r w:rsidRPr="003C213A">
        <w:rPr>
          <w:rFonts w:hint="eastAsia"/>
          <w:rtl/>
        </w:rPr>
        <w:t>داند</w:t>
      </w:r>
      <w:r w:rsidRPr="003C213A">
        <w:rPr>
          <w:rFonts w:hint="cs"/>
          <w:rtl/>
        </w:rPr>
        <w:t>.</w:t>
      </w:r>
      <w:r w:rsidRPr="00FA6F4F">
        <w:rPr>
          <w:vertAlign w:val="superscript"/>
          <w:rtl/>
        </w:rPr>
        <w:footnoteReference w:id="66"/>
      </w:r>
    </w:p>
    <w:p w:rsidR="0094790F" w:rsidRPr="003C213A" w:rsidRDefault="0094790F" w:rsidP="00634270">
      <w:pPr>
        <w:jc w:val="both"/>
        <w:rPr>
          <w:rtl/>
        </w:rPr>
      </w:pPr>
      <w:r w:rsidRPr="003C213A">
        <w:rPr>
          <w:rFonts w:hint="cs"/>
          <w:rtl/>
        </w:rPr>
        <w:t xml:space="preserve">طبق این مبنا توثیق و تضعیف اجتهادی معتبر نیست؛ زیرا اصلاً حسی نیست و بحث تعدد و عدالت در آن مطرح </w:t>
      </w:r>
      <w:r w:rsidRPr="003C213A">
        <w:rPr>
          <w:rtl/>
        </w:rPr>
        <w:t>نم</w:t>
      </w:r>
      <w:r w:rsidRPr="003C213A">
        <w:rPr>
          <w:rFonts w:hint="cs"/>
          <w:rtl/>
        </w:rPr>
        <w:t>ی‌</w:t>
      </w:r>
      <w:r w:rsidRPr="003C213A">
        <w:rPr>
          <w:rFonts w:hint="eastAsia"/>
          <w:rtl/>
        </w:rPr>
        <w:t>شود</w:t>
      </w:r>
      <w:r w:rsidRPr="003C213A">
        <w:rPr>
          <w:rFonts w:hint="cs"/>
          <w:rtl/>
        </w:rPr>
        <w:t>.</w:t>
      </w:r>
    </w:p>
    <w:p w:rsidR="00C0427A" w:rsidRDefault="0094790F" w:rsidP="00154001">
      <w:pPr>
        <w:pStyle w:val="Heading5"/>
        <w:rPr>
          <w:rtl/>
        </w:rPr>
      </w:pPr>
      <w:bookmarkStart w:id="65" w:name="_Toc40762371"/>
      <w:r w:rsidRPr="003C213A">
        <w:rPr>
          <w:rFonts w:hint="cs"/>
          <w:rtl/>
        </w:rPr>
        <w:t xml:space="preserve">4. </w:t>
      </w:r>
      <w:r w:rsidR="00B149C7">
        <w:rPr>
          <w:rFonts w:hint="cs"/>
          <w:rtl/>
        </w:rPr>
        <w:t xml:space="preserve">طبق مبنای </w:t>
      </w:r>
      <w:r w:rsidRPr="003C213A">
        <w:rPr>
          <w:rFonts w:hint="cs"/>
          <w:rtl/>
        </w:rPr>
        <w:t>اطمینان نوعی</w:t>
      </w:r>
      <w:bookmarkEnd w:id="65"/>
    </w:p>
    <w:p w:rsidR="0094790F" w:rsidRPr="003C213A" w:rsidRDefault="0094790F" w:rsidP="00C0427A">
      <w:pPr>
        <w:jc w:val="both"/>
        <w:rPr>
          <w:rtl/>
        </w:rPr>
      </w:pPr>
      <w:r w:rsidRPr="003C213A">
        <w:rPr>
          <w:rFonts w:hint="cs"/>
          <w:rtl/>
        </w:rPr>
        <w:t xml:space="preserve">این مبنا مورد پذیرش است؛ درنتیجه در توثیق و تضعیف اجتهادی، بررسی رجالی انجام داده و انضمام قرائن انجام </w:t>
      </w:r>
      <w:r w:rsidRPr="003C213A">
        <w:rPr>
          <w:rtl/>
        </w:rPr>
        <w:t>م</w:t>
      </w:r>
      <w:r w:rsidRPr="003C213A">
        <w:rPr>
          <w:rFonts w:hint="cs"/>
          <w:rtl/>
        </w:rPr>
        <w:t>ی‌</w:t>
      </w:r>
      <w:r w:rsidRPr="003C213A">
        <w:rPr>
          <w:rFonts w:hint="eastAsia"/>
          <w:rtl/>
        </w:rPr>
        <w:t>ده</w:t>
      </w:r>
      <w:r w:rsidRPr="003C213A">
        <w:rPr>
          <w:rFonts w:hint="cs"/>
          <w:rtl/>
        </w:rPr>
        <w:t>ی</w:t>
      </w:r>
      <w:r w:rsidRPr="003C213A">
        <w:rPr>
          <w:rFonts w:hint="eastAsia"/>
          <w:rtl/>
        </w:rPr>
        <w:t>م</w:t>
      </w:r>
      <w:r w:rsidRPr="003C213A">
        <w:rPr>
          <w:rFonts w:hint="cs"/>
          <w:rtl/>
        </w:rPr>
        <w:t xml:space="preserve">؛ یعنی برای رسیدن به اطمینان از توثیق و تضعیف، </w:t>
      </w:r>
      <w:r w:rsidRPr="003C213A">
        <w:rPr>
          <w:rtl/>
        </w:rPr>
        <w:t>استدلال‌ها</w:t>
      </w:r>
      <w:r w:rsidRPr="003C213A">
        <w:rPr>
          <w:rFonts w:hint="cs"/>
          <w:rtl/>
        </w:rPr>
        <w:t xml:space="preserve">یی را که برای آن وارد شده است، بررسی </w:t>
      </w:r>
      <w:r w:rsidRPr="003C213A">
        <w:rPr>
          <w:rtl/>
        </w:rPr>
        <w:t>م</w:t>
      </w:r>
      <w:r w:rsidRPr="003C213A">
        <w:rPr>
          <w:rFonts w:hint="cs"/>
          <w:rtl/>
        </w:rPr>
        <w:t>ی‌</w:t>
      </w:r>
      <w:r w:rsidRPr="003C213A">
        <w:rPr>
          <w:rFonts w:hint="eastAsia"/>
          <w:rtl/>
        </w:rPr>
        <w:t>کن</w:t>
      </w:r>
      <w:r w:rsidRPr="003C213A">
        <w:rPr>
          <w:rFonts w:hint="cs"/>
          <w:rtl/>
        </w:rPr>
        <w:t>ی</w:t>
      </w:r>
      <w:r w:rsidRPr="003C213A">
        <w:rPr>
          <w:rFonts w:hint="eastAsia"/>
          <w:rtl/>
        </w:rPr>
        <w:t>م</w:t>
      </w:r>
      <w:r w:rsidRPr="003C213A">
        <w:rPr>
          <w:rFonts w:hint="cs"/>
          <w:rtl/>
        </w:rPr>
        <w:t xml:space="preserve">. </w:t>
      </w:r>
      <w:r w:rsidRPr="003C213A">
        <w:rPr>
          <w:rtl/>
        </w:rPr>
        <w:t>به‌طور</w:t>
      </w:r>
      <w:r w:rsidRPr="003C213A">
        <w:rPr>
          <w:rFonts w:hint="cs"/>
          <w:rtl/>
        </w:rPr>
        <w:t xml:space="preserve"> مثال اگر «محمد بن سنان» نزد اهل ری معتبر است اما مکتب بغداد و خراسان به او اعتماد </w:t>
      </w:r>
      <w:r w:rsidRPr="003C213A">
        <w:rPr>
          <w:rtl/>
        </w:rPr>
        <w:t>نم</w:t>
      </w:r>
      <w:r w:rsidRPr="003C213A">
        <w:rPr>
          <w:rFonts w:hint="cs"/>
          <w:rtl/>
        </w:rPr>
        <w:t>ی‌</w:t>
      </w:r>
      <w:r w:rsidRPr="003C213A">
        <w:rPr>
          <w:rFonts w:hint="eastAsia"/>
          <w:rtl/>
        </w:rPr>
        <w:t>کنند</w:t>
      </w:r>
      <w:r w:rsidRPr="003C213A">
        <w:rPr>
          <w:rFonts w:hint="cs"/>
          <w:rtl/>
        </w:rPr>
        <w:t xml:space="preserve">، دلایل دو طرف مورد بررسی قرار </w:t>
      </w:r>
      <w:r w:rsidRPr="003C213A">
        <w:rPr>
          <w:rtl/>
        </w:rPr>
        <w:t>م</w:t>
      </w:r>
      <w:r w:rsidRPr="003C213A">
        <w:rPr>
          <w:rFonts w:hint="cs"/>
          <w:rtl/>
        </w:rPr>
        <w:t>ی‌</w:t>
      </w:r>
      <w:r w:rsidRPr="003C213A">
        <w:rPr>
          <w:rFonts w:hint="eastAsia"/>
          <w:rtl/>
        </w:rPr>
        <w:t>گ</w:t>
      </w:r>
      <w:r w:rsidRPr="003C213A">
        <w:rPr>
          <w:rFonts w:hint="cs"/>
          <w:rtl/>
        </w:rPr>
        <w:t>ی</w:t>
      </w:r>
      <w:r w:rsidRPr="003C213A">
        <w:rPr>
          <w:rFonts w:hint="eastAsia"/>
          <w:rtl/>
        </w:rPr>
        <w:t>رد</w:t>
      </w:r>
      <w:r w:rsidRPr="003C213A">
        <w:rPr>
          <w:rFonts w:hint="cs"/>
          <w:rtl/>
        </w:rPr>
        <w:t xml:space="preserve"> و با ضمیمه کردن قرائن به اطمینان نوعی </w:t>
      </w:r>
      <w:r w:rsidRPr="003C213A">
        <w:rPr>
          <w:rtl/>
        </w:rPr>
        <w:t>م</w:t>
      </w:r>
      <w:r w:rsidRPr="003C213A">
        <w:rPr>
          <w:rFonts w:hint="cs"/>
          <w:rtl/>
        </w:rPr>
        <w:t>ی‌</w:t>
      </w:r>
      <w:r w:rsidRPr="003C213A">
        <w:rPr>
          <w:rFonts w:hint="eastAsia"/>
          <w:rtl/>
        </w:rPr>
        <w:t>رس</w:t>
      </w:r>
      <w:r w:rsidRPr="003C213A">
        <w:rPr>
          <w:rFonts w:hint="cs"/>
          <w:rtl/>
        </w:rPr>
        <w:t>ی</w:t>
      </w:r>
      <w:r w:rsidRPr="003C213A">
        <w:rPr>
          <w:rFonts w:hint="eastAsia"/>
          <w:rtl/>
        </w:rPr>
        <w:t>م</w:t>
      </w:r>
      <w:r w:rsidRPr="003C213A">
        <w:rPr>
          <w:rFonts w:hint="cs"/>
          <w:rtl/>
        </w:rPr>
        <w:t xml:space="preserve">. سپس بر اساس این اطمینان عمل </w:t>
      </w:r>
      <w:r w:rsidRPr="003C213A">
        <w:rPr>
          <w:rtl/>
        </w:rPr>
        <w:t>م</w:t>
      </w:r>
      <w:r w:rsidRPr="003C213A">
        <w:rPr>
          <w:rFonts w:hint="cs"/>
          <w:rtl/>
        </w:rPr>
        <w:t>ی‌</w:t>
      </w:r>
      <w:r w:rsidRPr="003C213A">
        <w:rPr>
          <w:rFonts w:hint="eastAsia"/>
          <w:rtl/>
        </w:rPr>
        <w:t>کن</w:t>
      </w:r>
      <w:r w:rsidRPr="003C213A">
        <w:rPr>
          <w:rFonts w:hint="cs"/>
          <w:rtl/>
        </w:rPr>
        <w:t>ی</w:t>
      </w:r>
      <w:r w:rsidRPr="003C213A">
        <w:rPr>
          <w:rFonts w:hint="eastAsia"/>
          <w:rtl/>
        </w:rPr>
        <w:t>م</w:t>
      </w:r>
      <w:r w:rsidRPr="003C213A">
        <w:rPr>
          <w:rFonts w:hint="cs"/>
          <w:rtl/>
        </w:rPr>
        <w:t>.</w:t>
      </w:r>
    </w:p>
    <w:p w:rsidR="0094790F" w:rsidRPr="003C213A" w:rsidRDefault="0094790F" w:rsidP="00634270">
      <w:pPr>
        <w:jc w:val="both"/>
        <w:rPr>
          <w:rtl/>
        </w:rPr>
      </w:pPr>
      <w:r w:rsidRPr="003C213A">
        <w:rPr>
          <w:rtl/>
        </w:rPr>
        <w:t>نت</w:t>
      </w:r>
      <w:r w:rsidRPr="003C213A">
        <w:rPr>
          <w:rFonts w:hint="cs"/>
          <w:rtl/>
        </w:rPr>
        <w:t>ی</w:t>
      </w:r>
      <w:r w:rsidRPr="003C213A">
        <w:rPr>
          <w:rFonts w:hint="eastAsia"/>
          <w:rtl/>
        </w:rPr>
        <w:t>جه‌ا</w:t>
      </w:r>
      <w:r w:rsidRPr="003C213A">
        <w:rPr>
          <w:rFonts w:hint="cs"/>
          <w:rtl/>
        </w:rPr>
        <w:t xml:space="preserve">ی که در مورد راویان مختلف حاصل </w:t>
      </w:r>
      <w:r w:rsidRPr="003C213A">
        <w:rPr>
          <w:rtl/>
        </w:rPr>
        <w:t>م</w:t>
      </w:r>
      <w:r w:rsidRPr="003C213A">
        <w:rPr>
          <w:rFonts w:hint="cs"/>
          <w:rtl/>
        </w:rPr>
        <w:t>ی‌</w:t>
      </w:r>
      <w:r w:rsidRPr="003C213A">
        <w:rPr>
          <w:rFonts w:hint="eastAsia"/>
          <w:rtl/>
        </w:rPr>
        <w:t>شود</w:t>
      </w:r>
      <w:r w:rsidRPr="003C213A">
        <w:rPr>
          <w:rFonts w:hint="cs"/>
          <w:rtl/>
        </w:rPr>
        <w:t xml:space="preserve"> ممکن است متفاوت باشد. به‌طور مثال با بررسی تضعیف یک راوی مشخص </w:t>
      </w:r>
      <w:r w:rsidRPr="003C213A">
        <w:rPr>
          <w:rtl/>
        </w:rPr>
        <w:t>م</w:t>
      </w:r>
      <w:r w:rsidRPr="003C213A">
        <w:rPr>
          <w:rFonts w:hint="cs"/>
          <w:rtl/>
        </w:rPr>
        <w:t>ی‌</w:t>
      </w:r>
      <w:r w:rsidRPr="003C213A">
        <w:rPr>
          <w:rFonts w:hint="eastAsia"/>
          <w:rtl/>
        </w:rPr>
        <w:t>شود</w:t>
      </w:r>
      <w:r w:rsidRPr="003C213A">
        <w:rPr>
          <w:rFonts w:hint="cs"/>
          <w:rtl/>
        </w:rPr>
        <w:t xml:space="preserve"> </w:t>
      </w:r>
      <w:r w:rsidRPr="003C213A">
        <w:rPr>
          <w:rtl/>
        </w:rPr>
        <w:t>ر</w:t>
      </w:r>
      <w:r w:rsidRPr="003C213A">
        <w:rPr>
          <w:rFonts w:hint="cs"/>
          <w:rtl/>
        </w:rPr>
        <w:t>ی</w:t>
      </w:r>
      <w:r w:rsidRPr="003C213A">
        <w:rPr>
          <w:rFonts w:hint="eastAsia"/>
          <w:rtl/>
        </w:rPr>
        <w:t>شه‌</w:t>
      </w:r>
      <w:r w:rsidRPr="003C213A">
        <w:rPr>
          <w:rFonts w:hint="cs"/>
          <w:rtl/>
        </w:rPr>
        <w:t xml:space="preserve">ی تضعیف وی «غلو» بوده است و چون دیدگاه اشخاصی که به تضعیف </w:t>
      </w:r>
      <w:r w:rsidRPr="003C213A">
        <w:rPr>
          <w:rtl/>
        </w:rPr>
        <w:t>پرداخته‌اند</w:t>
      </w:r>
      <w:r w:rsidRPr="003C213A">
        <w:rPr>
          <w:rFonts w:hint="cs"/>
          <w:rtl/>
        </w:rPr>
        <w:t xml:space="preserve"> در مورد غلو مورد پذیرش نیست، این دیدگاه موردقبول قرار </w:t>
      </w:r>
      <w:r w:rsidRPr="003C213A">
        <w:rPr>
          <w:rtl/>
        </w:rPr>
        <w:t>نم</w:t>
      </w:r>
      <w:r w:rsidRPr="003C213A">
        <w:rPr>
          <w:rFonts w:hint="cs"/>
          <w:rtl/>
        </w:rPr>
        <w:t>ی‌</w:t>
      </w:r>
      <w:r w:rsidRPr="003C213A">
        <w:rPr>
          <w:rFonts w:hint="eastAsia"/>
          <w:rtl/>
        </w:rPr>
        <w:t>گ</w:t>
      </w:r>
      <w:r w:rsidRPr="003C213A">
        <w:rPr>
          <w:rFonts w:hint="cs"/>
          <w:rtl/>
        </w:rPr>
        <w:t>ی</w:t>
      </w:r>
      <w:r w:rsidRPr="003C213A">
        <w:rPr>
          <w:rFonts w:hint="eastAsia"/>
          <w:rtl/>
        </w:rPr>
        <w:t>رد</w:t>
      </w:r>
      <w:r w:rsidRPr="003C213A">
        <w:rPr>
          <w:rFonts w:hint="cs"/>
          <w:rtl/>
        </w:rPr>
        <w:t xml:space="preserve">؛ یا اینکه </w:t>
      </w:r>
      <w:r w:rsidRPr="003C213A">
        <w:rPr>
          <w:rtl/>
        </w:rPr>
        <w:t>ر</w:t>
      </w:r>
      <w:r w:rsidRPr="003C213A">
        <w:rPr>
          <w:rFonts w:hint="cs"/>
          <w:rtl/>
        </w:rPr>
        <w:t>ی</w:t>
      </w:r>
      <w:r w:rsidRPr="003C213A">
        <w:rPr>
          <w:rFonts w:hint="eastAsia"/>
          <w:rtl/>
        </w:rPr>
        <w:t>شه‌</w:t>
      </w:r>
      <w:r w:rsidRPr="003C213A">
        <w:rPr>
          <w:rFonts w:hint="cs"/>
          <w:rtl/>
        </w:rPr>
        <w:t xml:space="preserve">ی تضعیف «ضبط» بوده است و دیدگاه این افراد در مورد ضبط مورد پذیرش است و لذا تضعیفشان نیز پذیرفته </w:t>
      </w:r>
      <w:r w:rsidRPr="003C213A">
        <w:rPr>
          <w:rtl/>
        </w:rPr>
        <w:t>م</w:t>
      </w:r>
      <w:r w:rsidRPr="003C213A">
        <w:rPr>
          <w:rFonts w:hint="cs"/>
          <w:rtl/>
        </w:rPr>
        <w:t>ی‌</w:t>
      </w:r>
      <w:r w:rsidRPr="003C213A">
        <w:rPr>
          <w:rFonts w:hint="eastAsia"/>
          <w:rtl/>
        </w:rPr>
        <w:t>شود</w:t>
      </w:r>
      <w:r w:rsidRPr="003C213A">
        <w:rPr>
          <w:rFonts w:hint="cs"/>
          <w:rtl/>
        </w:rPr>
        <w:t>.</w:t>
      </w:r>
    </w:p>
    <w:p w:rsidR="0094790F" w:rsidRPr="003C213A" w:rsidRDefault="0094790F" w:rsidP="00634270">
      <w:pPr>
        <w:jc w:val="both"/>
        <w:rPr>
          <w:rtl/>
        </w:rPr>
      </w:pPr>
      <w:r w:rsidRPr="003C213A">
        <w:rPr>
          <w:rtl/>
        </w:rPr>
        <w:t>نحوه‌</w:t>
      </w:r>
      <w:r w:rsidRPr="003C213A">
        <w:rPr>
          <w:rFonts w:hint="cs"/>
          <w:rtl/>
        </w:rPr>
        <w:t xml:space="preserve">ی تعامل معاصرین، </w:t>
      </w:r>
      <w:r w:rsidRPr="003C213A">
        <w:rPr>
          <w:rtl/>
        </w:rPr>
        <w:t>نحوه‌</w:t>
      </w:r>
      <w:r w:rsidRPr="003C213A">
        <w:rPr>
          <w:rFonts w:hint="cs"/>
          <w:rtl/>
        </w:rPr>
        <w:t xml:space="preserve">ی تعامل فقهای بعدی با راوی و... از جمله قرائنی است که مورد استفاده قرار </w:t>
      </w:r>
      <w:r w:rsidRPr="003C213A">
        <w:rPr>
          <w:rtl/>
        </w:rPr>
        <w:t>م</w:t>
      </w:r>
      <w:r w:rsidRPr="003C213A">
        <w:rPr>
          <w:rFonts w:hint="cs"/>
          <w:rtl/>
        </w:rPr>
        <w:t>ی‌</w:t>
      </w:r>
      <w:r w:rsidRPr="003C213A">
        <w:rPr>
          <w:rFonts w:hint="eastAsia"/>
          <w:rtl/>
        </w:rPr>
        <w:t>گ</w:t>
      </w:r>
      <w:r w:rsidRPr="003C213A">
        <w:rPr>
          <w:rFonts w:hint="cs"/>
          <w:rtl/>
        </w:rPr>
        <w:t>ی</w:t>
      </w:r>
      <w:r w:rsidRPr="003C213A">
        <w:rPr>
          <w:rFonts w:hint="eastAsia"/>
          <w:rtl/>
        </w:rPr>
        <w:t>رد</w:t>
      </w:r>
      <w:r w:rsidRPr="003C213A">
        <w:rPr>
          <w:rFonts w:hint="cs"/>
          <w:rtl/>
        </w:rPr>
        <w:t>.</w:t>
      </w:r>
    </w:p>
    <w:p w:rsidR="0094790F" w:rsidRPr="003C213A" w:rsidRDefault="0094790F" w:rsidP="00634270">
      <w:pPr>
        <w:jc w:val="both"/>
        <w:rPr>
          <w:rtl/>
        </w:rPr>
      </w:pPr>
      <w:r w:rsidRPr="003C213A">
        <w:rPr>
          <w:rFonts w:hint="cs"/>
          <w:rtl/>
        </w:rPr>
        <w:t xml:space="preserve">این </w:t>
      </w:r>
      <w:r w:rsidRPr="003C213A">
        <w:rPr>
          <w:rtl/>
        </w:rPr>
        <w:t>و</w:t>
      </w:r>
      <w:r w:rsidRPr="003C213A">
        <w:rPr>
          <w:rFonts w:hint="cs"/>
          <w:rtl/>
        </w:rPr>
        <w:t>ی</w:t>
      </w:r>
      <w:r w:rsidRPr="003C213A">
        <w:rPr>
          <w:rFonts w:hint="eastAsia"/>
          <w:rtl/>
        </w:rPr>
        <w:t>ژگ</w:t>
      </w:r>
      <w:r w:rsidRPr="003C213A">
        <w:rPr>
          <w:rFonts w:hint="cs"/>
          <w:rtl/>
        </w:rPr>
        <w:t>ی‌</w:t>
      </w:r>
      <w:r w:rsidRPr="003C213A">
        <w:rPr>
          <w:rFonts w:hint="eastAsia"/>
          <w:rtl/>
        </w:rPr>
        <w:t>ها</w:t>
      </w:r>
      <w:r w:rsidRPr="003C213A">
        <w:rPr>
          <w:rFonts w:hint="cs"/>
          <w:rtl/>
        </w:rPr>
        <w:t xml:space="preserve"> به این نحو مورد بررسی قرار </w:t>
      </w:r>
      <w:r w:rsidRPr="003C213A">
        <w:rPr>
          <w:rtl/>
        </w:rPr>
        <w:t>م</w:t>
      </w:r>
      <w:r w:rsidRPr="003C213A">
        <w:rPr>
          <w:rFonts w:hint="cs"/>
          <w:rtl/>
        </w:rPr>
        <w:t>ی‌</w:t>
      </w:r>
      <w:r w:rsidRPr="003C213A">
        <w:rPr>
          <w:rFonts w:hint="eastAsia"/>
          <w:rtl/>
        </w:rPr>
        <w:t>گ</w:t>
      </w:r>
      <w:r w:rsidRPr="003C213A">
        <w:rPr>
          <w:rFonts w:hint="cs"/>
          <w:rtl/>
        </w:rPr>
        <w:t>ی</w:t>
      </w:r>
      <w:r w:rsidRPr="003C213A">
        <w:rPr>
          <w:rFonts w:hint="eastAsia"/>
          <w:rtl/>
        </w:rPr>
        <w:t>رند</w:t>
      </w:r>
      <w:r w:rsidRPr="003C213A">
        <w:rPr>
          <w:rFonts w:hint="cs"/>
          <w:rtl/>
        </w:rPr>
        <w:t xml:space="preserve"> که دأب بر توثیق یا تضعیف به دست آورده </w:t>
      </w:r>
      <w:r w:rsidRPr="003C213A">
        <w:rPr>
          <w:rtl/>
        </w:rPr>
        <w:t>م</w:t>
      </w:r>
      <w:r w:rsidRPr="003C213A">
        <w:rPr>
          <w:rFonts w:hint="cs"/>
          <w:rtl/>
        </w:rPr>
        <w:t>ی‌</w:t>
      </w:r>
      <w:r w:rsidRPr="003C213A">
        <w:rPr>
          <w:rFonts w:hint="eastAsia"/>
          <w:rtl/>
        </w:rPr>
        <w:t>شود</w:t>
      </w:r>
      <w:r w:rsidRPr="003C213A">
        <w:rPr>
          <w:rFonts w:hint="cs"/>
          <w:rtl/>
        </w:rPr>
        <w:t xml:space="preserve"> و بررسی </w:t>
      </w:r>
      <w:r w:rsidRPr="003C213A">
        <w:rPr>
          <w:rtl/>
        </w:rPr>
        <w:t>م</w:t>
      </w:r>
      <w:r w:rsidRPr="003C213A">
        <w:rPr>
          <w:rFonts w:hint="cs"/>
          <w:rtl/>
        </w:rPr>
        <w:t>ی‌</w:t>
      </w:r>
      <w:r w:rsidRPr="003C213A">
        <w:rPr>
          <w:rFonts w:hint="eastAsia"/>
          <w:rtl/>
        </w:rPr>
        <w:t>شود</w:t>
      </w:r>
      <w:r w:rsidRPr="003C213A">
        <w:rPr>
          <w:rFonts w:hint="cs"/>
          <w:rtl/>
        </w:rPr>
        <w:t xml:space="preserve"> که در میان علمای بعدی چه کسانی این دأب را </w:t>
      </w:r>
      <w:r w:rsidRPr="003C213A">
        <w:rPr>
          <w:rtl/>
        </w:rPr>
        <w:t>داشته‌اند</w:t>
      </w:r>
      <w:r w:rsidRPr="003C213A">
        <w:rPr>
          <w:rFonts w:hint="cs"/>
          <w:rtl/>
        </w:rPr>
        <w:t xml:space="preserve"> و آیا نظر علمای قبل از خود را </w:t>
      </w:r>
      <w:r w:rsidRPr="003C213A">
        <w:rPr>
          <w:rtl/>
        </w:rPr>
        <w:t>پذ</w:t>
      </w:r>
      <w:r w:rsidRPr="003C213A">
        <w:rPr>
          <w:rFonts w:hint="cs"/>
          <w:rtl/>
        </w:rPr>
        <w:t>ی</w:t>
      </w:r>
      <w:r w:rsidRPr="003C213A">
        <w:rPr>
          <w:rFonts w:hint="eastAsia"/>
          <w:rtl/>
        </w:rPr>
        <w:t>رفته‌اند</w:t>
      </w:r>
      <w:r w:rsidRPr="003C213A">
        <w:rPr>
          <w:rFonts w:hint="cs"/>
          <w:rtl/>
        </w:rPr>
        <w:t xml:space="preserve"> یا خیر؛ </w:t>
      </w:r>
      <w:r w:rsidRPr="003C213A">
        <w:rPr>
          <w:rtl/>
        </w:rPr>
        <w:t>به‌طور</w:t>
      </w:r>
      <w:r w:rsidRPr="003C213A">
        <w:rPr>
          <w:rFonts w:hint="cs"/>
          <w:rtl/>
        </w:rPr>
        <w:t xml:space="preserve"> مثال در بحث «ضبط»:</w:t>
      </w:r>
    </w:p>
    <w:p w:rsidR="0094790F" w:rsidRPr="003C213A" w:rsidRDefault="0094790F" w:rsidP="00A97EE8">
      <w:pPr>
        <w:ind w:left="720"/>
        <w:jc w:val="both"/>
        <w:rPr>
          <w:rtl/>
        </w:rPr>
      </w:pPr>
      <w:r w:rsidRPr="003C213A">
        <w:rPr>
          <w:rFonts w:hint="cs"/>
          <w:rtl/>
        </w:rPr>
        <w:t>«فضل بن شاذان» نسبت به آن حساس است؛</w:t>
      </w:r>
    </w:p>
    <w:p w:rsidR="0094790F" w:rsidRPr="003C213A" w:rsidRDefault="0094790F" w:rsidP="00A97EE8">
      <w:pPr>
        <w:ind w:left="720"/>
        <w:jc w:val="both"/>
        <w:rPr>
          <w:rtl/>
        </w:rPr>
      </w:pPr>
      <w:r w:rsidRPr="003C213A">
        <w:rPr>
          <w:rFonts w:hint="cs"/>
          <w:rtl/>
        </w:rPr>
        <w:t xml:space="preserve">«کلینی» که پس از وی بوده است نیز به این مطلب اهمیت </w:t>
      </w:r>
      <w:r w:rsidRPr="003C213A">
        <w:rPr>
          <w:rtl/>
        </w:rPr>
        <w:t>م</w:t>
      </w:r>
      <w:r w:rsidRPr="003C213A">
        <w:rPr>
          <w:rFonts w:hint="cs"/>
          <w:rtl/>
        </w:rPr>
        <w:t>ی‌</w:t>
      </w:r>
      <w:r w:rsidRPr="003C213A">
        <w:rPr>
          <w:rFonts w:hint="eastAsia"/>
          <w:rtl/>
        </w:rPr>
        <w:t>داده</w:t>
      </w:r>
      <w:r w:rsidRPr="003C213A">
        <w:rPr>
          <w:rFonts w:hint="cs"/>
          <w:rtl/>
        </w:rPr>
        <w:t xml:space="preserve"> است؛</w:t>
      </w:r>
    </w:p>
    <w:p w:rsidR="0094790F" w:rsidRPr="003C213A" w:rsidRDefault="0094790F" w:rsidP="00A97EE8">
      <w:pPr>
        <w:ind w:left="720"/>
        <w:jc w:val="both"/>
        <w:rPr>
          <w:rtl/>
        </w:rPr>
      </w:pPr>
      <w:r w:rsidRPr="003C213A">
        <w:rPr>
          <w:rFonts w:hint="cs"/>
          <w:rtl/>
        </w:rPr>
        <w:lastRenderedPageBreak/>
        <w:t>و دیدگاه این اشخاص در مورد «ضبط» مورد پذیرش است؛</w:t>
      </w:r>
    </w:p>
    <w:p w:rsidR="0094790F" w:rsidRPr="003C213A" w:rsidRDefault="0094790F" w:rsidP="00634270">
      <w:pPr>
        <w:jc w:val="both"/>
        <w:rPr>
          <w:rtl/>
        </w:rPr>
      </w:pPr>
      <w:r w:rsidRPr="003C213A">
        <w:rPr>
          <w:rFonts w:hint="cs"/>
          <w:rtl/>
        </w:rPr>
        <w:t xml:space="preserve">حال اگر مشاهده شود که «کلینی» در مورد ضبط یک راوی از «فضل بن شاذان» تبعیت نکرده است، معلوم </w:t>
      </w:r>
      <w:r w:rsidRPr="003C213A">
        <w:rPr>
          <w:rtl/>
        </w:rPr>
        <w:t>م</w:t>
      </w:r>
      <w:r w:rsidRPr="003C213A">
        <w:rPr>
          <w:rFonts w:hint="cs"/>
          <w:rtl/>
        </w:rPr>
        <w:t>ی‌</w:t>
      </w:r>
      <w:r w:rsidRPr="003C213A">
        <w:rPr>
          <w:rFonts w:hint="eastAsia"/>
          <w:rtl/>
        </w:rPr>
        <w:t>شود</w:t>
      </w:r>
      <w:r w:rsidRPr="003C213A">
        <w:rPr>
          <w:rFonts w:hint="cs"/>
          <w:rtl/>
        </w:rPr>
        <w:t xml:space="preserve"> که </w:t>
      </w:r>
      <w:r w:rsidRPr="003C213A">
        <w:rPr>
          <w:rtl/>
        </w:rPr>
        <w:t>منشأ</w:t>
      </w:r>
      <w:r w:rsidRPr="003C213A">
        <w:rPr>
          <w:rFonts w:hint="cs"/>
          <w:rtl/>
        </w:rPr>
        <w:t xml:space="preserve"> تضعیف یا ضبط نبوده است و یا اگر ضبط نبوده است، منشأ آن قوی نبوده است.</w:t>
      </w:r>
    </w:p>
    <w:p w:rsidR="0094790F" w:rsidRPr="003C213A" w:rsidRDefault="0094790F" w:rsidP="00634270">
      <w:pPr>
        <w:jc w:val="both"/>
        <w:rPr>
          <w:rtl/>
        </w:rPr>
      </w:pPr>
      <w:r w:rsidRPr="003C213A">
        <w:rPr>
          <w:rFonts w:hint="cs"/>
          <w:rtl/>
        </w:rPr>
        <w:t xml:space="preserve">اگر در مورد یک راوی نتوانستیم به نظر برسیم، توقف </w:t>
      </w:r>
      <w:r w:rsidRPr="003C213A">
        <w:rPr>
          <w:rtl/>
        </w:rPr>
        <w:t>م</w:t>
      </w:r>
      <w:r w:rsidRPr="003C213A">
        <w:rPr>
          <w:rFonts w:hint="cs"/>
          <w:rtl/>
        </w:rPr>
        <w:t>ی‌</w:t>
      </w:r>
      <w:r w:rsidRPr="003C213A">
        <w:rPr>
          <w:rFonts w:hint="eastAsia"/>
          <w:rtl/>
        </w:rPr>
        <w:t>کن</w:t>
      </w:r>
      <w:r w:rsidRPr="003C213A">
        <w:rPr>
          <w:rFonts w:hint="cs"/>
          <w:rtl/>
        </w:rPr>
        <w:t>ی</w:t>
      </w:r>
      <w:r w:rsidRPr="003C213A">
        <w:rPr>
          <w:rFonts w:hint="eastAsia"/>
          <w:rtl/>
        </w:rPr>
        <w:t>م</w:t>
      </w:r>
      <w:r w:rsidRPr="003C213A">
        <w:rPr>
          <w:rFonts w:hint="cs"/>
          <w:rtl/>
        </w:rPr>
        <w:t xml:space="preserve">؛ یعنی متفرداتش را نه قبول </w:t>
      </w:r>
      <w:r w:rsidRPr="003C213A">
        <w:rPr>
          <w:rtl/>
        </w:rPr>
        <w:t>م</w:t>
      </w:r>
      <w:r w:rsidRPr="003C213A">
        <w:rPr>
          <w:rFonts w:hint="cs"/>
          <w:rtl/>
        </w:rPr>
        <w:t>ی‌</w:t>
      </w:r>
      <w:r w:rsidRPr="003C213A">
        <w:rPr>
          <w:rFonts w:hint="eastAsia"/>
          <w:rtl/>
        </w:rPr>
        <w:t>کن</w:t>
      </w:r>
      <w:r w:rsidRPr="003C213A">
        <w:rPr>
          <w:rFonts w:hint="cs"/>
          <w:rtl/>
        </w:rPr>
        <w:t>ی</w:t>
      </w:r>
      <w:r w:rsidRPr="003C213A">
        <w:rPr>
          <w:rFonts w:hint="eastAsia"/>
          <w:rtl/>
        </w:rPr>
        <w:t>م</w:t>
      </w:r>
      <w:r w:rsidRPr="003C213A">
        <w:rPr>
          <w:rFonts w:hint="cs"/>
          <w:rtl/>
        </w:rPr>
        <w:t xml:space="preserve"> و نه رد و در آنها احتیاط </w:t>
      </w:r>
      <w:r w:rsidRPr="003C213A">
        <w:rPr>
          <w:rtl/>
        </w:rPr>
        <w:t>م</w:t>
      </w:r>
      <w:r w:rsidRPr="003C213A">
        <w:rPr>
          <w:rFonts w:hint="cs"/>
          <w:rtl/>
        </w:rPr>
        <w:t>ی‌</w:t>
      </w:r>
      <w:r w:rsidRPr="003C213A">
        <w:rPr>
          <w:rFonts w:hint="eastAsia"/>
          <w:rtl/>
        </w:rPr>
        <w:t>کن</w:t>
      </w:r>
      <w:r w:rsidRPr="003C213A">
        <w:rPr>
          <w:rFonts w:hint="cs"/>
          <w:rtl/>
        </w:rPr>
        <w:t>ی</w:t>
      </w:r>
      <w:r w:rsidRPr="003C213A">
        <w:rPr>
          <w:rFonts w:hint="eastAsia"/>
          <w:rtl/>
        </w:rPr>
        <w:t>م</w:t>
      </w:r>
      <w:r w:rsidRPr="003C213A">
        <w:rPr>
          <w:rFonts w:hint="cs"/>
          <w:rtl/>
        </w:rPr>
        <w:t>.</w:t>
      </w:r>
    </w:p>
    <w:p w:rsidR="0094790F" w:rsidRPr="003C213A" w:rsidRDefault="0094790F" w:rsidP="00634270">
      <w:pPr>
        <w:jc w:val="both"/>
        <w:rPr>
          <w:rtl/>
        </w:rPr>
      </w:pPr>
      <w:r w:rsidRPr="003C213A">
        <w:rPr>
          <w:rFonts w:hint="cs"/>
          <w:rtl/>
        </w:rPr>
        <w:t>* در این زمینه استقراء تام و رسیدن به یقین لازم نیست، بلکه استقراء باید به حدی باشد که به اطمینان برسیم.</w:t>
      </w:r>
    </w:p>
    <w:p w:rsidR="00A97EE8" w:rsidRDefault="0094790F" w:rsidP="00154001">
      <w:pPr>
        <w:pStyle w:val="Heading5"/>
        <w:rPr>
          <w:rtl/>
        </w:rPr>
      </w:pPr>
      <w:bookmarkStart w:id="66" w:name="_Toc40762372"/>
      <w:r w:rsidRPr="003C213A">
        <w:rPr>
          <w:rFonts w:hint="cs"/>
          <w:rtl/>
        </w:rPr>
        <w:t xml:space="preserve">5. </w:t>
      </w:r>
      <w:r w:rsidR="00B149C7">
        <w:rPr>
          <w:rFonts w:hint="cs"/>
          <w:rtl/>
        </w:rPr>
        <w:t xml:space="preserve">طبق مبنای </w:t>
      </w:r>
      <w:r w:rsidRPr="003C213A">
        <w:rPr>
          <w:rFonts w:hint="cs"/>
          <w:rtl/>
        </w:rPr>
        <w:t>انسداد</w:t>
      </w:r>
      <w:bookmarkEnd w:id="66"/>
    </w:p>
    <w:p w:rsidR="0094790F" w:rsidRPr="003C213A" w:rsidRDefault="0094790F" w:rsidP="00A97EE8">
      <w:pPr>
        <w:jc w:val="both"/>
        <w:rPr>
          <w:rtl/>
        </w:rPr>
      </w:pPr>
      <w:r w:rsidRPr="003C213A">
        <w:rPr>
          <w:rFonts w:hint="cs"/>
          <w:rtl/>
        </w:rPr>
        <w:t xml:space="preserve">اگر کسی انسداد را بپذیرد، لازم نیست از انضمام قرائن به اطمینان برسد (اگر انسداد کبیر باشد در تمامی موارد و اگر انسداد صغیر باشد در خصوص علم رجال) و به ظن مطلق عمل </w:t>
      </w:r>
      <w:r w:rsidRPr="003C213A">
        <w:rPr>
          <w:rtl/>
        </w:rPr>
        <w:t>م</w:t>
      </w:r>
      <w:r w:rsidRPr="003C213A">
        <w:rPr>
          <w:rFonts w:hint="cs"/>
          <w:rtl/>
        </w:rPr>
        <w:t>ی‌</w:t>
      </w:r>
      <w:r w:rsidRPr="003C213A">
        <w:rPr>
          <w:rFonts w:hint="eastAsia"/>
          <w:rtl/>
        </w:rPr>
        <w:t>کند</w:t>
      </w:r>
      <w:r w:rsidRPr="003C213A">
        <w:rPr>
          <w:rtl/>
        </w:rPr>
        <w:t xml:space="preserve">؛ </w:t>
      </w:r>
      <w:r w:rsidRPr="003C213A">
        <w:rPr>
          <w:rFonts w:hint="cs"/>
          <w:rtl/>
        </w:rPr>
        <w:t>بنابراین کسی که این مبنا را پذیرفته</w:t>
      </w:r>
      <w:r w:rsidRPr="003C213A">
        <w:rPr>
          <w:rtl/>
        </w:rPr>
        <w:t xml:space="preserve"> </w:t>
      </w:r>
      <w:r w:rsidRPr="003C213A">
        <w:rPr>
          <w:rFonts w:hint="cs"/>
          <w:rtl/>
        </w:rPr>
        <w:t>است، به دنبال انضمام قرائن است؛ اما انضمام قرائن کمتر برای او کافی است.</w:t>
      </w:r>
    </w:p>
    <w:p w:rsidR="0094790F" w:rsidRPr="003C213A" w:rsidRDefault="0094790F" w:rsidP="00634270">
      <w:pPr>
        <w:jc w:val="both"/>
        <w:rPr>
          <w:rtl/>
        </w:rPr>
      </w:pPr>
      <w:r w:rsidRPr="003C213A">
        <w:rPr>
          <w:rFonts w:hint="cs"/>
          <w:rtl/>
        </w:rPr>
        <w:t xml:space="preserve">از جاهایی که این مبنا ممکن است منشأ اثر باشد این است که آیا کثرت روایت «کلینی» اثبات وثاقت </w:t>
      </w:r>
      <w:r w:rsidRPr="003C213A">
        <w:rPr>
          <w:rtl/>
        </w:rPr>
        <w:t>م</w:t>
      </w:r>
      <w:r w:rsidRPr="003C213A">
        <w:rPr>
          <w:rFonts w:hint="cs"/>
          <w:rtl/>
        </w:rPr>
        <w:t>ی‌</w:t>
      </w:r>
      <w:r w:rsidRPr="003C213A">
        <w:rPr>
          <w:rFonts w:hint="eastAsia"/>
          <w:rtl/>
        </w:rPr>
        <w:t>کند</w:t>
      </w:r>
      <w:r w:rsidRPr="003C213A">
        <w:rPr>
          <w:rFonts w:hint="cs"/>
          <w:rtl/>
        </w:rPr>
        <w:t xml:space="preserve"> یا نه؟ آیت الله شبیری معتقد است که وثاقت راوی از این راه ثابت </w:t>
      </w:r>
      <w:r w:rsidRPr="003C213A">
        <w:rPr>
          <w:rtl/>
        </w:rPr>
        <w:t>م</w:t>
      </w:r>
      <w:r w:rsidRPr="003C213A">
        <w:rPr>
          <w:rFonts w:hint="cs"/>
          <w:rtl/>
        </w:rPr>
        <w:t>ی‌</w:t>
      </w:r>
      <w:r w:rsidRPr="003C213A">
        <w:rPr>
          <w:rFonts w:hint="eastAsia"/>
          <w:rtl/>
        </w:rPr>
        <w:t>شود</w:t>
      </w:r>
      <w:r w:rsidRPr="003C213A">
        <w:rPr>
          <w:rFonts w:hint="cs"/>
          <w:rtl/>
        </w:rPr>
        <w:t xml:space="preserve">؛ زیرا بر اساس </w:t>
      </w:r>
      <w:r w:rsidRPr="003C213A">
        <w:rPr>
          <w:rtl/>
        </w:rPr>
        <w:t>مشاهده‌</w:t>
      </w:r>
      <w:r w:rsidRPr="003C213A">
        <w:rPr>
          <w:rFonts w:hint="cs"/>
          <w:rtl/>
        </w:rPr>
        <w:t xml:space="preserve">ی آثار «کلینی» و </w:t>
      </w:r>
      <w:r w:rsidRPr="003C213A">
        <w:rPr>
          <w:rtl/>
        </w:rPr>
        <w:t>نحوه‌</w:t>
      </w:r>
      <w:r w:rsidRPr="003C213A">
        <w:rPr>
          <w:rFonts w:hint="cs"/>
          <w:rtl/>
        </w:rPr>
        <w:t xml:space="preserve">ی کار او این ظن حاصل </w:t>
      </w:r>
      <w:r w:rsidRPr="003C213A">
        <w:rPr>
          <w:rtl/>
        </w:rPr>
        <w:t>م</w:t>
      </w:r>
      <w:r w:rsidRPr="003C213A">
        <w:rPr>
          <w:rFonts w:hint="cs"/>
          <w:rtl/>
        </w:rPr>
        <w:t>ی‌</w:t>
      </w:r>
      <w:r w:rsidRPr="003C213A">
        <w:rPr>
          <w:rFonts w:hint="eastAsia"/>
          <w:rtl/>
        </w:rPr>
        <w:t>شود</w:t>
      </w:r>
      <w:r w:rsidRPr="003C213A">
        <w:rPr>
          <w:rFonts w:hint="cs"/>
          <w:rtl/>
        </w:rPr>
        <w:t xml:space="preserve"> که اگر وی از شخصی کثرت روایت داشته باشد، مخصوصاً اگر این روایت جزء روایات ابتدایی باب باشند، آن شخص توثیق </w:t>
      </w:r>
      <w:r w:rsidRPr="003C213A">
        <w:rPr>
          <w:rtl/>
        </w:rPr>
        <w:t>م</w:t>
      </w:r>
      <w:r w:rsidRPr="003C213A">
        <w:rPr>
          <w:rFonts w:hint="cs"/>
          <w:rtl/>
        </w:rPr>
        <w:t>ی‌</w:t>
      </w:r>
      <w:r w:rsidRPr="003C213A">
        <w:rPr>
          <w:rFonts w:hint="eastAsia"/>
          <w:rtl/>
        </w:rPr>
        <w:t>شود</w:t>
      </w:r>
      <w:r w:rsidRPr="003C213A">
        <w:rPr>
          <w:rFonts w:hint="cs"/>
          <w:rtl/>
        </w:rPr>
        <w:t>.</w:t>
      </w:r>
    </w:p>
    <w:p w:rsidR="00105CEE" w:rsidRPr="003C213A" w:rsidRDefault="0094790F" w:rsidP="00634270">
      <w:pPr>
        <w:jc w:val="both"/>
        <w:rPr>
          <w:rtl/>
        </w:rPr>
      </w:pPr>
      <w:r w:rsidRPr="003C213A">
        <w:rPr>
          <w:rFonts w:hint="cs"/>
          <w:rtl/>
        </w:rPr>
        <w:t xml:space="preserve">اگر کسی انسدادی باشد، چون این ظن برای او حاصل </w:t>
      </w:r>
      <w:r w:rsidRPr="003C213A">
        <w:rPr>
          <w:rtl/>
        </w:rPr>
        <w:t>م</w:t>
      </w:r>
      <w:r w:rsidRPr="003C213A">
        <w:rPr>
          <w:rFonts w:hint="cs"/>
          <w:rtl/>
        </w:rPr>
        <w:t>ی‌</w:t>
      </w:r>
      <w:r w:rsidRPr="003C213A">
        <w:rPr>
          <w:rFonts w:hint="eastAsia"/>
          <w:rtl/>
        </w:rPr>
        <w:t>شود</w:t>
      </w:r>
      <w:r w:rsidRPr="003C213A">
        <w:rPr>
          <w:rFonts w:hint="cs"/>
          <w:rtl/>
        </w:rPr>
        <w:t xml:space="preserve">، </w:t>
      </w:r>
      <w:r w:rsidRPr="003C213A">
        <w:rPr>
          <w:rtl/>
        </w:rPr>
        <w:t>هم</w:t>
      </w:r>
      <w:r w:rsidRPr="003C213A">
        <w:rPr>
          <w:rFonts w:hint="cs"/>
          <w:rtl/>
        </w:rPr>
        <w:t>ی</w:t>
      </w:r>
      <w:r w:rsidRPr="003C213A">
        <w:rPr>
          <w:rFonts w:hint="eastAsia"/>
          <w:rtl/>
        </w:rPr>
        <w:t>ن‌گونه</w:t>
      </w:r>
      <w:r w:rsidRPr="003C213A">
        <w:rPr>
          <w:rFonts w:hint="cs"/>
          <w:rtl/>
        </w:rPr>
        <w:t xml:space="preserve"> نظر </w:t>
      </w:r>
      <w:r w:rsidRPr="003C213A">
        <w:rPr>
          <w:rtl/>
        </w:rPr>
        <w:t>م</w:t>
      </w:r>
      <w:r w:rsidRPr="003C213A">
        <w:rPr>
          <w:rFonts w:hint="cs"/>
          <w:rtl/>
        </w:rPr>
        <w:t>ی‌</w:t>
      </w:r>
      <w:r w:rsidRPr="003C213A">
        <w:rPr>
          <w:rFonts w:hint="eastAsia"/>
          <w:rtl/>
        </w:rPr>
        <w:t>دهد</w:t>
      </w:r>
      <w:r w:rsidRPr="003C213A">
        <w:rPr>
          <w:rFonts w:hint="cs"/>
          <w:rtl/>
        </w:rPr>
        <w:t xml:space="preserve"> اما چون انفتاحی هستیم، معتقدیم باید به اطمینان برسیم و چون اختلاف مبانی را </w:t>
      </w:r>
      <w:r w:rsidRPr="003C213A">
        <w:rPr>
          <w:rtl/>
        </w:rPr>
        <w:t>م</w:t>
      </w:r>
      <w:r w:rsidRPr="003C213A">
        <w:rPr>
          <w:rFonts w:hint="cs"/>
          <w:rtl/>
        </w:rPr>
        <w:t>ی‌</w:t>
      </w:r>
      <w:r w:rsidRPr="003C213A">
        <w:rPr>
          <w:rFonts w:hint="eastAsia"/>
          <w:rtl/>
        </w:rPr>
        <w:t>دان</w:t>
      </w:r>
      <w:r w:rsidRPr="003C213A">
        <w:rPr>
          <w:rFonts w:hint="cs"/>
          <w:rtl/>
        </w:rPr>
        <w:t>ی</w:t>
      </w:r>
      <w:r w:rsidRPr="003C213A">
        <w:rPr>
          <w:rFonts w:hint="eastAsia"/>
          <w:rtl/>
        </w:rPr>
        <w:t>م</w:t>
      </w:r>
      <w:r w:rsidRPr="003C213A">
        <w:rPr>
          <w:rFonts w:hint="cs"/>
          <w:rtl/>
        </w:rPr>
        <w:t xml:space="preserve">، اطمینان برای ما حاصل </w:t>
      </w:r>
      <w:r w:rsidRPr="003C213A">
        <w:rPr>
          <w:rtl/>
        </w:rPr>
        <w:t>نم</w:t>
      </w:r>
      <w:r w:rsidRPr="003C213A">
        <w:rPr>
          <w:rFonts w:hint="cs"/>
          <w:rtl/>
        </w:rPr>
        <w:t>ی‌</w:t>
      </w:r>
      <w:r w:rsidRPr="003C213A">
        <w:rPr>
          <w:rFonts w:hint="eastAsia"/>
          <w:rtl/>
        </w:rPr>
        <w:t>شود</w:t>
      </w:r>
      <w:r w:rsidRPr="003C213A">
        <w:rPr>
          <w:rFonts w:hint="cs"/>
          <w:rtl/>
        </w:rPr>
        <w:t xml:space="preserve">. درنتیجه زمانی که به کثرت روایت </w:t>
      </w:r>
      <w:r w:rsidRPr="003C213A">
        <w:rPr>
          <w:rtl/>
        </w:rPr>
        <w:t>م</w:t>
      </w:r>
      <w:r w:rsidRPr="003C213A">
        <w:rPr>
          <w:rFonts w:hint="cs"/>
          <w:rtl/>
        </w:rPr>
        <w:t>ی‌</w:t>
      </w:r>
      <w:r w:rsidRPr="003C213A">
        <w:rPr>
          <w:rFonts w:hint="eastAsia"/>
          <w:rtl/>
        </w:rPr>
        <w:t>رس</w:t>
      </w:r>
      <w:r w:rsidRPr="003C213A">
        <w:rPr>
          <w:rFonts w:hint="cs"/>
          <w:rtl/>
        </w:rPr>
        <w:t>ی</w:t>
      </w:r>
      <w:r w:rsidRPr="003C213A">
        <w:rPr>
          <w:rFonts w:hint="eastAsia"/>
          <w:rtl/>
        </w:rPr>
        <w:t>م</w:t>
      </w:r>
      <w:r w:rsidRPr="003C213A">
        <w:rPr>
          <w:rFonts w:hint="cs"/>
          <w:rtl/>
        </w:rPr>
        <w:t xml:space="preserve">، کلام مرحوم تبریزی را صحیح </w:t>
      </w:r>
      <w:r w:rsidRPr="003C213A">
        <w:rPr>
          <w:rtl/>
        </w:rPr>
        <w:t>م</w:t>
      </w:r>
      <w:r w:rsidRPr="003C213A">
        <w:rPr>
          <w:rFonts w:hint="cs"/>
          <w:rtl/>
        </w:rPr>
        <w:t>ی‌</w:t>
      </w:r>
      <w:r w:rsidRPr="003C213A">
        <w:rPr>
          <w:rFonts w:hint="eastAsia"/>
          <w:rtl/>
        </w:rPr>
        <w:t>دان</w:t>
      </w:r>
      <w:r w:rsidRPr="003C213A">
        <w:rPr>
          <w:rFonts w:hint="cs"/>
          <w:rtl/>
        </w:rPr>
        <w:t>ی</w:t>
      </w:r>
      <w:r w:rsidRPr="003C213A">
        <w:rPr>
          <w:rFonts w:hint="eastAsia"/>
          <w:rtl/>
        </w:rPr>
        <w:t>م</w:t>
      </w:r>
      <w:r w:rsidRPr="003C213A">
        <w:rPr>
          <w:rFonts w:hint="cs"/>
          <w:rtl/>
        </w:rPr>
        <w:t xml:space="preserve"> و معتقدیم که علاوه بر کثرت روایت، این کثرت روایت باید از اجلاء باشد نه جلی؛ و علاوه بر آن قدحی نیز نباید در مورد راوی وارد شده باشد.</w:t>
      </w:r>
    </w:p>
    <w:p w:rsidR="00105CEE" w:rsidRPr="003C213A" w:rsidRDefault="00105CEE" w:rsidP="00634270">
      <w:pPr>
        <w:jc w:val="both"/>
        <w:rPr>
          <w:rtl/>
        </w:rPr>
      </w:pPr>
      <w:r w:rsidRPr="003C213A">
        <w:rPr>
          <w:rtl/>
        </w:rPr>
        <w:br w:type="page"/>
      </w:r>
    </w:p>
    <w:p w:rsidR="00105CEE" w:rsidRPr="003E7C94" w:rsidRDefault="00105CEE" w:rsidP="00242652">
      <w:pPr>
        <w:pStyle w:val="1"/>
        <w:rPr>
          <w:rtl/>
        </w:rPr>
      </w:pPr>
      <w:bookmarkStart w:id="67" w:name="_Toc40762373"/>
      <w:r>
        <w:rPr>
          <w:rFonts w:hint="cs"/>
          <w:rtl/>
        </w:rPr>
        <w:lastRenderedPageBreak/>
        <w:t>جلسه ششم</w:t>
      </w:r>
      <w:r w:rsidR="00121B18">
        <w:rPr>
          <w:rFonts w:hint="cs"/>
          <w:rtl/>
        </w:rPr>
        <w:t>: تعدد اسناد</w:t>
      </w:r>
      <w:bookmarkEnd w:id="67"/>
    </w:p>
    <w:p w:rsidR="00105CEE" w:rsidRDefault="00105CEE" w:rsidP="00242652">
      <w:pPr>
        <w:pStyle w:val="2"/>
        <w:rPr>
          <w:rtl/>
        </w:rPr>
      </w:pPr>
      <w:bookmarkStart w:id="68" w:name="_Toc40762374"/>
      <w:r>
        <w:rPr>
          <w:rFonts w:hint="cs"/>
          <w:rtl/>
        </w:rPr>
        <w:t>توجه به تعدد اسناد در بررسی روایات</w:t>
      </w:r>
      <w:bookmarkEnd w:id="68"/>
    </w:p>
    <w:p w:rsidR="00105CEE" w:rsidRPr="003C213A" w:rsidRDefault="00105CEE" w:rsidP="00950BF0">
      <w:pPr>
        <w:jc w:val="both"/>
        <w:rPr>
          <w:rtl/>
        </w:rPr>
      </w:pPr>
      <w:r w:rsidRPr="000806CB">
        <w:rPr>
          <w:rFonts w:cs="B Titr" w:hint="cs"/>
          <w:sz w:val="24"/>
          <w:szCs w:val="24"/>
          <w:rtl/>
        </w:rPr>
        <w:t xml:space="preserve">مثال 1: </w:t>
      </w:r>
      <w:r w:rsidRPr="003C213A">
        <w:rPr>
          <w:rFonts w:hint="cs"/>
          <w:rtl/>
        </w:rPr>
        <w:t>«</w:t>
      </w:r>
      <w:r w:rsidRPr="003C213A">
        <w:rPr>
          <w:rtl/>
        </w:rPr>
        <w:t>8- مُحَمَّدُ بْنُ یحْیی عَنْ أَحْمَدَ بْنِ مُحَمَّدٍ عَنْ عَلِی بْنِ حَدِیدٍ وَ ابْنِ أبی عُمَیرٍ جمیعاً عَنْ جَمِیلِ بْنِ دَرَّاجٍ عَنْ مُحَمَّدِ بْنِ مُسْلِمٍ وَ زُرَارَةَ وَ غَیرِهِمَا عَنْ أَحَدِهِمَا</w:t>
      </w:r>
      <w:r w:rsidR="00950BF0">
        <w:rPr>
          <w:rFonts w:hint="cs"/>
          <w:rtl/>
        </w:rPr>
        <w:t>».</w:t>
      </w:r>
      <w:r w:rsidR="00950BF0">
        <w:rPr>
          <w:rStyle w:val="FootnoteReference"/>
          <w:rtl/>
        </w:rPr>
        <w:footnoteReference w:id="67"/>
      </w:r>
    </w:p>
    <w:p w:rsidR="00105CEE" w:rsidRPr="003C213A" w:rsidRDefault="00105CEE" w:rsidP="00634270">
      <w:pPr>
        <w:jc w:val="both"/>
        <w:rPr>
          <w:rtl/>
        </w:rPr>
      </w:pPr>
      <w:r w:rsidRPr="003C213A">
        <w:rPr>
          <w:rFonts w:hint="cs"/>
          <w:rtl/>
        </w:rPr>
        <w:t xml:space="preserve">در این سند «ابن </w:t>
      </w:r>
      <w:r w:rsidRPr="003C213A">
        <w:rPr>
          <w:rtl/>
        </w:rPr>
        <w:t>أبی</w:t>
      </w:r>
      <w:r w:rsidRPr="003C213A">
        <w:rPr>
          <w:rFonts w:hint="cs"/>
          <w:rtl/>
        </w:rPr>
        <w:t xml:space="preserve"> عمیر» در ظاهر به «علی بن حدید» عطف شده است و دلیلی بر رفع ید از این ظاهر نداریم؛ درنتیجه </w:t>
      </w:r>
      <w:r w:rsidRPr="003C213A">
        <w:rPr>
          <w:rtl/>
        </w:rPr>
        <w:t>طبقه‌</w:t>
      </w:r>
      <w:r w:rsidRPr="003C213A">
        <w:rPr>
          <w:rFonts w:hint="cs"/>
          <w:rtl/>
        </w:rPr>
        <w:t>ی بعد از «احمد بن محمد»، «علی بن حدید» و «ابن أبی عمیر» هستند.</w:t>
      </w:r>
    </w:p>
    <w:p w:rsidR="00105CEE" w:rsidRPr="003C213A" w:rsidRDefault="00105CEE" w:rsidP="00634270">
      <w:pPr>
        <w:jc w:val="both"/>
        <w:rPr>
          <w:rtl/>
        </w:rPr>
      </w:pPr>
      <w:r w:rsidRPr="003C213A">
        <w:rPr>
          <w:rFonts w:hint="cs"/>
          <w:rtl/>
        </w:rPr>
        <w:t>برای بررسی سند باید هر طبقه جدا مورد بررسی قرار بگیرد. در این سند:</w:t>
      </w:r>
    </w:p>
    <w:p w:rsidR="00105CEE" w:rsidRPr="006142D2" w:rsidRDefault="00105CEE" w:rsidP="003729C2">
      <w:pPr>
        <w:ind w:left="720"/>
        <w:jc w:val="both"/>
        <w:rPr>
          <w:rtl/>
        </w:rPr>
      </w:pPr>
      <w:r w:rsidRPr="006142D2">
        <w:rPr>
          <w:rFonts w:hint="cs"/>
          <w:rtl/>
        </w:rPr>
        <w:t>در طبقه اول «محمد بن یحیی» قرار گرفته که ثقه است؛</w:t>
      </w:r>
    </w:p>
    <w:p w:rsidR="00105CEE" w:rsidRPr="006142D2" w:rsidRDefault="00105CEE" w:rsidP="003729C2">
      <w:pPr>
        <w:ind w:left="720"/>
        <w:jc w:val="both"/>
        <w:rPr>
          <w:rtl/>
        </w:rPr>
      </w:pPr>
      <w:r w:rsidRPr="006142D2">
        <w:rPr>
          <w:rFonts w:hint="cs"/>
          <w:rtl/>
        </w:rPr>
        <w:t xml:space="preserve">در </w:t>
      </w:r>
      <w:r w:rsidRPr="006142D2">
        <w:rPr>
          <w:rtl/>
        </w:rPr>
        <w:t>طبقه‌</w:t>
      </w:r>
      <w:r w:rsidRPr="006142D2">
        <w:rPr>
          <w:rFonts w:hint="cs"/>
          <w:rtl/>
        </w:rPr>
        <w:t>ی بعد «احمد بن محمد» آمده است که مشترک بین «احمد بن محمد بن عیسی» و «احمد بن محمد بن خالد» بوده و هر دو ثقه هستند؛</w:t>
      </w:r>
    </w:p>
    <w:p w:rsidR="00105CEE" w:rsidRPr="006142D2" w:rsidRDefault="00105CEE" w:rsidP="003729C2">
      <w:pPr>
        <w:ind w:left="720"/>
        <w:jc w:val="both"/>
        <w:rPr>
          <w:rtl/>
        </w:rPr>
      </w:pPr>
      <w:r w:rsidRPr="006142D2">
        <w:rPr>
          <w:rFonts w:hint="cs"/>
          <w:rtl/>
        </w:rPr>
        <w:t xml:space="preserve">در </w:t>
      </w:r>
      <w:r w:rsidRPr="006142D2">
        <w:rPr>
          <w:rtl/>
        </w:rPr>
        <w:t>طبقه‌</w:t>
      </w:r>
      <w:r w:rsidRPr="006142D2">
        <w:rPr>
          <w:rFonts w:hint="cs"/>
          <w:rtl/>
        </w:rPr>
        <w:t>ی بعد دو نفر قرار دارند: «ابن أبی عمیر» که ثقه و از مشایخ ثقات است؛ و «علی بن حدید» که ضعیف است؛</w:t>
      </w:r>
    </w:p>
    <w:p w:rsidR="00105CEE" w:rsidRPr="006142D2" w:rsidRDefault="00105CEE" w:rsidP="003729C2">
      <w:pPr>
        <w:ind w:left="720"/>
        <w:jc w:val="both"/>
        <w:rPr>
          <w:rtl/>
        </w:rPr>
      </w:pPr>
      <w:r w:rsidRPr="006142D2">
        <w:rPr>
          <w:rFonts w:hint="cs"/>
          <w:rtl/>
        </w:rPr>
        <w:t>و باقی روات نیز ثقه هستند.</w:t>
      </w:r>
    </w:p>
    <w:p w:rsidR="00105CEE" w:rsidRPr="003C213A" w:rsidRDefault="00105CEE" w:rsidP="00634270">
      <w:pPr>
        <w:jc w:val="both"/>
        <w:rPr>
          <w:rtl/>
        </w:rPr>
      </w:pPr>
      <w:r w:rsidRPr="003C213A">
        <w:rPr>
          <w:rFonts w:hint="cs"/>
          <w:rtl/>
        </w:rPr>
        <w:t>با وجود ضعیف بودن «علی بن حدید» این سند صحیحه است، زیرا در همان طبقه «ابن أبی عمیر» نیز قرار دارد و «احمد بن محمد» از دو نفر نقل روایت کرده است.</w:t>
      </w:r>
    </w:p>
    <w:p w:rsidR="00105CEE" w:rsidRPr="003C213A" w:rsidRDefault="00105CEE" w:rsidP="00634270">
      <w:pPr>
        <w:jc w:val="both"/>
        <w:rPr>
          <w:rtl/>
        </w:rPr>
      </w:pPr>
      <w:r w:rsidRPr="003C213A">
        <w:rPr>
          <w:rFonts w:hint="cs"/>
          <w:rtl/>
        </w:rPr>
        <w:t xml:space="preserve">سند روایت در صورتی ضعیف </w:t>
      </w:r>
      <w:r w:rsidRPr="003C213A">
        <w:rPr>
          <w:rtl/>
        </w:rPr>
        <w:t>م</w:t>
      </w:r>
      <w:r w:rsidRPr="003C213A">
        <w:rPr>
          <w:rFonts w:hint="cs"/>
          <w:rtl/>
        </w:rPr>
        <w:t>ی‌</w:t>
      </w:r>
      <w:r w:rsidRPr="003C213A">
        <w:rPr>
          <w:rFonts w:hint="eastAsia"/>
          <w:rtl/>
        </w:rPr>
        <w:t>شود</w:t>
      </w:r>
      <w:r w:rsidRPr="003C213A">
        <w:rPr>
          <w:rFonts w:hint="cs"/>
          <w:rtl/>
        </w:rPr>
        <w:t xml:space="preserve"> که یک طبقه ضعیف باشد؛ اما اگر در یک طبقه چند راوی وجود داشتند که یکی از آنها ثقه بود، حدیث معتبر خواهد بود.</w:t>
      </w:r>
    </w:p>
    <w:p w:rsidR="00105CEE" w:rsidRPr="003C213A" w:rsidRDefault="00105CEE" w:rsidP="00950BF0">
      <w:pPr>
        <w:jc w:val="both"/>
        <w:rPr>
          <w:rtl/>
        </w:rPr>
      </w:pPr>
      <w:r w:rsidRPr="000806CB">
        <w:rPr>
          <w:rFonts w:cs="B Titr" w:hint="cs"/>
          <w:sz w:val="24"/>
          <w:szCs w:val="24"/>
          <w:rtl/>
        </w:rPr>
        <w:t xml:space="preserve">مثال 2: </w:t>
      </w:r>
      <w:r w:rsidRPr="003C213A">
        <w:rPr>
          <w:rFonts w:hint="cs"/>
          <w:rtl/>
        </w:rPr>
        <w:t>«</w:t>
      </w:r>
      <w:r w:rsidRPr="003C213A">
        <w:rPr>
          <w:rtl/>
        </w:rPr>
        <w:t>1- مُحَمَّدُ بْنُ یحْیی عَنْ أَحْمَدَ بْنِ مُحَمَّدِ بْنِ عِیسَی وَ عِدَّةٌ مِنْ أَصْحَابِنَا عَنْ سَهْلِ بْنِ زِیادٍ جمیعاً عَنِ ابْنِ مَحْبُوبٍ عَنْ أبی أَیوبَ الْخَزَّازِ وَ غَیرِهِ عَنْ مُحَمَّدِ بْنِ مُسْلِمٍ عَنْ أبی جَعْفَر</w:t>
      </w:r>
      <w:r w:rsidR="00950BF0">
        <w:rPr>
          <w:rFonts w:hint="cs"/>
          <w:rtl/>
        </w:rPr>
        <w:t>».</w:t>
      </w:r>
      <w:r w:rsidR="00950BF0">
        <w:rPr>
          <w:rStyle w:val="FootnoteReference"/>
          <w:rtl/>
        </w:rPr>
        <w:footnoteReference w:id="68"/>
      </w:r>
    </w:p>
    <w:p w:rsidR="00105CEE" w:rsidRPr="003C213A" w:rsidRDefault="00105CEE" w:rsidP="00634270">
      <w:pPr>
        <w:jc w:val="both"/>
        <w:rPr>
          <w:rtl/>
        </w:rPr>
      </w:pPr>
      <w:r w:rsidRPr="003C213A">
        <w:rPr>
          <w:rFonts w:hint="cs"/>
          <w:rtl/>
        </w:rPr>
        <w:t xml:space="preserve">در این سند عبارت «جمیعاً» وارد شده است پس باید سند روایت </w:t>
      </w:r>
      <w:r w:rsidRPr="003C213A">
        <w:rPr>
          <w:rtl/>
        </w:rPr>
        <w:t>به‌گونه‌ا</w:t>
      </w:r>
      <w:r w:rsidRPr="003C213A">
        <w:rPr>
          <w:rFonts w:hint="cs"/>
          <w:rtl/>
        </w:rPr>
        <w:t>ی باشد که قبل از «جمیعاً» چند راوی وجود داشته باشد. درنتیجه:</w:t>
      </w:r>
    </w:p>
    <w:p w:rsidR="00105CEE" w:rsidRPr="003C213A" w:rsidRDefault="00105CEE" w:rsidP="00282D25">
      <w:pPr>
        <w:ind w:left="720"/>
        <w:jc w:val="both"/>
        <w:rPr>
          <w:rtl/>
        </w:rPr>
      </w:pPr>
      <w:r w:rsidRPr="003C213A">
        <w:rPr>
          <w:rFonts w:hint="cs"/>
          <w:rtl/>
        </w:rPr>
        <w:t>«عده من اصحابنا» به «محمد بن یحیی» عطف شده است؛</w:t>
      </w:r>
    </w:p>
    <w:p w:rsidR="00105CEE" w:rsidRPr="003C213A" w:rsidRDefault="00105CEE" w:rsidP="00282D25">
      <w:pPr>
        <w:ind w:left="720"/>
        <w:jc w:val="both"/>
        <w:rPr>
          <w:rtl/>
        </w:rPr>
      </w:pPr>
      <w:r w:rsidRPr="003C213A">
        <w:rPr>
          <w:rFonts w:hint="cs"/>
          <w:rtl/>
        </w:rPr>
        <w:t>«سهل بن زیاد» و «احمد بن محمد بن عیسی» در یک طبقه قرار دارند؛</w:t>
      </w:r>
    </w:p>
    <w:p w:rsidR="00105CEE" w:rsidRPr="003C213A" w:rsidRDefault="00105CEE" w:rsidP="00282D25">
      <w:pPr>
        <w:ind w:left="720"/>
        <w:jc w:val="both"/>
        <w:rPr>
          <w:rtl/>
        </w:rPr>
      </w:pPr>
      <w:r w:rsidRPr="003C213A">
        <w:rPr>
          <w:rFonts w:hint="cs"/>
          <w:rtl/>
        </w:rPr>
        <w:t xml:space="preserve">و هر دو از «ابن محبوب» نقل روایت </w:t>
      </w:r>
      <w:r w:rsidRPr="003C213A">
        <w:rPr>
          <w:rtl/>
        </w:rPr>
        <w:t>م</w:t>
      </w:r>
      <w:r w:rsidRPr="003C213A">
        <w:rPr>
          <w:rFonts w:hint="cs"/>
          <w:rtl/>
        </w:rPr>
        <w:t>ی‌</w:t>
      </w:r>
      <w:r w:rsidRPr="003C213A">
        <w:rPr>
          <w:rFonts w:hint="eastAsia"/>
          <w:rtl/>
        </w:rPr>
        <w:t>کنند</w:t>
      </w:r>
      <w:r w:rsidRPr="003C213A">
        <w:rPr>
          <w:rFonts w:hint="cs"/>
          <w:rtl/>
        </w:rPr>
        <w:t>.</w:t>
      </w:r>
    </w:p>
    <w:p w:rsidR="00105CEE" w:rsidRPr="003C213A" w:rsidRDefault="00105CEE" w:rsidP="00634270">
      <w:pPr>
        <w:jc w:val="both"/>
        <w:rPr>
          <w:rtl/>
        </w:rPr>
      </w:pPr>
      <w:r w:rsidRPr="003C213A">
        <w:rPr>
          <w:rFonts w:hint="cs"/>
          <w:rtl/>
        </w:rPr>
        <w:t>در بررسی طبقات سند:</w:t>
      </w:r>
    </w:p>
    <w:p w:rsidR="00105CEE" w:rsidRPr="003C213A" w:rsidRDefault="00105CEE" w:rsidP="00282D25">
      <w:pPr>
        <w:ind w:left="720"/>
        <w:jc w:val="both"/>
        <w:rPr>
          <w:rtl/>
        </w:rPr>
      </w:pPr>
      <w:r w:rsidRPr="003C213A">
        <w:rPr>
          <w:rFonts w:hint="cs"/>
          <w:rtl/>
        </w:rPr>
        <w:t xml:space="preserve">«محمد بن یحیی» را هم «مرحوم خویی» و «مرحوم تبریزی» ثقه </w:t>
      </w:r>
      <w:r w:rsidRPr="003C213A">
        <w:rPr>
          <w:rtl/>
        </w:rPr>
        <w:t>م</w:t>
      </w:r>
      <w:r w:rsidRPr="003C213A">
        <w:rPr>
          <w:rFonts w:hint="cs"/>
          <w:rtl/>
        </w:rPr>
        <w:t>ی‌</w:t>
      </w:r>
      <w:r w:rsidRPr="003C213A">
        <w:rPr>
          <w:rFonts w:hint="eastAsia"/>
          <w:rtl/>
        </w:rPr>
        <w:t>دانند</w:t>
      </w:r>
      <w:r w:rsidRPr="003C213A">
        <w:rPr>
          <w:rFonts w:hint="cs"/>
          <w:rtl/>
        </w:rPr>
        <w:t xml:space="preserve"> و هم «مرحوم امام»؛</w:t>
      </w:r>
    </w:p>
    <w:p w:rsidR="00105CEE" w:rsidRPr="003C213A" w:rsidRDefault="00105CEE" w:rsidP="00282D25">
      <w:pPr>
        <w:ind w:left="720"/>
        <w:jc w:val="both"/>
        <w:rPr>
          <w:rtl/>
        </w:rPr>
      </w:pPr>
      <w:r w:rsidRPr="003C213A">
        <w:rPr>
          <w:rFonts w:hint="cs"/>
          <w:rtl/>
        </w:rPr>
        <w:t>توثیق «احمد بن محمد بن عیسی» نیز نزد همه ثابت است؛</w:t>
      </w:r>
    </w:p>
    <w:p w:rsidR="00105CEE" w:rsidRPr="003C213A" w:rsidRDefault="00105CEE" w:rsidP="00282D25">
      <w:pPr>
        <w:ind w:left="720"/>
        <w:jc w:val="both"/>
        <w:rPr>
          <w:rtl/>
        </w:rPr>
      </w:pPr>
      <w:r w:rsidRPr="003C213A">
        <w:rPr>
          <w:rFonts w:hint="cs"/>
          <w:rtl/>
        </w:rPr>
        <w:t>اسامی راویانی که با عنوان «عده من اصحابنا» از «سهل بن زیاد» نقل روایت دارند، بیان شده که در میان آنها نیز راوی ثقه هست،</w:t>
      </w:r>
    </w:p>
    <w:p w:rsidR="00105CEE" w:rsidRPr="003C213A" w:rsidRDefault="00105CEE" w:rsidP="00282D25">
      <w:pPr>
        <w:ind w:left="720"/>
        <w:jc w:val="both"/>
        <w:rPr>
          <w:rtl/>
        </w:rPr>
      </w:pPr>
      <w:r w:rsidRPr="003C213A">
        <w:rPr>
          <w:rFonts w:hint="cs"/>
          <w:rtl/>
        </w:rPr>
        <w:t>اما «سهل بن زیاد» اختلافی است.</w:t>
      </w:r>
    </w:p>
    <w:p w:rsidR="00105CEE" w:rsidRPr="003C213A" w:rsidRDefault="00105CEE" w:rsidP="00634270">
      <w:pPr>
        <w:jc w:val="both"/>
        <w:rPr>
          <w:rtl/>
        </w:rPr>
      </w:pPr>
      <w:r w:rsidRPr="003C213A">
        <w:rPr>
          <w:rFonts w:hint="cs"/>
          <w:rtl/>
        </w:rPr>
        <w:t xml:space="preserve">با وجود اختلافی بودن «سهل بن زیاد»، این روایت هم توسط «مرحوم خویی» که به «سهل بن زیاد» اعتماد </w:t>
      </w:r>
      <w:r w:rsidRPr="003C213A">
        <w:rPr>
          <w:rtl/>
        </w:rPr>
        <w:t>نم</w:t>
      </w:r>
      <w:r w:rsidRPr="003C213A">
        <w:rPr>
          <w:rFonts w:hint="cs"/>
          <w:rtl/>
        </w:rPr>
        <w:t>ی‌</w:t>
      </w:r>
      <w:r w:rsidRPr="003C213A">
        <w:rPr>
          <w:rFonts w:hint="eastAsia"/>
          <w:rtl/>
        </w:rPr>
        <w:t>کند</w:t>
      </w:r>
      <w:r w:rsidRPr="003C213A">
        <w:rPr>
          <w:rFonts w:hint="cs"/>
          <w:rtl/>
        </w:rPr>
        <w:t xml:space="preserve"> و هم توسط «آیت الله شبیری» که وی را ثقه </w:t>
      </w:r>
      <w:r w:rsidRPr="003C213A">
        <w:rPr>
          <w:rtl/>
        </w:rPr>
        <w:t>م</w:t>
      </w:r>
      <w:r w:rsidRPr="003C213A">
        <w:rPr>
          <w:rFonts w:hint="cs"/>
          <w:rtl/>
        </w:rPr>
        <w:t>ی‌</w:t>
      </w:r>
      <w:r w:rsidRPr="003C213A">
        <w:rPr>
          <w:rFonts w:hint="eastAsia"/>
          <w:rtl/>
        </w:rPr>
        <w:t>داند</w:t>
      </w:r>
      <w:r w:rsidRPr="003C213A">
        <w:rPr>
          <w:rFonts w:hint="cs"/>
          <w:rtl/>
        </w:rPr>
        <w:t>، صحیحه دانسته شده است.</w:t>
      </w:r>
    </w:p>
    <w:p w:rsidR="00105CEE" w:rsidRPr="003C213A" w:rsidRDefault="00105CEE" w:rsidP="00634270">
      <w:pPr>
        <w:jc w:val="both"/>
        <w:rPr>
          <w:rtl/>
        </w:rPr>
      </w:pPr>
      <w:r w:rsidRPr="003C213A">
        <w:rPr>
          <w:rFonts w:hint="cs"/>
          <w:rtl/>
        </w:rPr>
        <w:t xml:space="preserve">علت این امر این است که از عبارت «جمیعاً» استفاده </w:t>
      </w:r>
      <w:r w:rsidRPr="003C213A">
        <w:rPr>
          <w:rtl/>
        </w:rPr>
        <w:t>م</w:t>
      </w:r>
      <w:r w:rsidRPr="003C213A">
        <w:rPr>
          <w:rFonts w:hint="cs"/>
          <w:rtl/>
        </w:rPr>
        <w:t>ی‌</w:t>
      </w:r>
      <w:r w:rsidRPr="003C213A">
        <w:rPr>
          <w:rFonts w:hint="eastAsia"/>
          <w:rtl/>
        </w:rPr>
        <w:t>شود</w:t>
      </w:r>
      <w:r w:rsidRPr="003C213A">
        <w:rPr>
          <w:rFonts w:hint="cs"/>
          <w:rtl/>
        </w:rPr>
        <w:t xml:space="preserve"> که در همان </w:t>
      </w:r>
      <w:r w:rsidRPr="003C213A">
        <w:rPr>
          <w:rtl/>
        </w:rPr>
        <w:t>طبقه‌ا</w:t>
      </w:r>
      <w:r w:rsidRPr="003C213A">
        <w:rPr>
          <w:rFonts w:hint="cs"/>
          <w:rtl/>
        </w:rPr>
        <w:t xml:space="preserve">ی که «سهل بن زیاد» در آن قرار دارد، «احمد بن محمد بن عیسی» نیز قرار دارد و چون «احمد بن محمد بن عیسی» ثقه است، روایت صحیحه </w:t>
      </w:r>
      <w:r w:rsidRPr="003C213A">
        <w:rPr>
          <w:rtl/>
        </w:rPr>
        <w:t>م</w:t>
      </w:r>
      <w:r w:rsidRPr="003C213A">
        <w:rPr>
          <w:rFonts w:hint="cs"/>
          <w:rtl/>
        </w:rPr>
        <w:t>ی‌</w:t>
      </w:r>
      <w:r w:rsidRPr="003C213A">
        <w:rPr>
          <w:rFonts w:hint="eastAsia"/>
          <w:rtl/>
        </w:rPr>
        <w:t>شود</w:t>
      </w:r>
      <w:r w:rsidRPr="003C213A">
        <w:rPr>
          <w:rFonts w:hint="cs"/>
          <w:rtl/>
        </w:rPr>
        <w:t>.</w:t>
      </w:r>
    </w:p>
    <w:p w:rsidR="00105CEE" w:rsidRPr="003C213A" w:rsidRDefault="00105CEE" w:rsidP="00634270">
      <w:pPr>
        <w:jc w:val="both"/>
        <w:rPr>
          <w:rtl/>
        </w:rPr>
      </w:pPr>
      <w:r w:rsidRPr="003C213A">
        <w:rPr>
          <w:rFonts w:hint="cs"/>
          <w:rtl/>
        </w:rPr>
        <w:t xml:space="preserve">این سند نیز مشابه سند قبلی است با این تفاوت که دو سند داشتن روایت قبلی واضح بود؛ اما در این روایت با استفاده از </w:t>
      </w:r>
      <w:r w:rsidRPr="003C213A">
        <w:rPr>
          <w:rtl/>
        </w:rPr>
        <w:t>روش‌ها</w:t>
      </w:r>
      <w:r w:rsidRPr="003C213A">
        <w:rPr>
          <w:rFonts w:hint="cs"/>
          <w:rtl/>
        </w:rPr>
        <w:t xml:space="preserve">یی که سند بررسی </w:t>
      </w:r>
      <w:r w:rsidRPr="003C213A">
        <w:rPr>
          <w:rtl/>
        </w:rPr>
        <w:t>م</w:t>
      </w:r>
      <w:r w:rsidRPr="003C213A">
        <w:rPr>
          <w:rFonts w:hint="cs"/>
          <w:rtl/>
        </w:rPr>
        <w:t>ی‌</w:t>
      </w:r>
      <w:r w:rsidRPr="003C213A">
        <w:rPr>
          <w:rFonts w:hint="eastAsia"/>
          <w:rtl/>
        </w:rPr>
        <w:t>شود</w:t>
      </w:r>
      <w:r w:rsidRPr="003C213A">
        <w:rPr>
          <w:rFonts w:hint="cs"/>
          <w:rtl/>
        </w:rPr>
        <w:t>، دو سند داشتن را متوجه شدیم.</w:t>
      </w:r>
    </w:p>
    <w:p w:rsidR="00105CEE" w:rsidRPr="003C213A" w:rsidRDefault="00105CEE" w:rsidP="00950BF0">
      <w:pPr>
        <w:jc w:val="both"/>
        <w:rPr>
          <w:rtl/>
        </w:rPr>
      </w:pPr>
      <w:r w:rsidRPr="000806CB">
        <w:rPr>
          <w:rFonts w:cs="B Titr" w:hint="cs"/>
          <w:sz w:val="24"/>
          <w:szCs w:val="24"/>
          <w:rtl/>
        </w:rPr>
        <w:t>مثال 3:</w:t>
      </w:r>
      <w:r w:rsidRPr="003C213A">
        <w:rPr>
          <w:rFonts w:hint="cs"/>
          <w:rtl/>
        </w:rPr>
        <w:t xml:space="preserve"> «</w:t>
      </w:r>
      <w:r w:rsidRPr="003C213A">
        <w:rPr>
          <w:rtl/>
        </w:rPr>
        <w:t>3- مُحَمَّدُ بْنُ جَعْفَرٍ الرَّزَّازُ عَنْ أَیوبَ بْنِ نُوحٍ وَ ابوعلی الْأَشْعَرِی عَنْ مُحَمَّدِ بْنِ عَبْدِ الْجَبَّارِ وَ مُحَمَّدُ بْنُ إِسْمَاعِیلَ عَنِ الْفَضْلِ بْنِ شَاذَانَ وَ حُمَیدُ بْنُ زِیادٍ عَنِ ابْنِ سَمَاعَةَ کلِّهِمْ عَنْ صَفْوَانَ عَنِ ابْنِ مُسْکانَ عَنْ أبی بَصِیر</w:t>
      </w:r>
      <w:r w:rsidR="00950BF0">
        <w:rPr>
          <w:rFonts w:hint="cs"/>
          <w:rtl/>
        </w:rPr>
        <w:t>».</w:t>
      </w:r>
      <w:r w:rsidR="00950BF0">
        <w:rPr>
          <w:rStyle w:val="FootnoteReference"/>
          <w:rtl/>
        </w:rPr>
        <w:footnoteReference w:id="69"/>
      </w:r>
    </w:p>
    <w:p w:rsidR="00105CEE" w:rsidRPr="003C213A" w:rsidRDefault="000806CB" w:rsidP="000806CB">
      <w:pPr>
        <w:jc w:val="both"/>
        <w:rPr>
          <w:rtl/>
        </w:rPr>
      </w:pPr>
      <w:r>
        <w:rPr>
          <w:rFonts w:hint="cs"/>
          <w:rtl/>
        </w:rPr>
        <w:lastRenderedPageBreak/>
        <w:t xml:space="preserve">در این سند </w:t>
      </w:r>
      <w:r w:rsidR="00105CEE" w:rsidRPr="003C213A">
        <w:rPr>
          <w:rFonts w:hint="cs"/>
          <w:rtl/>
        </w:rPr>
        <w:t xml:space="preserve">«ابوعلی الاشعری» به‌صورت مرفوع آمده که نشان </w:t>
      </w:r>
      <w:r w:rsidR="00105CEE" w:rsidRPr="003C213A">
        <w:rPr>
          <w:rtl/>
        </w:rPr>
        <w:t>م</w:t>
      </w:r>
      <w:r w:rsidR="00105CEE" w:rsidRPr="003C213A">
        <w:rPr>
          <w:rFonts w:hint="cs"/>
          <w:rtl/>
        </w:rPr>
        <w:t>ی‌</w:t>
      </w:r>
      <w:r w:rsidR="00105CEE" w:rsidRPr="003C213A">
        <w:rPr>
          <w:rFonts w:hint="eastAsia"/>
          <w:rtl/>
        </w:rPr>
        <w:t>دهد</w:t>
      </w:r>
      <w:r w:rsidR="00105CEE" w:rsidRPr="003C213A">
        <w:rPr>
          <w:rFonts w:hint="cs"/>
          <w:rtl/>
        </w:rPr>
        <w:t xml:space="preserve"> بر «محمد بن جعفر الرزاز» عطف شده است؛ درنتیجه تا قبل از «ابوعلی الاشعری»، سند دوتایی بوده است؛ درنتیجه تا به مروی عنه «ایوب بن نوح» نرسیم، باید روایت را به‌صورت دو </w:t>
      </w:r>
      <w:r w:rsidR="00105CEE" w:rsidRPr="003C213A">
        <w:rPr>
          <w:rtl/>
        </w:rPr>
        <w:t>طبقه‌ا</w:t>
      </w:r>
      <w:r w:rsidR="00105CEE" w:rsidRPr="003C213A">
        <w:rPr>
          <w:rFonts w:hint="cs"/>
          <w:rtl/>
        </w:rPr>
        <w:t>ی ادامه دهیم</w:t>
      </w:r>
      <w:r w:rsidR="004E0749">
        <w:rPr>
          <w:rFonts w:hint="cs"/>
          <w:rtl/>
        </w:rPr>
        <w:t>؛</w:t>
      </w:r>
      <w:r w:rsidR="00105CEE" w:rsidRPr="004E0749">
        <w:rPr>
          <w:vertAlign w:val="superscript"/>
          <w:rtl/>
        </w:rPr>
        <w:footnoteReference w:id="70"/>
      </w:r>
    </w:p>
    <w:p w:rsidR="00105CEE" w:rsidRPr="003C213A" w:rsidRDefault="00105CEE" w:rsidP="004E0749">
      <w:pPr>
        <w:ind w:left="720"/>
        <w:jc w:val="both"/>
        <w:rPr>
          <w:rtl/>
        </w:rPr>
      </w:pPr>
      <w:r w:rsidRPr="003C213A">
        <w:rPr>
          <w:rFonts w:hint="cs"/>
          <w:rtl/>
        </w:rPr>
        <w:t>لذا «محمد بن اسماعیل» در ابتدای سند بعدی است که از «فضل بن شاذان» نقل روایت دارد؛</w:t>
      </w:r>
    </w:p>
    <w:p w:rsidR="00105CEE" w:rsidRPr="003C213A" w:rsidRDefault="00105CEE" w:rsidP="004E0749">
      <w:pPr>
        <w:ind w:left="720"/>
        <w:jc w:val="both"/>
        <w:rPr>
          <w:rtl/>
        </w:rPr>
      </w:pPr>
      <w:r w:rsidRPr="003C213A">
        <w:rPr>
          <w:rFonts w:hint="cs"/>
          <w:rtl/>
        </w:rPr>
        <w:t>و «حمید بن زیاد» در ابتدای سند چهارم است که از «ابن سماعه» نقل روایت دارد؛</w:t>
      </w:r>
    </w:p>
    <w:p w:rsidR="00105CEE" w:rsidRPr="003C213A" w:rsidRDefault="00105CEE" w:rsidP="004E0749">
      <w:pPr>
        <w:ind w:left="720"/>
        <w:jc w:val="both"/>
        <w:rPr>
          <w:rtl/>
        </w:rPr>
      </w:pPr>
      <w:r w:rsidRPr="003C213A">
        <w:rPr>
          <w:rFonts w:hint="cs"/>
          <w:rtl/>
        </w:rPr>
        <w:t xml:space="preserve">ازآنجایی‌که عبارت «کلهم» در این سند آمده است نشان </w:t>
      </w:r>
      <w:r w:rsidRPr="003C213A">
        <w:rPr>
          <w:rtl/>
        </w:rPr>
        <w:t>م</w:t>
      </w:r>
      <w:r w:rsidRPr="003C213A">
        <w:rPr>
          <w:rFonts w:hint="cs"/>
          <w:rtl/>
        </w:rPr>
        <w:t>ی‌</w:t>
      </w:r>
      <w:r w:rsidRPr="003C213A">
        <w:rPr>
          <w:rFonts w:hint="eastAsia"/>
          <w:rtl/>
        </w:rPr>
        <w:t>دهد</w:t>
      </w:r>
      <w:r w:rsidRPr="003C213A">
        <w:rPr>
          <w:rFonts w:hint="cs"/>
          <w:rtl/>
        </w:rPr>
        <w:t xml:space="preserve"> که تمام افراد </w:t>
      </w:r>
      <w:r w:rsidRPr="003C213A">
        <w:rPr>
          <w:rtl/>
        </w:rPr>
        <w:t>طبقه‌</w:t>
      </w:r>
      <w:r w:rsidRPr="003C213A">
        <w:rPr>
          <w:rFonts w:hint="cs"/>
          <w:rtl/>
        </w:rPr>
        <w:t>ی دوم یعنی «ایوب بن نوح»، «محمد بن عبدالجبار»، «فضل بن شاذان» و «ابن سماعه» از «صفوان» نقل روایت دارند که اگر در بین این چهار سند، یک سند داشته باشیم که دو راوی آن ثقه باشند، سند صحیحه خواهد بود.</w:t>
      </w:r>
      <w:r w:rsidRPr="004E0749">
        <w:rPr>
          <w:vertAlign w:val="superscript"/>
          <w:rtl/>
        </w:rPr>
        <w:footnoteReference w:id="71"/>
      </w:r>
    </w:p>
    <w:p w:rsidR="00F06733" w:rsidRPr="003C213A" w:rsidRDefault="00105CEE" w:rsidP="00634270">
      <w:pPr>
        <w:jc w:val="both"/>
        <w:rPr>
          <w:rtl/>
        </w:rPr>
      </w:pPr>
      <w:r w:rsidRPr="003C213A">
        <w:rPr>
          <w:rFonts w:hint="cs"/>
          <w:rtl/>
        </w:rPr>
        <w:t xml:space="preserve">به همین دلیل است که «مرحوم خویی» و «مرحوم تبریزی»، با وجود اینکه «محمد بن اسماعیل» را معتبر </w:t>
      </w:r>
      <w:r w:rsidRPr="003C213A">
        <w:rPr>
          <w:rtl/>
        </w:rPr>
        <w:t>نم</w:t>
      </w:r>
      <w:r w:rsidRPr="003C213A">
        <w:rPr>
          <w:rFonts w:hint="cs"/>
          <w:rtl/>
        </w:rPr>
        <w:t>ی‌</w:t>
      </w:r>
      <w:r w:rsidRPr="003C213A">
        <w:rPr>
          <w:rFonts w:hint="eastAsia"/>
          <w:rtl/>
        </w:rPr>
        <w:t>دانند</w:t>
      </w:r>
      <w:r w:rsidRPr="003C213A">
        <w:rPr>
          <w:rFonts w:hint="cs"/>
          <w:rtl/>
        </w:rPr>
        <w:t xml:space="preserve">، این روایت را صحیحه </w:t>
      </w:r>
      <w:r w:rsidRPr="003C213A">
        <w:rPr>
          <w:rtl/>
        </w:rPr>
        <w:t>م</w:t>
      </w:r>
      <w:r w:rsidRPr="003C213A">
        <w:rPr>
          <w:rFonts w:hint="cs"/>
          <w:rtl/>
        </w:rPr>
        <w:t>ی‌</w:t>
      </w:r>
      <w:r w:rsidRPr="003C213A">
        <w:rPr>
          <w:rFonts w:hint="eastAsia"/>
          <w:rtl/>
        </w:rPr>
        <w:t>دانند</w:t>
      </w:r>
      <w:r w:rsidRPr="003C213A">
        <w:rPr>
          <w:rFonts w:hint="cs"/>
          <w:rtl/>
        </w:rPr>
        <w:t>؛ زیرا قبل از «صفوان» چهار سند وجود دارد که اگر یکی از آنها پذیرفته شود، روایت صحیحه خواهد بود.</w:t>
      </w:r>
    </w:p>
    <w:p w:rsidR="00F06733" w:rsidRDefault="00F06733">
      <w:pPr>
        <w:rPr>
          <w:rtl/>
        </w:rPr>
      </w:pPr>
      <w:r>
        <w:rPr>
          <w:rtl/>
        </w:rPr>
        <w:br w:type="page"/>
      </w:r>
    </w:p>
    <w:p w:rsidR="00F06733" w:rsidRDefault="00F06733" w:rsidP="00121B18">
      <w:pPr>
        <w:pStyle w:val="1"/>
        <w:rPr>
          <w:rtl/>
        </w:rPr>
      </w:pPr>
      <w:bookmarkStart w:id="69" w:name="_Toc40762375"/>
      <w:r>
        <w:rPr>
          <w:rFonts w:hint="cs"/>
          <w:rtl/>
        </w:rPr>
        <w:lastRenderedPageBreak/>
        <w:t>جلسه هفتم</w:t>
      </w:r>
      <w:r w:rsidR="00121B18">
        <w:rPr>
          <w:rFonts w:hint="cs"/>
          <w:rtl/>
        </w:rPr>
        <w:t>:</w:t>
      </w:r>
      <w:r w:rsidR="00015D0B">
        <w:rPr>
          <w:rFonts w:hint="cs"/>
          <w:rtl/>
        </w:rPr>
        <w:t xml:space="preserve"> </w:t>
      </w:r>
      <w:r w:rsidR="005E686F">
        <w:rPr>
          <w:rFonts w:hint="cs"/>
          <w:rtl/>
        </w:rPr>
        <w:t>راه</w:t>
      </w:r>
      <w:r w:rsidR="005E686F">
        <w:rPr>
          <w:rtl/>
        </w:rPr>
        <w:softHyphen/>
      </w:r>
      <w:r w:rsidR="005E686F">
        <w:rPr>
          <w:rFonts w:hint="cs"/>
          <w:rtl/>
        </w:rPr>
        <w:t>حل</w:t>
      </w:r>
      <w:r w:rsidR="005E686F">
        <w:rPr>
          <w:rtl/>
        </w:rPr>
        <w:softHyphen/>
      </w:r>
      <w:r w:rsidR="005E686F">
        <w:rPr>
          <w:rFonts w:hint="cs"/>
          <w:rtl/>
        </w:rPr>
        <w:t xml:space="preserve">های </w:t>
      </w:r>
      <w:r w:rsidR="00121B18">
        <w:rPr>
          <w:rFonts w:hint="cs"/>
          <w:rtl/>
        </w:rPr>
        <w:t>تمییز مشترکات</w:t>
      </w:r>
      <w:bookmarkEnd w:id="69"/>
    </w:p>
    <w:p w:rsidR="005E686F" w:rsidRDefault="005E686F" w:rsidP="005E686F">
      <w:pPr>
        <w:pStyle w:val="2"/>
        <w:rPr>
          <w:rFonts w:hint="cs"/>
          <w:rtl/>
        </w:rPr>
      </w:pPr>
      <w:bookmarkStart w:id="70" w:name="_Toc40762376"/>
      <w:r>
        <w:rPr>
          <w:rFonts w:hint="cs"/>
          <w:rtl/>
        </w:rPr>
        <w:t>مقدمه</w:t>
      </w:r>
      <w:bookmarkEnd w:id="70"/>
    </w:p>
    <w:p w:rsidR="00F06733" w:rsidRPr="003C213A" w:rsidRDefault="00F06733" w:rsidP="00634270">
      <w:pPr>
        <w:jc w:val="both"/>
        <w:rPr>
          <w:rtl/>
        </w:rPr>
      </w:pPr>
      <w:r w:rsidRPr="003C213A">
        <w:rPr>
          <w:rFonts w:hint="cs"/>
          <w:rtl/>
        </w:rPr>
        <w:t>گاهی از اوقات عنوانی در سند یک روایت هست که مشترک بین چند نفر است. افرادی که دارای عنوان مشترک هستند:</w:t>
      </w:r>
    </w:p>
    <w:p w:rsidR="00F06733" w:rsidRPr="006142D2" w:rsidRDefault="00F06733" w:rsidP="003729C2">
      <w:pPr>
        <w:ind w:left="720"/>
        <w:jc w:val="both"/>
        <w:rPr>
          <w:rtl/>
        </w:rPr>
      </w:pPr>
      <w:r w:rsidRPr="000806CB">
        <w:rPr>
          <w:rFonts w:cs="B Titr" w:hint="cs"/>
          <w:sz w:val="24"/>
          <w:szCs w:val="24"/>
          <w:rtl/>
        </w:rPr>
        <w:t>الف)</w:t>
      </w:r>
      <w:r w:rsidRPr="006142D2">
        <w:rPr>
          <w:rFonts w:hint="cs"/>
          <w:rtl/>
        </w:rPr>
        <w:t xml:space="preserve"> گاه همه ثقه یا همه ضعیف هستند که در اینجا بررسی راویان، صرفاً </w:t>
      </w:r>
      <w:r w:rsidRPr="006142D2">
        <w:rPr>
          <w:rtl/>
        </w:rPr>
        <w:t>ثمره‌</w:t>
      </w:r>
      <w:r w:rsidRPr="006142D2">
        <w:rPr>
          <w:rFonts w:hint="cs"/>
          <w:rtl/>
        </w:rPr>
        <w:t>ی علمی دارد؛</w:t>
      </w:r>
    </w:p>
    <w:p w:rsidR="00F06733" w:rsidRPr="006142D2" w:rsidRDefault="00F06733" w:rsidP="003729C2">
      <w:pPr>
        <w:ind w:left="720"/>
        <w:jc w:val="both"/>
        <w:rPr>
          <w:rtl/>
        </w:rPr>
      </w:pPr>
      <w:r w:rsidRPr="000806CB">
        <w:rPr>
          <w:rFonts w:cs="B Titr" w:hint="cs"/>
          <w:sz w:val="24"/>
          <w:szCs w:val="24"/>
          <w:rtl/>
        </w:rPr>
        <w:t>ب)</w:t>
      </w:r>
      <w:r w:rsidRPr="006142D2">
        <w:rPr>
          <w:rFonts w:hint="cs"/>
          <w:rtl/>
        </w:rPr>
        <w:t xml:space="preserve"> گاهی مردد بین ثقه و ضعیف هستند که در اینجا بررسی راویان مهم بوده و اثر عملی دارد.</w:t>
      </w:r>
    </w:p>
    <w:p w:rsidR="00F06733" w:rsidRPr="003C213A" w:rsidRDefault="00F06733" w:rsidP="00634270">
      <w:pPr>
        <w:jc w:val="both"/>
        <w:rPr>
          <w:rtl/>
        </w:rPr>
      </w:pPr>
      <w:r w:rsidRPr="000806CB">
        <w:rPr>
          <w:rFonts w:cs="B Titr" w:hint="cs"/>
          <w:sz w:val="24"/>
          <w:szCs w:val="24"/>
          <w:rtl/>
        </w:rPr>
        <w:t>مثال:</w:t>
      </w:r>
      <w:r w:rsidRPr="003C213A">
        <w:rPr>
          <w:rFonts w:hint="cs"/>
          <w:rtl/>
        </w:rPr>
        <w:t xml:space="preserve"> در بسیار از اسناد کافی، تهذیب و وسائل الشیعه، نام «یونس» آمده است که مردد بین چند نفر است: «یونس بن عبدالرحمن» و «یونس بن یعقوب» که ثقه هستند و «یونس بن ظبیان» که ضعیف است. در اینجا بررسی سند برای تشخیص اینکه مراد از «یونس» کیست، مهم بوده و اثر عملی دارد. البته اگر بتوانیم ثابت کنیم که مراد، «یونس بن ظبیان» نیست، برای تحصیل حجت کافی است.</w:t>
      </w:r>
    </w:p>
    <w:p w:rsidR="00F06733" w:rsidRPr="003C213A" w:rsidRDefault="00F06733" w:rsidP="00015D0B">
      <w:pPr>
        <w:ind w:left="720"/>
        <w:jc w:val="both"/>
        <w:rPr>
          <w:rtl/>
        </w:rPr>
      </w:pPr>
      <w:r w:rsidRPr="003C213A">
        <w:rPr>
          <w:rFonts w:hint="cs"/>
          <w:rtl/>
        </w:rPr>
        <w:t xml:space="preserve">ج) گاهی مردد بین چند نفر است که برخی از آنها ثقه و برخی </w:t>
      </w:r>
      <w:r w:rsidRPr="003C213A">
        <w:rPr>
          <w:rtl/>
        </w:rPr>
        <w:t>اختلاف</w:t>
      </w:r>
      <w:r w:rsidRPr="003C213A">
        <w:rPr>
          <w:rFonts w:hint="cs"/>
          <w:rtl/>
        </w:rPr>
        <w:t>ی‌</w:t>
      </w:r>
      <w:r w:rsidRPr="003C213A">
        <w:rPr>
          <w:rFonts w:hint="eastAsia"/>
          <w:rtl/>
        </w:rPr>
        <w:t>اند</w:t>
      </w:r>
      <w:r w:rsidRPr="003C213A">
        <w:rPr>
          <w:rFonts w:hint="cs"/>
          <w:rtl/>
        </w:rPr>
        <w:t>.</w:t>
      </w:r>
    </w:p>
    <w:p w:rsidR="00F06733" w:rsidRPr="003C213A" w:rsidRDefault="00F06733" w:rsidP="00634270">
      <w:pPr>
        <w:jc w:val="both"/>
        <w:rPr>
          <w:rtl/>
        </w:rPr>
      </w:pPr>
      <w:r w:rsidRPr="000806CB">
        <w:rPr>
          <w:rFonts w:cs="B Titr" w:hint="cs"/>
          <w:sz w:val="24"/>
          <w:szCs w:val="24"/>
          <w:rtl/>
        </w:rPr>
        <w:t>مثال:</w:t>
      </w:r>
      <w:r w:rsidRPr="003C213A">
        <w:rPr>
          <w:rFonts w:hint="cs"/>
          <w:rtl/>
        </w:rPr>
        <w:t xml:space="preserve"> در بسیاری از اسناد نام «ابن سنان» آمده است که مشترک بین «عبدالله بن سنان» و «محمد بن سنان است». این دو هم‌طبقه هستند و «عبدالله بن سنان» نزد همه ثقه است اما «محمد بن سنان» اختلافی است. در چنین </w:t>
      </w:r>
      <w:r w:rsidRPr="003C213A">
        <w:rPr>
          <w:rtl/>
        </w:rPr>
        <w:t>مثال‌ها</w:t>
      </w:r>
      <w:r w:rsidRPr="003C213A">
        <w:rPr>
          <w:rFonts w:hint="cs"/>
          <w:rtl/>
        </w:rPr>
        <w:t xml:space="preserve">یی نیز بررسی سند مهم است؛ زیرا درست است که «محمد بن سنان» نیز نزد </w:t>
      </w:r>
      <w:r w:rsidRPr="003C213A">
        <w:rPr>
          <w:rtl/>
        </w:rPr>
        <w:t>عده‌ا</w:t>
      </w:r>
      <w:r w:rsidRPr="003C213A">
        <w:rPr>
          <w:rFonts w:hint="cs"/>
          <w:rtl/>
        </w:rPr>
        <w:t xml:space="preserve">ی از فقها ثقه است؛ اما اگر بتوان </w:t>
      </w:r>
      <w:r w:rsidRPr="003C213A">
        <w:rPr>
          <w:rtl/>
        </w:rPr>
        <w:t>نت</w:t>
      </w:r>
      <w:r w:rsidRPr="003C213A">
        <w:rPr>
          <w:rFonts w:hint="cs"/>
          <w:rtl/>
        </w:rPr>
        <w:t>ی</w:t>
      </w:r>
      <w:r w:rsidRPr="003C213A">
        <w:rPr>
          <w:rFonts w:hint="eastAsia"/>
          <w:rtl/>
        </w:rPr>
        <w:t>جه‌</w:t>
      </w:r>
      <w:r w:rsidRPr="003C213A">
        <w:rPr>
          <w:rFonts w:hint="cs"/>
          <w:rtl/>
        </w:rPr>
        <w:t xml:space="preserve">ی نهایی را </w:t>
      </w:r>
      <w:r w:rsidRPr="003C213A">
        <w:rPr>
          <w:rtl/>
        </w:rPr>
        <w:t>به‌گونه‌ا</w:t>
      </w:r>
      <w:r w:rsidRPr="003C213A">
        <w:rPr>
          <w:rFonts w:hint="cs"/>
          <w:rtl/>
        </w:rPr>
        <w:t>ی به دست آورد که موردقبول همگان باشد، بهتر است.</w:t>
      </w:r>
    </w:p>
    <w:p w:rsidR="00F06733" w:rsidRPr="003C213A" w:rsidRDefault="00F06733" w:rsidP="00634270">
      <w:pPr>
        <w:jc w:val="both"/>
        <w:rPr>
          <w:rtl/>
        </w:rPr>
      </w:pPr>
      <w:r w:rsidRPr="003C213A">
        <w:rPr>
          <w:rFonts w:hint="cs"/>
          <w:rtl/>
        </w:rPr>
        <w:t xml:space="preserve">اگر به علل وقوع اشتراک در سند مانند «تعلیق» و... توجه کنیم، در بسیاری از موارد، با استفاده از متن سند و توجه به اسناد قبل یا بعد، راوی به‌راحتی قابل‌تشخیص است. مواردی نیز وجود دارد که در آنها باید به بررسی طبقات و دیگر </w:t>
      </w:r>
      <w:r w:rsidRPr="003C213A">
        <w:rPr>
          <w:rtl/>
        </w:rPr>
        <w:t>راه‌حل‌ها</w:t>
      </w:r>
      <w:r w:rsidRPr="003C213A">
        <w:rPr>
          <w:rFonts w:hint="cs"/>
          <w:rtl/>
        </w:rPr>
        <w:t xml:space="preserve"> پرداخت.</w:t>
      </w:r>
    </w:p>
    <w:p w:rsidR="00F06733" w:rsidRPr="00F06733" w:rsidRDefault="00F06733" w:rsidP="00015D0B">
      <w:pPr>
        <w:pStyle w:val="2"/>
        <w:rPr>
          <w:rtl/>
        </w:rPr>
      </w:pPr>
      <w:bookmarkStart w:id="71" w:name="_Toc40762377"/>
      <w:r w:rsidRPr="00F06733">
        <w:rPr>
          <w:rtl/>
        </w:rPr>
        <w:t>راه‌حل‌ها</w:t>
      </w:r>
      <w:r w:rsidRPr="00F06733">
        <w:rPr>
          <w:rFonts w:hint="cs"/>
          <w:rtl/>
        </w:rPr>
        <w:t>ی تمییز مشترکات</w:t>
      </w:r>
      <w:bookmarkEnd w:id="71"/>
    </w:p>
    <w:p w:rsidR="00F06733" w:rsidRPr="00F06733" w:rsidRDefault="00F06733" w:rsidP="003447AE">
      <w:pPr>
        <w:pStyle w:val="Heading3"/>
        <w:rPr>
          <w:rtl/>
        </w:rPr>
      </w:pPr>
      <w:bookmarkStart w:id="72" w:name="_Toc40762378"/>
      <w:r w:rsidRPr="00F06733">
        <w:rPr>
          <w:rFonts w:hint="cs"/>
          <w:rtl/>
        </w:rPr>
        <w:t>1. استفاده از قرائنی که در متن آمده است.</w:t>
      </w:r>
      <w:bookmarkEnd w:id="72"/>
    </w:p>
    <w:p w:rsidR="003447AE" w:rsidRDefault="00F06733" w:rsidP="003447AE">
      <w:pPr>
        <w:pStyle w:val="Heading4"/>
        <w:rPr>
          <w:rtl/>
        </w:rPr>
      </w:pPr>
      <w:bookmarkStart w:id="73" w:name="_Toc40762379"/>
      <w:r w:rsidRPr="003C213A">
        <w:rPr>
          <w:rFonts w:hint="cs"/>
          <w:rtl/>
        </w:rPr>
        <w:t xml:space="preserve">الف) با استفاده از </w:t>
      </w:r>
      <w:r w:rsidRPr="003C213A">
        <w:rPr>
          <w:rtl/>
        </w:rPr>
        <w:t>قر</w:t>
      </w:r>
      <w:r w:rsidRPr="003C213A">
        <w:rPr>
          <w:rFonts w:hint="cs"/>
          <w:rtl/>
        </w:rPr>
        <w:t>ی</w:t>
      </w:r>
      <w:r w:rsidRPr="003C213A">
        <w:rPr>
          <w:rFonts w:hint="eastAsia"/>
          <w:rtl/>
        </w:rPr>
        <w:t>نه‌</w:t>
      </w:r>
      <w:r w:rsidRPr="003C213A">
        <w:rPr>
          <w:rFonts w:hint="cs"/>
          <w:rtl/>
        </w:rPr>
        <w:t>ی سند قبل</w:t>
      </w:r>
      <w:bookmarkEnd w:id="73"/>
    </w:p>
    <w:p w:rsidR="00F06733" w:rsidRPr="003C213A" w:rsidRDefault="00F06733" w:rsidP="003447AE">
      <w:pPr>
        <w:jc w:val="both"/>
        <w:rPr>
          <w:rtl/>
        </w:rPr>
      </w:pPr>
      <w:r w:rsidRPr="003C213A">
        <w:rPr>
          <w:rtl/>
        </w:rPr>
        <w:t>همان‌گونه</w:t>
      </w:r>
      <w:r w:rsidRPr="003C213A">
        <w:rPr>
          <w:rFonts w:hint="cs"/>
          <w:rtl/>
        </w:rPr>
        <w:t xml:space="preserve"> که در تعلیق گفته شد، در بسیاری از موارد، سند کامل در احادیث ابتدایی آورده </w:t>
      </w:r>
      <w:r w:rsidRPr="003C213A">
        <w:rPr>
          <w:rtl/>
        </w:rPr>
        <w:t>م</w:t>
      </w:r>
      <w:r w:rsidRPr="003C213A">
        <w:rPr>
          <w:rFonts w:hint="cs"/>
          <w:rtl/>
        </w:rPr>
        <w:t>ی‌</w:t>
      </w:r>
      <w:r w:rsidRPr="003C213A">
        <w:rPr>
          <w:rFonts w:hint="eastAsia"/>
          <w:rtl/>
        </w:rPr>
        <w:t>شود</w:t>
      </w:r>
      <w:r w:rsidRPr="003C213A">
        <w:rPr>
          <w:rFonts w:hint="cs"/>
          <w:rtl/>
        </w:rPr>
        <w:t xml:space="preserve"> و در احادیث بعدی سندها را به </w:t>
      </w:r>
      <w:r w:rsidRPr="003C213A">
        <w:rPr>
          <w:rtl/>
        </w:rPr>
        <w:t>قر</w:t>
      </w:r>
      <w:r w:rsidRPr="003C213A">
        <w:rPr>
          <w:rFonts w:hint="cs"/>
          <w:rtl/>
        </w:rPr>
        <w:t>ی</w:t>
      </w:r>
      <w:r w:rsidRPr="003C213A">
        <w:rPr>
          <w:rFonts w:hint="eastAsia"/>
          <w:rtl/>
        </w:rPr>
        <w:t>نه‌</w:t>
      </w:r>
      <w:r w:rsidRPr="003C213A">
        <w:rPr>
          <w:rFonts w:hint="cs"/>
          <w:rtl/>
        </w:rPr>
        <w:t xml:space="preserve">ی سند قبل به‌صورت مختصر ذکر </w:t>
      </w:r>
      <w:r w:rsidRPr="003C213A">
        <w:rPr>
          <w:rtl/>
        </w:rPr>
        <w:t>م</w:t>
      </w:r>
      <w:r w:rsidRPr="003C213A">
        <w:rPr>
          <w:rFonts w:hint="cs"/>
          <w:rtl/>
        </w:rPr>
        <w:t>ی‌</w:t>
      </w:r>
      <w:r w:rsidRPr="003C213A">
        <w:rPr>
          <w:rFonts w:hint="eastAsia"/>
          <w:rtl/>
        </w:rPr>
        <w:t>شود</w:t>
      </w:r>
      <w:r w:rsidRPr="003C213A">
        <w:rPr>
          <w:rFonts w:hint="cs"/>
          <w:rtl/>
        </w:rPr>
        <w:t xml:space="preserve">. در اینجا لازم نیست طبقات راویان بررسی شود و با استفاده از ظهور </w:t>
      </w:r>
      <w:r w:rsidRPr="003C213A">
        <w:rPr>
          <w:rtl/>
        </w:rPr>
        <w:t>م</w:t>
      </w:r>
      <w:r w:rsidRPr="003C213A">
        <w:rPr>
          <w:rFonts w:hint="cs"/>
          <w:rtl/>
        </w:rPr>
        <w:t>ی‌</w:t>
      </w:r>
      <w:r w:rsidRPr="003C213A">
        <w:rPr>
          <w:rFonts w:hint="eastAsia"/>
          <w:rtl/>
        </w:rPr>
        <w:t>توان</w:t>
      </w:r>
      <w:r w:rsidRPr="003C213A">
        <w:rPr>
          <w:rFonts w:hint="cs"/>
          <w:rtl/>
        </w:rPr>
        <w:t xml:space="preserve"> تشخیص داد راوی کیست که این شیوه زمان کمتری نسبت به </w:t>
      </w:r>
      <w:r w:rsidRPr="003C213A">
        <w:rPr>
          <w:rtl/>
        </w:rPr>
        <w:t>ش</w:t>
      </w:r>
      <w:r w:rsidRPr="003C213A">
        <w:rPr>
          <w:rFonts w:hint="cs"/>
          <w:rtl/>
        </w:rPr>
        <w:t>ی</w:t>
      </w:r>
      <w:r w:rsidRPr="003C213A">
        <w:rPr>
          <w:rFonts w:hint="eastAsia"/>
          <w:rtl/>
        </w:rPr>
        <w:t>وه‌</w:t>
      </w:r>
      <w:r w:rsidRPr="003C213A">
        <w:rPr>
          <w:rFonts w:hint="cs"/>
          <w:rtl/>
        </w:rPr>
        <w:t>ی استفاده از طبقات نیاز دارد.</w:t>
      </w:r>
    </w:p>
    <w:p w:rsidR="00F06733" w:rsidRPr="003C213A" w:rsidRDefault="00F06733" w:rsidP="00CB1FDD">
      <w:pPr>
        <w:jc w:val="both"/>
        <w:rPr>
          <w:rtl/>
        </w:rPr>
      </w:pPr>
      <w:r w:rsidRPr="000806CB">
        <w:rPr>
          <w:rFonts w:cs="B Titr" w:hint="cs"/>
          <w:sz w:val="24"/>
          <w:szCs w:val="24"/>
          <w:rtl/>
        </w:rPr>
        <w:t>مثال 1:</w:t>
      </w:r>
      <w:r w:rsidRPr="003C213A">
        <w:rPr>
          <w:rFonts w:hint="cs"/>
          <w:rtl/>
        </w:rPr>
        <w:t xml:space="preserve"> «</w:t>
      </w:r>
      <w:r w:rsidRPr="003C213A">
        <w:rPr>
          <w:rtl/>
        </w:rPr>
        <w:t>2- عَلِی عَنْ أبیه عَنِ ابْنِ أبی عُمَیرٍ عَنِ ابْنِ أُذَینَةَ عَنْ زُرَارَةَ وَ فُضَیلٍ وَ مُحَمَّدِ بْنِ مُسْلِمٍ عَنْ أبی جَعْفَر</w:t>
      </w:r>
      <w:r w:rsidRPr="003C213A">
        <w:rPr>
          <w:rFonts w:hint="cs"/>
          <w:rtl/>
        </w:rPr>
        <w:t xml:space="preserve"> علیه‌السلام»</w:t>
      </w:r>
      <w:r w:rsidR="00CB1FDD">
        <w:rPr>
          <w:rFonts w:hint="cs"/>
          <w:rtl/>
        </w:rPr>
        <w:t>.</w:t>
      </w:r>
      <w:r w:rsidR="00CB1FDD">
        <w:rPr>
          <w:rStyle w:val="FootnoteReference"/>
          <w:rtl/>
        </w:rPr>
        <w:footnoteReference w:id="72"/>
      </w:r>
    </w:p>
    <w:p w:rsidR="00F06733" w:rsidRPr="003C213A" w:rsidRDefault="00F06733" w:rsidP="00634270">
      <w:pPr>
        <w:jc w:val="both"/>
        <w:rPr>
          <w:rtl/>
        </w:rPr>
      </w:pPr>
      <w:r w:rsidRPr="003C213A">
        <w:rPr>
          <w:rFonts w:hint="cs"/>
          <w:rtl/>
        </w:rPr>
        <w:t xml:space="preserve">در سند این روایت نام «علی» آمده است که از «أبیه» روایت </w:t>
      </w:r>
      <w:r w:rsidRPr="003C213A">
        <w:rPr>
          <w:rtl/>
        </w:rPr>
        <w:t>م</w:t>
      </w:r>
      <w:r w:rsidRPr="003C213A">
        <w:rPr>
          <w:rFonts w:hint="cs"/>
          <w:rtl/>
        </w:rPr>
        <w:t>ی‌</w:t>
      </w:r>
      <w:r w:rsidRPr="003C213A">
        <w:rPr>
          <w:rFonts w:hint="eastAsia"/>
          <w:rtl/>
        </w:rPr>
        <w:t>کند</w:t>
      </w:r>
      <w:r w:rsidRPr="003C213A">
        <w:rPr>
          <w:rFonts w:hint="cs"/>
          <w:rtl/>
        </w:rPr>
        <w:t xml:space="preserve"> و باید مشخص شود که مراد از «علی» و «أبیه» کیست. در ابتدا به نظر </w:t>
      </w:r>
      <w:r w:rsidRPr="003C213A">
        <w:rPr>
          <w:rtl/>
        </w:rPr>
        <w:t>م</w:t>
      </w:r>
      <w:r w:rsidRPr="003C213A">
        <w:rPr>
          <w:rFonts w:hint="cs"/>
          <w:rtl/>
        </w:rPr>
        <w:t>ی‌</w:t>
      </w:r>
      <w:r w:rsidRPr="003C213A">
        <w:rPr>
          <w:rFonts w:hint="eastAsia"/>
          <w:rtl/>
        </w:rPr>
        <w:t>رسد</w:t>
      </w:r>
      <w:r w:rsidRPr="003C213A">
        <w:rPr>
          <w:rFonts w:hint="cs"/>
          <w:rtl/>
        </w:rPr>
        <w:t xml:space="preserve"> که باید با استفاده از طبقات، نام این راویان را به دست آورد؛ اما با استفاده از «ابن أبی عمیر» </w:t>
      </w:r>
      <w:r w:rsidRPr="003C213A">
        <w:rPr>
          <w:rtl/>
        </w:rPr>
        <w:t>نم</w:t>
      </w:r>
      <w:r w:rsidRPr="003C213A">
        <w:rPr>
          <w:rFonts w:hint="cs"/>
          <w:rtl/>
        </w:rPr>
        <w:t>ی‌</w:t>
      </w:r>
      <w:r w:rsidRPr="003C213A">
        <w:rPr>
          <w:rFonts w:hint="eastAsia"/>
          <w:rtl/>
        </w:rPr>
        <w:t>توان</w:t>
      </w:r>
      <w:r w:rsidRPr="003C213A">
        <w:rPr>
          <w:rFonts w:hint="cs"/>
          <w:rtl/>
        </w:rPr>
        <w:t xml:space="preserve"> مشخص کرد که «أبیه» چه کسی بوده است. نام «علی» نیز در راویان بسیار زیاد است و باید بررسی شود که کدام‌یک از این راویان از پدر خود نقل روایت داشته است که تعداد این افراد نیز زیاد است. سپس باید این افراد را بررسی کرد و مشخص نمود که </w:t>
      </w:r>
      <w:r w:rsidRPr="003C213A">
        <w:rPr>
          <w:rtl/>
        </w:rPr>
        <w:t>کدام‌</w:t>
      </w:r>
      <w:r w:rsidRPr="003C213A">
        <w:rPr>
          <w:rFonts w:hint="cs"/>
          <w:rtl/>
        </w:rPr>
        <w:t>ی</w:t>
      </w:r>
      <w:r w:rsidRPr="003C213A">
        <w:rPr>
          <w:rFonts w:hint="eastAsia"/>
          <w:rtl/>
        </w:rPr>
        <w:t>ک</w:t>
      </w:r>
      <w:r w:rsidRPr="003C213A">
        <w:rPr>
          <w:rFonts w:hint="cs"/>
          <w:rtl/>
        </w:rPr>
        <w:t xml:space="preserve"> از آنها از «ابن أبی عمیر» نقل روایت </w:t>
      </w:r>
      <w:r w:rsidRPr="003C213A">
        <w:rPr>
          <w:rtl/>
        </w:rPr>
        <w:t>داشته‌اند</w:t>
      </w:r>
      <w:r w:rsidRPr="003C213A">
        <w:rPr>
          <w:rFonts w:hint="cs"/>
          <w:rtl/>
        </w:rPr>
        <w:t>؛ اما بررسی روات از این طریق به وقت زیادی نیاز دارد.</w:t>
      </w:r>
    </w:p>
    <w:p w:rsidR="00F06733" w:rsidRPr="003C213A" w:rsidRDefault="00F06733" w:rsidP="00634270">
      <w:pPr>
        <w:jc w:val="both"/>
        <w:rPr>
          <w:rtl/>
        </w:rPr>
      </w:pPr>
      <w:r w:rsidRPr="003C213A">
        <w:rPr>
          <w:rFonts w:hint="cs"/>
          <w:rtl/>
        </w:rPr>
        <w:t xml:space="preserve">در </w:t>
      </w:r>
      <w:r w:rsidRPr="003C213A">
        <w:rPr>
          <w:rtl/>
        </w:rPr>
        <w:t>کتاب‌ها</w:t>
      </w:r>
      <w:r w:rsidRPr="003C213A">
        <w:rPr>
          <w:rFonts w:hint="cs"/>
          <w:rtl/>
        </w:rPr>
        <w:t xml:space="preserve">یی که اصول نگارش حدیث را رعایت </w:t>
      </w:r>
      <w:r w:rsidRPr="003C213A">
        <w:rPr>
          <w:rtl/>
        </w:rPr>
        <w:t>کرده‌اند</w:t>
      </w:r>
      <w:r w:rsidRPr="003C213A">
        <w:rPr>
          <w:rFonts w:hint="cs"/>
          <w:rtl/>
        </w:rPr>
        <w:t xml:space="preserve">، بررسی چنین اسنادی نیاز به بررسی طبقات ندارد و اسناد قبلی به روشن شدن سند کمک </w:t>
      </w:r>
      <w:r w:rsidRPr="003C213A">
        <w:rPr>
          <w:rtl/>
        </w:rPr>
        <w:t>م</w:t>
      </w:r>
      <w:r w:rsidRPr="003C213A">
        <w:rPr>
          <w:rFonts w:hint="cs"/>
          <w:rtl/>
        </w:rPr>
        <w:t>ی‌</w:t>
      </w:r>
      <w:r w:rsidRPr="003C213A">
        <w:rPr>
          <w:rFonts w:hint="eastAsia"/>
          <w:rtl/>
        </w:rPr>
        <w:t>کنند</w:t>
      </w:r>
      <w:r w:rsidRPr="003C213A">
        <w:rPr>
          <w:rFonts w:hint="cs"/>
          <w:rtl/>
        </w:rPr>
        <w:t>.</w:t>
      </w:r>
    </w:p>
    <w:p w:rsidR="00F06733" w:rsidRPr="003C213A" w:rsidRDefault="00F06733" w:rsidP="00CB1FDD">
      <w:pPr>
        <w:jc w:val="both"/>
        <w:rPr>
          <w:rtl/>
        </w:rPr>
      </w:pPr>
      <w:r w:rsidRPr="003C213A">
        <w:rPr>
          <w:rFonts w:hint="cs"/>
          <w:rtl/>
        </w:rPr>
        <w:t xml:space="preserve">برای مشخص شدن اینکه مراد از «علی» در این سند کیست، اسناد قبلی را بررسی </w:t>
      </w:r>
      <w:r w:rsidRPr="003C213A">
        <w:rPr>
          <w:rtl/>
        </w:rPr>
        <w:t>م</w:t>
      </w:r>
      <w:r w:rsidRPr="003C213A">
        <w:rPr>
          <w:rFonts w:hint="cs"/>
          <w:rtl/>
        </w:rPr>
        <w:t>ی‌</w:t>
      </w:r>
      <w:r w:rsidRPr="003C213A">
        <w:rPr>
          <w:rFonts w:hint="eastAsia"/>
          <w:rtl/>
        </w:rPr>
        <w:t>کن</w:t>
      </w:r>
      <w:r w:rsidRPr="003C213A">
        <w:rPr>
          <w:rFonts w:hint="cs"/>
          <w:rtl/>
        </w:rPr>
        <w:t>ی</w:t>
      </w:r>
      <w:r w:rsidRPr="003C213A">
        <w:rPr>
          <w:rFonts w:hint="eastAsia"/>
          <w:rtl/>
        </w:rPr>
        <w:t>م</w:t>
      </w:r>
      <w:r w:rsidRPr="003C213A">
        <w:rPr>
          <w:rFonts w:hint="cs"/>
          <w:rtl/>
        </w:rPr>
        <w:t xml:space="preserve">. در سند روایت اول </w:t>
      </w:r>
      <w:r w:rsidRPr="003C213A">
        <w:rPr>
          <w:rtl/>
        </w:rPr>
        <w:t>ا</w:t>
      </w:r>
      <w:r w:rsidRPr="003C213A">
        <w:rPr>
          <w:rFonts w:hint="cs"/>
          <w:rtl/>
        </w:rPr>
        <w:t>ی</w:t>
      </w:r>
      <w:r w:rsidRPr="003C213A">
        <w:rPr>
          <w:rFonts w:hint="eastAsia"/>
          <w:rtl/>
        </w:rPr>
        <w:t>ن‌گونه</w:t>
      </w:r>
      <w:r w:rsidRPr="003C213A">
        <w:rPr>
          <w:rFonts w:hint="cs"/>
          <w:rtl/>
        </w:rPr>
        <w:t xml:space="preserve"> ذکر شده است: «</w:t>
      </w:r>
      <w:r w:rsidRPr="003C213A">
        <w:rPr>
          <w:rtl/>
        </w:rPr>
        <w:t>1- عَلِی بْنُ إِبْرَاهِیمَ بْنِ هَاشِمٍ الْقُمِّی عَنْ أبیه عَنْ عَمْرِو بْنِ عُثْمَانَ عَنْ مُحَمَّدِ بْنِ عُذَافِرٍ عَنْ أبی عَبْدِ اللَّه</w:t>
      </w:r>
      <w:r w:rsidRPr="003C213A">
        <w:rPr>
          <w:rFonts w:hint="cs"/>
          <w:rtl/>
        </w:rPr>
        <w:t xml:space="preserve"> </w:t>
      </w:r>
      <w:r w:rsidRPr="003C213A">
        <w:rPr>
          <w:rtl/>
        </w:rPr>
        <w:t>عل</w:t>
      </w:r>
      <w:r w:rsidRPr="003C213A">
        <w:rPr>
          <w:rFonts w:hint="cs"/>
          <w:rtl/>
        </w:rPr>
        <w:t>ی</w:t>
      </w:r>
      <w:r w:rsidRPr="003C213A">
        <w:rPr>
          <w:rFonts w:hint="eastAsia"/>
          <w:rtl/>
        </w:rPr>
        <w:t>ه‌السلام</w:t>
      </w:r>
      <w:r w:rsidR="00CB1FDD">
        <w:rPr>
          <w:rFonts w:hint="cs"/>
          <w:rtl/>
        </w:rPr>
        <w:t>».</w:t>
      </w:r>
      <w:r w:rsidR="00CB1FDD">
        <w:rPr>
          <w:rStyle w:val="FootnoteReference"/>
          <w:rtl/>
        </w:rPr>
        <w:footnoteReference w:id="73"/>
      </w:r>
    </w:p>
    <w:p w:rsidR="00F06733" w:rsidRPr="003C213A" w:rsidRDefault="00F06733" w:rsidP="00634270">
      <w:pPr>
        <w:jc w:val="both"/>
        <w:rPr>
          <w:rtl/>
        </w:rPr>
      </w:pPr>
      <w:r w:rsidRPr="003C213A">
        <w:rPr>
          <w:rFonts w:hint="cs"/>
          <w:rtl/>
        </w:rPr>
        <w:t>در این سند «علی بن ابراهیم» از «أبیه» نقل روایت دارد و درنتیجه:</w:t>
      </w:r>
    </w:p>
    <w:p w:rsidR="00F06733" w:rsidRPr="00B6480E" w:rsidRDefault="00F06733" w:rsidP="000710C3">
      <w:pPr>
        <w:ind w:left="720"/>
        <w:jc w:val="both"/>
        <w:rPr>
          <w:rtl/>
        </w:rPr>
      </w:pPr>
      <w:r w:rsidRPr="00B6480E">
        <w:rPr>
          <w:rFonts w:hint="cs"/>
          <w:rtl/>
        </w:rPr>
        <w:t xml:space="preserve">«علی» که در روایت دوم آمده است، به </w:t>
      </w:r>
      <w:r w:rsidRPr="00B6480E">
        <w:rPr>
          <w:rtl/>
        </w:rPr>
        <w:t>قر</w:t>
      </w:r>
      <w:r w:rsidRPr="00B6480E">
        <w:rPr>
          <w:rFonts w:hint="cs"/>
          <w:rtl/>
        </w:rPr>
        <w:t>ی</w:t>
      </w:r>
      <w:r w:rsidRPr="00B6480E">
        <w:rPr>
          <w:rFonts w:hint="eastAsia"/>
          <w:rtl/>
        </w:rPr>
        <w:t>نه‌</w:t>
      </w:r>
      <w:r w:rsidRPr="00B6480E">
        <w:rPr>
          <w:rFonts w:hint="cs"/>
          <w:rtl/>
        </w:rPr>
        <w:t>ی روایت اول «علی بن ابراهیم» است؛</w:t>
      </w:r>
    </w:p>
    <w:p w:rsidR="00F06733" w:rsidRPr="00B6480E" w:rsidRDefault="00F06733" w:rsidP="000710C3">
      <w:pPr>
        <w:ind w:left="720"/>
        <w:jc w:val="both"/>
        <w:rPr>
          <w:rtl/>
        </w:rPr>
      </w:pPr>
      <w:r w:rsidRPr="00B6480E">
        <w:rPr>
          <w:rFonts w:hint="cs"/>
          <w:rtl/>
        </w:rPr>
        <w:t>مراد از «أبیه» نیز «ابراهیم بن هاشم» است؛</w:t>
      </w:r>
    </w:p>
    <w:p w:rsidR="00F06733" w:rsidRPr="00B6480E" w:rsidRDefault="00F06733" w:rsidP="000710C3">
      <w:pPr>
        <w:ind w:left="720"/>
        <w:jc w:val="both"/>
        <w:rPr>
          <w:rtl/>
        </w:rPr>
      </w:pPr>
      <w:r w:rsidRPr="00B6480E">
        <w:rPr>
          <w:rFonts w:hint="cs"/>
          <w:rtl/>
        </w:rPr>
        <w:t>و «ابراهیم بن هاشم» نیز از «ابن أبی عمیر» نقل روایت دارد.</w:t>
      </w:r>
    </w:p>
    <w:p w:rsidR="00F06733" w:rsidRPr="003C213A" w:rsidRDefault="00F06733" w:rsidP="00634270">
      <w:pPr>
        <w:jc w:val="both"/>
        <w:rPr>
          <w:rtl/>
        </w:rPr>
      </w:pPr>
      <w:r w:rsidRPr="003C213A">
        <w:rPr>
          <w:rFonts w:hint="cs"/>
          <w:rtl/>
        </w:rPr>
        <w:t xml:space="preserve">برای بررسی طبقات </w:t>
      </w:r>
      <w:r w:rsidRPr="003C213A">
        <w:rPr>
          <w:rtl/>
        </w:rPr>
        <w:t>م</w:t>
      </w:r>
      <w:r w:rsidRPr="003C213A">
        <w:rPr>
          <w:rFonts w:hint="cs"/>
          <w:rtl/>
        </w:rPr>
        <w:t>ی‌</w:t>
      </w:r>
      <w:r w:rsidRPr="003C213A">
        <w:rPr>
          <w:rFonts w:hint="eastAsia"/>
          <w:rtl/>
        </w:rPr>
        <w:t>توان</w:t>
      </w:r>
      <w:r w:rsidRPr="003C213A">
        <w:rPr>
          <w:rFonts w:hint="cs"/>
          <w:rtl/>
        </w:rPr>
        <w:t xml:space="preserve"> «ابراهیم بن هاشم» و «ابن أبی عمیر» را بررسی کرد که نیاز به زمان زیادی ندارد.</w:t>
      </w:r>
    </w:p>
    <w:p w:rsidR="00F06733" w:rsidRPr="003C213A" w:rsidRDefault="00F06733" w:rsidP="00CA4E9C">
      <w:pPr>
        <w:jc w:val="both"/>
        <w:rPr>
          <w:rtl/>
        </w:rPr>
      </w:pPr>
      <w:r w:rsidRPr="000806CB">
        <w:rPr>
          <w:rFonts w:cs="B Titr" w:hint="cs"/>
          <w:sz w:val="24"/>
          <w:szCs w:val="24"/>
          <w:rtl/>
        </w:rPr>
        <w:lastRenderedPageBreak/>
        <w:t xml:space="preserve">مثال 2: </w:t>
      </w:r>
      <w:r w:rsidRPr="003C213A">
        <w:rPr>
          <w:rFonts w:hint="cs"/>
          <w:rtl/>
        </w:rPr>
        <w:t>«10-</w:t>
      </w:r>
      <w:r w:rsidRPr="003C213A">
        <w:rPr>
          <w:rtl/>
        </w:rPr>
        <w:t xml:space="preserve"> مُحَمَّدٌ عَنْ أَحْمَدَ عَنِ ابْنِ فَضَّالٍ عَنِ ابْنِ بُکیرٍ عَنْ حَمْزَةَ بْنِ الطَّیار</w:t>
      </w:r>
      <w:r w:rsidR="00CA4E9C">
        <w:rPr>
          <w:rFonts w:hint="cs"/>
          <w:rtl/>
        </w:rPr>
        <w:t>».</w:t>
      </w:r>
      <w:r w:rsidR="00CA4E9C">
        <w:rPr>
          <w:rStyle w:val="FootnoteReference"/>
          <w:rtl/>
        </w:rPr>
        <w:footnoteReference w:id="74"/>
      </w:r>
    </w:p>
    <w:p w:rsidR="00F06733" w:rsidRPr="003C213A" w:rsidRDefault="00F06733" w:rsidP="00634270">
      <w:pPr>
        <w:jc w:val="both"/>
        <w:rPr>
          <w:rtl/>
        </w:rPr>
      </w:pPr>
      <w:r w:rsidRPr="003C213A">
        <w:rPr>
          <w:rFonts w:hint="cs"/>
          <w:rtl/>
        </w:rPr>
        <w:t xml:space="preserve">در این سند نام «محمد» آمده است که بررسی این راوی با استفاده از این نام بسیار </w:t>
      </w:r>
      <w:r w:rsidRPr="003C213A">
        <w:rPr>
          <w:rtl/>
        </w:rPr>
        <w:t>زمان‌بر</w:t>
      </w:r>
      <w:r w:rsidRPr="003C213A">
        <w:rPr>
          <w:rFonts w:hint="cs"/>
          <w:rtl/>
        </w:rPr>
        <w:t xml:space="preserve"> و مشکل است. همچنین «احمد» و «ابن فضال» در بسیاری از سندها ذکر </w:t>
      </w:r>
      <w:r w:rsidRPr="003C213A">
        <w:rPr>
          <w:rtl/>
        </w:rPr>
        <w:t>شده‌اند</w:t>
      </w:r>
      <w:r w:rsidRPr="003C213A">
        <w:rPr>
          <w:rFonts w:hint="cs"/>
          <w:rtl/>
        </w:rPr>
        <w:t>.</w:t>
      </w:r>
    </w:p>
    <w:p w:rsidR="00F06733" w:rsidRPr="003C213A" w:rsidRDefault="00F06733" w:rsidP="00CA4E9C">
      <w:pPr>
        <w:jc w:val="both"/>
        <w:rPr>
          <w:rtl/>
        </w:rPr>
      </w:pPr>
      <w:r w:rsidRPr="003C213A">
        <w:rPr>
          <w:rFonts w:hint="cs"/>
          <w:rtl/>
        </w:rPr>
        <w:t xml:space="preserve">برای تشخیص راویان </w:t>
      </w:r>
      <w:r w:rsidRPr="003C213A">
        <w:rPr>
          <w:rtl/>
        </w:rPr>
        <w:t>م</w:t>
      </w:r>
      <w:r w:rsidRPr="003C213A">
        <w:rPr>
          <w:rFonts w:hint="cs"/>
          <w:rtl/>
        </w:rPr>
        <w:t>ی‌</w:t>
      </w:r>
      <w:r w:rsidRPr="003C213A">
        <w:rPr>
          <w:rFonts w:hint="eastAsia"/>
          <w:rtl/>
        </w:rPr>
        <w:t>توان</w:t>
      </w:r>
      <w:r w:rsidRPr="003C213A">
        <w:rPr>
          <w:rFonts w:hint="cs"/>
          <w:rtl/>
        </w:rPr>
        <w:t xml:space="preserve"> سند قبلی را بررسی کرد: «</w:t>
      </w:r>
      <w:r w:rsidRPr="003C213A">
        <w:rPr>
          <w:rtl/>
        </w:rPr>
        <w:t>9- مُحَمَّدُ بْنُ یحْیی عَنْ أَحْمَدَ بْنِ مُحَمَّدِ بْنِ عِیسَی عَنْ عَلِی بْنِ النُّعْمَانِ عَنْ عَبْدِ اللَّهِ بْنِ مُسْکانَ عَنْ دَاوُدَ بْنِ فَرْقَدٍ عَنْ أبی سَعِیدٍ الزُّهْرِی عَنْ أبی جَعْفَر</w:t>
      </w:r>
      <w:r w:rsidR="00CA4E9C">
        <w:rPr>
          <w:rFonts w:hint="cs"/>
          <w:rtl/>
        </w:rPr>
        <w:t xml:space="preserve"> علیه‌السلام».</w:t>
      </w:r>
      <w:r w:rsidR="00CA4E9C">
        <w:rPr>
          <w:rStyle w:val="FootnoteReference"/>
          <w:rtl/>
        </w:rPr>
        <w:footnoteReference w:id="75"/>
      </w:r>
    </w:p>
    <w:p w:rsidR="00F06733" w:rsidRPr="003C213A" w:rsidRDefault="00F06733" w:rsidP="00634270">
      <w:pPr>
        <w:jc w:val="both"/>
        <w:rPr>
          <w:rtl/>
        </w:rPr>
      </w:pPr>
      <w:r w:rsidRPr="003C213A">
        <w:rPr>
          <w:rFonts w:hint="cs"/>
          <w:rtl/>
        </w:rPr>
        <w:t xml:space="preserve">با توجه به این روایت مشخص </w:t>
      </w:r>
      <w:r w:rsidRPr="003C213A">
        <w:rPr>
          <w:rtl/>
        </w:rPr>
        <w:t>م</w:t>
      </w:r>
      <w:r w:rsidRPr="003C213A">
        <w:rPr>
          <w:rFonts w:hint="cs"/>
          <w:rtl/>
        </w:rPr>
        <w:t>ی‌</w:t>
      </w:r>
      <w:r w:rsidRPr="003C213A">
        <w:rPr>
          <w:rFonts w:hint="eastAsia"/>
          <w:rtl/>
        </w:rPr>
        <w:t>شود</w:t>
      </w:r>
      <w:r w:rsidRPr="003C213A">
        <w:rPr>
          <w:rFonts w:hint="cs"/>
          <w:rtl/>
        </w:rPr>
        <w:t xml:space="preserve"> که:</w:t>
      </w:r>
    </w:p>
    <w:p w:rsidR="00F06733" w:rsidRPr="003C213A" w:rsidRDefault="00F06733" w:rsidP="00410C39">
      <w:pPr>
        <w:ind w:left="720"/>
        <w:jc w:val="both"/>
        <w:rPr>
          <w:rtl/>
        </w:rPr>
      </w:pPr>
      <w:r w:rsidRPr="003C213A">
        <w:rPr>
          <w:rFonts w:hint="cs"/>
          <w:rtl/>
        </w:rPr>
        <w:t>منظور از «محمد»، «محمد بن یحیی» است؛</w:t>
      </w:r>
    </w:p>
    <w:p w:rsidR="00F06733" w:rsidRPr="003C213A" w:rsidRDefault="00F06733" w:rsidP="00410C39">
      <w:pPr>
        <w:ind w:left="720"/>
        <w:jc w:val="both"/>
        <w:rPr>
          <w:rtl/>
        </w:rPr>
      </w:pPr>
      <w:r w:rsidRPr="003C213A">
        <w:rPr>
          <w:rFonts w:hint="cs"/>
          <w:rtl/>
        </w:rPr>
        <w:t>و مراد از «احمد»، «احمد بن محمد بن عیسی» است.</w:t>
      </w:r>
    </w:p>
    <w:p w:rsidR="00F06733" w:rsidRPr="003C213A" w:rsidRDefault="00F06733" w:rsidP="00634270">
      <w:pPr>
        <w:jc w:val="both"/>
        <w:rPr>
          <w:rtl/>
        </w:rPr>
      </w:pPr>
      <w:r w:rsidRPr="003C213A">
        <w:rPr>
          <w:rFonts w:hint="cs"/>
          <w:rtl/>
        </w:rPr>
        <w:t xml:space="preserve">در اینجا </w:t>
      </w:r>
      <w:r w:rsidRPr="003C213A">
        <w:rPr>
          <w:rtl/>
        </w:rPr>
        <w:t>م</w:t>
      </w:r>
      <w:r w:rsidRPr="003C213A">
        <w:rPr>
          <w:rFonts w:hint="cs"/>
          <w:rtl/>
        </w:rPr>
        <w:t>ی‌</w:t>
      </w:r>
      <w:r w:rsidRPr="003C213A">
        <w:rPr>
          <w:rFonts w:hint="eastAsia"/>
          <w:rtl/>
        </w:rPr>
        <w:t>توان</w:t>
      </w:r>
      <w:r w:rsidRPr="003C213A">
        <w:rPr>
          <w:rFonts w:hint="cs"/>
          <w:rtl/>
        </w:rPr>
        <w:t xml:space="preserve"> بررسی کرد که «احمد بن محمد بن عیسی» از چه کسی نقل روایت داشته است که این بررسی زمان زیادی نیاز ندارد و نشان </w:t>
      </w:r>
      <w:r w:rsidRPr="003C213A">
        <w:rPr>
          <w:rtl/>
        </w:rPr>
        <w:t>م</w:t>
      </w:r>
      <w:r w:rsidRPr="003C213A">
        <w:rPr>
          <w:rFonts w:hint="cs"/>
          <w:rtl/>
        </w:rPr>
        <w:t>ی‌</w:t>
      </w:r>
      <w:r w:rsidRPr="003C213A">
        <w:rPr>
          <w:rFonts w:hint="eastAsia"/>
          <w:rtl/>
        </w:rPr>
        <w:t>دهد</w:t>
      </w:r>
      <w:r w:rsidRPr="003C213A">
        <w:rPr>
          <w:rFonts w:hint="cs"/>
          <w:rtl/>
        </w:rPr>
        <w:t xml:space="preserve"> که وی از «ابن فضال» روایت دارد.</w:t>
      </w:r>
    </w:p>
    <w:p w:rsidR="00F06733" w:rsidRPr="003C213A" w:rsidRDefault="00F06733" w:rsidP="00CA4E9C">
      <w:pPr>
        <w:jc w:val="both"/>
        <w:rPr>
          <w:rtl/>
        </w:rPr>
      </w:pPr>
      <w:r w:rsidRPr="000806CB">
        <w:rPr>
          <w:rFonts w:cs="B Titr" w:hint="cs"/>
          <w:sz w:val="24"/>
          <w:szCs w:val="24"/>
          <w:rtl/>
        </w:rPr>
        <w:t xml:space="preserve">مثال 3: </w:t>
      </w:r>
      <w:r w:rsidRPr="003C213A">
        <w:rPr>
          <w:rFonts w:hint="cs"/>
          <w:rtl/>
        </w:rPr>
        <w:t>«</w:t>
      </w:r>
      <w:r w:rsidRPr="003C213A">
        <w:rPr>
          <w:rtl/>
        </w:rPr>
        <w:t>9- أَحْمَدُ عَنْ عَلِی عَنْ سَیفٍ عَنْ إِسْحَاقَ بْنِ عَمَّار</w:t>
      </w:r>
      <w:r w:rsidR="00CA4E9C">
        <w:rPr>
          <w:rFonts w:hint="cs"/>
          <w:rtl/>
        </w:rPr>
        <w:t>».</w:t>
      </w:r>
      <w:r w:rsidR="00CA4E9C">
        <w:rPr>
          <w:rStyle w:val="FootnoteReference"/>
          <w:rtl/>
        </w:rPr>
        <w:footnoteReference w:id="76"/>
      </w:r>
    </w:p>
    <w:p w:rsidR="00F06733" w:rsidRPr="003C213A" w:rsidRDefault="00F06733" w:rsidP="00634270">
      <w:pPr>
        <w:jc w:val="both"/>
        <w:rPr>
          <w:rtl/>
        </w:rPr>
      </w:pPr>
      <w:r w:rsidRPr="003C213A">
        <w:rPr>
          <w:rFonts w:hint="cs"/>
          <w:rtl/>
        </w:rPr>
        <w:t>در این سند نام «احمد»، «علی» و «سیف» آمده است که مشترک بین بسیاری از روات هستند.</w:t>
      </w:r>
    </w:p>
    <w:p w:rsidR="00F06733" w:rsidRPr="003C213A" w:rsidRDefault="00F06733" w:rsidP="00634270">
      <w:pPr>
        <w:jc w:val="both"/>
        <w:rPr>
          <w:rtl/>
        </w:rPr>
      </w:pPr>
      <w:r w:rsidRPr="003C213A">
        <w:rPr>
          <w:rFonts w:hint="cs"/>
          <w:rtl/>
        </w:rPr>
        <w:t>در این سند هم «تعلیق» وجود دارد؛ زیرا «کلینی» مستقیماً از «احمد بن محمد» نقل روایت ندارد و هم اسامی مشترک در آن آمده است.</w:t>
      </w:r>
    </w:p>
    <w:p w:rsidR="00F06733" w:rsidRPr="003C213A" w:rsidRDefault="00F06733" w:rsidP="00CA4E9C">
      <w:pPr>
        <w:jc w:val="both"/>
        <w:rPr>
          <w:rtl/>
        </w:rPr>
      </w:pPr>
      <w:r w:rsidRPr="003C213A">
        <w:rPr>
          <w:rFonts w:hint="cs"/>
          <w:rtl/>
        </w:rPr>
        <w:t xml:space="preserve">برای رفع تعلیق و تمییز مشترکات سند قبلی را بررسی </w:t>
      </w:r>
      <w:r w:rsidRPr="003C213A">
        <w:rPr>
          <w:rtl/>
        </w:rPr>
        <w:t>م</w:t>
      </w:r>
      <w:r w:rsidRPr="003C213A">
        <w:rPr>
          <w:rFonts w:hint="cs"/>
          <w:rtl/>
        </w:rPr>
        <w:t>ی‌</w:t>
      </w:r>
      <w:r w:rsidRPr="003C213A">
        <w:rPr>
          <w:rFonts w:hint="eastAsia"/>
          <w:rtl/>
        </w:rPr>
        <w:t>کن</w:t>
      </w:r>
      <w:r w:rsidRPr="003C213A">
        <w:rPr>
          <w:rFonts w:hint="cs"/>
          <w:rtl/>
        </w:rPr>
        <w:t>ی</w:t>
      </w:r>
      <w:r w:rsidRPr="003C213A">
        <w:rPr>
          <w:rFonts w:hint="eastAsia"/>
          <w:rtl/>
        </w:rPr>
        <w:t>م</w:t>
      </w:r>
      <w:r w:rsidRPr="003C213A">
        <w:rPr>
          <w:rFonts w:hint="cs"/>
          <w:rtl/>
        </w:rPr>
        <w:t>: «</w:t>
      </w:r>
      <w:r w:rsidRPr="003C213A">
        <w:rPr>
          <w:rtl/>
        </w:rPr>
        <w:t>8- عِدَّةٌ مِنْ أَصْحَابِنَا عَنْ أَحْمَدَ بْنِ مُحَمَّدٍ عَنْ عَلِی بْنِ الْحَکمِ عَنْ سَیفِ بْنِ عَمِیرَةَ عَنْ أبی بَکرٍ الْحَضْرَمِی وَ زَیدٍ الشَّحَّامِ وَ مَنْصُورِ بْنِ حَازِم</w:t>
      </w:r>
      <w:r w:rsidR="00CA4E9C">
        <w:rPr>
          <w:rFonts w:hint="cs"/>
          <w:rtl/>
        </w:rPr>
        <w:t>».</w:t>
      </w:r>
      <w:r w:rsidR="00CA4E9C">
        <w:rPr>
          <w:rStyle w:val="FootnoteReference"/>
          <w:rtl/>
        </w:rPr>
        <w:footnoteReference w:id="77"/>
      </w:r>
    </w:p>
    <w:p w:rsidR="00F06733" w:rsidRPr="003C213A" w:rsidRDefault="00F06733" w:rsidP="00634270">
      <w:pPr>
        <w:jc w:val="both"/>
        <w:rPr>
          <w:rtl/>
        </w:rPr>
      </w:pPr>
      <w:r w:rsidRPr="003C213A">
        <w:rPr>
          <w:rFonts w:hint="cs"/>
          <w:rtl/>
        </w:rPr>
        <w:t xml:space="preserve">با </w:t>
      </w:r>
      <w:r w:rsidRPr="003C213A">
        <w:rPr>
          <w:rtl/>
        </w:rPr>
        <w:t>مشاهده‌</w:t>
      </w:r>
      <w:r w:rsidRPr="003C213A">
        <w:rPr>
          <w:rFonts w:hint="cs"/>
          <w:rtl/>
        </w:rPr>
        <w:t xml:space="preserve">ی سند قبل مشخص </w:t>
      </w:r>
      <w:r w:rsidRPr="003C213A">
        <w:rPr>
          <w:rtl/>
        </w:rPr>
        <w:t>م</w:t>
      </w:r>
      <w:r w:rsidRPr="003C213A">
        <w:rPr>
          <w:rFonts w:hint="cs"/>
          <w:rtl/>
        </w:rPr>
        <w:t>ی‌</w:t>
      </w:r>
      <w:r w:rsidRPr="003C213A">
        <w:rPr>
          <w:rFonts w:hint="eastAsia"/>
          <w:rtl/>
        </w:rPr>
        <w:t>شود</w:t>
      </w:r>
      <w:r w:rsidRPr="003C213A">
        <w:rPr>
          <w:rFonts w:hint="cs"/>
          <w:rtl/>
        </w:rPr>
        <w:t xml:space="preserve"> که:</w:t>
      </w:r>
    </w:p>
    <w:p w:rsidR="00F06733" w:rsidRPr="003C213A" w:rsidRDefault="00F06733" w:rsidP="00410C39">
      <w:pPr>
        <w:ind w:left="720"/>
        <w:jc w:val="both"/>
        <w:rPr>
          <w:rtl/>
        </w:rPr>
      </w:pPr>
      <w:r w:rsidRPr="003C213A">
        <w:rPr>
          <w:rtl/>
        </w:rPr>
        <w:t>واسطه‌</w:t>
      </w:r>
      <w:r w:rsidRPr="003C213A">
        <w:rPr>
          <w:rFonts w:hint="cs"/>
          <w:rtl/>
        </w:rPr>
        <w:t>ی بین «کلینی» و «احمد بن محمد»، «عده من اصحابنا» بوده است؛</w:t>
      </w:r>
    </w:p>
    <w:p w:rsidR="00F06733" w:rsidRPr="003C213A" w:rsidRDefault="00F06733" w:rsidP="00410C39">
      <w:pPr>
        <w:ind w:left="720"/>
        <w:jc w:val="both"/>
        <w:rPr>
          <w:rtl/>
        </w:rPr>
      </w:pPr>
      <w:r w:rsidRPr="003C213A">
        <w:rPr>
          <w:rFonts w:hint="cs"/>
          <w:rtl/>
        </w:rPr>
        <w:t>منظور از «احمد»، «احمد بن محمد» است؛</w:t>
      </w:r>
    </w:p>
    <w:p w:rsidR="00F06733" w:rsidRPr="003C213A" w:rsidRDefault="00F06733" w:rsidP="00410C39">
      <w:pPr>
        <w:ind w:left="720"/>
        <w:jc w:val="both"/>
      </w:pPr>
      <w:r w:rsidRPr="003C213A">
        <w:rPr>
          <w:rFonts w:hint="cs"/>
          <w:rtl/>
        </w:rPr>
        <w:t>مراد از «علی»، «علی بن الحکم» است؛</w:t>
      </w:r>
    </w:p>
    <w:p w:rsidR="00F06733" w:rsidRPr="003C213A" w:rsidRDefault="00F06733" w:rsidP="00410C39">
      <w:pPr>
        <w:ind w:left="720"/>
        <w:jc w:val="both"/>
        <w:rPr>
          <w:rtl/>
        </w:rPr>
      </w:pPr>
      <w:r w:rsidRPr="003C213A">
        <w:rPr>
          <w:rFonts w:hint="cs"/>
          <w:rtl/>
        </w:rPr>
        <w:t>و نام کامل «سیف»، «سیف بن عمیره» است.</w:t>
      </w:r>
    </w:p>
    <w:p w:rsidR="00F06733" w:rsidRPr="003C213A" w:rsidRDefault="00F06733" w:rsidP="00634270">
      <w:pPr>
        <w:jc w:val="both"/>
        <w:rPr>
          <w:rtl/>
        </w:rPr>
      </w:pPr>
      <w:r w:rsidRPr="003C213A">
        <w:rPr>
          <w:rFonts w:hint="cs"/>
          <w:rtl/>
        </w:rPr>
        <w:t xml:space="preserve">تاکنون </w:t>
      </w:r>
      <w:r w:rsidRPr="003C213A">
        <w:rPr>
          <w:rtl/>
        </w:rPr>
        <w:t>مثال‌ها</w:t>
      </w:r>
      <w:r w:rsidRPr="003C213A">
        <w:rPr>
          <w:rFonts w:hint="cs"/>
          <w:rtl/>
        </w:rPr>
        <w:t xml:space="preserve">یی ذکر شد که با توجه به اسناد پیشین، </w:t>
      </w:r>
      <w:r w:rsidRPr="003C213A">
        <w:rPr>
          <w:rtl/>
        </w:rPr>
        <w:t>م</w:t>
      </w:r>
      <w:r w:rsidRPr="003C213A">
        <w:rPr>
          <w:rFonts w:hint="cs"/>
          <w:rtl/>
        </w:rPr>
        <w:t>ی‌</w:t>
      </w:r>
      <w:r w:rsidRPr="003C213A">
        <w:rPr>
          <w:rFonts w:hint="eastAsia"/>
          <w:rtl/>
        </w:rPr>
        <w:t>توانست</w:t>
      </w:r>
      <w:r w:rsidRPr="003C213A">
        <w:rPr>
          <w:rFonts w:hint="cs"/>
          <w:rtl/>
        </w:rPr>
        <w:t>ی</w:t>
      </w:r>
      <w:r w:rsidRPr="003C213A">
        <w:rPr>
          <w:rFonts w:hint="eastAsia"/>
          <w:rtl/>
        </w:rPr>
        <w:t>م</w:t>
      </w:r>
      <w:r w:rsidRPr="003C213A">
        <w:rPr>
          <w:rFonts w:hint="cs"/>
          <w:rtl/>
        </w:rPr>
        <w:t xml:space="preserve"> تمییز مشترکات را انجام دهیم، اما گاهی از اوقات، با اموری که در اسناد قبل وجود دارد؛ </w:t>
      </w:r>
      <w:r w:rsidRPr="003C213A">
        <w:rPr>
          <w:rtl/>
        </w:rPr>
        <w:t>نم</w:t>
      </w:r>
      <w:r w:rsidRPr="003C213A">
        <w:rPr>
          <w:rFonts w:hint="cs"/>
          <w:rtl/>
        </w:rPr>
        <w:t>ی‌</w:t>
      </w:r>
      <w:r w:rsidRPr="003C213A">
        <w:rPr>
          <w:rFonts w:hint="eastAsia"/>
          <w:rtl/>
        </w:rPr>
        <w:t>توان</w:t>
      </w:r>
      <w:r w:rsidRPr="003C213A">
        <w:rPr>
          <w:rFonts w:hint="cs"/>
          <w:rtl/>
        </w:rPr>
        <w:t xml:space="preserve"> به تمییز مشترکات پرداخت.</w:t>
      </w:r>
    </w:p>
    <w:p w:rsidR="00F06733" w:rsidRPr="00F06733" w:rsidRDefault="00F06733" w:rsidP="00410C39">
      <w:pPr>
        <w:pStyle w:val="Heading4"/>
        <w:rPr>
          <w:rtl/>
        </w:rPr>
      </w:pPr>
      <w:bookmarkStart w:id="74" w:name="_Toc40762380"/>
      <w:r w:rsidRPr="00F06733">
        <w:rPr>
          <w:rFonts w:hint="cs"/>
          <w:rtl/>
        </w:rPr>
        <w:t xml:space="preserve">ب) با استفاده از </w:t>
      </w:r>
      <w:r w:rsidRPr="00F06733">
        <w:rPr>
          <w:rtl/>
        </w:rPr>
        <w:t>قر</w:t>
      </w:r>
      <w:r w:rsidRPr="00F06733">
        <w:rPr>
          <w:rFonts w:hint="cs"/>
          <w:rtl/>
        </w:rPr>
        <w:t>ی</w:t>
      </w:r>
      <w:r w:rsidRPr="00F06733">
        <w:rPr>
          <w:rFonts w:hint="eastAsia"/>
          <w:rtl/>
        </w:rPr>
        <w:t>نه‌</w:t>
      </w:r>
      <w:r w:rsidRPr="00F06733">
        <w:rPr>
          <w:rFonts w:hint="cs"/>
          <w:rtl/>
        </w:rPr>
        <w:t>ی سند بعد</w:t>
      </w:r>
      <w:bookmarkEnd w:id="74"/>
    </w:p>
    <w:p w:rsidR="00F06733" w:rsidRPr="003C213A" w:rsidRDefault="00F06733" w:rsidP="000705BE">
      <w:pPr>
        <w:jc w:val="both"/>
        <w:rPr>
          <w:rtl/>
        </w:rPr>
      </w:pPr>
      <w:r w:rsidRPr="003C213A">
        <w:rPr>
          <w:rFonts w:hint="cs"/>
          <w:rtl/>
        </w:rPr>
        <w:t>مثال: «</w:t>
      </w:r>
      <w:r w:rsidRPr="003C213A">
        <w:rPr>
          <w:rtl/>
        </w:rPr>
        <w:t>76- أَحْمَدُ بْنُ أبی عَبْدِ اللَّهِ عَنْ عَلِی بْنِ مُحَمَّدٍ عَنْ أبی أَیوبَ الْمَدَنِی عَنْ سُلَیمَانَ الْجَعْفَرِی عَنْ أبی الْحَسَنِ الرِّضَا علیه‌السلام</w:t>
      </w:r>
      <w:r w:rsidRPr="003C213A">
        <w:rPr>
          <w:rFonts w:hint="cs"/>
          <w:rtl/>
        </w:rPr>
        <w:t>»</w:t>
      </w:r>
      <w:r w:rsidR="000705BE">
        <w:rPr>
          <w:rFonts w:hint="cs"/>
          <w:rtl/>
        </w:rPr>
        <w:t>.</w:t>
      </w:r>
      <w:r w:rsidR="000705BE">
        <w:rPr>
          <w:rStyle w:val="FootnoteReference"/>
          <w:rtl/>
        </w:rPr>
        <w:footnoteReference w:id="78"/>
      </w:r>
    </w:p>
    <w:p w:rsidR="00F06733" w:rsidRPr="003C213A" w:rsidRDefault="00F06733" w:rsidP="00634270">
      <w:pPr>
        <w:jc w:val="both"/>
        <w:rPr>
          <w:rtl/>
        </w:rPr>
      </w:pPr>
      <w:r w:rsidRPr="003C213A">
        <w:rPr>
          <w:rFonts w:hint="cs"/>
          <w:rtl/>
        </w:rPr>
        <w:t>در این سند:</w:t>
      </w:r>
    </w:p>
    <w:p w:rsidR="00F06733" w:rsidRPr="003C213A" w:rsidRDefault="00F06733" w:rsidP="00410C39">
      <w:pPr>
        <w:ind w:left="720"/>
        <w:jc w:val="both"/>
        <w:rPr>
          <w:rtl/>
        </w:rPr>
      </w:pPr>
      <w:r w:rsidRPr="003C213A">
        <w:rPr>
          <w:rFonts w:hint="cs"/>
          <w:rtl/>
        </w:rPr>
        <w:t>هم تعلیق وجود دارد؛ زیرا «شیخ طوسی» از «احمد بن أبی عبدالله» یعنی «احمد بن محمد بن خالد برقی» نقل روایت ندارد؛</w:t>
      </w:r>
    </w:p>
    <w:p w:rsidR="00F06733" w:rsidRPr="003C213A" w:rsidRDefault="00F06733" w:rsidP="00410C39">
      <w:pPr>
        <w:ind w:left="720"/>
        <w:jc w:val="both"/>
        <w:rPr>
          <w:rtl/>
        </w:rPr>
      </w:pPr>
      <w:r w:rsidRPr="003C213A">
        <w:rPr>
          <w:rFonts w:hint="cs"/>
          <w:rtl/>
        </w:rPr>
        <w:t>و هم «علی بن محمد» در آن آمده که مشترک است.</w:t>
      </w:r>
    </w:p>
    <w:p w:rsidR="00F06733" w:rsidRPr="003C213A" w:rsidRDefault="00F06733" w:rsidP="000705BE">
      <w:pPr>
        <w:jc w:val="both"/>
        <w:rPr>
          <w:rtl/>
        </w:rPr>
      </w:pPr>
      <w:r w:rsidRPr="003C213A">
        <w:rPr>
          <w:rFonts w:hint="cs"/>
          <w:rtl/>
        </w:rPr>
        <w:t xml:space="preserve">برای رفع تعلیق، سند قبل را بررسی </w:t>
      </w:r>
      <w:r w:rsidRPr="003C213A">
        <w:rPr>
          <w:rtl/>
        </w:rPr>
        <w:t>م</w:t>
      </w:r>
      <w:r w:rsidRPr="003C213A">
        <w:rPr>
          <w:rFonts w:hint="cs"/>
          <w:rtl/>
        </w:rPr>
        <w:t>ی‌</w:t>
      </w:r>
      <w:r w:rsidRPr="003C213A">
        <w:rPr>
          <w:rFonts w:hint="eastAsia"/>
          <w:rtl/>
        </w:rPr>
        <w:t>کن</w:t>
      </w:r>
      <w:r w:rsidRPr="003C213A">
        <w:rPr>
          <w:rFonts w:hint="cs"/>
          <w:rtl/>
        </w:rPr>
        <w:t>ی</w:t>
      </w:r>
      <w:r w:rsidRPr="003C213A">
        <w:rPr>
          <w:rFonts w:hint="eastAsia"/>
          <w:rtl/>
        </w:rPr>
        <w:t>م</w:t>
      </w:r>
      <w:r w:rsidRPr="003C213A">
        <w:rPr>
          <w:rFonts w:hint="cs"/>
          <w:rtl/>
        </w:rPr>
        <w:t>: «</w:t>
      </w:r>
      <w:r w:rsidRPr="003C213A">
        <w:rPr>
          <w:rtl/>
        </w:rPr>
        <w:t>75- مُحَمَّدُ بْنُ یعْقُوبَ عَنْ عِدَّةٍ مِنْ أَصْحَابِنَا عَنْ أَحْمَدَ بْنِ أبی عَبْدِ اللَّهِ عَنْ یعْقُوبَ بْنِ یزِیدَ عَنْ عَلِی بْنِ جَعْفَر</w:t>
      </w:r>
      <w:r w:rsidRPr="003C213A">
        <w:rPr>
          <w:rFonts w:hint="cs"/>
          <w:rtl/>
        </w:rPr>
        <w:t>».</w:t>
      </w:r>
      <w:r w:rsidR="000705BE">
        <w:rPr>
          <w:rStyle w:val="FootnoteReference"/>
          <w:rtl/>
        </w:rPr>
        <w:footnoteReference w:id="79"/>
      </w:r>
      <w:r w:rsidRPr="003C213A">
        <w:rPr>
          <w:rFonts w:hint="cs"/>
          <w:rtl/>
        </w:rPr>
        <w:t xml:space="preserve"> با </w:t>
      </w:r>
      <w:r w:rsidRPr="003C213A">
        <w:rPr>
          <w:rtl/>
        </w:rPr>
        <w:t>مشاهده‌</w:t>
      </w:r>
      <w:r w:rsidRPr="003C213A">
        <w:rPr>
          <w:rFonts w:hint="cs"/>
          <w:rtl/>
        </w:rPr>
        <w:t xml:space="preserve">ی این سند مشخص </w:t>
      </w:r>
      <w:r w:rsidRPr="003C213A">
        <w:rPr>
          <w:rtl/>
        </w:rPr>
        <w:t>م</w:t>
      </w:r>
      <w:r w:rsidRPr="003C213A">
        <w:rPr>
          <w:rFonts w:hint="cs"/>
          <w:rtl/>
        </w:rPr>
        <w:t>ی‌</w:t>
      </w:r>
      <w:r w:rsidRPr="003C213A">
        <w:rPr>
          <w:rFonts w:hint="eastAsia"/>
          <w:rtl/>
        </w:rPr>
        <w:t>شود</w:t>
      </w:r>
      <w:r w:rsidRPr="003C213A">
        <w:rPr>
          <w:rFonts w:hint="cs"/>
          <w:rtl/>
        </w:rPr>
        <w:t xml:space="preserve"> که حل تعلیق به این نحو خواهد بود: «محمد بن یعقوب عن عده من اصحابنا عن احمد بن أبی عبدالله...».</w:t>
      </w:r>
    </w:p>
    <w:p w:rsidR="00F06733" w:rsidRPr="003C213A" w:rsidRDefault="00F06733" w:rsidP="00634270">
      <w:pPr>
        <w:jc w:val="both"/>
        <w:rPr>
          <w:rtl/>
        </w:rPr>
      </w:pPr>
      <w:r w:rsidRPr="003C213A">
        <w:rPr>
          <w:rFonts w:hint="cs"/>
          <w:rtl/>
        </w:rPr>
        <w:t xml:space="preserve">اما برای تمییز راوی مشترک </w:t>
      </w:r>
      <w:r w:rsidRPr="003C213A">
        <w:rPr>
          <w:rtl/>
        </w:rPr>
        <w:t>نم</w:t>
      </w:r>
      <w:r w:rsidRPr="003C213A">
        <w:rPr>
          <w:rFonts w:hint="cs"/>
          <w:rtl/>
        </w:rPr>
        <w:t>ی‌</w:t>
      </w:r>
      <w:r w:rsidRPr="003C213A">
        <w:rPr>
          <w:rFonts w:hint="eastAsia"/>
          <w:rtl/>
        </w:rPr>
        <w:t>توان</w:t>
      </w:r>
      <w:r w:rsidRPr="003C213A">
        <w:rPr>
          <w:rFonts w:hint="cs"/>
          <w:rtl/>
        </w:rPr>
        <w:t xml:space="preserve"> به سند قبلی مراجعه کرد؛ زیرا در سند قبل «علی بن جعفر» آمده است و اگر مراد از «علی بن محمد»، «علی بن محمد جعفر» باشد، با توجه به اینکه «سلیمان الجعفری» با «علی بن جعفر» </w:t>
      </w:r>
      <w:r w:rsidRPr="003C213A">
        <w:rPr>
          <w:rtl/>
        </w:rPr>
        <w:t>هم‌طبقه‌اند</w:t>
      </w:r>
      <w:r w:rsidRPr="003C213A">
        <w:rPr>
          <w:rFonts w:hint="cs"/>
          <w:rtl/>
        </w:rPr>
        <w:t xml:space="preserve"> و هر دو از اصحاب امام کاظم علیه‌السلام هستند، نسبت راویان این دو سند </w:t>
      </w:r>
      <w:r w:rsidRPr="003C213A">
        <w:rPr>
          <w:rtl/>
        </w:rPr>
        <w:t>ا</w:t>
      </w:r>
      <w:r w:rsidRPr="003C213A">
        <w:rPr>
          <w:rFonts w:hint="cs"/>
          <w:rtl/>
        </w:rPr>
        <w:t>ی</w:t>
      </w:r>
      <w:r w:rsidRPr="003C213A">
        <w:rPr>
          <w:rFonts w:hint="eastAsia"/>
          <w:rtl/>
        </w:rPr>
        <w:t>ن‌گونه</w:t>
      </w:r>
      <w:r w:rsidRPr="003C213A">
        <w:rPr>
          <w:rFonts w:hint="cs"/>
          <w:rtl/>
        </w:rPr>
        <w:t xml:space="preserve"> خواهد بود:</w:t>
      </w:r>
    </w:p>
    <w:p w:rsidR="00F06733" w:rsidRPr="003C213A" w:rsidRDefault="00F06733" w:rsidP="00A00784">
      <w:pPr>
        <w:ind w:left="720"/>
        <w:jc w:val="both"/>
        <w:rPr>
          <w:rtl/>
        </w:rPr>
      </w:pPr>
      <w:r w:rsidRPr="003C213A">
        <w:rPr>
          <w:rFonts w:hint="cs"/>
          <w:rtl/>
        </w:rPr>
        <w:t>«أبی ایوب مدنی» هم‌طبقه</w:t>
      </w:r>
      <w:r w:rsidRPr="003C213A">
        <w:rPr>
          <w:rtl/>
        </w:rPr>
        <w:t>‌</w:t>
      </w:r>
      <w:r w:rsidRPr="003C213A">
        <w:rPr>
          <w:rFonts w:hint="cs"/>
          <w:rtl/>
        </w:rPr>
        <w:t>ی «یعقوب بن یزید» خواهد بود،</w:t>
      </w:r>
    </w:p>
    <w:p w:rsidR="00F06733" w:rsidRPr="003C213A" w:rsidRDefault="00F06733" w:rsidP="00A00784">
      <w:pPr>
        <w:ind w:left="720"/>
        <w:jc w:val="both"/>
        <w:rPr>
          <w:rtl/>
        </w:rPr>
      </w:pPr>
      <w:r w:rsidRPr="003C213A">
        <w:rPr>
          <w:rFonts w:hint="cs"/>
          <w:rtl/>
        </w:rPr>
        <w:lastRenderedPageBreak/>
        <w:t>«علی بن محمد» نیز باید هم‌طبقه</w:t>
      </w:r>
      <w:r w:rsidRPr="003C213A">
        <w:rPr>
          <w:rtl/>
        </w:rPr>
        <w:t>‌</w:t>
      </w:r>
      <w:r w:rsidRPr="003C213A">
        <w:rPr>
          <w:rFonts w:hint="cs"/>
          <w:rtl/>
        </w:rPr>
        <w:t>ی «احمد بن أبی عبدالله» باشد؛ درحالی‌که در سند اول، «علی بن محمد» از اساتید «احمد بن أبی عبدالله» است؛</w:t>
      </w:r>
    </w:p>
    <w:p w:rsidR="00F06733" w:rsidRPr="003C213A" w:rsidRDefault="00F06733" w:rsidP="003153ED">
      <w:pPr>
        <w:jc w:val="both"/>
        <w:rPr>
          <w:rtl/>
        </w:rPr>
      </w:pPr>
      <w:r w:rsidRPr="003C213A">
        <w:rPr>
          <w:rFonts w:hint="cs"/>
          <w:rtl/>
        </w:rPr>
        <w:t>درنتیجه برای تمییز مشترکات باید سند بعدی را بررسی نمود: «</w:t>
      </w:r>
      <w:r w:rsidRPr="003C213A">
        <w:rPr>
          <w:rtl/>
        </w:rPr>
        <w:t>77- عَنْهُ عَنْ عِدَّةٍ مِنْ أَصْحَابِنَا عَنْ أَحْمَدَ بْنِ أبی عَبْدِ اللَّهِ عَنْ عَلِی بْنِ مُحَمَّدِ بْنِ سُلَیمَانَ عَنْ أبی أَیوبَ الْمَدَنِی عَنْ سُلَیمَانَ بْنِ الْجَعْفَرِی عَنْ أبی الْحَسَنِ الرِّضَا</w:t>
      </w:r>
      <w:r w:rsidR="003153ED">
        <w:rPr>
          <w:rFonts w:hint="cs"/>
          <w:rtl/>
        </w:rPr>
        <w:t xml:space="preserve"> علیه‌السلام».</w:t>
      </w:r>
      <w:r w:rsidR="003153ED">
        <w:rPr>
          <w:rStyle w:val="FootnoteReference"/>
          <w:rtl/>
        </w:rPr>
        <w:footnoteReference w:id="80"/>
      </w:r>
    </w:p>
    <w:p w:rsidR="00F06733" w:rsidRPr="003C213A" w:rsidRDefault="00F06733" w:rsidP="00634270">
      <w:pPr>
        <w:jc w:val="both"/>
        <w:rPr>
          <w:rtl/>
        </w:rPr>
      </w:pPr>
      <w:r w:rsidRPr="003C213A">
        <w:rPr>
          <w:rFonts w:hint="cs"/>
          <w:rtl/>
        </w:rPr>
        <w:t xml:space="preserve">در این سند «علی بن محمد بن سلیمان» از «أبی ایوب المدنی» نقل روایت دارد و به این قرینه مشخص </w:t>
      </w:r>
      <w:r w:rsidRPr="003C213A">
        <w:rPr>
          <w:rtl/>
        </w:rPr>
        <w:t>م</w:t>
      </w:r>
      <w:r w:rsidRPr="003C213A">
        <w:rPr>
          <w:rFonts w:hint="cs"/>
          <w:rtl/>
        </w:rPr>
        <w:t>ی‌</w:t>
      </w:r>
      <w:r w:rsidRPr="003C213A">
        <w:rPr>
          <w:rFonts w:hint="eastAsia"/>
          <w:rtl/>
        </w:rPr>
        <w:t>شود</w:t>
      </w:r>
      <w:r w:rsidRPr="003C213A">
        <w:rPr>
          <w:rFonts w:hint="cs"/>
          <w:rtl/>
        </w:rPr>
        <w:t xml:space="preserve"> که مراد از «علی بن محمد»، «علی بن محمد بن سلیمان» است.</w:t>
      </w:r>
    </w:p>
    <w:p w:rsidR="00F06733" w:rsidRPr="003C213A" w:rsidRDefault="00F06733" w:rsidP="003153ED">
      <w:pPr>
        <w:jc w:val="both"/>
        <w:rPr>
          <w:rtl/>
        </w:rPr>
      </w:pPr>
      <w:r w:rsidRPr="003C213A">
        <w:rPr>
          <w:rFonts w:hint="cs"/>
          <w:rtl/>
        </w:rPr>
        <w:t xml:space="preserve">ازآنجایی‌که رویه </w:t>
      </w:r>
      <w:r w:rsidRPr="003C213A">
        <w:rPr>
          <w:rtl/>
        </w:rPr>
        <w:t>ا</w:t>
      </w:r>
      <w:r w:rsidRPr="003C213A">
        <w:rPr>
          <w:rFonts w:hint="cs"/>
          <w:rtl/>
        </w:rPr>
        <w:t>ی</w:t>
      </w:r>
      <w:r w:rsidRPr="003C213A">
        <w:rPr>
          <w:rFonts w:hint="eastAsia"/>
          <w:rtl/>
        </w:rPr>
        <w:t>ن‌گونه</w:t>
      </w:r>
      <w:r w:rsidRPr="003C213A">
        <w:rPr>
          <w:rFonts w:hint="cs"/>
          <w:rtl/>
        </w:rPr>
        <w:t xml:space="preserve"> است که ابتدا سند کامل را </w:t>
      </w:r>
      <w:r w:rsidRPr="003C213A">
        <w:rPr>
          <w:rtl/>
        </w:rPr>
        <w:t>م</w:t>
      </w:r>
      <w:r w:rsidRPr="003C213A">
        <w:rPr>
          <w:rFonts w:hint="cs"/>
          <w:rtl/>
        </w:rPr>
        <w:t>ی‌</w:t>
      </w:r>
      <w:r w:rsidRPr="003C213A">
        <w:rPr>
          <w:rFonts w:hint="eastAsia"/>
          <w:rtl/>
        </w:rPr>
        <w:t>آورند</w:t>
      </w:r>
      <w:r w:rsidRPr="003C213A">
        <w:rPr>
          <w:rFonts w:hint="cs"/>
          <w:rtl/>
        </w:rPr>
        <w:t xml:space="preserve"> و سپس سندهای بعدی را خلاصه </w:t>
      </w:r>
      <w:r w:rsidRPr="003C213A">
        <w:rPr>
          <w:rtl/>
        </w:rPr>
        <w:t>م</w:t>
      </w:r>
      <w:r w:rsidRPr="003C213A">
        <w:rPr>
          <w:rFonts w:hint="cs"/>
          <w:rtl/>
        </w:rPr>
        <w:t>ی‌</w:t>
      </w:r>
      <w:r w:rsidRPr="003C213A">
        <w:rPr>
          <w:rFonts w:hint="eastAsia"/>
          <w:rtl/>
        </w:rPr>
        <w:t>کنند</w:t>
      </w:r>
      <w:r w:rsidRPr="003C213A">
        <w:rPr>
          <w:rFonts w:hint="cs"/>
          <w:rtl/>
        </w:rPr>
        <w:t xml:space="preserve">، این سؤال پیش </w:t>
      </w:r>
      <w:r w:rsidRPr="003C213A">
        <w:rPr>
          <w:rtl/>
        </w:rPr>
        <w:t>م</w:t>
      </w:r>
      <w:r w:rsidRPr="003C213A">
        <w:rPr>
          <w:rFonts w:hint="cs"/>
          <w:rtl/>
        </w:rPr>
        <w:t>ی‌</w:t>
      </w:r>
      <w:r w:rsidRPr="003C213A">
        <w:rPr>
          <w:rFonts w:hint="eastAsia"/>
          <w:rtl/>
        </w:rPr>
        <w:t>آ</w:t>
      </w:r>
      <w:r w:rsidRPr="003C213A">
        <w:rPr>
          <w:rFonts w:hint="cs"/>
          <w:rtl/>
        </w:rPr>
        <w:t>ی</w:t>
      </w:r>
      <w:r w:rsidRPr="003C213A">
        <w:rPr>
          <w:rFonts w:hint="eastAsia"/>
          <w:rtl/>
        </w:rPr>
        <w:t>د</w:t>
      </w:r>
      <w:r w:rsidRPr="003C213A">
        <w:rPr>
          <w:rFonts w:hint="cs"/>
          <w:rtl/>
        </w:rPr>
        <w:t xml:space="preserve"> که چرا در اینجا بالعکس رفتار شده است. ازآنجایی‌که «شیخ طوسی» این روایت را به‌صورت تعلیق از «کلینی» نقل کرده است، برای اطمینان از صحت سند، به کافی مراجعه </w:t>
      </w:r>
      <w:r w:rsidRPr="003C213A">
        <w:rPr>
          <w:rtl/>
        </w:rPr>
        <w:t>م</w:t>
      </w:r>
      <w:r w:rsidRPr="003C213A">
        <w:rPr>
          <w:rFonts w:hint="cs"/>
          <w:rtl/>
        </w:rPr>
        <w:t>ی‌</w:t>
      </w:r>
      <w:r w:rsidRPr="003C213A">
        <w:rPr>
          <w:rFonts w:hint="eastAsia"/>
          <w:rtl/>
        </w:rPr>
        <w:t>کن</w:t>
      </w:r>
      <w:r w:rsidRPr="003C213A">
        <w:rPr>
          <w:rFonts w:hint="cs"/>
          <w:rtl/>
        </w:rPr>
        <w:t>ی</w:t>
      </w:r>
      <w:r w:rsidRPr="003C213A">
        <w:rPr>
          <w:rFonts w:hint="eastAsia"/>
          <w:rtl/>
        </w:rPr>
        <w:t>م</w:t>
      </w:r>
      <w:r w:rsidRPr="003C213A">
        <w:rPr>
          <w:rFonts w:hint="cs"/>
          <w:rtl/>
        </w:rPr>
        <w:t>: «</w:t>
      </w:r>
      <w:r w:rsidRPr="003C213A">
        <w:rPr>
          <w:rtl/>
        </w:rPr>
        <w:t>1- عِدَّةٌ مِنْ أَصْحَابِنَا عَنْ أَحْمَدَ بْنِ مُحَمَّدِ بْنِ أبی عَبْدِ اللَّهِ الْبَرْقِی عَنْ عَلِی بْنِ مُحَمَّدِ بْنِ سُلَیمَانَ عَنْ أبی أَیوبَ الْمَدِینِی عَنْ سُلَیمَانَ بْنِ جَعْفَرٍ الْجَعْفَرِی عَنْ أبی الْحَسَنِ الرِّضَا</w:t>
      </w:r>
      <w:r w:rsidR="003153ED">
        <w:rPr>
          <w:rFonts w:hint="cs"/>
          <w:rtl/>
        </w:rPr>
        <w:t xml:space="preserve"> علیه‌السلام».</w:t>
      </w:r>
      <w:r w:rsidR="003153ED">
        <w:rPr>
          <w:rStyle w:val="FootnoteReference"/>
          <w:rtl/>
        </w:rPr>
        <w:footnoteReference w:id="81"/>
      </w:r>
    </w:p>
    <w:p w:rsidR="00F06733" w:rsidRPr="003C213A" w:rsidRDefault="00F06733" w:rsidP="00634270">
      <w:pPr>
        <w:jc w:val="both"/>
        <w:rPr>
          <w:rtl/>
        </w:rPr>
      </w:pPr>
      <w:r w:rsidRPr="003C213A">
        <w:rPr>
          <w:rFonts w:hint="cs"/>
          <w:rtl/>
        </w:rPr>
        <w:t xml:space="preserve">علت این </w:t>
      </w:r>
      <w:r w:rsidRPr="003C213A">
        <w:rPr>
          <w:rtl/>
        </w:rPr>
        <w:t>جابه‌جا</w:t>
      </w:r>
      <w:r w:rsidRPr="003C213A">
        <w:rPr>
          <w:rFonts w:hint="cs"/>
          <w:rtl/>
        </w:rPr>
        <w:t>یی در «تهذیب» این است که «شیخ طوسی» این اسناد را به ترتیب کافی ذکر نکرده است:</w:t>
      </w:r>
    </w:p>
    <w:p w:rsidR="00F06733" w:rsidRPr="003C213A" w:rsidRDefault="00F06733" w:rsidP="00634270">
      <w:pPr>
        <w:jc w:val="both"/>
        <w:rPr>
          <w:rtl/>
        </w:rPr>
      </w:pPr>
      <w:r w:rsidRPr="003C213A">
        <w:rPr>
          <w:rFonts w:hint="cs"/>
          <w:rtl/>
        </w:rPr>
        <w:t xml:space="preserve">ترتیب اسناد در «کافی» </w:t>
      </w:r>
      <w:r w:rsidRPr="003C213A">
        <w:rPr>
          <w:rtl/>
        </w:rPr>
        <w:t>ا</w:t>
      </w:r>
      <w:r w:rsidRPr="003C213A">
        <w:rPr>
          <w:rFonts w:hint="cs"/>
          <w:rtl/>
        </w:rPr>
        <w:t>ی</w:t>
      </w:r>
      <w:r w:rsidRPr="003C213A">
        <w:rPr>
          <w:rFonts w:hint="eastAsia"/>
          <w:rtl/>
        </w:rPr>
        <w:t>ن‌گونه</w:t>
      </w:r>
      <w:r w:rsidRPr="003C213A">
        <w:rPr>
          <w:rFonts w:hint="cs"/>
          <w:rtl/>
        </w:rPr>
        <w:t xml:space="preserve"> است:</w:t>
      </w:r>
    </w:p>
    <w:p w:rsidR="00F06733" w:rsidRPr="006142D2" w:rsidRDefault="00F06733" w:rsidP="003153ED">
      <w:pPr>
        <w:ind w:left="720"/>
        <w:jc w:val="both"/>
        <w:rPr>
          <w:rtl/>
        </w:rPr>
      </w:pPr>
      <w:r w:rsidRPr="006142D2">
        <w:rPr>
          <w:rFonts w:hint="cs"/>
          <w:rtl/>
        </w:rPr>
        <w:t>«</w:t>
      </w:r>
      <w:r w:rsidRPr="00A00784">
        <w:rPr>
          <w:color w:val="00B050"/>
          <w:rtl/>
        </w:rPr>
        <w:t>1- عِدَّةٌ مِنْ أَصْحَابِنَا عَنْ أَحْمَدَ بْنِ مُحَمَّدِ بْنِ أبی عَبْدِ اللَّهِ الْبَرْقِی عَنْ عَلِی بْنِ مُحَمَّدِ بْنِ سُلَیمَانَ عَنْ أبی أَیوبَ الْمَدِینِی عَنْ سُلَیمَانَ بْنِ جَعْفَرٍ الْجَعْفَرِی عَنْ أبی الْحَسَنِ الرِّضَا</w:t>
      </w:r>
      <w:r w:rsidRPr="00A00784">
        <w:rPr>
          <w:rFonts w:hint="cs"/>
          <w:color w:val="00B050"/>
          <w:rtl/>
        </w:rPr>
        <w:t xml:space="preserve"> علیه‌السلام</w:t>
      </w:r>
      <w:r w:rsidR="003153ED">
        <w:rPr>
          <w:rFonts w:hint="cs"/>
          <w:rtl/>
        </w:rPr>
        <w:t>»؛</w:t>
      </w:r>
      <w:r w:rsidR="003153ED">
        <w:rPr>
          <w:rStyle w:val="FootnoteReference"/>
          <w:rtl/>
        </w:rPr>
        <w:footnoteReference w:id="82"/>
      </w:r>
    </w:p>
    <w:p w:rsidR="00F06733" w:rsidRPr="00B6480E" w:rsidRDefault="00F06733" w:rsidP="00DA050C">
      <w:pPr>
        <w:ind w:left="720"/>
        <w:jc w:val="both"/>
        <w:rPr>
          <w:rtl/>
        </w:rPr>
      </w:pPr>
      <w:r w:rsidRPr="00B6480E">
        <w:rPr>
          <w:rFonts w:hint="cs"/>
          <w:rtl/>
        </w:rPr>
        <w:t>«</w:t>
      </w:r>
      <w:r w:rsidRPr="00B6480E">
        <w:rPr>
          <w:rtl/>
        </w:rPr>
        <w:t>2- وَ عَنْهُ عَنْ یعْقُوبَ بْنِ یزِیدَ عَنْ عَلِی بْنِ جَعْفَر</w:t>
      </w:r>
      <w:r w:rsidRPr="00B6480E">
        <w:rPr>
          <w:rFonts w:hint="cs"/>
          <w:rtl/>
        </w:rPr>
        <w:t>»</w:t>
      </w:r>
      <w:r w:rsidR="00DA050C">
        <w:rPr>
          <w:rFonts w:hint="cs"/>
          <w:rtl/>
        </w:rPr>
        <w:t>؛</w:t>
      </w:r>
      <w:r w:rsidR="00DA050C">
        <w:rPr>
          <w:rStyle w:val="FootnoteReference"/>
          <w:rtl/>
        </w:rPr>
        <w:footnoteReference w:id="83"/>
      </w:r>
    </w:p>
    <w:p w:rsidR="00F06733" w:rsidRPr="006142D2" w:rsidRDefault="00F06733" w:rsidP="003729C2">
      <w:pPr>
        <w:ind w:left="720"/>
        <w:jc w:val="both"/>
        <w:rPr>
          <w:rtl/>
        </w:rPr>
      </w:pPr>
      <w:r w:rsidRPr="006142D2">
        <w:rPr>
          <w:rFonts w:hint="cs"/>
          <w:rtl/>
        </w:rPr>
        <w:t>«</w:t>
      </w:r>
      <w:r w:rsidRPr="00E66B9B">
        <w:rPr>
          <w:color w:val="FF0000"/>
          <w:rtl/>
        </w:rPr>
        <w:t>3- وَ عَنْهُ عَنْ عَلِی بْنِ مُحَمَّدٍ عَنْ أبی أَیوبَ الْمَدِینِی عَنْ سُلَیمَانَ الْجَعْفَرِی عَنْ أبی الْحَسَنِ الرِّضَا</w:t>
      </w:r>
      <w:r w:rsidRPr="00E66B9B">
        <w:rPr>
          <w:rFonts w:hint="cs"/>
          <w:color w:val="FF0000"/>
          <w:rtl/>
        </w:rPr>
        <w:t xml:space="preserve"> علیه‌السلام</w:t>
      </w:r>
      <w:r w:rsidRPr="006142D2">
        <w:rPr>
          <w:rFonts w:hint="cs"/>
          <w:rtl/>
        </w:rPr>
        <w:t>»؛</w:t>
      </w:r>
      <w:r w:rsidRPr="006142D2">
        <w:rPr>
          <w:rtl/>
        </w:rPr>
        <w:t xml:space="preserve"> الکافی (ط - الإسلامیة)، ج 6، ص: 224</w:t>
      </w:r>
      <w:r w:rsidRPr="006142D2">
        <w:rPr>
          <w:rFonts w:hint="cs"/>
          <w:rtl/>
        </w:rPr>
        <w:t>؛</w:t>
      </w:r>
    </w:p>
    <w:p w:rsidR="00F06733" w:rsidRPr="003C213A" w:rsidRDefault="00F06733" w:rsidP="00634270">
      <w:pPr>
        <w:jc w:val="both"/>
        <w:rPr>
          <w:rtl/>
        </w:rPr>
      </w:pPr>
      <w:r w:rsidRPr="003C213A">
        <w:rPr>
          <w:rFonts w:hint="cs"/>
          <w:rtl/>
        </w:rPr>
        <w:t xml:space="preserve">یعنی ابتدا سند </w:t>
      </w:r>
      <w:r w:rsidRPr="003C213A">
        <w:rPr>
          <w:rtl/>
        </w:rPr>
        <w:t>شماره‌</w:t>
      </w:r>
      <w:r w:rsidRPr="003C213A">
        <w:rPr>
          <w:rFonts w:hint="cs"/>
          <w:rtl/>
        </w:rPr>
        <w:t xml:space="preserve">ی 1 که سند کامل است ذکر شده و پس از آن سند </w:t>
      </w:r>
      <w:r w:rsidRPr="003C213A">
        <w:rPr>
          <w:rtl/>
        </w:rPr>
        <w:t>شماره‌</w:t>
      </w:r>
      <w:r w:rsidRPr="003C213A">
        <w:rPr>
          <w:rFonts w:hint="cs"/>
          <w:rtl/>
        </w:rPr>
        <w:t xml:space="preserve">ی 2 و 3 که به‌صورت خلاصه هستند، آورده </w:t>
      </w:r>
      <w:r w:rsidRPr="003C213A">
        <w:rPr>
          <w:rtl/>
        </w:rPr>
        <w:t>شده‌اند</w:t>
      </w:r>
      <w:r w:rsidRPr="003C213A">
        <w:rPr>
          <w:rFonts w:hint="cs"/>
          <w:rtl/>
        </w:rPr>
        <w:t>؛</w:t>
      </w:r>
    </w:p>
    <w:p w:rsidR="00F06733" w:rsidRPr="003C213A" w:rsidRDefault="00F06733" w:rsidP="00634270">
      <w:pPr>
        <w:jc w:val="both"/>
        <w:rPr>
          <w:rtl/>
        </w:rPr>
      </w:pPr>
      <w:r w:rsidRPr="003C213A">
        <w:rPr>
          <w:rFonts w:hint="cs"/>
          <w:rtl/>
        </w:rPr>
        <w:t>اما ترتیب اسناد در «تهذیب» به این صورت است:</w:t>
      </w:r>
    </w:p>
    <w:p w:rsidR="00F06733" w:rsidRPr="006142D2" w:rsidRDefault="00F06733" w:rsidP="00DA050C">
      <w:pPr>
        <w:ind w:left="720"/>
        <w:jc w:val="both"/>
        <w:rPr>
          <w:rtl/>
        </w:rPr>
      </w:pPr>
      <w:r w:rsidRPr="006142D2">
        <w:rPr>
          <w:rFonts w:hint="cs"/>
          <w:rtl/>
        </w:rPr>
        <w:t>«</w:t>
      </w:r>
      <w:r w:rsidRPr="00E66B9B">
        <w:rPr>
          <w:color w:val="FF0000"/>
          <w:rtl/>
        </w:rPr>
        <w:t>76- أَحْمَدُ بْنُ أبی عَبْدِ اللَّهِ عَنْ عَلِی بْنِ مُحَمَّدٍ عَنْ أبی أَیوبَ الْمَدَنِی عَنْ سُلَیمَانَ الْجَعْفَرِی عَنْ أبی الْحَسَنِ الرِّضَا علیه‌السلام</w:t>
      </w:r>
      <w:r w:rsidRPr="006142D2">
        <w:rPr>
          <w:rFonts w:hint="cs"/>
          <w:rtl/>
        </w:rPr>
        <w:t>»؛</w:t>
      </w:r>
      <w:r w:rsidR="00DA050C">
        <w:rPr>
          <w:rStyle w:val="FootnoteReference"/>
          <w:rtl/>
        </w:rPr>
        <w:footnoteReference w:id="84"/>
      </w:r>
    </w:p>
    <w:p w:rsidR="00F06733" w:rsidRPr="006142D2" w:rsidRDefault="00F06733" w:rsidP="00DA050C">
      <w:pPr>
        <w:ind w:left="720"/>
        <w:jc w:val="both"/>
        <w:rPr>
          <w:rtl/>
        </w:rPr>
      </w:pPr>
      <w:r w:rsidRPr="006142D2">
        <w:rPr>
          <w:rFonts w:hint="cs"/>
          <w:rtl/>
        </w:rPr>
        <w:t>«</w:t>
      </w:r>
      <w:r w:rsidRPr="006142D2">
        <w:rPr>
          <w:rtl/>
        </w:rPr>
        <w:t xml:space="preserve">77- </w:t>
      </w:r>
      <w:r w:rsidRPr="00E66B9B">
        <w:rPr>
          <w:color w:val="00B050"/>
          <w:rtl/>
        </w:rPr>
        <w:t>عَنْهُ عَنْ عِدَّةٍ مِنْ أَصْحَابِنَا عَنْ أَحْمَدَ بْنِ أبی عَبْدِ اللَّهِ عَنْ عَلِی بْنِ مُحَمَّدِ بْنِ سُلَیمَانَ عَنْ أبی أَیوبَ الْمَدَنِی عَنْ سُلَیمَانَ بْنِ الْجَعْفَرِی عَنْ أبی الْحَسَنِ الرِّضَا</w:t>
      </w:r>
      <w:r w:rsidRPr="00E66B9B">
        <w:rPr>
          <w:rFonts w:hint="cs"/>
          <w:color w:val="00B050"/>
          <w:rtl/>
        </w:rPr>
        <w:t xml:space="preserve"> علیه‌السلام</w:t>
      </w:r>
      <w:r w:rsidR="00DA050C">
        <w:rPr>
          <w:rFonts w:hint="cs"/>
          <w:rtl/>
        </w:rPr>
        <w:t>».</w:t>
      </w:r>
      <w:r w:rsidR="00DA050C">
        <w:rPr>
          <w:rStyle w:val="FootnoteReference"/>
          <w:rtl/>
        </w:rPr>
        <w:footnoteReference w:id="85"/>
      </w:r>
    </w:p>
    <w:p w:rsidR="00F06733" w:rsidRPr="003C213A" w:rsidRDefault="00F06733" w:rsidP="00634270">
      <w:pPr>
        <w:jc w:val="both"/>
        <w:rPr>
          <w:rtl/>
        </w:rPr>
      </w:pPr>
      <w:r w:rsidRPr="003C213A">
        <w:rPr>
          <w:rFonts w:hint="cs"/>
          <w:rtl/>
        </w:rPr>
        <w:t xml:space="preserve">یعنی «شیخ طوسی» ابتدا سند </w:t>
      </w:r>
      <w:r w:rsidRPr="003C213A">
        <w:rPr>
          <w:rtl/>
        </w:rPr>
        <w:t>شماره‌</w:t>
      </w:r>
      <w:r w:rsidRPr="003C213A">
        <w:rPr>
          <w:rFonts w:hint="cs"/>
          <w:rtl/>
        </w:rPr>
        <w:t xml:space="preserve">ی 3 را که سند ناقص است، از «کافی» ذکر کرده و پس از آن سند </w:t>
      </w:r>
      <w:r w:rsidRPr="003C213A">
        <w:rPr>
          <w:rtl/>
        </w:rPr>
        <w:t>شماره‌</w:t>
      </w:r>
      <w:r w:rsidRPr="003C213A">
        <w:rPr>
          <w:rFonts w:hint="cs"/>
          <w:rtl/>
        </w:rPr>
        <w:t>ی 1 را که سند کامل است، آورده است.</w:t>
      </w:r>
    </w:p>
    <w:p w:rsidR="00F06733" w:rsidRPr="003C213A" w:rsidRDefault="00F06733" w:rsidP="00634270">
      <w:pPr>
        <w:jc w:val="both"/>
        <w:rPr>
          <w:rtl/>
        </w:rPr>
      </w:pPr>
      <w:r w:rsidRPr="003C213A">
        <w:rPr>
          <w:rFonts w:hint="cs"/>
          <w:rtl/>
        </w:rPr>
        <w:t xml:space="preserve">علت این </w:t>
      </w:r>
      <w:r w:rsidRPr="003C213A">
        <w:rPr>
          <w:rtl/>
        </w:rPr>
        <w:t>جابه‌جا</w:t>
      </w:r>
      <w:r w:rsidRPr="003C213A">
        <w:rPr>
          <w:rFonts w:hint="cs"/>
          <w:rtl/>
        </w:rPr>
        <w:t xml:space="preserve">یی این است که «شیخ طوسی» سند </w:t>
      </w:r>
      <w:r w:rsidRPr="003C213A">
        <w:rPr>
          <w:rtl/>
        </w:rPr>
        <w:t>شماره‌</w:t>
      </w:r>
      <w:r w:rsidRPr="003C213A">
        <w:rPr>
          <w:rFonts w:hint="cs"/>
          <w:rtl/>
        </w:rPr>
        <w:t xml:space="preserve">ی 3 را </w:t>
      </w:r>
      <w:r w:rsidRPr="003C213A">
        <w:rPr>
          <w:rtl/>
        </w:rPr>
        <w:t>محکم‌تر</w:t>
      </w:r>
      <w:r w:rsidRPr="003C213A">
        <w:rPr>
          <w:rFonts w:hint="cs"/>
          <w:rtl/>
        </w:rPr>
        <w:t xml:space="preserve"> از سند </w:t>
      </w:r>
      <w:r w:rsidRPr="003C213A">
        <w:rPr>
          <w:rtl/>
        </w:rPr>
        <w:t>شماره‌</w:t>
      </w:r>
      <w:r w:rsidRPr="003C213A">
        <w:rPr>
          <w:rFonts w:hint="cs"/>
          <w:rtl/>
        </w:rPr>
        <w:t xml:space="preserve">ی 1 </w:t>
      </w:r>
      <w:r w:rsidRPr="003C213A">
        <w:rPr>
          <w:rtl/>
        </w:rPr>
        <w:t>م</w:t>
      </w:r>
      <w:r w:rsidRPr="003C213A">
        <w:rPr>
          <w:rFonts w:hint="cs"/>
          <w:rtl/>
        </w:rPr>
        <w:t>ی‌</w:t>
      </w:r>
      <w:r w:rsidRPr="003C213A">
        <w:rPr>
          <w:rFonts w:hint="eastAsia"/>
          <w:rtl/>
        </w:rPr>
        <w:t>داند</w:t>
      </w:r>
      <w:r w:rsidRPr="003C213A">
        <w:rPr>
          <w:rFonts w:hint="cs"/>
          <w:rtl/>
        </w:rPr>
        <w:t xml:space="preserve"> و این امر در مبانی «کلینی» بالعکس است.</w:t>
      </w:r>
      <w:r w:rsidRPr="00E66B9B">
        <w:rPr>
          <w:vertAlign w:val="superscript"/>
          <w:rtl/>
        </w:rPr>
        <w:footnoteReference w:id="86"/>
      </w:r>
      <w:r w:rsidRPr="003C213A">
        <w:rPr>
          <w:rFonts w:hint="cs"/>
          <w:rtl/>
        </w:rPr>
        <w:t xml:space="preserve"> «کلینی» سند </w:t>
      </w:r>
      <w:r w:rsidRPr="003C213A">
        <w:rPr>
          <w:rtl/>
        </w:rPr>
        <w:t>شماره‌</w:t>
      </w:r>
      <w:r w:rsidRPr="003C213A">
        <w:rPr>
          <w:rFonts w:hint="cs"/>
          <w:rtl/>
        </w:rPr>
        <w:t xml:space="preserve">ی 3 را به‌عنوان مؤید ذکر کرده و آن را به‌صورت خلاصه آورده است و «شیخ طوسی» چون سند </w:t>
      </w:r>
      <w:r w:rsidRPr="003C213A">
        <w:rPr>
          <w:rtl/>
        </w:rPr>
        <w:t>شماره‌</w:t>
      </w:r>
      <w:r w:rsidRPr="003C213A">
        <w:rPr>
          <w:rFonts w:hint="cs"/>
          <w:rtl/>
        </w:rPr>
        <w:t xml:space="preserve">ی 3 را </w:t>
      </w:r>
      <w:r w:rsidRPr="003C213A">
        <w:rPr>
          <w:rtl/>
        </w:rPr>
        <w:t>محکم‌تر</w:t>
      </w:r>
      <w:r w:rsidRPr="003C213A">
        <w:rPr>
          <w:rFonts w:hint="cs"/>
          <w:rtl/>
        </w:rPr>
        <w:t xml:space="preserve"> </w:t>
      </w:r>
      <w:r w:rsidRPr="003C213A">
        <w:rPr>
          <w:rtl/>
        </w:rPr>
        <w:t>م</w:t>
      </w:r>
      <w:r w:rsidRPr="003C213A">
        <w:rPr>
          <w:rFonts w:hint="cs"/>
          <w:rtl/>
        </w:rPr>
        <w:t>ی‌</w:t>
      </w:r>
      <w:r w:rsidRPr="003C213A">
        <w:rPr>
          <w:rFonts w:hint="eastAsia"/>
          <w:rtl/>
        </w:rPr>
        <w:t>دانسته</w:t>
      </w:r>
      <w:r w:rsidRPr="003C213A">
        <w:rPr>
          <w:rFonts w:hint="cs"/>
          <w:rtl/>
        </w:rPr>
        <w:t xml:space="preserve"> است، آن را در ابتدا ذکر نموده اما آن را به همان صورت خلاصه آورده است.</w:t>
      </w:r>
    </w:p>
    <w:p w:rsidR="00F06733" w:rsidRPr="003C213A" w:rsidRDefault="00F06733" w:rsidP="00634270">
      <w:pPr>
        <w:jc w:val="both"/>
        <w:rPr>
          <w:rtl/>
        </w:rPr>
      </w:pPr>
      <w:r w:rsidRPr="003C213A">
        <w:rPr>
          <w:rFonts w:hint="cs"/>
          <w:rtl/>
        </w:rPr>
        <w:t>درنتیجه در این مثال، بررسی سند قبل برای تمییز مشترک کافی نبوده و باید سند بعدی را بررسی نموده و برای اطمینان از صحت نتیجه به منبع اصلی رجوع کرد.</w:t>
      </w:r>
    </w:p>
    <w:p w:rsidR="00F06733" w:rsidRPr="00F06733" w:rsidRDefault="00F06733" w:rsidP="00121B18">
      <w:pPr>
        <w:pStyle w:val="3"/>
        <w:rPr>
          <w:rtl/>
        </w:rPr>
      </w:pPr>
      <w:bookmarkStart w:id="75" w:name="_Toc40762381"/>
      <w:r w:rsidRPr="00F06733">
        <w:rPr>
          <w:rFonts w:hint="cs"/>
          <w:rtl/>
        </w:rPr>
        <w:t xml:space="preserve">2. استفاده از </w:t>
      </w:r>
      <w:r w:rsidRPr="00F06733">
        <w:rPr>
          <w:rtl/>
        </w:rPr>
        <w:t>قر</w:t>
      </w:r>
      <w:r w:rsidRPr="00F06733">
        <w:rPr>
          <w:rFonts w:hint="cs"/>
          <w:rtl/>
        </w:rPr>
        <w:t>ی</w:t>
      </w:r>
      <w:r w:rsidRPr="00F06733">
        <w:rPr>
          <w:rFonts w:hint="eastAsia"/>
          <w:rtl/>
        </w:rPr>
        <w:t>نه‌</w:t>
      </w:r>
      <w:r w:rsidRPr="00F06733">
        <w:rPr>
          <w:rFonts w:hint="cs"/>
          <w:rtl/>
        </w:rPr>
        <w:t>ی طبقات راویان</w:t>
      </w:r>
      <w:bookmarkEnd w:id="75"/>
    </w:p>
    <w:p w:rsidR="00F06733" w:rsidRPr="003C213A" w:rsidRDefault="00F06733" w:rsidP="00634270">
      <w:pPr>
        <w:jc w:val="both"/>
        <w:rPr>
          <w:rtl/>
        </w:rPr>
      </w:pPr>
      <w:r w:rsidRPr="003C213A">
        <w:rPr>
          <w:rFonts w:hint="cs"/>
          <w:rtl/>
        </w:rPr>
        <w:t xml:space="preserve">اگر تمییز مشترک با راه قبل قابل تحصیل نبود، باید با بررسی طبقه راویان به این امر پرداخت. نویسندگانی که اصول نگارش حدیث را رعایت </w:t>
      </w:r>
      <w:r w:rsidRPr="003C213A">
        <w:rPr>
          <w:rtl/>
        </w:rPr>
        <w:t>م</w:t>
      </w:r>
      <w:r w:rsidRPr="003C213A">
        <w:rPr>
          <w:rFonts w:hint="cs"/>
          <w:rtl/>
        </w:rPr>
        <w:t>ی‌</w:t>
      </w:r>
      <w:r w:rsidRPr="003C213A">
        <w:rPr>
          <w:rFonts w:hint="eastAsia"/>
          <w:rtl/>
        </w:rPr>
        <w:t>کنند</w:t>
      </w:r>
      <w:r w:rsidRPr="003C213A">
        <w:rPr>
          <w:rFonts w:hint="cs"/>
          <w:rtl/>
        </w:rPr>
        <w:t xml:space="preserve">، در چنین مواردی معمولاً </w:t>
      </w:r>
      <w:r w:rsidRPr="003C213A">
        <w:rPr>
          <w:rtl/>
        </w:rPr>
        <w:t>قر</w:t>
      </w:r>
      <w:r w:rsidRPr="003C213A">
        <w:rPr>
          <w:rFonts w:hint="cs"/>
          <w:rtl/>
        </w:rPr>
        <w:t>ی</w:t>
      </w:r>
      <w:r w:rsidRPr="003C213A">
        <w:rPr>
          <w:rFonts w:hint="eastAsia"/>
          <w:rtl/>
        </w:rPr>
        <w:t>نه‌ا</w:t>
      </w:r>
      <w:r w:rsidRPr="003C213A">
        <w:rPr>
          <w:rFonts w:hint="cs"/>
          <w:rtl/>
        </w:rPr>
        <w:t xml:space="preserve">ی برای تشخیص راوی ذکر </w:t>
      </w:r>
      <w:r w:rsidRPr="003C213A">
        <w:rPr>
          <w:rtl/>
        </w:rPr>
        <w:t>م</w:t>
      </w:r>
      <w:r w:rsidRPr="003C213A">
        <w:rPr>
          <w:rFonts w:hint="cs"/>
          <w:rtl/>
        </w:rPr>
        <w:t>ی‌</w:t>
      </w:r>
      <w:r w:rsidRPr="003C213A">
        <w:rPr>
          <w:rFonts w:hint="eastAsia"/>
          <w:rtl/>
        </w:rPr>
        <w:t>کنند</w:t>
      </w:r>
      <w:r w:rsidRPr="003C213A">
        <w:rPr>
          <w:rFonts w:hint="cs"/>
          <w:rtl/>
        </w:rPr>
        <w:t xml:space="preserve"> تا نیاز به </w:t>
      </w:r>
      <w:r w:rsidRPr="003C213A">
        <w:rPr>
          <w:rtl/>
        </w:rPr>
        <w:t>مراجعه‌</w:t>
      </w:r>
      <w:r w:rsidRPr="003C213A">
        <w:rPr>
          <w:rFonts w:hint="cs"/>
          <w:rtl/>
        </w:rPr>
        <w:t>ی طبقات راویان نباشد و موارد اندکی است که در آنها برای تشخیص راوی باید از طبقات راویان استفاده کرد.</w:t>
      </w:r>
    </w:p>
    <w:p w:rsidR="00F06733" w:rsidRPr="003C213A" w:rsidRDefault="00F06733" w:rsidP="00634270">
      <w:pPr>
        <w:jc w:val="both"/>
        <w:rPr>
          <w:rtl/>
        </w:rPr>
      </w:pPr>
      <w:r w:rsidRPr="003C213A">
        <w:rPr>
          <w:rFonts w:hint="cs"/>
          <w:rtl/>
        </w:rPr>
        <w:lastRenderedPageBreak/>
        <w:t xml:space="preserve">به‌طور مثال «محمد بن یحیی» در «کافی» بسیار ذکر شده است که مردد بین «محمد بن یحیی العطار» و «محمد بن یحیی الخثعمی» است؛ اما ازآنجایی‌که «محمد بن یحیی العطار» مربوط به </w:t>
      </w:r>
      <w:r w:rsidRPr="003C213A">
        <w:rPr>
          <w:rtl/>
        </w:rPr>
        <w:t>دوره‌</w:t>
      </w:r>
      <w:r w:rsidRPr="003C213A">
        <w:rPr>
          <w:rFonts w:hint="cs"/>
          <w:rtl/>
        </w:rPr>
        <w:t xml:space="preserve">ی غیبت صغرا بوده و استاد «کلینی» است و «محمد بن یحیی الخثعمی» از اصحاب امام صادق علیه‌السلام است، اگر این نام در ابتدای سند بیاید، منظور «محمد بن یحیی العطار» است و اگر از اصحاب امام صادق علیه‌السلام باشد، «محمد بن یحیی الخثعمی» است. همچنین «عبدالله بن سنان» از اصحاب امام صادق علیه‌السلام و «محمد بن سنان» از اصحاب امام رضا و امام جواد علیهماالسلام است. اگر در سندی «ابن سنان» آمد، </w:t>
      </w:r>
      <w:r w:rsidRPr="003C213A">
        <w:rPr>
          <w:rtl/>
        </w:rPr>
        <w:t>م</w:t>
      </w:r>
      <w:r w:rsidRPr="003C213A">
        <w:rPr>
          <w:rFonts w:hint="cs"/>
          <w:rtl/>
        </w:rPr>
        <w:t>ی‌</w:t>
      </w:r>
      <w:r w:rsidRPr="003C213A">
        <w:rPr>
          <w:rFonts w:hint="eastAsia"/>
          <w:rtl/>
        </w:rPr>
        <w:t>توان</w:t>
      </w:r>
      <w:r w:rsidRPr="003C213A">
        <w:rPr>
          <w:rFonts w:hint="cs"/>
          <w:rtl/>
        </w:rPr>
        <w:t xml:space="preserve"> بررسی کرد که از کدام امام نقل روایت دارد و به‌این‌ترتیب مشخص کرد که منظور از «ابن سنان» کیست.</w:t>
      </w:r>
    </w:p>
    <w:p w:rsidR="00F06733" w:rsidRPr="00F06733" w:rsidRDefault="00F06733" w:rsidP="0057361E">
      <w:pPr>
        <w:pStyle w:val="3"/>
        <w:rPr>
          <w:rtl/>
        </w:rPr>
      </w:pPr>
      <w:bookmarkStart w:id="76" w:name="_Toc40762382"/>
      <w:r w:rsidRPr="00F06733">
        <w:rPr>
          <w:rFonts w:hint="cs"/>
          <w:rtl/>
        </w:rPr>
        <w:t>3. استفاده از راوی و مروی عنه</w:t>
      </w:r>
      <w:bookmarkEnd w:id="76"/>
    </w:p>
    <w:p w:rsidR="00F06733" w:rsidRPr="003C213A" w:rsidRDefault="00F06733" w:rsidP="00634270">
      <w:pPr>
        <w:jc w:val="both"/>
        <w:rPr>
          <w:rtl/>
        </w:rPr>
      </w:pPr>
      <w:r w:rsidRPr="003C213A">
        <w:rPr>
          <w:rtl/>
        </w:rPr>
        <w:t>به‌طور</w:t>
      </w:r>
      <w:r w:rsidRPr="003C213A">
        <w:rPr>
          <w:rFonts w:hint="cs"/>
          <w:rtl/>
        </w:rPr>
        <w:t xml:space="preserve"> مثال در اصحاب امام صادق علیه‌السلام 4 راوی داریم که نام آنها «معاویه» است: «معاویه بن وهب»، «معاویه بن عمار»، «معاویه بن شریح» و «معاویه بن میسره» درنتیجه تشخیص اینکه منظور از «معاویه» در «معاویه عن أبی عبدالله علیه‌السلام» کدام راوی است مشکل است.</w:t>
      </w:r>
    </w:p>
    <w:p w:rsidR="00F06733" w:rsidRPr="003C213A" w:rsidRDefault="00F06733" w:rsidP="00634270">
      <w:pPr>
        <w:jc w:val="both"/>
        <w:rPr>
          <w:rtl/>
        </w:rPr>
      </w:pPr>
      <w:r w:rsidRPr="003C213A">
        <w:rPr>
          <w:rFonts w:hint="cs"/>
          <w:rtl/>
        </w:rPr>
        <w:t xml:space="preserve">برای تشخیص این راوی باید بررسی کرد که چه کسی از او نقل روایت دارد و اگر از طریق راوی نیز نتوانستیم مشخص کنیم که منظور، کدام راوی است، باید دید که </w:t>
      </w:r>
      <w:r w:rsidRPr="003C213A">
        <w:rPr>
          <w:rtl/>
        </w:rPr>
        <w:t>کدام‌</w:t>
      </w:r>
      <w:r w:rsidRPr="003C213A">
        <w:rPr>
          <w:rFonts w:hint="cs"/>
          <w:rtl/>
        </w:rPr>
        <w:t>ی</w:t>
      </w:r>
      <w:r w:rsidRPr="003C213A">
        <w:rPr>
          <w:rFonts w:hint="eastAsia"/>
          <w:rtl/>
        </w:rPr>
        <w:t>ک</w:t>
      </w:r>
      <w:r w:rsidRPr="003C213A">
        <w:rPr>
          <w:rFonts w:hint="cs"/>
          <w:rtl/>
        </w:rPr>
        <w:t xml:space="preserve"> از آنها کثیرالروایه است و کدام‌یک </w:t>
      </w:r>
      <w:r w:rsidRPr="003C213A">
        <w:rPr>
          <w:rtl/>
        </w:rPr>
        <w:t>قل</w:t>
      </w:r>
      <w:r w:rsidRPr="003C213A">
        <w:rPr>
          <w:rFonts w:hint="cs"/>
          <w:rtl/>
        </w:rPr>
        <w:t>ی</w:t>
      </w:r>
      <w:r w:rsidRPr="003C213A">
        <w:rPr>
          <w:rFonts w:hint="eastAsia"/>
          <w:rtl/>
        </w:rPr>
        <w:t>ل‌الروا</w:t>
      </w:r>
      <w:r w:rsidRPr="003C213A">
        <w:rPr>
          <w:rFonts w:hint="cs"/>
          <w:rtl/>
        </w:rPr>
        <w:t>ی</w:t>
      </w:r>
      <w:r w:rsidRPr="003C213A">
        <w:rPr>
          <w:rFonts w:hint="eastAsia"/>
          <w:rtl/>
        </w:rPr>
        <w:t>ه</w:t>
      </w:r>
      <w:r w:rsidRPr="003C213A">
        <w:rPr>
          <w:rFonts w:hint="cs"/>
          <w:rtl/>
        </w:rPr>
        <w:t xml:space="preserve">. در چنین مواردی کثیرالروایه بودن باعث </w:t>
      </w:r>
      <w:r w:rsidRPr="003C213A">
        <w:rPr>
          <w:rtl/>
        </w:rPr>
        <w:t>م</w:t>
      </w:r>
      <w:r w:rsidRPr="003C213A">
        <w:rPr>
          <w:rFonts w:hint="cs"/>
          <w:rtl/>
        </w:rPr>
        <w:t>ی‌</w:t>
      </w:r>
      <w:r w:rsidRPr="003C213A">
        <w:rPr>
          <w:rFonts w:hint="eastAsia"/>
          <w:rtl/>
        </w:rPr>
        <w:t>شود</w:t>
      </w:r>
      <w:r w:rsidRPr="003C213A">
        <w:rPr>
          <w:rFonts w:hint="cs"/>
          <w:rtl/>
        </w:rPr>
        <w:t xml:space="preserve"> که نام مشترک ظهور در </w:t>
      </w:r>
      <w:r w:rsidRPr="003C213A">
        <w:rPr>
          <w:rtl/>
        </w:rPr>
        <w:t>راو</w:t>
      </w:r>
      <w:r w:rsidRPr="003C213A">
        <w:rPr>
          <w:rFonts w:hint="cs"/>
          <w:rtl/>
        </w:rPr>
        <w:t>ی‌</w:t>
      </w:r>
      <w:r w:rsidRPr="003C213A">
        <w:rPr>
          <w:rFonts w:hint="eastAsia"/>
          <w:rtl/>
        </w:rPr>
        <w:t>ا</w:t>
      </w:r>
      <w:r w:rsidRPr="003C213A">
        <w:rPr>
          <w:rFonts w:hint="cs"/>
          <w:rtl/>
        </w:rPr>
        <w:t xml:space="preserve">ی کثیرالروایه داشته باشد. در غیر این صورت راوی مشترک باقی مانده و اگر یکی از آنها ثقه و باقی ضعیف باشند، </w:t>
      </w:r>
      <w:r w:rsidRPr="003C213A">
        <w:rPr>
          <w:rtl/>
        </w:rPr>
        <w:t>نم</w:t>
      </w:r>
      <w:r w:rsidRPr="003C213A">
        <w:rPr>
          <w:rFonts w:hint="cs"/>
          <w:rtl/>
        </w:rPr>
        <w:t>ی‌</w:t>
      </w:r>
      <w:r w:rsidRPr="003C213A">
        <w:rPr>
          <w:rFonts w:hint="eastAsia"/>
          <w:rtl/>
        </w:rPr>
        <w:t>توان</w:t>
      </w:r>
      <w:r w:rsidRPr="003C213A">
        <w:rPr>
          <w:rFonts w:hint="cs"/>
          <w:rtl/>
        </w:rPr>
        <w:t xml:space="preserve"> به سند اطمینان کرد.</w:t>
      </w:r>
    </w:p>
    <w:p w:rsidR="00F06733" w:rsidRPr="003C213A" w:rsidRDefault="00F06733" w:rsidP="00237181">
      <w:pPr>
        <w:jc w:val="both"/>
        <w:rPr>
          <w:rtl/>
        </w:rPr>
      </w:pPr>
      <w:r w:rsidRPr="000806CB">
        <w:rPr>
          <w:rFonts w:cs="B Titr" w:hint="cs"/>
          <w:sz w:val="24"/>
          <w:szCs w:val="24"/>
          <w:rtl/>
        </w:rPr>
        <w:t xml:space="preserve">مثال 1: </w:t>
      </w:r>
      <w:r w:rsidRPr="003C213A">
        <w:rPr>
          <w:rFonts w:hint="cs"/>
          <w:rtl/>
        </w:rPr>
        <w:t>«</w:t>
      </w:r>
      <w:r w:rsidRPr="003C213A">
        <w:rPr>
          <w:rtl/>
        </w:rPr>
        <w:t>7- أَحْمَدُ بْنُ مُحَمَّدٍ عَنْ عَلِی بْنِ الْحَسَنِ عَنِ الْعَبَّاسِ بْنِ عَامِرٍ عَنْ أبی جَمِیلَةَ عَنْ سَعْدٍ الْإِسْکاف</w:t>
      </w:r>
      <w:r w:rsidRPr="003C213A">
        <w:rPr>
          <w:rFonts w:hint="cs"/>
          <w:rtl/>
        </w:rPr>
        <w:t>»</w:t>
      </w:r>
      <w:r w:rsidR="00237181">
        <w:rPr>
          <w:rFonts w:hint="cs"/>
          <w:rtl/>
        </w:rPr>
        <w:t>.</w:t>
      </w:r>
      <w:r w:rsidR="00237181">
        <w:rPr>
          <w:rStyle w:val="FootnoteReference"/>
          <w:rtl/>
        </w:rPr>
        <w:footnoteReference w:id="87"/>
      </w:r>
    </w:p>
    <w:p w:rsidR="00F06733" w:rsidRPr="003C213A" w:rsidRDefault="00F06733" w:rsidP="00634270">
      <w:pPr>
        <w:jc w:val="both"/>
        <w:rPr>
          <w:rtl/>
        </w:rPr>
      </w:pPr>
      <w:r w:rsidRPr="003C213A">
        <w:rPr>
          <w:rFonts w:hint="cs"/>
          <w:rtl/>
        </w:rPr>
        <w:t>در این سند:</w:t>
      </w:r>
    </w:p>
    <w:p w:rsidR="00F06733" w:rsidRPr="00B6480E" w:rsidRDefault="00F06733" w:rsidP="000710C3">
      <w:pPr>
        <w:ind w:left="720"/>
        <w:jc w:val="both"/>
        <w:rPr>
          <w:rtl/>
        </w:rPr>
      </w:pPr>
      <w:r w:rsidRPr="00B6480E">
        <w:rPr>
          <w:rFonts w:hint="cs"/>
          <w:rtl/>
        </w:rPr>
        <w:t>«احمد بن محمد» مشترک است؛</w:t>
      </w:r>
    </w:p>
    <w:p w:rsidR="00F06733" w:rsidRPr="00B6480E" w:rsidRDefault="00F06733" w:rsidP="000710C3">
      <w:pPr>
        <w:ind w:left="720"/>
        <w:jc w:val="both"/>
        <w:rPr>
          <w:rtl/>
        </w:rPr>
      </w:pPr>
      <w:r w:rsidRPr="00B6480E">
        <w:rPr>
          <w:rFonts w:hint="cs"/>
          <w:rtl/>
        </w:rPr>
        <w:t xml:space="preserve">و در اسناد قبل و بعد نیز </w:t>
      </w:r>
      <w:r w:rsidRPr="00B6480E">
        <w:rPr>
          <w:rtl/>
        </w:rPr>
        <w:t>قر</w:t>
      </w:r>
      <w:r w:rsidRPr="00B6480E">
        <w:rPr>
          <w:rFonts w:hint="cs"/>
          <w:rtl/>
        </w:rPr>
        <w:t>ی</w:t>
      </w:r>
      <w:r w:rsidRPr="00B6480E">
        <w:rPr>
          <w:rFonts w:hint="eastAsia"/>
          <w:rtl/>
        </w:rPr>
        <w:t>نه‌ا</w:t>
      </w:r>
      <w:r w:rsidRPr="00B6480E">
        <w:rPr>
          <w:rFonts w:hint="cs"/>
          <w:rtl/>
        </w:rPr>
        <w:t>ی بر اینکه مراد، کدام راوی است، نیامده است.</w:t>
      </w:r>
    </w:p>
    <w:p w:rsidR="00F06733" w:rsidRPr="003C213A" w:rsidRDefault="00F06733" w:rsidP="00634270">
      <w:pPr>
        <w:jc w:val="both"/>
        <w:rPr>
          <w:rtl/>
        </w:rPr>
      </w:pPr>
      <w:r w:rsidRPr="003C213A">
        <w:rPr>
          <w:rFonts w:hint="cs"/>
          <w:rtl/>
        </w:rPr>
        <w:t xml:space="preserve">در </w:t>
      </w:r>
      <w:r w:rsidRPr="003C213A">
        <w:rPr>
          <w:rtl/>
        </w:rPr>
        <w:t>ا</w:t>
      </w:r>
      <w:r w:rsidRPr="003C213A">
        <w:rPr>
          <w:rFonts w:hint="cs"/>
          <w:rtl/>
        </w:rPr>
        <w:t>ی</w:t>
      </w:r>
      <w:r w:rsidRPr="003C213A">
        <w:rPr>
          <w:rFonts w:hint="eastAsia"/>
          <w:rtl/>
        </w:rPr>
        <w:t>نجا</w:t>
      </w:r>
      <w:r w:rsidRPr="003C213A">
        <w:rPr>
          <w:rtl/>
        </w:rPr>
        <w:t xml:space="preserve"> دو</w:t>
      </w:r>
      <w:r w:rsidRPr="003C213A">
        <w:rPr>
          <w:rFonts w:hint="cs"/>
          <w:rtl/>
        </w:rPr>
        <w:t xml:space="preserve"> احتمال وجود دارد:</w:t>
      </w:r>
    </w:p>
    <w:p w:rsidR="00F06733" w:rsidRPr="00B6480E" w:rsidRDefault="00F06733" w:rsidP="000710C3">
      <w:pPr>
        <w:ind w:left="720"/>
        <w:jc w:val="both"/>
        <w:rPr>
          <w:rtl/>
        </w:rPr>
      </w:pPr>
      <w:r w:rsidRPr="00B6480E">
        <w:rPr>
          <w:rFonts w:hint="cs"/>
          <w:rtl/>
        </w:rPr>
        <w:t>1. منظور از «احمد بن محمد»، «احمد بن محمد بن عیسی اشعری» یا «احمد بن محمد بن خالد» باشد که در این صورت سند تعلیق دارد؛ زیرا «کلینی» نقل مستقیم از این دو ندارد.</w:t>
      </w:r>
    </w:p>
    <w:p w:rsidR="00F06733" w:rsidRPr="00B6480E" w:rsidRDefault="00F06733" w:rsidP="000710C3">
      <w:pPr>
        <w:ind w:left="720"/>
        <w:jc w:val="both"/>
        <w:rPr>
          <w:rtl/>
        </w:rPr>
      </w:pPr>
      <w:r w:rsidRPr="00B6480E">
        <w:rPr>
          <w:rFonts w:hint="cs"/>
          <w:rtl/>
        </w:rPr>
        <w:t>2. منظور راوی دیگری است که از اساتید «کلینی» است که در این صورت سند تعلیق ندارد.</w:t>
      </w:r>
    </w:p>
    <w:p w:rsidR="00F06733" w:rsidRPr="003C213A" w:rsidRDefault="00F06733" w:rsidP="00634270">
      <w:pPr>
        <w:jc w:val="both"/>
        <w:rPr>
          <w:rtl/>
        </w:rPr>
      </w:pPr>
      <w:r w:rsidRPr="003C213A">
        <w:rPr>
          <w:rFonts w:hint="cs"/>
          <w:rtl/>
        </w:rPr>
        <w:t xml:space="preserve">ازآنجایی‌که اسنادی که تعلیق ندارند بسیار بیشتر از اسناد دارای تعلیق هستند، اصل بر عدم تعلیق است و درنتیجه باید دید کدام «احمد بن محمد» استاد «کلینی» و شاگرد «علی بن الحسن» بوده است که با بررسی مشخص </w:t>
      </w:r>
      <w:r w:rsidRPr="003C213A">
        <w:rPr>
          <w:rtl/>
        </w:rPr>
        <w:t>م</w:t>
      </w:r>
      <w:r w:rsidRPr="003C213A">
        <w:rPr>
          <w:rFonts w:hint="cs"/>
          <w:rtl/>
        </w:rPr>
        <w:t>ی‌</w:t>
      </w:r>
      <w:r w:rsidRPr="003C213A">
        <w:rPr>
          <w:rFonts w:hint="eastAsia"/>
          <w:rtl/>
        </w:rPr>
        <w:t>شود</w:t>
      </w:r>
      <w:r w:rsidRPr="003C213A">
        <w:rPr>
          <w:rFonts w:hint="cs"/>
          <w:rtl/>
        </w:rPr>
        <w:t xml:space="preserve"> منظور، «احمد بن محمد العاصمی» است که «کوفی» نیز نامیده </w:t>
      </w:r>
      <w:r w:rsidRPr="003C213A">
        <w:rPr>
          <w:rtl/>
        </w:rPr>
        <w:t>م</w:t>
      </w:r>
      <w:r w:rsidRPr="003C213A">
        <w:rPr>
          <w:rFonts w:hint="cs"/>
          <w:rtl/>
        </w:rPr>
        <w:t>ی‌</w:t>
      </w:r>
      <w:r w:rsidRPr="003C213A">
        <w:rPr>
          <w:rFonts w:hint="eastAsia"/>
          <w:rtl/>
        </w:rPr>
        <w:t>شود</w:t>
      </w:r>
      <w:r w:rsidRPr="003C213A">
        <w:rPr>
          <w:rFonts w:hint="cs"/>
          <w:rtl/>
        </w:rPr>
        <w:t>.</w:t>
      </w:r>
    </w:p>
    <w:p w:rsidR="00F06733" w:rsidRPr="003C213A" w:rsidRDefault="00F06733" w:rsidP="00634270">
      <w:pPr>
        <w:jc w:val="both"/>
        <w:rPr>
          <w:rtl/>
        </w:rPr>
      </w:pPr>
      <w:r w:rsidRPr="000806CB">
        <w:rPr>
          <w:rFonts w:cs="B Titr" w:hint="cs"/>
          <w:sz w:val="24"/>
          <w:szCs w:val="24"/>
          <w:rtl/>
        </w:rPr>
        <w:t xml:space="preserve">مثال 2: </w:t>
      </w:r>
      <w:r w:rsidRPr="003C213A">
        <w:rPr>
          <w:rFonts w:hint="cs"/>
          <w:rtl/>
        </w:rPr>
        <w:t xml:space="preserve">در بسیاری از موارد «کلینی» </w:t>
      </w:r>
      <w:r w:rsidRPr="003C213A">
        <w:rPr>
          <w:rtl/>
        </w:rPr>
        <w:t>ا</w:t>
      </w:r>
      <w:r w:rsidRPr="003C213A">
        <w:rPr>
          <w:rFonts w:hint="cs"/>
          <w:rtl/>
        </w:rPr>
        <w:t>ی</w:t>
      </w:r>
      <w:r w:rsidRPr="003C213A">
        <w:rPr>
          <w:rFonts w:hint="eastAsia"/>
          <w:rtl/>
        </w:rPr>
        <w:t>ن‌گونه</w:t>
      </w:r>
      <w:r w:rsidRPr="003C213A">
        <w:rPr>
          <w:rFonts w:hint="cs"/>
          <w:rtl/>
        </w:rPr>
        <w:t xml:space="preserve"> سند را نقل </w:t>
      </w:r>
      <w:r w:rsidRPr="003C213A">
        <w:rPr>
          <w:rtl/>
        </w:rPr>
        <w:t>م</w:t>
      </w:r>
      <w:r w:rsidRPr="003C213A">
        <w:rPr>
          <w:rFonts w:hint="cs"/>
          <w:rtl/>
        </w:rPr>
        <w:t>ی‌</w:t>
      </w:r>
      <w:r w:rsidRPr="003C213A">
        <w:rPr>
          <w:rFonts w:hint="eastAsia"/>
          <w:rtl/>
        </w:rPr>
        <w:t>کند</w:t>
      </w:r>
      <w:r w:rsidRPr="003C213A">
        <w:rPr>
          <w:rFonts w:hint="cs"/>
          <w:rtl/>
        </w:rPr>
        <w:t>: «عده من اصحابنا عن احمد بن محمد». مراد از «احمد بن محمد» در این سند:</w:t>
      </w:r>
    </w:p>
    <w:p w:rsidR="00F06733" w:rsidRPr="003C213A" w:rsidRDefault="00F06733" w:rsidP="000C61D9">
      <w:pPr>
        <w:ind w:left="720"/>
        <w:jc w:val="both"/>
        <w:rPr>
          <w:rtl/>
        </w:rPr>
      </w:pPr>
      <w:r w:rsidRPr="003C213A">
        <w:rPr>
          <w:rFonts w:hint="cs"/>
          <w:rtl/>
        </w:rPr>
        <w:t>«احمد بن محمد العاصمی» نیست؛ زیرا در سند بین «کلینی» و «احمد بن محمد» واسطه افتاده است؛</w:t>
      </w:r>
    </w:p>
    <w:p w:rsidR="00F06733" w:rsidRPr="003C213A" w:rsidRDefault="00F06733" w:rsidP="000C61D9">
      <w:pPr>
        <w:ind w:left="720"/>
        <w:jc w:val="both"/>
        <w:rPr>
          <w:rtl/>
        </w:rPr>
      </w:pPr>
      <w:r w:rsidRPr="003C213A">
        <w:rPr>
          <w:rFonts w:hint="cs"/>
          <w:rtl/>
        </w:rPr>
        <w:t>بلکه منظور «احمد بن محمد بن عیسی» یا «احمد بن محمد بن خالد» است.</w:t>
      </w:r>
    </w:p>
    <w:p w:rsidR="00F06733" w:rsidRPr="003C213A" w:rsidRDefault="00F06733" w:rsidP="00634270">
      <w:pPr>
        <w:jc w:val="both"/>
        <w:rPr>
          <w:rtl/>
        </w:rPr>
      </w:pPr>
      <w:r w:rsidRPr="003C213A">
        <w:rPr>
          <w:rFonts w:hint="cs"/>
          <w:rtl/>
        </w:rPr>
        <w:t xml:space="preserve">ازآنجایی‌که هر دو این راویان ثقه هستند، تعیین اینکه مراد، </w:t>
      </w:r>
      <w:r w:rsidRPr="003C213A">
        <w:rPr>
          <w:rtl/>
        </w:rPr>
        <w:t>کدام‌</w:t>
      </w:r>
      <w:r w:rsidRPr="003C213A">
        <w:rPr>
          <w:rFonts w:hint="cs"/>
          <w:rtl/>
        </w:rPr>
        <w:t>ی</w:t>
      </w:r>
      <w:r w:rsidRPr="003C213A">
        <w:rPr>
          <w:rFonts w:hint="eastAsia"/>
          <w:rtl/>
        </w:rPr>
        <w:t>ک</w:t>
      </w:r>
      <w:r w:rsidRPr="003C213A">
        <w:rPr>
          <w:rFonts w:hint="cs"/>
          <w:rtl/>
        </w:rPr>
        <w:t xml:space="preserve"> از این دو راوی است، </w:t>
      </w:r>
      <w:r w:rsidRPr="003C213A">
        <w:rPr>
          <w:rtl/>
        </w:rPr>
        <w:t>ثمره‌</w:t>
      </w:r>
      <w:r w:rsidRPr="003C213A">
        <w:rPr>
          <w:rFonts w:hint="cs"/>
          <w:rtl/>
        </w:rPr>
        <w:t>ی عملی ندارد.</w:t>
      </w:r>
    </w:p>
    <w:p w:rsidR="00F06733" w:rsidRPr="003C213A" w:rsidRDefault="00F06733" w:rsidP="00237181">
      <w:pPr>
        <w:jc w:val="both"/>
        <w:rPr>
          <w:rtl/>
        </w:rPr>
      </w:pPr>
      <w:r w:rsidRPr="000806CB">
        <w:rPr>
          <w:rFonts w:cs="B Titr" w:hint="cs"/>
          <w:sz w:val="24"/>
          <w:szCs w:val="24"/>
          <w:rtl/>
        </w:rPr>
        <w:t>مثال 3:</w:t>
      </w:r>
      <w:r w:rsidRPr="003C213A">
        <w:rPr>
          <w:rFonts w:hint="cs"/>
          <w:rtl/>
        </w:rPr>
        <w:t xml:space="preserve"> «</w:t>
      </w:r>
      <w:r w:rsidRPr="003C213A">
        <w:rPr>
          <w:rtl/>
        </w:rPr>
        <w:t>1- عِدَّةٌ مِنْ أَصْحَابِنَا عَنْ سَهْلِ بْنِ زِیادٍ عَنْ أَحْمَدَ بْنِ مُحَمَّدٍ عَنِ الْحُسَینِ بْنِ مُوسَی عَنْ زُرَارَةَ عَنْ أبی عَبْدِ اللَّه</w:t>
      </w:r>
      <w:r w:rsidRPr="003C213A">
        <w:rPr>
          <w:rFonts w:hint="cs"/>
          <w:rtl/>
        </w:rPr>
        <w:t>»</w:t>
      </w:r>
      <w:r w:rsidR="00237181">
        <w:rPr>
          <w:rFonts w:hint="cs"/>
          <w:rtl/>
        </w:rPr>
        <w:t>.</w:t>
      </w:r>
      <w:r w:rsidR="00237181">
        <w:rPr>
          <w:rStyle w:val="FootnoteReference"/>
          <w:rtl/>
        </w:rPr>
        <w:footnoteReference w:id="88"/>
      </w:r>
    </w:p>
    <w:p w:rsidR="00280968" w:rsidRPr="003C213A" w:rsidRDefault="00F06733" w:rsidP="00634270">
      <w:pPr>
        <w:jc w:val="both"/>
      </w:pPr>
      <w:r w:rsidRPr="003C213A">
        <w:rPr>
          <w:rFonts w:hint="cs"/>
          <w:rtl/>
        </w:rPr>
        <w:t>در این سند «کلینی» با دو واسطه از «احمد بن محمد» نقل روایت دارد؛ درنتیجه منظور «احمد بن محمد العاصمی»، «احمد بن محمد بن عیسی» و «احمد بن محمد بن خالد» نیست. برای تعیین این راوی باید بررسی کرد کدام «احمد بن محمد» استاد «سهل بن زیاد» و شاگرد «حسین بن موسی» است که طبق این بررسی، مراد «احمد بن محمد بن أبی نصر بزنطی» است.</w:t>
      </w:r>
    </w:p>
    <w:p w:rsidR="00280968" w:rsidRPr="003C213A" w:rsidRDefault="00280968" w:rsidP="00634270">
      <w:pPr>
        <w:jc w:val="both"/>
      </w:pPr>
      <w:r w:rsidRPr="003C213A">
        <w:br w:type="page"/>
      </w:r>
    </w:p>
    <w:p w:rsidR="00453289" w:rsidRDefault="008B04CE" w:rsidP="00453289">
      <w:pPr>
        <w:pStyle w:val="1"/>
        <w:rPr>
          <w:rFonts w:hint="cs"/>
          <w:rtl/>
        </w:rPr>
      </w:pPr>
      <w:bookmarkStart w:id="77" w:name="_Toc40762383"/>
      <w:r>
        <w:rPr>
          <w:rFonts w:hint="cs"/>
          <w:rtl/>
        </w:rPr>
        <w:lastRenderedPageBreak/>
        <w:t>جلسه هشتم</w:t>
      </w:r>
      <w:r w:rsidR="00B860E0">
        <w:rPr>
          <w:rFonts w:hint="cs"/>
          <w:rtl/>
        </w:rPr>
        <w:t>: توحید مختلفات</w:t>
      </w:r>
      <w:r w:rsidR="00FF6D1D">
        <w:rPr>
          <w:rFonts w:hint="cs"/>
          <w:rtl/>
        </w:rPr>
        <w:t xml:space="preserve"> و تلفظ اسامی روات</w:t>
      </w:r>
      <w:bookmarkEnd w:id="77"/>
    </w:p>
    <w:p w:rsidR="00FF6D1D" w:rsidRDefault="00D70D75" w:rsidP="00FF6D1D">
      <w:pPr>
        <w:pStyle w:val="2"/>
        <w:rPr>
          <w:rtl/>
        </w:rPr>
      </w:pPr>
      <w:bookmarkStart w:id="78" w:name="_Toc40762384"/>
      <w:r>
        <w:rPr>
          <w:rFonts w:hint="cs"/>
          <w:rtl/>
        </w:rPr>
        <w:t xml:space="preserve">1. </w:t>
      </w:r>
      <w:r w:rsidR="00FF6D1D">
        <w:rPr>
          <w:rFonts w:hint="cs"/>
          <w:rtl/>
        </w:rPr>
        <w:t>توحید مختلفات</w:t>
      </w:r>
      <w:bookmarkEnd w:id="78"/>
    </w:p>
    <w:p w:rsidR="005820A1" w:rsidRPr="005820A1" w:rsidRDefault="00951193" w:rsidP="005820A1">
      <w:pPr>
        <w:pStyle w:val="3"/>
        <w:rPr>
          <w:rtl/>
          <w:lang w:bidi="ar-SA"/>
        </w:rPr>
      </w:pPr>
      <w:bookmarkStart w:id="79" w:name="_Toc40762385"/>
      <w:r>
        <w:rPr>
          <w:rFonts w:hint="cs"/>
          <w:rtl/>
          <w:lang w:bidi="ar-SA"/>
        </w:rPr>
        <w:t xml:space="preserve">الف) </w:t>
      </w:r>
      <w:r w:rsidR="005820A1">
        <w:rPr>
          <w:rFonts w:hint="cs"/>
          <w:rtl/>
          <w:lang w:bidi="ar-SA"/>
        </w:rPr>
        <w:t>مقدمه</w:t>
      </w:r>
      <w:bookmarkEnd w:id="79"/>
    </w:p>
    <w:p w:rsidR="00280968" w:rsidRPr="003C213A" w:rsidRDefault="00280968" w:rsidP="00634270">
      <w:pPr>
        <w:jc w:val="both"/>
        <w:rPr>
          <w:rtl/>
        </w:rPr>
      </w:pPr>
      <w:r w:rsidRPr="003C213A">
        <w:rPr>
          <w:rFonts w:hint="cs"/>
          <w:rtl/>
        </w:rPr>
        <w:t xml:space="preserve">گاهی از عنوان عناوین مختلفی در اسناد </w:t>
      </w:r>
      <w:r w:rsidRPr="003C213A">
        <w:rPr>
          <w:rtl/>
        </w:rPr>
        <w:t>م</w:t>
      </w:r>
      <w:r w:rsidRPr="003C213A">
        <w:rPr>
          <w:rFonts w:hint="cs"/>
          <w:rtl/>
        </w:rPr>
        <w:t>ی‌</w:t>
      </w:r>
      <w:r w:rsidRPr="003C213A">
        <w:rPr>
          <w:rFonts w:hint="eastAsia"/>
          <w:rtl/>
        </w:rPr>
        <w:t>آ</w:t>
      </w:r>
      <w:r w:rsidRPr="003C213A">
        <w:rPr>
          <w:rFonts w:hint="cs"/>
          <w:rtl/>
        </w:rPr>
        <w:t>ی</w:t>
      </w:r>
      <w:r w:rsidRPr="003C213A">
        <w:rPr>
          <w:rFonts w:hint="eastAsia"/>
          <w:rtl/>
        </w:rPr>
        <w:t>ند</w:t>
      </w:r>
      <w:r w:rsidRPr="003C213A">
        <w:rPr>
          <w:rFonts w:hint="cs"/>
          <w:rtl/>
        </w:rPr>
        <w:t>؛ اما در حقیقت تمامی این عناوین یک نفر هستند و این از مواردی است که در سند باید به آن توجه شود.</w:t>
      </w:r>
    </w:p>
    <w:p w:rsidR="00280968" w:rsidRPr="003C213A" w:rsidRDefault="00280968" w:rsidP="005820A1">
      <w:pPr>
        <w:jc w:val="both"/>
        <w:rPr>
          <w:rtl/>
        </w:rPr>
      </w:pPr>
      <w:r w:rsidRPr="00951193">
        <w:rPr>
          <w:rFonts w:cs="B Titr" w:hint="cs"/>
          <w:sz w:val="28"/>
          <w:szCs w:val="24"/>
          <w:rtl/>
        </w:rPr>
        <w:t>مثال 1</w:t>
      </w:r>
      <w:r w:rsidR="005820A1" w:rsidRPr="00951193">
        <w:rPr>
          <w:rFonts w:cs="B Titr" w:hint="cs"/>
          <w:sz w:val="28"/>
          <w:szCs w:val="24"/>
          <w:rtl/>
        </w:rPr>
        <w:t>:</w:t>
      </w:r>
      <w:r w:rsidR="005820A1">
        <w:rPr>
          <w:rFonts w:hint="cs"/>
          <w:rtl/>
        </w:rPr>
        <w:t xml:space="preserve"> </w:t>
      </w:r>
      <w:r w:rsidRPr="003C213A">
        <w:rPr>
          <w:rFonts w:hint="cs"/>
          <w:rtl/>
        </w:rPr>
        <w:t xml:space="preserve">در «کافی» عنوان «ابوعلی الاشعری» بسیار وارد شده است؛ اما در کتب رجالی «نجاشی» و «شیخ» چنین عنوانی وجود ندارد. «ابوعلی الاشعری» </w:t>
      </w:r>
      <w:r w:rsidRPr="003C213A">
        <w:rPr>
          <w:rtl/>
        </w:rPr>
        <w:t>کن</w:t>
      </w:r>
      <w:r w:rsidRPr="003C213A">
        <w:rPr>
          <w:rFonts w:hint="cs"/>
          <w:rtl/>
        </w:rPr>
        <w:t>ی</w:t>
      </w:r>
      <w:r w:rsidRPr="003C213A">
        <w:rPr>
          <w:rFonts w:hint="eastAsia"/>
          <w:rtl/>
        </w:rPr>
        <w:t>ه‌</w:t>
      </w:r>
      <w:r w:rsidRPr="003C213A">
        <w:rPr>
          <w:rFonts w:hint="cs"/>
          <w:rtl/>
        </w:rPr>
        <w:t xml:space="preserve">ی «احمد بن ادریس اشعری قمی» است که در «کافی» </w:t>
      </w:r>
      <w:r w:rsidRPr="003C213A">
        <w:rPr>
          <w:rtl/>
        </w:rPr>
        <w:t>کن</w:t>
      </w:r>
      <w:r w:rsidRPr="003C213A">
        <w:rPr>
          <w:rFonts w:hint="cs"/>
          <w:rtl/>
        </w:rPr>
        <w:t>ی</w:t>
      </w:r>
      <w:r w:rsidRPr="003C213A">
        <w:rPr>
          <w:rFonts w:hint="eastAsia"/>
          <w:rtl/>
        </w:rPr>
        <w:t>ه‌</w:t>
      </w:r>
      <w:r w:rsidRPr="003C213A">
        <w:rPr>
          <w:rFonts w:hint="cs"/>
          <w:rtl/>
        </w:rPr>
        <w:t xml:space="preserve">ی او و در کتب رجالی نام اصلی وی آمده است. برای اینکه وثاقت «ابوعلی الاشعری» را بررسی کنیم باید در کتب رجالی به دنبال نام وی باشیم و اگر کسی توحید مختلفات را فرانگرفته باشد، </w:t>
      </w:r>
      <w:r w:rsidRPr="003C213A">
        <w:rPr>
          <w:rtl/>
        </w:rPr>
        <w:t>نم</w:t>
      </w:r>
      <w:r w:rsidRPr="003C213A">
        <w:rPr>
          <w:rFonts w:hint="cs"/>
          <w:rtl/>
        </w:rPr>
        <w:t>ی‌</w:t>
      </w:r>
      <w:r w:rsidRPr="003C213A">
        <w:rPr>
          <w:rFonts w:hint="eastAsia"/>
          <w:rtl/>
        </w:rPr>
        <w:t>تواند</w:t>
      </w:r>
      <w:r w:rsidRPr="003C213A">
        <w:rPr>
          <w:rFonts w:hint="cs"/>
          <w:rtl/>
        </w:rPr>
        <w:t xml:space="preserve"> این کار را انجام دهد.</w:t>
      </w:r>
    </w:p>
    <w:p w:rsidR="00280968" w:rsidRPr="003C213A" w:rsidRDefault="00280968" w:rsidP="005820A1">
      <w:pPr>
        <w:rPr>
          <w:rtl/>
        </w:rPr>
      </w:pPr>
      <w:r w:rsidRPr="00951193">
        <w:rPr>
          <w:rFonts w:cs="B Titr" w:hint="cs"/>
          <w:sz w:val="28"/>
          <w:szCs w:val="24"/>
          <w:rtl/>
        </w:rPr>
        <w:t>مثال 2</w:t>
      </w:r>
      <w:r w:rsidR="005820A1" w:rsidRPr="00951193">
        <w:rPr>
          <w:rFonts w:cs="B Titr" w:hint="cs"/>
          <w:sz w:val="28"/>
          <w:szCs w:val="24"/>
          <w:rtl/>
        </w:rPr>
        <w:t>:</w:t>
      </w:r>
      <w:r w:rsidR="005820A1">
        <w:rPr>
          <w:rFonts w:hint="cs"/>
          <w:rtl/>
        </w:rPr>
        <w:t xml:space="preserve"> </w:t>
      </w:r>
      <w:r w:rsidRPr="003C213A">
        <w:rPr>
          <w:rFonts w:hint="cs"/>
          <w:rtl/>
        </w:rPr>
        <w:t>نزدیک به 100 روایت در «من لا یحضره الفقیه» از «جعفر بن محمد بن مسرور» نقل شده است که چنین نامی در کتب رجالی نیست و این عنوان، عنوان «جعفر بن محمد بن قولویه»، صاحب کتاب «کامل الزیارات» است.</w:t>
      </w:r>
    </w:p>
    <w:p w:rsidR="00280968" w:rsidRPr="003C213A" w:rsidRDefault="00280968" w:rsidP="00634270">
      <w:pPr>
        <w:jc w:val="both"/>
        <w:rPr>
          <w:rtl/>
        </w:rPr>
      </w:pPr>
      <w:r w:rsidRPr="003C213A">
        <w:rPr>
          <w:rFonts w:hint="cs"/>
          <w:rtl/>
        </w:rPr>
        <w:t xml:space="preserve">باید با استفاده از </w:t>
      </w:r>
      <w:r w:rsidRPr="003C213A">
        <w:rPr>
          <w:rtl/>
        </w:rPr>
        <w:t>روش‌ها</w:t>
      </w:r>
      <w:r w:rsidRPr="003C213A">
        <w:rPr>
          <w:rFonts w:hint="cs"/>
          <w:rtl/>
        </w:rPr>
        <w:t>یی خاص، متوجه این اتحادها شد.</w:t>
      </w:r>
    </w:p>
    <w:p w:rsidR="00280968" w:rsidRPr="003C213A" w:rsidRDefault="00280968" w:rsidP="00634270">
      <w:pPr>
        <w:jc w:val="both"/>
        <w:rPr>
          <w:rtl/>
        </w:rPr>
      </w:pPr>
      <w:r w:rsidRPr="003C213A">
        <w:rPr>
          <w:rFonts w:hint="cs"/>
          <w:rtl/>
        </w:rPr>
        <w:t>در اینجا دو بحث وجود دارد:</w:t>
      </w:r>
    </w:p>
    <w:p w:rsidR="00717B4A" w:rsidRDefault="00951193" w:rsidP="00951193">
      <w:pPr>
        <w:pStyle w:val="3"/>
        <w:rPr>
          <w:rtl/>
        </w:rPr>
      </w:pPr>
      <w:bookmarkStart w:id="80" w:name="_Toc40762386"/>
      <w:r>
        <w:rPr>
          <w:rFonts w:hint="cs"/>
          <w:rtl/>
        </w:rPr>
        <w:t xml:space="preserve">ب) </w:t>
      </w:r>
      <w:r w:rsidR="00280968" w:rsidRPr="000806CB">
        <w:rPr>
          <w:rFonts w:hint="cs"/>
          <w:rtl/>
        </w:rPr>
        <w:t>امکان اتحاد</w:t>
      </w:r>
      <w:bookmarkEnd w:id="80"/>
    </w:p>
    <w:p w:rsidR="00280968" w:rsidRPr="003C213A" w:rsidRDefault="00280968" w:rsidP="00717B4A">
      <w:pPr>
        <w:jc w:val="both"/>
        <w:rPr>
          <w:rtl/>
        </w:rPr>
      </w:pPr>
      <w:r w:rsidRPr="003C213A">
        <w:rPr>
          <w:rFonts w:hint="cs"/>
          <w:rtl/>
        </w:rPr>
        <w:t xml:space="preserve">کسی منکر امکان اتحاد نشده است. افراد </w:t>
      </w:r>
      <w:r w:rsidRPr="003C213A">
        <w:rPr>
          <w:rtl/>
        </w:rPr>
        <w:t>عرب‌زبان</w:t>
      </w:r>
      <w:r w:rsidRPr="003C213A">
        <w:rPr>
          <w:rFonts w:hint="cs"/>
          <w:rtl/>
        </w:rPr>
        <w:t xml:space="preserve"> هم اسم دارند، هم لقب و هم کنیه و ممکن است در سند </w:t>
      </w:r>
      <w:r w:rsidRPr="003C213A">
        <w:rPr>
          <w:rtl/>
        </w:rPr>
        <w:t>کن</w:t>
      </w:r>
      <w:r w:rsidRPr="003C213A">
        <w:rPr>
          <w:rFonts w:hint="cs"/>
          <w:rtl/>
        </w:rPr>
        <w:t>ی</w:t>
      </w:r>
      <w:r w:rsidRPr="003C213A">
        <w:rPr>
          <w:rFonts w:hint="eastAsia"/>
          <w:rtl/>
        </w:rPr>
        <w:t>ه‌</w:t>
      </w:r>
      <w:r w:rsidRPr="003C213A">
        <w:rPr>
          <w:rFonts w:hint="cs"/>
          <w:rtl/>
        </w:rPr>
        <w:t xml:space="preserve">ی راوی ذکر شود و در کتاب رجالی نام او بیاید؛ </w:t>
      </w:r>
      <w:r w:rsidRPr="003C213A">
        <w:rPr>
          <w:rtl/>
        </w:rPr>
        <w:t>همان‌گونه</w:t>
      </w:r>
      <w:r w:rsidRPr="003C213A">
        <w:rPr>
          <w:rFonts w:hint="cs"/>
          <w:rtl/>
        </w:rPr>
        <w:t xml:space="preserve"> که در مورد «ابوعلی الاشعری» گفته شد.</w:t>
      </w:r>
    </w:p>
    <w:p w:rsidR="00280968" w:rsidRPr="003C213A" w:rsidRDefault="00280968" w:rsidP="00634270">
      <w:pPr>
        <w:jc w:val="both"/>
        <w:rPr>
          <w:rtl/>
        </w:rPr>
      </w:pPr>
      <w:r w:rsidRPr="003C213A">
        <w:rPr>
          <w:rFonts w:hint="cs"/>
          <w:rtl/>
        </w:rPr>
        <w:t xml:space="preserve">همچنین در زبان عربی در بسیاری از اوقات، شخص به پدربزرگ خود نسبت داده </w:t>
      </w:r>
      <w:r w:rsidRPr="003C213A">
        <w:rPr>
          <w:rtl/>
        </w:rPr>
        <w:t>م</w:t>
      </w:r>
      <w:r w:rsidRPr="003C213A">
        <w:rPr>
          <w:rFonts w:hint="cs"/>
          <w:rtl/>
        </w:rPr>
        <w:t>ی‌</w:t>
      </w:r>
      <w:r w:rsidRPr="003C213A">
        <w:rPr>
          <w:rFonts w:hint="eastAsia"/>
          <w:rtl/>
        </w:rPr>
        <w:t>شود</w:t>
      </w:r>
      <w:r w:rsidRPr="003C213A">
        <w:rPr>
          <w:rFonts w:hint="cs"/>
          <w:rtl/>
        </w:rPr>
        <w:t xml:space="preserve"> که ممکن است همین نام در کتب دیگر به پدر خود نسبت داده شود. </w:t>
      </w:r>
      <w:r w:rsidRPr="003C213A">
        <w:rPr>
          <w:rtl/>
        </w:rPr>
        <w:t>به‌طور</w:t>
      </w:r>
      <w:r w:rsidRPr="003C213A">
        <w:rPr>
          <w:rFonts w:hint="cs"/>
          <w:rtl/>
        </w:rPr>
        <w:t xml:space="preserve"> مثال در کتاب «نجاشی» اسم شخصی به نام «محمد بن جمهور» وارد شده است؛ اما «شیخ طوسی» هم در کتاب رجال و هم در کتاب فهرست و همچنین «ابن غضائری» اسم وی را «محمد بن حسن بن جمهور» ذکر </w:t>
      </w:r>
      <w:r w:rsidRPr="003C213A">
        <w:rPr>
          <w:rtl/>
        </w:rPr>
        <w:t>م</w:t>
      </w:r>
      <w:r w:rsidRPr="003C213A">
        <w:rPr>
          <w:rFonts w:hint="cs"/>
          <w:rtl/>
        </w:rPr>
        <w:t>ی‌</w:t>
      </w:r>
      <w:r w:rsidRPr="003C213A">
        <w:rPr>
          <w:rFonts w:hint="eastAsia"/>
          <w:rtl/>
        </w:rPr>
        <w:t>کنند</w:t>
      </w:r>
      <w:r w:rsidRPr="003C213A">
        <w:rPr>
          <w:rFonts w:hint="cs"/>
          <w:rtl/>
        </w:rPr>
        <w:t>؛ یعنی در حقیقت «جمهور» نام پدربزرگ «محمد» بوده است اما ازآنجاکه نسبت دادن به پدربزرگ مرسوم بوده است، به‌جای «محمد بن حسن بن جمهور»، «محمد بن جمهور» گفته شده است.</w:t>
      </w:r>
    </w:p>
    <w:p w:rsidR="00717B4A" w:rsidRDefault="00951193" w:rsidP="00951193">
      <w:pPr>
        <w:pStyle w:val="3"/>
        <w:rPr>
          <w:rtl/>
        </w:rPr>
      </w:pPr>
      <w:bookmarkStart w:id="81" w:name="_Toc40762387"/>
      <w:r>
        <w:rPr>
          <w:rFonts w:hint="cs"/>
          <w:rtl/>
        </w:rPr>
        <w:t xml:space="preserve">ج) </w:t>
      </w:r>
      <w:r w:rsidR="00280968" w:rsidRPr="000806CB">
        <w:rPr>
          <w:rFonts w:hint="cs"/>
          <w:rtl/>
        </w:rPr>
        <w:t>وقوع اتحاد</w:t>
      </w:r>
      <w:r w:rsidR="00717B4A">
        <w:rPr>
          <w:rFonts w:hint="cs"/>
          <w:rtl/>
        </w:rPr>
        <w:t xml:space="preserve"> و </w:t>
      </w:r>
      <w:r w:rsidR="00625939">
        <w:rPr>
          <w:rFonts w:hint="cs"/>
          <w:rtl/>
        </w:rPr>
        <w:t>راه‌حل‌های</w:t>
      </w:r>
      <w:r w:rsidR="00717B4A">
        <w:rPr>
          <w:rFonts w:hint="cs"/>
          <w:rtl/>
        </w:rPr>
        <w:t xml:space="preserve"> آن</w:t>
      </w:r>
      <w:bookmarkEnd w:id="81"/>
    </w:p>
    <w:p w:rsidR="00280968" w:rsidRPr="003C213A" w:rsidRDefault="00280968" w:rsidP="00717B4A">
      <w:pPr>
        <w:jc w:val="both"/>
        <w:rPr>
          <w:rtl/>
        </w:rPr>
      </w:pPr>
      <w:r w:rsidRPr="003C213A">
        <w:rPr>
          <w:rtl/>
        </w:rPr>
        <w:t>عمده‌</w:t>
      </w:r>
      <w:r w:rsidRPr="003C213A">
        <w:rPr>
          <w:rFonts w:hint="cs"/>
          <w:rtl/>
        </w:rPr>
        <w:t xml:space="preserve">ی بحث در این است که چگونه باید عناوین متحد را شناخت که چند </w:t>
      </w:r>
      <w:r w:rsidRPr="003C213A">
        <w:rPr>
          <w:rtl/>
        </w:rPr>
        <w:t>راه‌حل</w:t>
      </w:r>
      <w:r w:rsidRPr="003C213A">
        <w:rPr>
          <w:rFonts w:hint="cs"/>
          <w:rtl/>
        </w:rPr>
        <w:t xml:space="preserve"> برای آن وجود دارد:</w:t>
      </w:r>
    </w:p>
    <w:p w:rsidR="00280968" w:rsidRPr="00B6480E" w:rsidRDefault="00280968" w:rsidP="000710C3">
      <w:pPr>
        <w:ind w:left="720"/>
        <w:jc w:val="both"/>
        <w:rPr>
          <w:rtl/>
        </w:rPr>
      </w:pPr>
      <w:r w:rsidRPr="00B6480E">
        <w:rPr>
          <w:rFonts w:hint="cs"/>
          <w:rtl/>
        </w:rPr>
        <w:t>1. اتحاد کتاب.</w:t>
      </w:r>
    </w:p>
    <w:p w:rsidR="00280968" w:rsidRPr="006142D2" w:rsidRDefault="00280968" w:rsidP="003729C2">
      <w:pPr>
        <w:ind w:left="720"/>
        <w:jc w:val="both"/>
        <w:rPr>
          <w:rtl/>
        </w:rPr>
      </w:pPr>
      <w:r w:rsidRPr="006142D2">
        <w:rPr>
          <w:rFonts w:hint="cs"/>
          <w:rtl/>
        </w:rPr>
        <w:t>2. اتحاد کنیه، لقب و اسم.</w:t>
      </w:r>
      <w:r w:rsidRPr="005170B9">
        <w:rPr>
          <w:vertAlign w:val="superscript"/>
          <w:rtl/>
        </w:rPr>
        <w:footnoteReference w:id="89"/>
      </w:r>
    </w:p>
    <w:p w:rsidR="00280968" w:rsidRPr="00B6480E" w:rsidRDefault="00280968" w:rsidP="000710C3">
      <w:pPr>
        <w:ind w:left="720"/>
        <w:jc w:val="both"/>
        <w:rPr>
          <w:rtl/>
        </w:rPr>
      </w:pPr>
      <w:r w:rsidRPr="00B6480E">
        <w:rPr>
          <w:rFonts w:hint="cs"/>
          <w:rtl/>
        </w:rPr>
        <w:t>3. اتحاد راوی و مروی عنه.</w:t>
      </w:r>
    </w:p>
    <w:p w:rsidR="00280968" w:rsidRPr="00B6480E" w:rsidRDefault="00280968" w:rsidP="000710C3">
      <w:pPr>
        <w:ind w:left="720"/>
        <w:jc w:val="both"/>
        <w:rPr>
          <w:rtl/>
        </w:rPr>
      </w:pPr>
      <w:r w:rsidRPr="00B6480E">
        <w:rPr>
          <w:rFonts w:hint="cs"/>
          <w:rtl/>
        </w:rPr>
        <w:t xml:space="preserve">4. </w:t>
      </w:r>
      <w:r w:rsidRPr="00B6480E">
        <w:rPr>
          <w:rtl/>
        </w:rPr>
        <w:t>توج</w:t>
      </w:r>
      <w:r w:rsidRPr="00B6480E">
        <w:rPr>
          <w:rFonts w:hint="cs"/>
          <w:rtl/>
        </w:rPr>
        <w:t>ی</w:t>
      </w:r>
      <w:r w:rsidRPr="00B6480E">
        <w:rPr>
          <w:rFonts w:hint="eastAsia"/>
          <w:rtl/>
        </w:rPr>
        <w:t>ه‌پذ</w:t>
      </w:r>
      <w:r w:rsidRPr="00B6480E">
        <w:rPr>
          <w:rFonts w:hint="cs"/>
          <w:rtl/>
        </w:rPr>
        <w:t>ی</w:t>
      </w:r>
      <w:r w:rsidRPr="00B6480E">
        <w:rPr>
          <w:rFonts w:hint="eastAsia"/>
          <w:rtl/>
        </w:rPr>
        <w:t>ر</w:t>
      </w:r>
      <w:r w:rsidRPr="00B6480E">
        <w:rPr>
          <w:rFonts w:hint="cs"/>
          <w:rtl/>
        </w:rPr>
        <w:t>ی تعبیرات مختلف یک راوی به لحاظ ادبی.</w:t>
      </w:r>
    </w:p>
    <w:p w:rsidR="00625939" w:rsidRDefault="00280968" w:rsidP="00625939">
      <w:pPr>
        <w:pStyle w:val="3"/>
        <w:rPr>
          <w:rtl/>
        </w:rPr>
      </w:pPr>
      <w:bookmarkStart w:id="82" w:name="_Toc40762388"/>
      <w:r w:rsidRPr="000806CB">
        <w:rPr>
          <w:rFonts w:hint="cs"/>
          <w:rtl/>
        </w:rPr>
        <w:t>مثال 1</w:t>
      </w:r>
      <w:r w:rsidR="006A677A" w:rsidRPr="000806CB">
        <w:rPr>
          <w:rFonts w:hint="cs"/>
          <w:rtl/>
        </w:rPr>
        <w:t>:</w:t>
      </w:r>
      <w:r w:rsidR="006A677A">
        <w:rPr>
          <w:rFonts w:hint="cs"/>
          <w:rtl/>
        </w:rPr>
        <w:t xml:space="preserve"> </w:t>
      </w:r>
      <w:r w:rsidRPr="000806CB">
        <w:rPr>
          <w:rFonts w:hint="cs"/>
          <w:rtl/>
        </w:rPr>
        <w:t>«محمد بن جمهور» و «محمد بن حسن بن جمهور»</w:t>
      </w:r>
      <w:bookmarkEnd w:id="82"/>
    </w:p>
    <w:p w:rsidR="00280968" w:rsidRPr="003C213A" w:rsidRDefault="00280968" w:rsidP="00625939">
      <w:pPr>
        <w:jc w:val="both"/>
        <w:rPr>
          <w:rtl/>
        </w:rPr>
      </w:pPr>
      <w:r w:rsidRPr="003C213A">
        <w:rPr>
          <w:rFonts w:hint="cs"/>
          <w:rtl/>
        </w:rPr>
        <w:t xml:space="preserve">«شیخ طوسی» در «فهرست» نام «محمد بن الحسن بن جمهور العمی البصری» را ذکر کرده و «نجاشی» نام «محمد بن جمهور ابوعبدالله العمی» را آورده است. با </w:t>
      </w:r>
      <w:r w:rsidRPr="003C213A">
        <w:rPr>
          <w:rtl/>
        </w:rPr>
        <w:t>مقا</w:t>
      </w:r>
      <w:r w:rsidRPr="003C213A">
        <w:rPr>
          <w:rFonts w:hint="cs"/>
          <w:rtl/>
        </w:rPr>
        <w:t>ی</w:t>
      </w:r>
      <w:r w:rsidRPr="003C213A">
        <w:rPr>
          <w:rFonts w:hint="eastAsia"/>
          <w:rtl/>
        </w:rPr>
        <w:t>سه‌</w:t>
      </w:r>
      <w:r w:rsidRPr="003C213A">
        <w:rPr>
          <w:rFonts w:hint="cs"/>
          <w:rtl/>
        </w:rPr>
        <w:t xml:space="preserve">ی قرائنی که در عبارات مربوط به این دو آمده است، </w:t>
      </w:r>
      <w:r w:rsidRPr="003C213A">
        <w:rPr>
          <w:rtl/>
        </w:rPr>
        <w:t>م</w:t>
      </w:r>
      <w:r w:rsidRPr="003C213A">
        <w:rPr>
          <w:rFonts w:hint="cs"/>
          <w:rtl/>
        </w:rPr>
        <w:t>ی‌</w:t>
      </w:r>
      <w:r w:rsidRPr="003C213A">
        <w:rPr>
          <w:rFonts w:hint="eastAsia"/>
          <w:rtl/>
        </w:rPr>
        <w:t>توان</w:t>
      </w:r>
      <w:r w:rsidRPr="003C213A">
        <w:rPr>
          <w:rFonts w:hint="cs"/>
          <w:rtl/>
        </w:rPr>
        <w:t xml:space="preserve"> به اتحاد این دو عنوان پی برد.</w:t>
      </w:r>
    </w:p>
    <w:p w:rsidR="00280968" w:rsidRPr="003C213A" w:rsidRDefault="00280968" w:rsidP="00D770EB">
      <w:pPr>
        <w:jc w:val="both"/>
        <w:rPr>
          <w:rtl/>
        </w:rPr>
      </w:pPr>
      <w:r w:rsidRPr="000806CB">
        <w:rPr>
          <w:rFonts w:cs="B Titr" w:hint="cs"/>
          <w:sz w:val="24"/>
          <w:szCs w:val="24"/>
          <w:rtl/>
        </w:rPr>
        <w:t>عبارت «شیخ طوسی»:</w:t>
      </w:r>
      <w:r w:rsidR="00F41C88">
        <w:rPr>
          <w:rFonts w:hint="cs"/>
          <w:rtl/>
        </w:rPr>
        <w:t xml:space="preserve"> </w:t>
      </w:r>
      <w:r w:rsidRPr="003C213A">
        <w:rPr>
          <w:rFonts w:hint="cs"/>
          <w:rtl/>
        </w:rPr>
        <w:t>«</w:t>
      </w:r>
      <w:r w:rsidRPr="003C213A">
        <w:rPr>
          <w:rtl/>
        </w:rPr>
        <w:t>[627] محمّد [بن الحسن]</w:t>
      </w:r>
      <w:r w:rsidR="00F41C88">
        <w:rPr>
          <w:rFonts w:hint="cs"/>
          <w:rtl/>
        </w:rPr>
        <w:t xml:space="preserve"> </w:t>
      </w:r>
      <w:r w:rsidRPr="003C213A">
        <w:rPr>
          <w:rtl/>
        </w:rPr>
        <w:t>محمّد بن الحسن بن جمهور العمی البصری.</w:t>
      </w:r>
      <w:r w:rsidR="00F41C88">
        <w:rPr>
          <w:rFonts w:hint="cs"/>
          <w:rtl/>
        </w:rPr>
        <w:t xml:space="preserve"> </w:t>
      </w:r>
      <w:r w:rsidRPr="003C213A">
        <w:rPr>
          <w:rtl/>
        </w:rPr>
        <w:t>له کتب جماعة، منها: کتاب الملاحم، کتاب الواحدة، کتاب صاحب الزمان، و الرسالة المذهبّة عن الرضا علیه‌السلام، و له کتاب وقت خروج القائم علیه‌السلام</w:t>
      </w:r>
      <w:r w:rsidRPr="003C213A">
        <w:rPr>
          <w:rFonts w:hint="cs"/>
          <w:rtl/>
        </w:rPr>
        <w:t>.</w:t>
      </w:r>
      <w:r w:rsidR="00F41C88">
        <w:rPr>
          <w:rFonts w:hint="cs"/>
          <w:rtl/>
        </w:rPr>
        <w:t xml:space="preserve"> </w:t>
      </w:r>
      <w:r w:rsidRPr="003C213A">
        <w:rPr>
          <w:rtl/>
        </w:rPr>
        <w:t>أخبرنا بروایاته کلّها- إلّا ما کان فیها من غلوّ أو تخلیط- جماعة، عن محمّد بن علی بن الحسین، عن أبیه، عن سعد بن عبد اللّه، عن أحمد بن الحسین بن سعید، عن محمّد بن جمهور.</w:t>
      </w:r>
      <w:r w:rsidR="00F41C88">
        <w:rPr>
          <w:rFonts w:hint="cs"/>
          <w:rtl/>
        </w:rPr>
        <w:t xml:space="preserve"> </w:t>
      </w:r>
      <w:r w:rsidRPr="003C213A">
        <w:rPr>
          <w:rtl/>
        </w:rPr>
        <w:t>و رواها محمّد بن علی (بن الحسین) عن محمّد بن الحسن بن الولید، عن الحسن بن متیل، عن محمّد بن أحمد العلوی، عن العمرکی ابن علی، عن محمّد بن جمهور</w:t>
      </w:r>
      <w:r w:rsidRPr="003C213A">
        <w:rPr>
          <w:rFonts w:hint="cs"/>
          <w:rtl/>
        </w:rPr>
        <w:t>»</w:t>
      </w:r>
      <w:r w:rsidR="00D770EB">
        <w:rPr>
          <w:rFonts w:hint="cs"/>
          <w:rtl/>
        </w:rPr>
        <w:t>.</w:t>
      </w:r>
      <w:r w:rsidR="00D770EB">
        <w:rPr>
          <w:rStyle w:val="FootnoteReference"/>
          <w:rtl/>
        </w:rPr>
        <w:footnoteReference w:id="90"/>
      </w:r>
    </w:p>
    <w:p w:rsidR="00280968" w:rsidRPr="003C213A" w:rsidRDefault="00280968" w:rsidP="00E27C92">
      <w:pPr>
        <w:jc w:val="both"/>
        <w:rPr>
          <w:rtl/>
        </w:rPr>
      </w:pPr>
      <w:r w:rsidRPr="000806CB">
        <w:rPr>
          <w:rFonts w:cs="B Titr" w:hint="cs"/>
          <w:sz w:val="24"/>
          <w:szCs w:val="24"/>
          <w:rtl/>
        </w:rPr>
        <w:lastRenderedPageBreak/>
        <w:t>عبارت «نجاشی»:</w:t>
      </w:r>
      <w:r w:rsidR="00F41C88">
        <w:rPr>
          <w:rFonts w:hint="cs"/>
          <w:rtl/>
        </w:rPr>
        <w:t xml:space="preserve"> </w:t>
      </w:r>
      <w:r w:rsidRPr="003C213A">
        <w:rPr>
          <w:rFonts w:hint="cs"/>
          <w:rtl/>
        </w:rPr>
        <w:t>«</w:t>
      </w:r>
      <w:r w:rsidRPr="003C213A">
        <w:rPr>
          <w:rtl/>
        </w:rPr>
        <w:t>901 محمد بن جمهور أبو عبد الله العم</w:t>
      </w:r>
      <w:r w:rsidRPr="003C213A">
        <w:rPr>
          <w:rFonts w:hint="cs"/>
          <w:rtl/>
        </w:rPr>
        <w:t>ی</w:t>
      </w:r>
      <w:r w:rsidR="00F41C88">
        <w:rPr>
          <w:rFonts w:hint="cs"/>
          <w:rtl/>
        </w:rPr>
        <w:t xml:space="preserve"> </w:t>
      </w:r>
      <w:r w:rsidRPr="003C213A">
        <w:rPr>
          <w:rtl/>
        </w:rPr>
        <w:t xml:space="preserve">ضعیف فی الحدیث، فاسد المذهب، و قیل فیه أشیاء الله أعلم بها من عظمها. روی عن الرضا علیه‌السلام. و له کتب: کتاب الملاحم الکبیر، کتاب نوادر الحج، کتاب أدب العلم. أخبرنا محمد بن علی الکاتب قال: حدثنا محمد بن عبد الله قال: حدثنا علی بن الحسین الهذلی المسعودی قال: لقیت الحسن بن محمد بن جمهور فقال لی: حدثنی </w:t>
      </w:r>
      <w:r w:rsidR="00FB5D61" w:rsidRPr="003C213A">
        <w:rPr>
          <w:rFonts w:hint="cs"/>
          <w:rtl/>
        </w:rPr>
        <w:t>أ</w:t>
      </w:r>
      <w:r w:rsidRPr="003C213A">
        <w:rPr>
          <w:rtl/>
        </w:rPr>
        <w:t>بی محمد بن جمهور، و هو ابن مائة و عشر سنین. أخبرنا ابن شاذان، عن أحمد بن محمد بن یحیی قال: حدثنا سعد قال: حدثنا أحمد بن الحسین بن سعید، عن محمد بن جمهور بجمیع کتبه</w:t>
      </w:r>
      <w:r w:rsidRPr="003C213A">
        <w:rPr>
          <w:rFonts w:hint="cs"/>
          <w:rtl/>
        </w:rPr>
        <w:t>»</w:t>
      </w:r>
      <w:r w:rsidR="00E27C92">
        <w:rPr>
          <w:rFonts w:hint="cs"/>
          <w:rtl/>
        </w:rPr>
        <w:t>.</w:t>
      </w:r>
      <w:r w:rsidR="00E27C92">
        <w:rPr>
          <w:rStyle w:val="FootnoteReference"/>
          <w:rtl/>
        </w:rPr>
        <w:footnoteReference w:id="91"/>
      </w:r>
    </w:p>
    <w:p w:rsidR="00280968" w:rsidRPr="003C213A" w:rsidRDefault="00280968" w:rsidP="00634270">
      <w:pPr>
        <w:jc w:val="both"/>
        <w:rPr>
          <w:rtl/>
        </w:rPr>
      </w:pPr>
      <w:r w:rsidRPr="003C213A">
        <w:rPr>
          <w:rFonts w:hint="cs"/>
          <w:rtl/>
        </w:rPr>
        <w:t xml:space="preserve">چند قرینه در این دو عبارت وجود دارد که اتحاد این دو عنوان را نشان </w:t>
      </w:r>
      <w:r w:rsidRPr="003C213A">
        <w:rPr>
          <w:rtl/>
        </w:rPr>
        <w:t>م</w:t>
      </w:r>
      <w:r w:rsidRPr="003C213A">
        <w:rPr>
          <w:rFonts w:hint="cs"/>
          <w:rtl/>
        </w:rPr>
        <w:t>ی‌</w:t>
      </w:r>
      <w:r w:rsidRPr="003C213A">
        <w:rPr>
          <w:rFonts w:hint="eastAsia"/>
          <w:rtl/>
        </w:rPr>
        <w:t>دهد</w:t>
      </w:r>
      <w:r w:rsidRPr="003C213A">
        <w:rPr>
          <w:rFonts w:hint="cs"/>
          <w:rtl/>
        </w:rPr>
        <w:t>:</w:t>
      </w:r>
    </w:p>
    <w:p w:rsidR="00280968" w:rsidRPr="003C213A" w:rsidRDefault="00280968" w:rsidP="00634270">
      <w:pPr>
        <w:jc w:val="both"/>
        <w:rPr>
          <w:rtl/>
        </w:rPr>
      </w:pPr>
      <w:r w:rsidRPr="000806CB">
        <w:rPr>
          <w:rFonts w:cs="B Titr" w:hint="cs"/>
          <w:sz w:val="24"/>
          <w:szCs w:val="24"/>
          <w:rtl/>
        </w:rPr>
        <w:t>1.</w:t>
      </w:r>
      <w:r w:rsidRPr="003C213A">
        <w:rPr>
          <w:rFonts w:hint="cs"/>
          <w:rtl/>
        </w:rPr>
        <w:t xml:space="preserve"> هر دو نام به‌عنوان </w:t>
      </w:r>
      <w:r w:rsidRPr="003C213A">
        <w:rPr>
          <w:rtl/>
        </w:rPr>
        <w:t>نو</w:t>
      </w:r>
      <w:r w:rsidRPr="003C213A">
        <w:rPr>
          <w:rFonts w:hint="cs"/>
          <w:rtl/>
        </w:rPr>
        <w:t>ی</w:t>
      </w:r>
      <w:r w:rsidRPr="003C213A">
        <w:rPr>
          <w:rFonts w:hint="eastAsia"/>
          <w:rtl/>
        </w:rPr>
        <w:t>سنده‌</w:t>
      </w:r>
      <w:r w:rsidRPr="003C213A">
        <w:rPr>
          <w:rFonts w:hint="cs"/>
          <w:rtl/>
        </w:rPr>
        <w:t xml:space="preserve">ی کتاب «ملاحم» معرفی </w:t>
      </w:r>
      <w:r w:rsidRPr="003C213A">
        <w:rPr>
          <w:rtl/>
        </w:rPr>
        <w:t>شده‌اند</w:t>
      </w:r>
      <w:r w:rsidRPr="003C213A">
        <w:rPr>
          <w:rFonts w:hint="cs"/>
          <w:rtl/>
        </w:rPr>
        <w:t xml:space="preserve">؛ درنتیجه «وحدت کتاب» یکی از قرائنی است که اتحاد عناوین را نشان </w:t>
      </w:r>
      <w:r w:rsidRPr="003C213A">
        <w:rPr>
          <w:rtl/>
        </w:rPr>
        <w:t>م</w:t>
      </w:r>
      <w:r w:rsidRPr="003C213A">
        <w:rPr>
          <w:rFonts w:hint="cs"/>
          <w:rtl/>
        </w:rPr>
        <w:t>ی‌</w:t>
      </w:r>
      <w:r w:rsidRPr="003C213A">
        <w:rPr>
          <w:rFonts w:hint="eastAsia"/>
          <w:rtl/>
        </w:rPr>
        <w:t>دهد</w:t>
      </w:r>
      <w:r w:rsidRPr="003C213A">
        <w:rPr>
          <w:rFonts w:hint="cs"/>
          <w:rtl/>
        </w:rPr>
        <w:t>.</w:t>
      </w:r>
    </w:p>
    <w:p w:rsidR="00280968" w:rsidRPr="003C213A" w:rsidRDefault="00280968" w:rsidP="00634270">
      <w:pPr>
        <w:jc w:val="both"/>
        <w:rPr>
          <w:rtl/>
        </w:rPr>
      </w:pPr>
      <w:r w:rsidRPr="000806CB">
        <w:rPr>
          <w:rFonts w:cs="B Titr" w:hint="cs"/>
          <w:sz w:val="24"/>
          <w:szCs w:val="24"/>
          <w:rtl/>
        </w:rPr>
        <w:t>2.</w:t>
      </w:r>
      <w:r w:rsidRPr="003C213A">
        <w:rPr>
          <w:rFonts w:hint="cs"/>
          <w:rtl/>
        </w:rPr>
        <w:t xml:space="preserve"> برای هر دو نام، لقب «العمی» آورده شده است؛ پس «وحدت لقب» نیز یکی از قرائن اتحاد است. همچنین «وحدت کنیه» نیز از قرائن اتحاد به شمار </w:t>
      </w:r>
      <w:r w:rsidRPr="003C213A">
        <w:rPr>
          <w:rtl/>
        </w:rPr>
        <w:t>م</w:t>
      </w:r>
      <w:r w:rsidRPr="003C213A">
        <w:rPr>
          <w:rFonts w:hint="cs"/>
          <w:rtl/>
        </w:rPr>
        <w:t>ی‌</w:t>
      </w:r>
      <w:r w:rsidRPr="003C213A">
        <w:rPr>
          <w:rFonts w:hint="eastAsia"/>
          <w:rtl/>
        </w:rPr>
        <w:t>رود</w:t>
      </w:r>
      <w:r w:rsidRPr="003C213A">
        <w:rPr>
          <w:rFonts w:hint="cs"/>
          <w:rtl/>
        </w:rPr>
        <w:t>.</w:t>
      </w:r>
    </w:p>
    <w:p w:rsidR="00280968" w:rsidRPr="003C213A" w:rsidRDefault="00280968" w:rsidP="00634270">
      <w:pPr>
        <w:jc w:val="both"/>
        <w:rPr>
          <w:rtl/>
        </w:rPr>
      </w:pPr>
      <w:r w:rsidRPr="000806CB">
        <w:rPr>
          <w:rFonts w:cs="B Titr" w:hint="cs"/>
          <w:sz w:val="24"/>
          <w:szCs w:val="24"/>
          <w:rtl/>
        </w:rPr>
        <w:t>3.</w:t>
      </w:r>
      <w:r w:rsidRPr="003C213A">
        <w:rPr>
          <w:rFonts w:hint="cs"/>
          <w:rtl/>
        </w:rPr>
        <w:t xml:space="preserve"> در هر دو عبارت، راویان واحدی برای هر دو نام ذکر </w:t>
      </w:r>
      <w:r w:rsidRPr="003C213A">
        <w:rPr>
          <w:rtl/>
        </w:rPr>
        <w:t>شده‌اند</w:t>
      </w:r>
      <w:r w:rsidRPr="003C213A">
        <w:rPr>
          <w:rFonts w:hint="cs"/>
          <w:rtl/>
        </w:rPr>
        <w:t xml:space="preserve">؛ </w:t>
      </w:r>
      <w:r w:rsidRPr="003C213A">
        <w:rPr>
          <w:rtl/>
        </w:rPr>
        <w:t>به‌طور</w:t>
      </w:r>
      <w:r w:rsidRPr="003C213A">
        <w:rPr>
          <w:rFonts w:hint="cs"/>
          <w:rtl/>
        </w:rPr>
        <w:t xml:space="preserve"> مثال «احمد بن الحسین بن سعید» که راوی کتاب «ملاحم» است، در هر دو عنوان ذکر شده است؛ درنتیجه «وحدت راوی» به شناخت اتحاد کمک </w:t>
      </w:r>
      <w:r w:rsidRPr="003C213A">
        <w:rPr>
          <w:rtl/>
        </w:rPr>
        <w:t>م</w:t>
      </w:r>
      <w:r w:rsidRPr="003C213A">
        <w:rPr>
          <w:rFonts w:hint="cs"/>
          <w:rtl/>
        </w:rPr>
        <w:t>ی‌</w:t>
      </w:r>
      <w:r w:rsidRPr="003C213A">
        <w:rPr>
          <w:rFonts w:hint="eastAsia"/>
          <w:rtl/>
        </w:rPr>
        <w:t>کند</w:t>
      </w:r>
      <w:r w:rsidRPr="003C213A">
        <w:rPr>
          <w:rFonts w:hint="cs"/>
          <w:rtl/>
        </w:rPr>
        <w:t xml:space="preserve">. همچنین «وحدت مروی عنه» از </w:t>
      </w:r>
      <w:r w:rsidRPr="003C213A">
        <w:rPr>
          <w:rtl/>
        </w:rPr>
        <w:t>راه‌ها</w:t>
      </w:r>
      <w:r w:rsidRPr="003C213A">
        <w:rPr>
          <w:rFonts w:hint="cs"/>
          <w:rtl/>
        </w:rPr>
        <w:t>ی شناخت اتحاد است.</w:t>
      </w:r>
    </w:p>
    <w:p w:rsidR="00280968" w:rsidRPr="003C213A" w:rsidRDefault="00280968" w:rsidP="00634270">
      <w:pPr>
        <w:jc w:val="both"/>
        <w:rPr>
          <w:rtl/>
        </w:rPr>
      </w:pPr>
      <w:r w:rsidRPr="000806CB">
        <w:rPr>
          <w:rFonts w:cs="B Titr" w:hint="cs"/>
          <w:sz w:val="24"/>
          <w:szCs w:val="24"/>
          <w:rtl/>
        </w:rPr>
        <w:t>4.</w:t>
      </w:r>
      <w:r w:rsidRPr="003C213A">
        <w:rPr>
          <w:rFonts w:hint="cs"/>
          <w:rtl/>
        </w:rPr>
        <w:t xml:space="preserve"> </w:t>
      </w:r>
      <w:r w:rsidRPr="003C213A">
        <w:rPr>
          <w:rtl/>
        </w:rPr>
        <w:t>همان‌گونه</w:t>
      </w:r>
      <w:r w:rsidRPr="003C213A">
        <w:rPr>
          <w:rFonts w:hint="cs"/>
          <w:rtl/>
        </w:rPr>
        <w:t xml:space="preserve"> که گفته شد از نظر ادبی نیز نسبت دادن شخص به پدربزرگ قابل دفاع است و این </w:t>
      </w:r>
      <w:r w:rsidRPr="003C213A">
        <w:rPr>
          <w:rtl/>
        </w:rPr>
        <w:t>م</w:t>
      </w:r>
      <w:r w:rsidRPr="003C213A">
        <w:rPr>
          <w:rFonts w:hint="cs"/>
          <w:rtl/>
        </w:rPr>
        <w:t>ی‌</w:t>
      </w:r>
      <w:r w:rsidRPr="003C213A">
        <w:rPr>
          <w:rFonts w:hint="eastAsia"/>
          <w:rtl/>
        </w:rPr>
        <w:t>تواند</w:t>
      </w:r>
      <w:r w:rsidRPr="003C213A">
        <w:rPr>
          <w:rFonts w:hint="cs"/>
          <w:rtl/>
        </w:rPr>
        <w:t xml:space="preserve"> </w:t>
      </w:r>
      <w:r w:rsidRPr="003C213A">
        <w:rPr>
          <w:rtl/>
        </w:rPr>
        <w:t>قر</w:t>
      </w:r>
      <w:r w:rsidRPr="003C213A">
        <w:rPr>
          <w:rFonts w:hint="cs"/>
          <w:rtl/>
        </w:rPr>
        <w:t>ی</w:t>
      </w:r>
      <w:r w:rsidRPr="003C213A">
        <w:rPr>
          <w:rFonts w:hint="eastAsia"/>
          <w:rtl/>
        </w:rPr>
        <w:t>نه‌</w:t>
      </w:r>
      <w:r w:rsidRPr="003C213A">
        <w:rPr>
          <w:rFonts w:hint="cs"/>
          <w:rtl/>
        </w:rPr>
        <w:t>ی چهارم بر اتحاد عناوین باشد.</w:t>
      </w:r>
    </w:p>
    <w:p w:rsidR="00280968" w:rsidRPr="003C213A" w:rsidRDefault="00280968" w:rsidP="00634270">
      <w:pPr>
        <w:jc w:val="both"/>
        <w:rPr>
          <w:rtl/>
        </w:rPr>
      </w:pPr>
      <w:r w:rsidRPr="003C213A">
        <w:rPr>
          <w:rFonts w:hint="cs"/>
          <w:rtl/>
        </w:rPr>
        <w:t xml:space="preserve">باید توجه داشت که در اتحاد، </w:t>
      </w:r>
      <w:r w:rsidRPr="003C213A">
        <w:rPr>
          <w:rtl/>
        </w:rPr>
        <w:t>قر</w:t>
      </w:r>
      <w:r w:rsidRPr="003C213A">
        <w:rPr>
          <w:rFonts w:hint="cs"/>
          <w:rtl/>
        </w:rPr>
        <w:t>ی</w:t>
      </w:r>
      <w:r w:rsidRPr="003C213A">
        <w:rPr>
          <w:rFonts w:hint="eastAsia"/>
          <w:rtl/>
        </w:rPr>
        <w:t>نه‌</w:t>
      </w:r>
      <w:r w:rsidRPr="003C213A">
        <w:rPr>
          <w:rFonts w:hint="cs"/>
          <w:rtl/>
        </w:rPr>
        <w:t xml:space="preserve">ی منفیه هم داریم. این قرینه عبارت است از اینکه اصل، معرفی شدن راوی با اسم معروف خود است؛ بنابراین دو عنوان بودن، </w:t>
      </w:r>
      <w:r w:rsidRPr="003C213A">
        <w:rPr>
          <w:rtl/>
        </w:rPr>
        <w:t>قر</w:t>
      </w:r>
      <w:r w:rsidRPr="003C213A">
        <w:rPr>
          <w:rFonts w:hint="cs"/>
          <w:rtl/>
        </w:rPr>
        <w:t>ی</w:t>
      </w:r>
      <w:r w:rsidRPr="003C213A">
        <w:rPr>
          <w:rFonts w:hint="eastAsia"/>
          <w:rtl/>
        </w:rPr>
        <w:t>نه‌ا</w:t>
      </w:r>
      <w:r w:rsidRPr="003C213A">
        <w:rPr>
          <w:rFonts w:hint="cs"/>
          <w:rtl/>
        </w:rPr>
        <w:t>ی بر عدم اتحاد است و برای اینکه ثابت شود دو عنوان مختلف، اتحاد دارند، باید قرائن اتحاد بررسی شوند.</w:t>
      </w:r>
    </w:p>
    <w:p w:rsidR="00280968" w:rsidRPr="003C213A" w:rsidRDefault="00280968" w:rsidP="00634270">
      <w:pPr>
        <w:jc w:val="both"/>
        <w:rPr>
          <w:rtl/>
        </w:rPr>
      </w:pPr>
      <w:r w:rsidRPr="003C213A">
        <w:rPr>
          <w:rFonts w:hint="cs"/>
          <w:rtl/>
        </w:rPr>
        <w:t xml:space="preserve">اگر قرائنی که برای اتحاد بررسی </w:t>
      </w:r>
      <w:r w:rsidRPr="003C213A">
        <w:rPr>
          <w:rtl/>
        </w:rPr>
        <w:t>م</w:t>
      </w:r>
      <w:r w:rsidRPr="003C213A">
        <w:rPr>
          <w:rFonts w:hint="cs"/>
          <w:rtl/>
        </w:rPr>
        <w:t>ی‌</w:t>
      </w:r>
      <w:r w:rsidRPr="003C213A">
        <w:rPr>
          <w:rFonts w:hint="eastAsia"/>
          <w:rtl/>
        </w:rPr>
        <w:t>شوند</w:t>
      </w:r>
      <w:r w:rsidRPr="003C213A">
        <w:rPr>
          <w:rFonts w:hint="cs"/>
          <w:rtl/>
        </w:rPr>
        <w:t xml:space="preserve"> با هم تفاوت داشتند، قرینه بر عدم اتحاد </w:t>
      </w:r>
      <w:r w:rsidRPr="003C213A">
        <w:rPr>
          <w:rtl/>
        </w:rPr>
        <w:t>م</w:t>
      </w:r>
      <w:r w:rsidRPr="003C213A">
        <w:rPr>
          <w:rFonts w:hint="cs"/>
          <w:rtl/>
        </w:rPr>
        <w:t>ی‌</w:t>
      </w:r>
      <w:r w:rsidRPr="003C213A">
        <w:rPr>
          <w:rFonts w:hint="eastAsia"/>
          <w:rtl/>
        </w:rPr>
        <w:t>شوند</w:t>
      </w:r>
      <w:r w:rsidRPr="003C213A">
        <w:rPr>
          <w:rFonts w:hint="cs"/>
          <w:rtl/>
        </w:rPr>
        <w:t xml:space="preserve">. </w:t>
      </w:r>
      <w:r w:rsidRPr="003C213A">
        <w:rPr>
          <w:rtl/>
        </w:rPr>
        <w:t>به‌طور</w:t>
      </w:r>
      <w:r w:rsidRPr="003C213A">
        <w:rPr>
          <w:rFonts w:hint="cs"/>
          <w:rtl/>
        </w:rPr>
        <w:t xml:space="preserve"> مثال اگر برای هرکدام از عناوین مختلف، کتب متفاوتی ذکر شده باشد، یا لقب یا </w:t>
      </w:r>
      <w:r w:rsidRPr="003C213A">
        <w:rPr>
          <w:rtl/>
        </w:rPr>
        <w:t>کن</w:t>
      </w:r>
      <w:r w:rsidRPr="003C213A">
        <w:rPr>
          <w:rFonts w:hint="cs"/>
          <w:rtl/>
        </w:rPr>
        <w:t>ی</w:t>
      </w:r>
      <w:r w:rsidRPr="003C213A">
        <w:rPr>
          <w:rFonts w:hint="eastAsia"/>
          <w:rtl/>
        </w:rPr>
        <w:t>ه‌</w:t>
      </w:r>
      <w:r w:rsidRPr="003C213A">
        <w:rPr>
          <w:rFonts w:hint="cs"/>
          <w:rtl/>
        </w:rPr>
        <w:t xml:space="preserve">ی هرکدام از عناوین تفاوت داشته باشد و یا به لحاظ ادبی تغییر نام قابل دفاع نباشد، دو عنوانی که ذکر </w:t>
      </w:r>
      <w:r w:rsidRPr="003C213A">
        <w:rPr>
          <w:rtl/>
        </w:rPr>
        <w:t>شده‌اند</w:t>
      </w:r>
      <w:r w:rsidRPr="003C213A">
        <w:rPr>
          <w:rFonts w:hint="cs"/>
          <w:rtl/>
        </w:rPr>
        <w:t>، متحد نیستند.</w:t>
      </w:r>
    </w:p>
    <w:p w:rsidR="00280968" w:rsidRPr="003C213A" w:rsidRDefault="00280968" w:rsidP="00634270">
      <w:pPr>
        <w:jc w:val="both"/>
        <w:rPr>
          <w:rtl/>
        </w:rPr>
      </w:pPr>
      <w:r w:rsidRPr="003C213A">
        <w:rPr>
          <w:rFonts w:hint="cs"/>
          <w:rtl/>
        </w:rPr>
        <w:t xml:space="preserve">پس از </w:t>
      </w:r>
      <w:r w:rsidRPr="003C213A">
        <w:rPr>
          <w:rtl/>
        </w:rPr>
        <w:t>جمع‌آور</w:t>
      </w:r>
      <w:r w:rsidRPr="003C213A">
        <w:rPr>
          <w:rFonts w:hint="cs"/>
          <w:rtl/>
        </w:rPr>
        <w:t xml:space="preserve">ی قرائن و بررسی آنها باید نتیجه گرفت که «توحید مختلفات» است، «تکثیر متوحدات» است یا </w:t>
      </w:r>
      <w:r w:rsidRPr="003C213A">
        <w:rPr>
          <w:rtl/>
        </w:rPr>
        <w:t>ه</w:t>
      </w:r>
      <w:r w:rsidRPr="003C213A">
        <w:rPr>
          <w:rFonts w:hint="cs"/>
          <w:rtl/>
        </w:rPr>
        <w:t>ی</w:t>
      </w:r>
      <w:r w:rsidRPr="003C213A">
        <w:rPr>
          <w:rFonts w:hint="eastAsia"/>
          <w:rtl/>
        </w:rPr>
        <w:t>چ‌کدام</w:t>
      </w:r>
      <w:r w:rsidRPr="003C213A">
        <w:rPr>
          <w:rFonts w:hint="cs"/>
          <w:rtl/>
        </w:rPr>
        <w:t xml:space="preserve"> نیست؛ یعنی </w:t>
      </w:r>
      <w:r w:rsidRPr="003C213A">
        <w:rPr>
          <w:rtl/>
        </w:rPr>
        <w:t>ش</w:t>
      </w:r>
      <w:r w:rsidRPr="003C213A">
        <w:rPr>
          <w:rFonts w:hint="cs"/>
          <w:rtl/>
        </w:rPr>
        <w:t>ی</w:t>
      </w:r>
      <w:r w:rsidRPr="003C213A">
        <w:rPr>
          <w:rFonts w:hint="eastAsia"/>
          <w:rtl/>
        </w:rPr>
        <w:t>وه‌</w:t>
      </w:r>
      <w:r w:rsidRPr="003C213A">
        <w:rPr>
          <w:rFonts w:hint="cs"/>
          <w:rtl/>
        </w:rPr>
        <w:t xml:space="preserve">ی کار در این </w:t>
      </w:r>
      <w:r w:rsidRPr="003C213A">
        <w:rPr>
          <w:rtl/>
        </w:rPr>
        <w:t>بحث‌ها</w:t>
      </w:r>
      <w:r w:rsidRPr="003C213A">
        <w:rPr>
          <w:rFonts w:hint="cs"/>
          <w:rtl/>
        </w:rPr>
        <w:t xml:space="preserve"> از نوع «انضمام قرائن» است که برای انفتاحی باید اطمینان حاصل شود و برای انسدادی باید ظن عقلایی به دست آید هرچند به اطمینان نرسد.</w:t>
      </w:r>
    </w:p>
    <w:p w:rsidR="00280968" w:rsidRPr="00ED3F79" w:rsidRDefault="00280968" w:rsidP="00625939">
      <w:pPr>
        <w:pStyle w:val="3"/>
        <w:rPr>
          <w:rtl/>
        </w:rPr>
      </w:pPr>
      <w:bookmarkStart w:id="83" w:name="_Toc40762389"/>
      <w:r w:rsidRPr="00ED3F79">
        <w:rPr>
          <w:rFonts w:hint="cs"/>
          <w:rtl/>
        </w:rPr>
        <w:t>مثال 2</w:t>
      </w:r>
      <w:r w:rsidR="006A677A" w:rsidRPr="00ED3F79">
        <w:rPr>
          <w:rFonts w:hint="cs"/>
          <w:rtl/>
        </w:rPr>
        <w:t xml:space="preserve">: </w:t>
      </w:r>
      <w:r w:rsidRPr="00ED3F79">
        <w:rPr>
          <w:rFonts w:hint="cs"/>
          <w:rtl/>
        </w:rPr>
        <w:t>«</w:t>
      </w:r>
      <w:r w:rsidRPr="00ED3F79">
        <w:rPr>
          <w:rtl/>
        </w:rPr>
        <w:t>إسحاق بن عمار</w:t>
      </w:r>
      <w:r w:rsidRPr="00ED3F79">
        <w:rPr>
          <w:rFonts w:hint="cs"/>
          <w:rtl/>
        </w:rPr>
        <w:t>» و «</w:t>
      </w:r>
      <w:r w:rsidRPr="00ED3F79">
        <w:rPr>
          <w:rtl/>
        </w:rPr>
        <w:t>إسحاق بن عمار بن حیان مولی بنی تغلب أبو یعقوب الص</w:t>
      </w:r>
      <w:r w:rsidRPr="00ED3F79">
        <w:rPr>
          <w:rFonts w:hint="cs"/>
          <w:rtl/>
        </w:rPr>
        <w:t>ی</w:t>
      </w:r>
      <w:r w:rsidRPr="00ED3F79">
        <w:rPr>
          <w:rFonts w:hint="eastAsia"/>
          <w:rtl/>
        </w:rPr>
        <w:t>رف</w:t>
      </w:r>
      <w:r w:rsidRPr="00ED3F79">
        <w:rPr>
          <w:rFonts w:hint="cs"/>
          <w:rtl/>
        </w:rPr>
        <w:t>ی»</w:t>
      </w:r>
      <w:bookmarkEnd w:id="83"/>
    </w:p>
    <w:p w:rsidR="00280968" w:rsidRPr="003C213A" w:rsidRDefault="00280968" w:rsidP="00E27C92">
      <w:pPr>
        <w:jc w:val="both"/>
        <w:rPr>
          <w:rtl/>
        </w:rPr>
      </w:pPr>
      <w:r w:rsidRPr="000806CB">
        <w:rPr>
          <w:rFonts w:cs="B Titr" w:hint="cs"/>
          <w:sz w:val="24"/>
          <w:szCs w:val="24"/>
          <w:rtl/>
        </w:rPr>
        <w:t>عبارت «شیخ طوسی»:</w:t>
      </w:r>
      <w:r w:rsidR="00664882">
        <w:rPr>
          <w:rFonts w:hint="cs"/>
          <w:rtl/>
        </w:rPr>
        <w:t xml:space="preserve"> </w:t>
      </w:r>
      <w:r w:rsidRPr="003C213A">
        <w:rPr>
          <w:rFonts w:hint="cs"/>
          <w:rtl/>
        </w:rPr>
        <w:t>«</w:t>
      </w:r>
      <w:r w:rsidRPr="003C213A">
        <w:rPr>
          <w:rtl/>
        </w:rPr>
        <w:t>[52] إسحاق بن عمار</w:t>
      </w:r>
      <w:r w:rsidR="00664882">
        <w:rPr>
          <w:rFonts w:hint="cs"/>
          <w:rtl/>
        </w:rPr>
        <w:t xml:space="preserve"> </w:t>
      </w:r>
      <w:r w:rsidRPr="003C213A">
        <w:rPr>
          <w:rtl/>
        </w:rPr>
        <w:t>إسحاق بن عمار الساباطی «1».</w:t>
      </w:r>
      <w:r w:rsidR="00664882">
        <w:rPr>
          <w:rFonts w:hint="cs"/>
          <w:rtl/>
        </w:rPr>
        <w:t xml:space="preserve"> </w:t>
      </w:r>
      <w:r w:rsidRPr="003C213A">
        <w:rPr>
          <w:rtl/>
        </w:rPr>
        <w:t>له أصل.</w:t>
      </w:r>
      <w:r w:rsidR="00664882">
        <w:rPr>
          <w:rFonts w:hint="cs"/>
          <w:rtl/>
        </w:rPr>
        <w:t xml:space="preserve"> </w:t>
      </w:r>
      <w:r w:rsidRPr="003C213A">
        <w:rPr>
          <w:rtl/>
        </w:rPr>
        <w:t>و کان فطحیا، إلّا أنّه ثقة، و أصله معتمد علیه.</w:t>
      </w:r>
      <w:r w:rsidR="00664882">
        <w:rPr>
          <w:rFonts w:hint="cs"/>
          <w:rtl/>
        </w:rPr>
        <w:t xml:space="preserve"> </w:t>
      </w:r>
      <w:r w:rsidRPr="003C213A">
        <w:rPr>
          <w:rtl/>
        </w:rPr>
        <w:t>أخبرنا به الشیخ أبو عبد اللّه و الحسین بن عبید اللّه، عن</w:t>
      </w:r>
      <w:r w:rsidR="00FB5D61" w:rsidRPr="003C213A">
        <w:rPr>
          <w:rFonts w:hint="cs"/>
          <w:rtl/>
        </w:rPr>
        <w:t xml:space="preserve"> أ</w:t>
      </w:r>
      <w:r w:rsidRPr="003C213A">
        <w:rPr>
          <w:rtl/>
        </w:rPr>
        <w:t xml:space="preserve">بی جعفر محمّد بن علی بن الحسین بن بابویه، (عن محمّد بن الحسن بن الولید) «2» عن محمّد بن الحسن الصفّار، عن محمّد بن الحسین بن </w:t>
      </w:r>
      <w:r w:rsidR="00FB5D61" w:rsidRPr="003C213A">
        <w:rPr>
          <w:rFonts w:hint="cs"/>
          <w:rtl/>
        </w:rPr>
        <w:t>أ</w:t>
      </w:r>
      <w:r w:rsidRPr="003C213A">
        <w:rPr>
          <w:rtl/>
        </w:rPr>
        <w:t xml:space="preserve">بی الخطّاب، عن ابن </w:t>
      </w:r>
      <w:r w:rsidR="00FB5D61" w:rsidRPr="003C213A">
        <w:rPr>
          <w:rFonts w:hint="cs"/>
          <w:rtl/>
        </w:rPr>
        <w:t>أ</w:t>
      </w:r>
      <w:r w:rsidRPr="003C213A">
        <w:rPr>
          <w:rtl/>
        </w:rPr>
        <w:t>بی عمیر، عن إسحاق بن عمّار</w:t>
      </w:r>
      <w:r w:rsidRPr="003C213A">
        <w:rPr>
          <w:rFonts w:hint="cs"/>
          <w:rtl/>
        </w:rPr>
        <w:t>»</w:t>
      </w:r>
      <w:r w:rsidR="00E27C92">
        <w:rPr>
          <w:rFonts w:hint="cs"/>
          <w:rtl/>
        </w:rPr>
        <w:t>.</w:t>
      </w:r>
      <w:r w:rsidR="00E27C92">
        <w:rPr>
          <w:rStyle w:val="FootnoteReference"/>
          <w:rtl/>
        </w:rPr>
        <w:footnoteReference w:id="92"/>
      </w:r>
    </w:p>
    <w:p w:rsidR="00280968" w:rsidRPr="003C213A" w:rsidRDefault="00280968" w:rsidP="00E27C92">
      <w:pPr>
        <w:jc w:val="both"/>
        <w:rPr>
          <w:rtl/>
        </w:rPr>
      </w:pPr>
      <w:r w:rsidRPr="000806CB">
        <w:rPr>
          <w:rFonts w:cs="B Titr" w:hint="cs"/>
          <w:sz w:val="24"/>
          <w:szCs w:val="24"/>
          <w:rtl/>
        </w:rPr>
        <w:t>عبارت «نجاشی»:</w:t>
      </w:r>
      <w:r w:rsidR="00664882">
        <w:rPr>
          <w:rFonts w:hint="cs"/>
          <w:rtl/>
        </w:rPr>
        <w:t xml:space="preserve"> </w:t>
      </w:r>
      <w:r w:rsidRPr="003C213A">
        <w:rPr>
          <w:rFonts w:hint="cs"/>
          <w:rtl/>
        </w:rPr>
        <w:t>«</w:t>
      </w:r>
      <w:r w:rsidRPr="003C213A">
        <w:rPr>
          <w:rtl/>
        </w:rPr>
        <w:t>169 إسحاق بن عمار بن حیان مولی بنی تغلب أبو یعقوب الص</w:t>
      </w:r>
      <w:r w:rsidRPr="003C213A">
        <w:rPr>
          <w:rFonts w:hint="cs"/>
          <w:rtl/>
        </w:rPr>
        <w:t>ی</w:t>
      </w:r>
      <w:r w:rsidRPr="003C213A">
        <w:rPr>
          <w:rFonts w:hint="eastAsia"/>
          <w:rtl/>
        </w:rPr>
        <w:t>رف</w:t>
      </w:r>
      <w:r w:rsidRPr="003C213A">
        <w:rPr>
          <w:rFonts w:hint="cs"/>
          <w:rtl/>
        </w:rPr>
        <w:t>ی</w:t>
      </w:r>
      <w:r w:rsidR="00664882">
        <w:rPr>
          <w:rFonts w:hint="cs"/>
          <w:rtl/>
        </w:rPr>
        <w:t xml:space="preserve">. </w:t>
      </w:r>
      <w:r w:rsidRPr="003C213A">
        <w:rPr>
          <w:rtl/>
        </w:rPr>
        <w:t xml:space="preserve">شیخ من أصحابنا، ثقة، و إخوته یونس و یوسف و قیس و إسماعیل، و هو فی بیت کبیر من الشیعة، و ابنا أخیه علی بن إسماعیل و بشر بن إسماعیل کانا من وجوه من روی الحدیث. روی إسحاق عن </w:t>
      </w:r>
      <w:r w:rsidR="00FB5D61" w:rsidRPr="003C213A">
        <w:rPr>
          <w:rFonts w:hint="cs"/>
          <w:rtl/>
        </w:rPr>
        <w:t>أ</w:t>
      </w:r>
      <w:r w:rsidRPr="003C213A">
        <w:rPr>
          <w:rtl/>
        </w:rPr>
        <w:t xml:space="preserve">بی عبد الله و </w:t>
      </w:r>
      <w:r w:rsidR="00FB5D61" w:rsidRPr="003C213A">
        <w:rPr>
          <w:rFonts w:hint="cs"/>
          <w:rtl/>
        </w:rPr>
        <w:t>أ</w:t>
      </w:r>
      <w:r w:rsidRPr="003C213A">
        <w:rPr>
          <w:rtl/>
        </w:rPr>
        <w:t>بی الحسن علیهما السلام، ذکر ذلک أحمد بن محمد بن سعید فی رجاله. له کتاب نوادر، یرویه عنه عدة من أصحابنا. أخبرنا محمد بن علی قال: حدثنا أحمد بن محمد بن یحیی قال: حدثنا سعد عن محمد بن الحسین، قال: حدثنا غیاث بن کلوب بن قیس البجلی عن إسحاق به</w:t>
      </w:r>
      <w:r w:rsidRPr="003C213A">
        <w:rPr>
          <w:rFonts w:hint="cs"/>
          <w:rtl/>
        </w:rPr>
        <w:t>»</w:t>
      </w:r>
      <w:r w:rsidR="00E27C92">
        <w:rPr>
          <w:rFonts w:hint="cs"/>
          <w:rtl/>
        </w:rPr>
        <w:t>.</w:t>
      </w:r>
      <w:r w:rsidR="00E27C92">
        <w:rPr>
          <w:rStyle w:val="FootnoteReference"/>
          <w:rtl/>
        </w:rPr>
        <w:footnoteReference w:id="93"/>
      </w:r>
    </w:p>
    <w:p w:rsidR="00280968" w:rsidRPr="003C213A" w:rsidRDefault="00280968" w:rsidP="00634270">
      <w:pPr>
        <w:jc w:val="both"/>
        <w:rPr>
          <w:rtl/>
        </w:rPr>
      </w:pPr>
      <w:r w:rsidRPr="003C213A">
        <w:rPr>
          <w:rFonts w:hint="cs"/>
          <w:rtl/>
        </w:rPr>
        <w:t xml:space="preserve">باید توجه داشت که در صورت اختلاف اسامی، اصل بر تکثر است و اتحاد نیاز به دلیل دارد. در این مثال </w:t>
      </w:r>
      <w:r w:rsidRPr="003C213A">
        <w:rPr>
          <w:rtl/>
        </w:rPr>
        <w:t>عده‌ا</w:t>
      </w:r>
      <w:r w:rsidRPr="003C213A">
        <w:rPr>
          <w:rFonts w:hint="cs"/>
          <w:rtl/>
        </w:rPr>
        <w:t xml:space="preserve">ی قائل به اتحاد </w:t>
      </w:r>
      <w:r w:rsidRPr="003C213A">
        <w:rPr>
          <w:rtl/>
        </w:rPr>
        <w:t>شده‌اند</w:t>
      </w:r>
      <w:r w:rsidRPr="003C213A">
        <w:rPr>
          <w:rFonts w:hint="cs"/>
          <w:rtl/>
        </w:rPr>
        <w:t xml:space="preserve"> و برخی دیگر </w:t>
      </w:r>
      <w:r w:rsidRPr="003C213A">
        <w:rPr>
          <w:rtl/>
        </w:rPr>
        <w:t>رأ</w:t>
      </w:r>
      <w:r w:rsidRPr="003C213A">
        <w:rPr>
          <w:rFonts w:hint="cs"/>
          <w:rtl/>
        </w:rPr>
        <w:t xml:space="preserve">ی به اختلاف </w:t>
      </w:r>
      <w:r w:rsidRPr="003C213A">
        <w:rPr>
          <w:rtl/>
        </w:rPr>
        <w:t>داده‌اند</w:t>
      </w:r>
      <w:r w:rsidRPr="003C213A">
        <w:rPr>
          <w:rFonts w:hint="cs"/>
          <w:rtl/>
        </w:rPr>
        <w:t>.</w:t>
      </w:r>
    </w:p>
    <w:p w:rsidR="00280968" w:rsidRPr="003C213A" w:rsidRDefault="00280968" w:rsidP="00634270">
      <w:pPr>
        <w:jc w:val="both"/>
        <w:rPr>
          <w:rtl/>
        </w:rPr>
      </w:pPr>
      <w:r w:rsidRPr="003C213A">
        <w:rPr>
          <w:rFonts w:hint="cs"/>
          <w:rtl/>
        </w:rPr>
        <w:t xml:space="preserve">دلایل قائلین به اتحاد راویان مشترک و وحدت </w:t>
      </w:r>
      <w:r w:rsidRPr="003C213A">
        <w:rPr>
          <w:rtl/>
        </w:rPr>
        <w:t>طبقه‌</w:t>
      </w:r>
      <w:r w:rsidRPr="003C213A">
        <w:rPr>
          <w:rFonts w:hint="cs"/>
          <w:rtl/>
        </w:rPr>
        <w:t xml:space="preserve">ی این دو عنوان است؛ اما راویان مشترک در صورتی </w:t>
      </w:r>
      <w:r w:rsidRPr="003C213A">
        <w:rPr>
          <w:rtl/>
        </w:rPr>
        <w:t>م</w:t>
      </w:r>
      <w:r w:rsidRPr="003C213A">
        <w:rPr>
          <w:rFonts w:hint="cs"/>
          <w:rtl/>
        </w:rPr>
        <w:t>ی‌</w:t>
      </w:r>
      <w:r w:rsidRPr="003C213A">
        <w:rPr>
          <w:rFonts w:hint="eastAsia"/>
          <w:rtl/>
        </w:rPr>
        <w:t>توانند</w:t>
      </w:r>
      <w:r w:rsidRPr="003C213A">
        <w:rPr>
          <w:rFonts w:hint="cs"/>
          <w:rtl/>
        </w:rPr>
        <w:t xml:space="preserve"> کافی باشند که کتابی که برای هر دو عنوان</w:t>
      </w:r>
      <w:r w:rsidRPr="003C213A">
        <w:rPr>
          <w:rtl/>
        </w:rPr>
        <w:t xml:space="preserve"> </w:t>
      </w:r>
      <w:r w:rsidRPr="003C213A">
        <w:rPr>
          <w:rFonts w:hint="cs"/>
          <w:rtl/>
        </w:rPr>
        <w:t xml:space="preserve">ذکر شده است را یک راوی نقل کند (مانند کتاب «ملاحم» که در مثل قبل گفته شد) یا اینکه روات، از روات معروف نباشند. افرادی که از روات معروف </w:t>
      </w:r>
      <w:r w:rsidRPr="003C213A">
        <w:rPr>
          <w:rtl/>
        </w:rPr>
        <w:t>بوده‌اند</w:t>
      </w:r>
      <w:r w:rsidRPr="003C213A">
        <w:rPr>
          <w:rFonts w:hint="cs"/>
          <w:rtl/>
        </w:rPr>
        <w:t xml:space="preserve"> و</w:t>
      </w:r>
      <w:r w:rsidRPr="003C213A">
        <w:rPr>
          <w:rtl/>
        </w:rPr>
        <w:t xml:space="preserve"> </w:t>
      </w:r>
      <w:r w:rsidRPr="003C213A">
        <w:rPr>
          <w:rFonts w:hint="cs"/>
          <w:rtl/>
        </w:rPr>
        <w:t>از تعداد زیادی نقل روایت دارند، برای خروج از اصل کافی نیستند.</w:t>
      </w:r>
    </w:p>
    <w:p w:rsidR="00280968" w:rsidRPr="003C213A" w:rsidRDefault="00280968" w:rsidP="00634270">
      <w:pPr>
        <w:jc w:val="both"/>
        <w:rPr>
          <w:rtl/>
        </w:rPr>
      </w:pPr>
      <w:r w:rsidRPr="003C213A">
        <w:rPr>
          <w:rFonts w:hint="cs"/>
          <w:rtl/>
        </w:rPr>
        <w:lastRenderedPageBreak/>
        <w:t xml:space="preserve">با توجه به این اشکالات </w:t>
      </w:r>
      <w:r w:rsidRPr="003C213A">
        <w:rPr>
          <w:rtl/>
        </w:rPr>
        <w:t>نم</w:t>
      </w:r>
      <w:r w:rsidRPr="003C213A">
        <w:rPr>
          <w:rFonts w:hint="cs"/>
          <w:rtl/>
        </w:rPr>
        <w:t>ی‌</w:t>
      </w:r>
      <w:r w:rsidRPr="003C213A">
        <w:rPr>
          <w:rFonts w:hint="eastAsia"/>
          <w:rtl/>
        </w:rPr>
        <w:t>توان</w:t>
      </w:r>
      <w:r w:rsidRPr="003C213A">
        <w:rPr>
          <w:rFonts w:hint="cs"/>
          <w:rtl/>
        </w:rPr>
        <w:t xml:space="preserve"> قائل به وحدت این دو عنوان شد. علاوه بر این، قرائنی نیز بر تکثر وجود دارد. یکی از این قرائن این است که «نجاشی» در </w:t>
      </w:r>
      <w:r w:rsidRPr="003C213A">
        <w:rPr>
          <w:rtl/>
        </w:rPr>
        <w:t>مقدمه‌</w:t>
      </w:r>
      <w:r w:rsidRPr="003C213A">
        <w:rPr>
          <w:rFonts w:hint="cs"/>
          <w:rtl/>
        </w:rPr>
        <w:t xml:space="preserve">ی کتابش </w:t>
      </w:r>
      <w:r w:rsidRPr="003C213A">
        <w:rPr>
          <w:rtl/>
        </w:rPr>
        <w:t>م</w:t>
      </w:r>
      <w:r w:rsidRPr="003C213A">
        <w:rPr>
          <w:rFonts w:hint="cs"/>
          <w:rtl/>
        </w:rPr>
        <w:t>ی‌</w:t>
      </w:r>
      <w:r w:rsidRPr="003C213A">
        <w:rPr>
          <w:rFonts w:hint="eastAsia"/>
          <w:rtl/>
        </w:rPr>
        <w:t>گو</w:t>
      </w:r>
      <w:r w:rsidRPr="003C213A">
        <w:rPr>
          <w:rFonts w:hint="cs"/>
          <w:rtl/>
        </w:rPr>
        <w:t>ی</w:t>
      </w:r>
      <w:r w:rsidRPr="003C213A">
        <w:rPr>
          <w:rFonts w:hint="eastAsia"/>
          <w:rtl/>
        </w:rPr>
        <w:t>د</w:t>
      </w:r>
      <w:r w:rsidRPr="003C213A">
        <w:rPr>
          <w:rFonts w:hint="cs"/>
          <w:rtl/>
        </w:rPr>
        <w:t xml:space="preserve"> که نام کسانی را </w:t>
      </w:r>
      <w:r w:rsidRPr="003C213A">
        <w:rPr>
          <w:rtl/>
        </w:rPr>
        <w:t>م</w:t>
      </w:r>
      <w:r w:rsidRPr="003C213A">
        <w:rPr>
          <w:rFonts w:hint="cs"/>
          <w:rtl/>
        </w:rPr>
        <w:t>ی‌</w:t>
      </w:r>
      <w:r w:rsidRPr="003C213A">
        <w:rPr>
          <w:rFonts w:hint="eastAsia"/>
          <w:rtl/>
        </w:rPr>
        <w:t>آورم</w:t>
      </w:r>
      <w:r w:rsidRPr="003C213A">
        <w:rPr>
          <w:rFonts w:hint="cs"/>
          <w:rtl/>
        </w:rPr>
        <w:t xml:space="preserve"> که امامی باشند؛ زیرا </w:t>
      </w:r>
      <w:r w:rsidRPr="003C213A">
        <w:rPr>
          <w:rtl/>
        </w:rPr>
        <w:t>انگ</w:t>
      </w:r>
      <w:r w:rsidRPr="003C213A">
        <w:rPr>
          <w:rFonts w:hint="cs"/>
          <w:rtl/>
        </w:rPr>
        <w:t>ی</w:t>
      </w:r>
      <w:r w:rsidRPr="003C213A">
        <w:rPr>
          <w:rFonts w:hint="eastAsia"/>
          <w:rtl/>
        </w:rPr>
        <w:t>زه‌</w:t>
      </w:r>
      <w:r w:rsidRPr="003C213A">
        <w:rPr>
          <w:rFonts w:hint="cs"/>
          <w:rtl/>
        </w:rPr>
        <w:t xml:space="preserve">ی وی معرفی مؤلفین </w:t>
      </w:r>
      <w:r w:rsidRPr="003C213A">
        <w:rPr>
          <w:rtl/>
        </w:rPr>
        <w:t>ش</w:t>
      </w:r>
      <w:r w:rsidRPr="003C213A">
        <w:rPr>
          <w:rFonts w:hint="cs"/>
          <w:rtl/>
        </w:rPr>
        <w:t>ی</w:t>
      </w:r>
      <w:r w:rsidRPr="003C213A">
        <w:rPr>
          <w:rFonts w:hint="eastAsia"/>
          <w:rtl/>
        </w:rPr>
        <w:t>عه‌</w:t>
      </w:r>
      <w:r w:rsidRPr="003C213A">
        <w:rPr>
          <w:rFonts w:hint="cs"/>
          <w:rtl/>
        </w:rPr>
        <w:t xml:space="preserve">ی اثنی عشری است و این ویژگی برای «نجاشی» مهم بوده است. در مورد این راوی نیز وی حکم به «امامی بودن» </w:t>
      </w:r>
      <w:r w:rsidRPr="003C213A">
        <w:rPr>
          <w:rtl/>
        </w:rPr>
        <w:t>م</w:t>
      </w:r>
      <w:r w:rsidRPr="003C213A">
        <w:rPr>
          <w:rFonts w:hint="cs"/>
          <w:rtl/>
        </w:rPr>
        <w:t>ی‌</w:t>
      </w:r>
      <w:r w:rsidRPr="003C213A">
        <w:rPr>
          <w:rFonts w:hint="eastAsia"/>
          <w:rtl/>
        </w:rPr>
        <w:t>کند</w:t>
      </w:r>
      <w:r w:rsidRPr="003C213A">
        <w:rPr>
          <w:rFonts w:hint="cs"/>
          <w:rtl/>
        </w:rPr>
        <w:t xml:space="preserve">؛ </w:t>
      </w:r>
      <w:r w:rsidRPr="003C213A">
        <w:rPr>
          <w:rtl/>
        </w:rPr>
        <w:t>درحال</w:t>
      </w:r>
      <w:r w:rsidRPr="003C213A">
        <w:rPr>
          <w:rFonts w:hint="cs"/>
          <w:rtl/>
        </w:rPr>
        <w:t>ی‌</w:t>
      </w:r>
      <w:r w:rsidRPr="003C213A">
        <w:rPr>
          <w:rFonts w:hint="eastAsia"/>
          <w:rtl/>
        </w:rPr>
        <w:t>که</w:t>
      </w:r>
      <w:r w:rsidRPr="003C213A">
        <w:rPr>
          <w:rFonts w:hint="cs"/>
          <w:rtl/>
        </w:rPr>
        <w:t xml:space="preserve"> «اسحاق بن عمار ساباطی» از فطحیه بوده است.</w:t>
      </w:r>
    </w:p>
    <w:p w:rsidR="00280968" w:rsidRPr="00280968" w:rsidRDefault="00FF6D1D" w:rsidP="00C70AA5">
      <w:pPr>
        <w:pStyle w:val="2"/>
        <w:rPr>
          <w:rtl/>
        </w:rPr>
      </w:pPr>
      <w:bookmarkStart w:id="84" w:name="_Toc40762390"/>
      <w:r>
        <w:rPr>
          <w:rFonts w:hint="cs"/>
          <w:rtl/>
        </w:rPr>
        <w:t xml:space="preserve">2. </w:t>
      </w:r>
      <w:r w:rsidR="00280968" w:rsidRPr="00280968">
        <w:rPr>
          <w:rFonts w:hint="cs"/>
          <w:rtl/>
        </w:rPr>
        <w:t>تلفظ اسامی روات</w:t>
      </w:r>
      <w:bookmarkEnd w:id="84"/>
    </w:p>
    <w:p w:rsidR="00280968" w:rsidRPr="003C213A" w:rsidRDefault="00280968" w:rsidP="00634270">
      <w:pPr>
        <w:jc w:val="both"/>
        <w:rPr>
          <w:rtl/>
        </w:rPr>
      </w:pPr>
      <w:r w:rsidRPr="003C213A">
        <w:rPr>
          <w:rFonts w:hint="cs"/>
          <w:rtl/>
        </w:rPr>
        <w:t xml:space="preserve"> از </w:t>
      </w:r>
      <w:r w:rsidRPr="003C213A">
        <w:rPr>
          <w:rtl/>
        </w:rPr>
        <w:t>بحث‌ها</w:t>
      </w:r>
      <w:r w:rsidRPr="003C213A">
        <w:rPr>
          <w:rFonts w:hint="cs"/>
          <w:rtl/>
        </w:rPr>
        <w:t xml:space="preserve">یی که در علم رجال وجود دارد، </w:t>
      </w:r>
      <w:r w:rsidRPr="003C213A">
        <w:rPr>
          <w:rtl/>
        </w:rPr>
        <w:t>نحوه‌</w:t>
      </w:r>
      <w:r w:rsidRPr="003C213A">
        <w:rPr>
          <w:rFonts w:hint="cs"/>
          <w:rtl/>
        </w:rPr>
        <w:t xml:space="preserve">ی تلفظ روات است. </w:t>
      </w:r>
      <w:r w:rsidRPr="003C213A">
        <w:rPr>
          <w:rtl/>
        </w:rPr>
        <w:t>به‌طور</w:t>
      </w:r>
      <w:r w:rsidRPr="003C213A">
        <w:rPr>
          <w:rFonts w:hint="cs"/>
          <w:rtl/>
        </w:rPr>
        <w:t xml:space="preserve"> مثال نام برادر «زراره»، «عُمران بن اَعیَن» است، یا «حَمران بن اعیُن» یا «حَمران بن اعیَن»؟</w:t>
      </w:r>
    </w:p>
    <w:p w:rsidR="00280968" w:rsidRPr="003C213A" w:rsidRDefault="00280968" w:rsidP="00634270">
      <w:pPr>
        <w:jc w:val="both"/>
        <w:rPr>
          <w:rtl/>
        </w:rPr>
      </w:pPr>
      <w:r w:rsidRPr="003C213A">
        <w:rPr>
          <w:rFonts w:hint="cs"/>
          <w:rtl/>
        </w:rPr>
        <w:t xml:space="preserve">کتاب «ایضاح الاشتباه» از «علامه حلی» و «اضبط المقال فی ضبط اسماء الرجال» از «علامه </w:t>
      </w:r>
      <w:r w:rsidRPr="003C213A">
        <w:rPr>
          <w:rtl/>
        </w:rPr>
        <w:t>حسن‌زاده</w:t>
      </w:r>
      <w:r w:rsidRPr="003C213A">
        <w:rPr>
          <w:rFonts w:hint="cs"/>
          <w:rtl/>
        </w:rPr>
        <w:t xml:space="preserve"> آملی» به این امر </w:t>
      </w:r>
      <w:r w:rsidRPr="003C213A">
        <w:rPr>
          <w:rtl/>
        </w:rPr>
        <w:t>م</w:t>
      </w:r>
      <w:r w:rsidRPr="003C213A">
        <w:rPr>
          <w:rFonts w:hint="cs"/>
          <w:rtl/>
        </w:rPr>
        <w:t>ی‌</w:t>
      </w:r>
      <w:r w:rsidRPr="003C213A">
        <w:rPr>
          <w:rFonts w:hint="eastAsia"/>
          <w:rtl/>
        </w:rPr>
        <w:t>پردازند</w:t>
      </w:r>
      <w:r w:rsidRPr="003C213A">
        <w:rPr>
          <w:rFonts w:hint="cs"/>
          <w:rtl/>
        </w:rPr>
        <w:t>.</w:t>
      </w:r>
    </w:p>
    <w:p w:rsidR="00280968" w:rsidRPr="003C213A" w:rsidRDefault="00280968" w:rsidP="00634270">
      <w:pPr>
        <w:jc w:val="both"/>
        <w:rPr>
          <w:rtl/>
        </w:rPr>
      </w:pPr>
      <w:r w:rsidRPr="003C213A">
        <w:rPr>
          <w:rFonts w:hint="cs"/>
          <w:rtl/>
        </w:rPr>
        <w:t xml:space="preserve">ازآنجایی‌که در این دوره درصدد تفصیل مباحث نیستیم، به این بحث </w:t>
      </w:r>
      <w:r w:rsidRPr="003C213A">
        <w:rPr>
          <w:rtl/>
        </w:rPr>
        <w:t>نم</w:t>
      </w:r>
      <w:r w:rsidRPr="003C213A">
        <w:rPr>
          <w:rFonts w:hint="cs"/>
          <w:rtl/>
        </w:rPr>
        <w:t>ی‌</w:t>
      </w:r>
      <w:r w:rsidRPr="003C213A">
        <w:rPr>
          <w:rFonts w:hint="eastAsia"/>
          <w:rtl/>
        </w:rPr>
        <w:t>پرداز</w:t>
      </w:r>
      <w:r w:rsidRPr="003C213A">
        <w:rPr>
          <w:rFonts w:hint="cs"/>
          <w:rtl/>
        </w:rPr>
        <w:t>ی</w:t>
      </w:r>
      <w:r w:rsidRPr="003C213A">
        <w:rPr>
          <w:rFonts w:hint="eastAsia"/>
          <w:rtl/>
        </w:rPr>
        <w:t>م</w:t>
      </w:r>
      <w:r w:rsidRPr="003C213A">
        <w:rPr>
          <w:rFonts w:hint="cs"/>
          <w:rtl/>
        </w:rPr>
        <w:t>.</w:t>
      </w:r>
    </w:p>
    <w:p w:rsidR="00280968" w:rsidRPr="00280968" w:rsidRDefault="00CB70A1" w:rsidP="00A04823">
      <w:pPr>
        <w:pStyle w:val="1"/>
        <w:rPr>
          <w:rtl/>
        </w:rPr>
      </w:pPr>
      <w:bookmarkStart w:id="85" w:name="_Toc40762391"/>
      <w:r>
        <w:rPr>
          <w:rtl/>
        </w:rPr>
        <w:t>ادامه‌</w:t>
      </w:r>
      <w:r>
        <w:rPr>
          <w:rFonts w:hint="cs"/>
          <w:rtl/>
        </w:rPr>
        <w:t>ی</w:t>
      </w:r>
      <w:r w:rsidR="0055243C">
        <w:rPr>
          <w:rFonts w:hint="cs"/>
          <w:rtl/>
        </w:rPr>
        <w:t xml:space="preserve"> </w:t>
      </w:r>
      <w:r>
        <w:rPr>
          <w:rtl/>
        </w:rPr>
        <w:t>جلسه‌</w:t>
      </w:r>
      <w:r>
        <w:rPr>
          <w:rFonts w:hint="cs"/>
          <w:rtl/>
        </w:rPr>
        <w:t>ی</w:t>
      </w:r>
      <w:r w:rsidR="0055243C">
        <w:rPr>
          <w:rFonts w:hint="cs"/>
          <w:rtl/>
        </w:rPr>
        <w:t xml:space="preserve"> هشتم تا </w:t>
      </w:r>
      <w:r w:rsidR="00A04823">
        <w:rPr>
          <w:rFonts w:hint="cs"/>
          <w:rtl/>
        </w:rPr>
        <w:t>سیزدهم</w:t>
      </w:r>
      <w:r w:rsidR="0055243C">
        <w:rPr>
          <w:rFonts w:hint="cs"/>
          <w:rtl/>
        </w:rPr>
        <w:t xml:space="preserve">: </w:t>
      </w:r>
      <w:r w:rsidR="00280968" w:rsidRPr="00280968">
        <w:rPr>
          <w:rFonts w:hint="cs"/>
          <w:rtl/>
        </w:rPr>
        <w:t>اسناد مشهوره</w:t>
      </w:r>
      <w:bookmarkEnd w:id="85"/>
    </w:p>
    <w:p w:rsidR="00280968" w:rsidRPr="003C213A" w:rsidRDefault="00280968" w:rsidP="00634270">
      <w:pPr>
        <w:jc w:val="both"/>
        <w:rPr>
          <w:rtl/>
        </w:rPr>
      </w:pPr>
      <w:r w:rsidRPr="003C213A">
        <w:rPr>
          <w:rFonts w:hint="cs"/>
          <w:rtl/>
        </w:rPr>
        <w:t xml:space="preserve">برخی از اسناد بسیار تکرار </w:t>
      </w:r>
      <w:r w:rsidRPr="003C213A">
        <w:rPr>
          <w:rtl/>
        </w:rPr>
        <w:t>شده‌اند</w:t>
      </w:r>
      <w:r w:rsidRPr="003C213A">
        <w:rPr>
          <w:rFonts w:hint="cs"/>
          <w:rtl/>
        </w:rPr>
        <w:t xml:space="preserve"> و آشنایی با آنها، آشنایی با سند هزاران روایت است.</w:t>
      </w:r>
    </w:p>
    <w:p w:rsidR="00280968" w:rsidRPr="00280968" w:rsidRDefault="00280968" w:rsidP="0055243C">
      <w:pPr>
        <w:pStyle w:val="2"/>
        <w:rPr>
          <w:rtl/>
        </w:rPr>
      </w:pPr>
      <w:bookmarkStart w:id="86" w:name="_Toc40762392"/>
      <w:r w:rsidRPr="00280968">
        <w:rPr>
          <w:rFonts w:hint="cs"/>
          <w:rtl/>
        </w:rPr>
        <w:t>1. «</w:t>
      </w:r>
      <w:r w:rsidRPr="00280968">
        <w:rPr>
          <w:rtl/>
        </w:rPr>
        <w:t>عَلِی بْنُ إِبْرَاهِیمَ عَنْ أبیه عَنِ النَّوْفَلِی عَنِ السَّکونِ</w:t>
      </w:r>
      <w:r w:rsidRPr="00280968">
        <w:rPr>
          <w:rFonts w:hint="cs"/>
          <w:rtl/>
        </w:rPr>
        <w:t>ی».</w:t>
      </w:r>
      <w:bookmarkEnd w:id="86"/>
    </w:p>
    <w:p w:rsidR="0055243C" w:rsidRDefault="00280968" w:rsidP="0055243C">
      <w:pPr>
        <w:pStyle w:val="3"/>
        <w:rPr>
          <w:rtl/>
        </w:rPr>
      </w:pPr>
      <w:bookmarkStart w:id="87" w:name="_Toc40762393"/>
      <w:r w:rsidRPr="003C213A">
        <w:rPr>
          <w:rFonts w:hint="cs"/>
          <w:rtl/>
        </w:rPr>
        <w:t>«علی بن ابراهیم»</w:t>
      </w:r>
      <w:bookmarkEnd w:id="87"/>
    </w:p>
    <w:p w:rsidR="00280968" w:rsidRPr="003C213A" w:rsidRDefault="00280968" w:rsidP="0055243C">
      <w:pPr>
        <w:jc w:val="both"/>
        <w:rPr>
          <w:rtl/>
        </w:rPr>
      </w:pPr>
      <w:r w:rsidRPr="003C213A">
        <w:rPr>
          <w:rFonts w:hint="cs"/>
          <w:rtl/>
        </w:rPr>
        <w:t xml:space="preserve">صاحب «تفسیر قمی»، متوفای 307 تا 310، </w:t>
      </w:r>
      <w:r w:rsidRPr="003C213A">
        <w:rPr>
          <w:rtl/>
        </w:rPr>
        <w:t>هم‌دوره‌</w:t>
      </w:r>
      <w:r w:rsidRPr="003C213A">
        <w:rPr>
          <w:rFonts w:hint="cs"/>
          <w:rtl/>
        </w:rPr>
        <w:t xml:space="preserve">ی «حسین بن روح» و «محمد بن عثمان بن سعید عمروی»، </w:t>
      </w:r>
      <w:r w:rsidRPr="003C213A">
        <w:rPr>
          <w:rtl/>
        </w:rPr>
        <w:t>مهم‌تر</w:t>
      </w:r>
      <w:r w:rsidRPr="003C213A">
        <w:rPr>
          <w:rFonts w:hint="cs"/>
          <w:rtl/>
        </w:rPr>
        <w:t>ی</w:t>
      </w:r>
      <w:r w:rsidRPr="003C213A">
        <w:rPr>
          <w:rFonts w:hint="eastAsia"/>
          <w:rtl/>
        </w:rPr>
        <w:t>ن</w:t>
      </w:r>
      <w:r w:rsidRPr="003C213A">
        <w:rPr>
          <w:rFonts w:hint="cs"/>
          <w:rtl/>
        </w:rPr>
        <w:t xml:space="preserve"> استاد کلینی، مکتب رجالی وی مکتب قم است که در این مکتب از روات معتدل حساب </w:t>
      </w:r>
      <w:r w:rsidRPr="003C213A">
        <w:rPr>
          <w:rtl/>
        </w:rPr>
        <w:t>م</w:t>
      </w:r>
      <w:r w:rsidRPr="003C213A">
        <w:rPr>
          <w:rFonts w:hint="cs"/>
          <w:rtl/>
        </w:rPr>
        <w:t>ی‌</w:t>
      </w:r>
      <w:r w:rsidRPr="003C213A">
        <w:rPr>
          <w:rFonts w:hint="eastAsia"/>
          <w:rtl/>
        </w:rPr>
        <w:t>شود</w:t>
      </w:r>
      <w:r w:rsidRPr="003C213A">
        <w:rPr>
          <w:rFonts w:hint="cs"/>
          <w:rtl/>
        </w:rPr>
        <w:t xml:space="preserve"> ولی در مجموع از روات </w:t>
      </w:r>
      <w:r w:rsidRPr="003C213A">
        <w:rPr>
          <w:rtl/>
        </w:rPr>
        <w:t>سخت‌گ</w:t>
      </w:r>
      <w:r w:rsidRPr="003C213A">
        <w:rPr>
          <w:rFonts w:hint="cs"/>
          <w:rtl/>
        </w:rPr>
        <w:t>ی</w:t>
      </w:r>
      <w:r w:rsidRPr="003C213A">
        <w:rPr>
          <w:rFonts w:hint="eastAsia"/>
          <w:rtl/>
        </w:rPr>
        <w:t>ر</w:t>
      </w:r>
      <w:r w:rsidRPr="003C213A">
        <w:rPr>
          <w:rFonts w:hint="cs"/>
          <w:rtl/>
        </w:rPr>
        <w:t xml:space="preserve"> به شمار </w:t>
      </w:r>
      <w:r w:rsidRPr="003C213A">
        <w:rPr>
          <w:rtl/>
        </w:rPr>
        <w:t>م</w:t>
      </w:r>
      <w:r w:rsidRPr="003C213A">
        <w:rPr>
          <w:rFonts w:hint="cs"/>
          <w:rtl/>
        </w:rPr>
        <w:t>ی‌</w:t>
      </w:r>
      <w:r w:rsidRPr="003C213A">
        <w:rPr>
          <w:rFonts w:hint="eastAsia"/>
          <w:rtl/>
        </w:rPr>
        <w:t>رود</w:t>
      </w:r>
      <w:r w:rsidRPr="003C213A">
        <w:rPr>
          <w:rFonts w:hint="cs"/>
          <w:rtl/>
        </w:rPr>
        <w:t>.</w:t>
      </w:r>
    </w:p>
    <w:p w:rsidR="0055243C" w:rsidRDefault="00280968" w:rsidP="0055243C">
      <w:pPr>
        <w:pStyle w:val="3"/>
        <w:rPr>
          <w:rtl/>
        </w:rPr>
      </w:pPr>
      <w:bookmarkStart w:id="88" w:name="_Toc40762394"/>
      <w:r w:rsidRPr="003C213A">
        <w:rPr>
          <w:rFonts w:hint="cs"/>
          <w:rtl/>
        </w:rPr>
        <w:t>«أبیه»</w:t>
      </w:r>
      <w:bookmarkEnd w:id="88"/>
    </w:p>
    <w:p w:rsidR="009B08C4" w:rsidRPr="003C213A" w:rsidRDefault="00280968" w:rsidP="0055243C">
      <w:pPr>
        <w:jc w:val="both"/>
        <w:rPr>
          <w:rtl/>
        </w:rPr>
      </w:pPr>
      <w:r w:rsidRPr="003C213A">
        <w:rPr>
          <w:rFonts w:hint="cs"/>
          <w:rtl/>
        </w:rPr>
        <w:t xml:space="preserve">«ابراهیم بن هاشم کوفی»، شاگرد «ابن </w:t>
      </w:r>
      <w:r w:rsidR="00FB5D61" w:rsidRPr="003C213A">
        <w:rPr>
          <w:rFonts w:hint="cs"/>
          <w:rtl/>
        </w:rPr>
        <w:t>ا</w:t>
      </w:r>
      <w:r w:rsidRPr="003C213A">
        <w:rPr>
          <w:rFonts w:hint="cs"/>
          <w:rtl/>
        </w:rPr>
        <w:t>بی عمیر»</w:t>
      </w:r>
      <w:r w:rsidR="00213223" w:rsidRPr="003C213A">
        <w:rPr>
          <w:rFonts w:hint="cs"/>
          <w:rtl/>
        </w:rPr>
        <w:t xml:space="preserve"> و «یونس بن عبدالرحمن»</w:t>
      </w:r>
      <w:r w:rsidR="00F113E9" w:rsidRPr="003C213A">
        <w:rPr>
          <w:rFonts w:hint="cs"/>
          <w:rtl/>
        </w:rPr>
        <w:t xml:space="preserve">، بسیاری از اصحاب امام رضا تا امام حسن عسکری </w:t>
      </w:r>
      <w:r w:rsidR="00CB70A1">
        <w:rPr>
          <w:rtl/>
        </w:rPr>
        <w:t>عل</w:t>
      </w:r>
      <w:r w:rsidR="00CB70A1">
        <w:rPr>
          <w:rFonts w:hint="cs"/>
          <w:rtl/>
        </w:rPr>
        <w:t>ی</w:t>
      </w:r>
      <w:r w:rsidR="00CB70A1">
        <w:rPr>
          <w:rFonts w:hint="eastAsia"/>
          <w:rtl/>
        </w:rPr>
        <w:t>ه‌السلام</w:t>
      </w:r>
      <w:r w:rsidR="00F113E9" w:rsidRPr="003C213A">
        <w:rPr>
          <w:rFonts w:hint="cs"/>
          <w:rtl/>
        </w:rPr>
        <w:t xml:space="preserve"> را درک کرده است و به همین جهت روایاتی که نقل </w:t>
      </w:r>
      <w:r w:rsidR="00CB70A1">
        <w:rPr>
          <w:rtl/>
        </w:rPr>
        <w:t>م</w:t>
      </w:r>
      <w:r w:rsidR="00CB70A1">
        <w:rPr>
          <w:rFonts w:hint="cs"/>
          <w:rtl/>
        </w:rPr>
        <w:t>ی‌</w:t>
      </w:r>
      <w:r w:rsidR="00CB70A1">
        <w:rPr>
          <w:rFonts w:hint="eastAsia"/>
          <w:rtl/>
        </w:rPr>
        <w:t>کند</w:t>
      </w:r>
      <w:r w:rsidR="00F113E9" w:rsidRPr="003C213A">
        <w:rPr>
          <w:rFonts w:hint="cs"/>
          <w:rtl/>
        </w:rPr>
        <w:t xml:space="preserve">، دارای </w:t>
      </w:r>
      <w:r w:rsidR="00CB70A1">
        <w:rPr>
          <w:rtl/>
        </w:rPr>
        <w:t>واسطه‌</w:t>
      </w:r>
      <w:r w:rsidR="00CB70A1">
        <w:rPr>
          <w:rFonts w:hint="cs"/>
          <w:rtl/>
        </w:rPr>
        <w:t>ی</w:t>
      </w:r>
      <w:r w:rsidR="00F113E9" w:rsidRPr="003C213A">
        <w:rPr>
          <w:rFonts w:hint="cs"/>
          <w:rtl/>
        </w:rPr>
        <w:t xml:space="preserve"> کمی است</w:t>
      </w:r>
      <w:r w:rsidRPr="003C213A">
        <w:rPr>
          <w:rFonts w:hint="cs"/>
          <w:rtl/>
        </w:rPr>
        <w:t>،</w:t>
      </w:r>
      <w:r w:rsidR="00425018" w:rsidRPr="003C213A">
        <w:rPr>
          <w:rFonts w:hint="cs"/>
          <w:rtl/>
        </w:rPr>
        <w:t xml:space="preserve"> </w:t>
      </w:r>
      <w:r w:rsidRPr="003C213A">
        <w:rPr>
          <w:rFonts w:hint="cs"/>
          <w:rtl/>
        </w:rPr>
        <w:t xml:space="preserve">از مکتب کوفه بوده است و سپس به قم مهاجرت </w:t>
      </w:r>
      <w:r w:rsidRPr="003C213A">
        <w:rPr>
          <w:rtl/>
        </w:rPr>
        <w:t>م</w:t>
      </w:r>
      <w:r w:rsidRPr="003C213A">
        <w:rPr>
          <w:rFonts w:hint="cs"/>
          <w:rtl/>
        </w:rPr>
        <w:t>ی‌</w:t>
      </w:r>
      <w:r w:rsidRPr="003C213A">
        <w:rPr>
          <w:rFonts w:hint="eastAsia"/>
          <w:rtl/>
        </w:rPr>
        <w:t>کند</w:t>
      </w:r>
      <w:r w:rsidRPr="003C213A">
        <w:rPr>
          <w:rFonts w:hint="cs"/>
          <w:rtl/>
        </w:rPr>
        <w:t xml:space="preserve">، </w:t>
      </w:r>
      <w:r w:rsidR="00CB70A1">
        <w:rPr>
          <w:rtl/>
        </w:rPr>
        <w:t>کن</w:t>
      </w:r>
      <w:r w:rsidR="00CB70A1">
        <w:rPr>
          <w:rFonts w:hint="cs"/>
          <w:rtl/>
        </w:rPr>
        <w:t>ی</w:t>
      </w:r>
      <w:r w:rsidR="00CB70A1">
        <w:rPr>
          <w:rFonts w:hint="eastAsia"/>
          <w:rtl/>
        </w:rPr>
        <w:t>ه‌</w:t>
      </w:r>
      <w:r w:rsidR="00CB70A1">
        <w:rPr>
          <w:rFonts w:hint="cs"/>
          <w:rtl/>
        </w:rPr>
        <w:t>ی</w:t>
      </w:r>
      <w:r w:rsidR="00F113E9" w:rsidRPr="003C213A">
        <w:rPr>
          <w:rFonts w:hint="cs"/>
          <w:rtl/>
        </w:rPr>
        <w:t xml:space="preserve"> وی «ابواسحاق القمی» است که با توجه به کوفی بودن او نشان </w:t>
      </w:r>
      <w:r w:rsidR="00CB70A1">
        <w:rPr>
          <w:rtl/>
        </w:rPr>
        <w:t>م</w:t>
      </w:r>
      <w:r w:rsidR="00CB70A1">
        <w:rPr>
          <w:rFonts w:hint="cs"/>
          <w:rtl/>
        </w:rPr>
        <w:t>ی‌</w:t>
      </w:r>
      <w:r w:rsidR="00CB70A1">
        <w:rPr>
          <w:rFonts w:hint="eastAsia"/>
          <w:rtl/>
        </w:rPr>
        <w:t>دهد</w:t>
      </w:r>
      <w:r w:rsidR="00F113E9" w:rsidRPr="003C213A">
        <w:rPr>
          <w:rFonts w:hint="cs"/>
          <w:rtl/>
        </w:rPr>
        <w:t xml:space="preserve"> مدت زندگی او در قم زیاد بوده است، </w:t>
      </w:r>
      <w:r w:rsidRPr="003C213A">
        <w:rPr>
          <w:rFonts w:hint="cs"/>
          <w:rtl/>
        </w:rPr>
        <w:t xml:space="preserve">به علت توثیق و تضعیف صریح نداشتن در </w:t>
      </w:r>
      <w:r w:rsidRPr="003C213A">
        <w:rPr>
          <w:rtl/>
        </w:rPr>
        <w:t>دوره‌ا</w:t>
      </w:r>
      <w:r w:rsidRPr="003C213A">
        <w:rPr>
          <w:rFonts w:hint="cs"/>
          <w:rtl/>
        </w:rPr>
        <w:t xml:space="preserve">ی در مورد وی اختلاف بوده است؛ اما اکنون علما بر وثاقت وی اتفاق دارند؛ زیرا </w:t>
      </w:r>
      <w:r w:rsidRPr="003C213A">
        <w:rPr>
          <w:rtl/>
        </w:rPr>
        <w:t>جمله‌</w:t>
      </w:r>
      <w:r w:rsidRPr="003C213A">
        <w:rPr>
          <w:rFonts w:hint="cs"/>
          <w:rtl/>
        </w:rPr>
        <w:t>ی «اول من نشر حدیث الکوفیین بقم»</w:t>
      </w:r>
      <w:r w:rsidRPr="0055243C">
        <w:rPr>
          <w:vertAlign w:val="superscript"/>
          <w:rtl/>
        </w:rPr>
        <w:footnoteReference w:id="94"/>
      </w:r>
      <w:r w:rsidRPr="003C213A">
        <w:rPr>
          <w:rFonts w:hint="cs"/>
          <w:rtl/>
        </w:rPr>
        <w:t xml:space="preserve"> </w:t>
      </w:r>
      <w:r w:rsidRPr="003C213A">
        <w:rPr>
          <w:rtl/>
        </w:rPr>
        <w:t>مرتبه‌ا</w:t>
      </w:r>
      <w:r w:rsidRPr="003C213A">
        <w:rPr>
          <w:rFonts w:hint="cs"/>
          <w:rtl/>
        </w:rPr>
        <w:t xml:space="preserve">ی بالاتر از وثاقت را برای وی اثبات </w:t>
      </w:r>
      <w:r w:rsidRPr="003C213A">
        <w:rPr>
          <w:rtl/>
        </w:rPr>
        <w:t>م</w:t>
      </w:r>
      <w:r w:rsidRPr="003C213A">
        <w:rPr>
          <w:rFonts w:hint="cs"/>
          <w:rtl/>
        </w:rPr>
        <w:t>ی‌</w:t>
      </w:r>
      <w:r w:rsidRPr="003C213A">
        <w:rPr>
          <w:rFonts w:hint="eastAsia"/>
          <w:rtl/>
        </w:rPr>
        <w:t>کند</w:t>
      </w:r>
      <w:r w:rsidRPr="003C213A">
        <w:rPr>
          <w:rFonts w:hint="cs"/>
          <w:rtl/>
        </w:rPr>
        <w:t>.</w:t>
      </w:r>
    </w:p>
    <w:p w:rsidR="009B08C4" w:rsidRPr="003C213A" w:rsidRDefault="00C270E8" w:rsidP="00634270">
      <w:pPr>
        <w:jc w:val="both"/>
        <w:rPr>
          <w:rtl/>
        </w:rPr>
      </w:pPr>
      <w:r w:rsidRPr="003C213A">
        <w:rPr>
          <w:rFonts w:hint="cs"/>
          <w:rtl/>
        </w:rPr>
        <w:t xml:space="preserve">«علامه حلی» در مورد وی </w:t>
      </w:r>
      <w:r w:rsidR="00CB70A1">
        <w:rPr>
          <w:rtl/>
        </w:rPr>
        <w:t>م</w:t>
      </w:r>
      <w:r w:rsidR="00CB70A1">
        <w:rPr>
          <w:rFonts w:hint="cs"/>
          <w:rtl/>
        </w:rPr>
        <w:t>ی‌</w:t>
      </w:r>
      <w:r w:rsidR="00CB70A1">
        <w:rPr>
          <w:rFonts w:hint="eastAsia"/>
          <w:rtl/>
        </w:rPr>
        <w:t>گو</w:t>
      </w:r>
      <w:r w:rsidR="00CB70A1">
        <w:rPr>
          <w:rFonts w:hint="cs"/>
          <w:rtl/>
        </w:rPr>
        <w:t>ی</w:t>
      </w:r>
      <w:r w:rsidR="00CB70A1">
        <w:rPr>
          <w:rFonts w:hint="eastAsia"/>
          <w:rtl/>
        </w:rPr>
        <w:t>د</w:t>
      </w:r>
      <w:r w:rsidRPr="003C213A">
        <w:rPr>
          <w:rFonts w:hint="cs"/>
          <w:rtl/>
        </w:rPr>
        <w:t xml:space="preserve">: کسی را </w:t>
      </w:r>
      <w:r w:rsidR="00CB70A1">
        <w:rPr>
          <w:rtl/>
        </w:rPr>
        <w:t>ند</w:t>
      </w:r>
      <w:r w:rsidR="00CB70A1">
        <w:rPr>
          <w:rFonts w:hint="cs"/>
          <w:rtl/>
        </w:rPr>
        <w:t>ی</w:t>
      </w:r>
      <w:r w:rsidR="00CB70A1">
        <w:rPr>
          <w:rFonts w:hint="eastAsia"/>
          <w:rtl/>
        </w:rPr>
        <w:t>ده‌ام</w:t>
      </w:r>
      <w:r w:rsidRPr="003C213A">
        <w:rPr>
          <w:rFonts w:hint="cs"/>
          <w:rtl/>
        </w:rPr>
        <w:t xml:space="preserve"> که «ابراهیم بن هاشم» را قدح کند و بحث در مورد این است که به توثیق وی تصریح نشده است. «علامه حلی» </w:t>
      </w:r>
      <w:r w:rsidR="00CB70A1">
        <w:rPr>
          <w:rtl/>
        </w:rPr>
        <w:t>م</w:t>
      </w:r>
      <w:r w:rsidR="00CB70A1">
        <w:rPr>
          <w:rFonts w:hint="cs"/>
          <w:rtl/>
        </w:rPr>
        <w:t>ی‌</w:t>
      </w:r>
      <w:r w:rsidR="00CB70A1">
        <w:rPr>
          <w:rFonts w:hint="eastAsia"/>
          <w:rtl/>
        </w:rPr>
        <w:t>گو</w:t>
      </w:r>
      <w:r w:rsidR="00CB70A1">
        <w:rPr>
          <w:rFonts w:hint="cs"/>
          <w:rtl/>
        </w:rPr>
        <w:t>ی</w:t>
      </w:r>
      <w:r w:rsidR="00CB70A1">
        <w:rPr>
          <w:rFonts w:hint="eastAsia"/>
          <w:rtl/>
        </w:rPr>
        <w:t>د</w:t>
      </w:r>
      <w:r w:rsidRPr="003C213A">
        <w:rPr>
          <w:rFonts w:hint="cs"/>
          <w:rtl/>
        </w:rPr>
        <w:t xml:space="preserve"> «الاقوی قبول روایاته» که نشان </w:t>
      </w:r>
      <w:r w:rsidR="00CB70A1">
        <w:rPr>
          <w:rtl/>
        </w:rPr>
        <w:t>م</w:t>
      </w:r>
      <w:r w:rsidR="00CB70A1">
        <w:rPr>
          <w:rFonts w:hint="cs"/>
          <w:rtl/>
        </w:rPr>
        <w:t>ی‌</w:t>
      </w:r>
      <w:r w:rsidR="00CB70A1">
        <w:rPr>
          <w:rFonts w:hint="eastAsia"/>
          <w:rtl/>
        </w:rPr>
        <w:t>دهد</w:t>
      </w:r>
      <w:r w:rsidRPr="003C213A">
        <w:rPr>
          <w:rFonts w:hint="cs"/>
          <w:rtl/>
        </w:rPr>
        <w:t xml:space="preserve"> اختلاف در مورد «ابراهیم بن هاشم» تا زمان «علامه حلی» نیز بوده است. «سید بن طاووس» نیز در «فلاح السائل» فصل 15 صفحه 158 همین مطلب را بیان </w:t>
      </w:r>
      <w:r w:rsidR="00CB70A1">
        <w:rPr>
          <w:rtl/>
        </w:rPr>
        <w:t>م</w:t>
      </w:r>
      <w:r w:rsidR="00CB70A1">
        <w:rPr>
          <w:rFonts w:hint="cs"/>
          <w:rtl/>
        </w:rPr>
        <w:t>ی‌</w:t>
      </w:r>
      <w:r w:rsidR="00CB70A1">
        <w:rPr>
          <w:rFonts w:hint="eastAsia"/>
          <w:rtl/>
        </w:rPr>
        <w:t>کند</w:t>
      </w:r>
      <w:r w:rsidRPr="003C213A">
        <w:rPr>
          <w:rFonts w:hint="cs"/>
          <w:rtl/>
        </w:rPr>
        <w:t xml:space="preserve">. در </w:t>
      </w:r>
      <w:r w:rsidR="00CB70A1">
        <w:rPr>
          <w:rtl/>
        </w:rPr>
        <w:t>دوره‌ها</w:t>
      </w:r>
      <w:r w:rsidR="00CB70A1">
        <w:rPr>
          <w:rFonts w:hint="cs"/>
          <w:rtl/>
        </w:rPr>
        <w:t>ی</w:t>
      </w:r>
      <w:r w:rsidRPr="003C213A">
        <w:rPr>
          <w:rFonts w:hint="cs"/>
          <w:rtl/>
        </w:rPr>
        <w:t xml:space="preserve"> بعد در کتاب «منتهی المقال» </w:t>
      </w:r>
      <w:r w:rsidR="00730707" w:rsidRPr="003C213A">
        <w:rPr>
          <w:rFonts w:hint="cs"/>
          <w:rtl/>
        </w:rPr>
        <w:t xml:space="preserve">جلد 1 صفحه 215 </w:t>
      </w:r>
      <w:r w:rsidRPr="003C213A">
        <w:rPr>
          <w:rFonts w:hint="cs"/>
          <w:rtl/>
        </w:rPr>
        <w:t xml:space="preserve">که متعلق به «ابی علی حائری» است، آمده است که اصحاب در مورد وی اختلاف دارند هرچند کسی دلیل بر تضعیف ندارد. سپس وی قرائن تاریخی را برای اثبات وثاقت وی مطرح </w:t>
      </w:r>
      <w:r w:rsidR="00CB70A1">
        <w:rPr>
          <w:rtl/>
        </w:rPr>
        <w:t>م</w:t>
      </w:r>
      <w:r w:rsidR="00CB70A1">
        <w:rPr>
          <w:rFonts w:hint="cs"/>
          <w:rtl/>
        </w:rPr>
        <w:t>ی‌</w:t>
      </w:r>
      <w:r w:rsidR="00CB70A1">
        <w:rPr>
          <w:rFonts w:hint="eastAsia"/>
          <w:rtl/>
        </w:rPr>
        <w:t>کند</w:t>
      </w:r>
      <w:r w:rsidRPr="003C213A">
        <w:rPr>
          <w:rFonts w:hint="cs"/>
          <w:rtl/>
        </w:rPr>
        <w:t xml:space="preserve"> که </w:t>
      </w:r>
      <w:r w:rsidR="00CB70A1">
        <w:rPr>
          <w:rtl/>
        </w:rPr>
        <w:t>مهم‌تر</w:t>
      </w:r>
      <w:r w:rsidR="00CB70A1">
        <w:rPr>
          <w:rFonts w:hint="cs"/>
          <w:rtl/>
        </w:rPr>
        <w:t>ی</w:t>
      </w:r>
      <w:r w:rsidR="00CB70A1">
        <w:rPr>
          <w:rFonts w:hint="eastAsia"/>
          <w:rtl/>
        </w:rPr>
        <w:t>ن</w:t>
      </w:r>
      <w:r w:rsidR="00730707" w:rsidRPr="003C213A">
        <w:rPr>
          <w:rFonts w:hint="cs"/>
          <w:rtl/>
        </w:rPr>
        <w:t xml:space="preserve"> آنها اعتماد رجالیون قم به «ابراهیم بن هاشم» است.</w:t>
      </w:r>
      <w:r w:rsidR="00280968" w:rsidRPr="003C213A">
        <w:rPr>
          <w:rFonts w:hint="cs"/>
          <w:rtl/>
        </w:rPr>
        <w:t xml:space="preserve"> </w:t>
      </w:r>
      <w:r w:rsidR="004D0F44" w:rsidRPr="003C213A">
        <w:rPr>
          <w:rFonts w:hint="cs"/>
          <w:rtl/>
        </w:rPr>
        <w:t xml:space="preserve">«علامه بحرالعلوم» در «فوائد رجالیه» جلد 1 </w:t>
      </w:r>
      <w:r w:rsidR="00CB70A1">
        <w:rPr>
          <w:rtl/>
        </w:rPr>
        <w:t>صفحه‌</w:t>
      </w:r>
      <w:r w:rsidR="00CB70A1">
        <w:rPr>
          <w:rFonts w:hint="cs"/>
          <w:rtl/>
        </w:rPr>
        <w:t>ی</w:t>
      </w:r>
      <w:r w:rsidR="004D0F44" w:rsidRPr="003C213A">
        <w:rPr>
          <w:rFonts w:hint="cs"/>
          <w:rtl/>
        </w:rPr>
        <w:t xml:space="preserve"> 460 در مورد وی </w:t>
      </w:r>
      <w:r w:rsidR="00CB70A1">
        <w:rPr>
          <w:rtl/>
        </w:rPr>
        <w:t>م</w:t>
      </w:r>
      <w:r w:rsidR="00CB70A1">
        <w:rPr>
          <w:rFonts w:hint="cs"/>
          <w:rtl/>
        </w:rPr>
        <w:t>ی‌</w:t>
      </w:r>
      <w:r w:rsidR="00CB70A1">
        <w:rPr>
          <w:rFonts w:hint="eastAsia"/>
          <w:rtl/>
        </w:rPr>
        <w:t>گو</w:t>
      </w:r>
      <w:r w:rsidR="00CB70A1">
        <w:rPr>
          <w:rFonts w:hint="cs"/>
          <w:rtl/>
        </w:rPr>
        <w:t>ی</w:t>
      </w:r>
      <w:r w:rsidR="00CB70A1">
        <w:rPr>
          <w:rFonts w:hint="eastAsia"/>
          <w:rtl/>
        </w:rPr>
        <w:t>د</w:t>
      </w:r>
      <w:r w:rsidR="004D0F44" w:rsidRPr="003C213A">
        <w:rPr>
          <w:rFonts w:hint="cs"/>
          <w:rtl/>
        </w:rPr>
        <w:t xml:space="preserve"> که کلام اصحاب در مورد «ابراهیم بن هاشم» بسیار مضطرب است بعضی او را ثقه و بعضی او را ممدوح </w:t>
      </w:r>
      <w:r w:rsidR="00CB70A1">
        <w:rPr>
          <w:rtl/>
        </w:rPr>
        <w:t>م</w:t>
      </w:r>
      <w:r w:rsidR="00CB70A1">
        <w:rPr>
          <w:rFonts w:hint="cs"/>
          <w:rtl/>
        </w:rPr>
        <w:t>ی‌</w:t>
      </w:r>
      <w:r w:rsidR="00CB70A1">
        <w:rPr>
          <w:rFonts w:hint="eastAsia"/>
          <w:rtl/>
        </w:rPr>
        <w:t>دانند</w:t>
      </w:r>
      <w:r w:rsidR="004D0F44" w:rsidRPr="003C213A">
        <w:rPr>
          <w:rFonts w:hint="cs"/>
          <w:rtl/>
        </w:rPr>
        <w:t xml:space="preserve"> و خود «علامه بحرالعلوم» از راه انضمام قرائن قائل به توثیق </w:t>
      </w:r>
      <w:r w:rsidR="00CB70A1">
        <w:rPr>
          <w:rtl/>
        </w:rPr>
        <w:t>م</w:t>
      </w:r>
      <w:r w:rsidR="00CB70A1">
        <w:rPr>
          <w:rFonts w:hint="cs"/>
          <w:rtl/>
        </w:rPr>
        <w:t>ی‌</w:t>
      </w:r>
      <w:r w:rsidR="00CB70A1">
        <w:rPr>
          <w:rFonts w:hint="eastAsia"/>
          <w:rtl/>
        </w:rPr>
        <w:t>شود</w:t>
      </w:r>
      <w:r w:rsidR="004D0F44" w:rsidRPr="003C213A">
        <w:rPr>
          <w:rFonts w:hint="cs"/>
          <w:rtl/>
        </w:rPr>
        <w:t xml:space="preserve">. </w:t>
      </w:r>
      <w:r w:rsidR="00730707" w:rsidRPr="003C213A">
        <w:rPr>
          <w:rFonts w:hint="cs"/>
          <w:rtl/>
        </w:rPr>
        <w:t xml:space="preserve">«شیخ انصاری» نیز در رسائل و مکاسب، روایاتی را که «ابراهیم بن هاشم» در آن آمده است، «مصححه» یا «حسنه» </w:t>
      </w:r>
      <w:r w:rsidR="00CB70A1">
        <w:rPr>
          <w:rtl/>
        </w:rPr>
        <w:t>م</w:t>
      </w:r>
      <w:r w:rsidR="00CB70A1">
        <w:rPr>
          <w:rFonts w:hint="cs"/>
          <w:rtl/>
        </w:rPr>
        <w:t>ی‌</w:t>
      </w:r>
      <w:r w:rsidR="00CB70A1">
        <w:rPr>
          <w:rFonts w:hint="eastAsia"/>
          <w:rtl/>
        </w:rPr>
        <w:t>خواند</w:t>
      </w:r>
      <w:r w:rsidR="00730707" w:rsidRPr="003C213A">
        <w:rPr>
          <w:rFonts w:hint="cs"/>
          <w:rtl/>
        </w:rPr>
        <w:t xml:space="preserve"> که نشان </w:t>
      </w:r>
      <w:r w:rsidR="00CB70A1">
        <w:rPr>
          <w:rtl/>
        </w:rPr>
        <w:t>م</w:t>
      </w:r>
      <w:r w:rsidR="00CB70A1">
        <w:rPr>
          <w:rFonts w:hint="cs"/>
          <w:rtl/>
        </w:rPr>
        <w:t>ی‌</w:t>
      </w:r>
      <w:r w:rsidR="00CB70A1">
        <w:rPr>
          <w:rFonts w:hint="eastAsia"/>
          <w:rtl/>
        </w:rPr>
        <w:t>دهد</w:t>
      </w:r>
      <w:r w:rsidR="00730707" w:rsidRPr="003C213A">
        <w:rPr>
          <w:rFonts w:hint="cs"/>
          <w:rtl/>
        </w:rPr>
        <w:t xml:space="preserve"> هنوز در مورد وی اختلاف بوده است.</w:t>
      </w:r>
    </w:p>
    <w:p w:rsidR="00280968" w:rsidRPr="003C213A" w:rsidRDefault="00F23FED" w:rsidP="00634270">
      <w:pPr>
        <w:jc w:val="both"/>
        <w:rPr>
          <w:rtl/>
        </w:rPr>
      </w:pPr>
      <w:r w:rsidRPr="003C213A">
        <w:rPr>
          <w:rFonts w:hint="cs"/>
          <w:rtl/>
        </w:rPr>
        <w:t xml:space="preserve">پس از </w:t>
      </w:r>
      <w:r w:rsidR="00730707" w:rsidRPr="003C213A">
        <w:rPr>
          <w:rFonts w:hint="cs"/>
          <w:rtl/>
        </w:rPr>
        <w:t xml:space="preserve">«شیخ انصاری» یعنی از «مامقانی» به بعد، همه وثاقت وی را </w:t>
      </w:r>
      <w:r w:rsidR="00CB70A1">
        <w:rPr>
          <w:rtl/>
        </w:rPr>
        <w:t>پذ</w:t>
      </w:r>
      <w:r w:rsidR="00CB70A1">
        <w:rPr>
          <w:rFonts w:hint="cs"/>
          <w:rtl/>
        </w:rPr>
        <w:t>ی</w:t>
      </w:r>
      <w:r w:rsidR="00CB70A1">
        <w:rPr>
          <w:rFonts w:hint="eastAsia"/>
          <w:rtl/>
        </w:rPr>
        <w:t>رفته‌اند</w:t>
      </w:r>
      <w:r w:rsidR="00730707" w:rsidRPr="003C213A">
        <w:rPr>
          <w:rFonts w:hint="cs"/>
          <w:rtl/>
        </w:rPr>
        <w:t xml:space="preserve">. </w:t>
      </w:r>
      <w:r w:rsidR="00CB70A1">
        <w:rPr>
          <w:rtl/>
        </w:rPr>
        <w:t>ر</w:t>
      </w:r>
      <w:r w:rsidR="00CB70A1">
        <w:rPr>
          <w:rFonts w:hint="cs"/>
          <w:rtl/>
        </w:rPr>
        <w:t>ی</w:t>
      </w:r>
      <w:r w:rsidR="00CB70A1">
        <w:rPr>
          <w:rFonts w:hint="eastAsia"/>
          <w:rtl/>
        </w:rPr>
        <w:t>شه‌</w:t>
      </w:r>
      <w:r w:rsidR="00CB70A1">
        <w:rPr>
          <w:rFonts w:hint="cs"/>
          <w:rtl/>
        </w:rPr>
        <w:t>ی</w:t>
      </w:r>
      <w:r w:rsidR="00730707" w:rsidRPr="003C213A">
        <w:rPr>
          <w:rFonts w:hint="cs"/>
          <w:rtl/>
        </w:rPr>
        <w:t xml:space="preserve"> این توثیق، کار مفیدی است که از «مامقانی» به بعد انجام شده و آن تحقیق در مورد مکاتب رجالی است. پس از </w:t>
      </w:r>
      <w:r w:rsidR="00CB70A1">
        <w:rPr>
          <w:rtl/>
        </w:rPr>
        <w:t>مشاهده‌</w:t>
      </w:r>
      <w:r w:rsidR="00CB70A1">
        <w:rPr>
          <w:rFonts w:hint="cs"/>
          <w:rtl/>
        </w:rPr>
        <w:t>ی</w:t>
      </w:r>
      <w:r w:rsidR="00730707" w:rsidRPr="003C213A">
        <w:rPr>
          <w:rFonts w:hint="cs"/>
          <w:rtl/>
        </w:rPr>
        <w:t xml:space="preserve"> اختلافات بین مکاتب رجالی و تفاوت </w:t>
      </w:r>
      <w:r w:rsidR="00CB70A1">
        <w:rPr>
          <w:rtl/>
        </w:rPr>
        <w:t>مدرسه‌</w:t>
      </w:r>
      <w:r w:rsidR="00CB70A1">
        <w:rPr>
          <w:rFonts w:hint="cs"/>
          <w:rtl/>
        </w:rPr>
        <w:t>ی</w:t>
      </w:r>
      <w:r w:rsidR="00730707" w:rsidRPr="003C213A">
        <w:rPr>
          <w:rFonts w:hint="cs"/>
          <w:rtl/>
        </w:rPr>
        <w:t xml:space="preserve"> قم و کوفه </w:t>
      </w:r>
      <w:r w:rsidR="00CB70A1">
        <w:rPr>
          <w:rtl/>
        </w:rPr>
        <w:t>به‌خصوص</w:t>
      </w:r>
      <w:r w:rsidR="00730707" w:rsidRPr="003C213A">
        <w:rPr>
          <w:rFonts w:hint="cs"/>
          <w:rtl/>
        </w:rPr>
        <w:t xml:space="preserve"> در </w:t>
      </w:r>
      <w:r w:rsidR="00CB70A1">
        <w:rPr>
          <w:rtl/>
        </w:rPr>
        <w:t>دوره‌</w:t>
      </w:r>
      <w:r w:rsidR="00CB70A1">
        <w:rPr>
          <w:rFonts w:hint="cs"/>
          <w:rtl/>
        </w:rPr>
        <w:t>ی</w:t>
      </w:r>
      <w:r w:rsidR="00730707" w:rsidRPr="003C213A">
        <w:rPr>
          <w:rFonts w:hint="cs"/>
          <w:rtl/>
        </w:rPr>
        <w:t xml:space="preserve"> «اشعریون» </w:t>
      </w:r>
      <w:r w:rsidR="004D0F44" w:rsidRPr="003C213A">
        <w:rPr>
          <w:rFonts w:hint="cs"/>
          <w:rtl/>
        </w:rPr>
        <w:t>و اینکه تا زمان «ابراهیم بن هاشم» هیچ رجالی کوفی توسط قمیون مورد پذیرش قرار نگرفته بود و وی اولین کسی بود که مورد قبول واقع شد و روایات او مورد اعتماد قرار گرفت</w:t>
      </w:r>
      <w:r w:rsidR="009B08C4" w:rsidRPr="003C213A">
        <w:rPr>
          <w:rFonts w:hint="cs"/>
          <w:rtl/>
        </w:rPr>
        <w:t>، کسی در وثاقت وی اختلاف ندارد.</w:t>
      </w:r>
    </w:p>
    <w:p w:rsidR="008F2E30" w:rsidRDefault="00280968" w:rsidP="008F2E30">
      <w:pPr>
        <w:pStyle w:val="3"/>
        <w:rPr>
          <w:rtl/>
        </w:rPr>
      </w:pPr>
      <w:bookmarkStart w:id="89" w:name="_Toc40762395"/>
      <w:r w:rsidRPr="003C213A">
        <w:rPr>
          <w:rFonts w:hint="cs"/>
          <w:rtl/>
        </w:rPr>
        <w:t>«النوفلی»</w:t>
      </w:r>
      <w:bookmarkEnd w:id="89"/>
    </w:p>
    <w:p w:rsidR="00280968" w:rsidRPr="003C213A" w:rsidRDefault="00280968" w:rsidP="008F2E30">
      <w:pPr>
        <w:jc w:val="both"/>
        <w:rPr>
          <w:rtl/>
        </w:rPr>
      </w:pPr>
      <w:r w:rsidRPr="003C213A">
        <w:rPr>
          <w:rFonts w:hint="cs"/>
          <w:rtl/>
        </w:rPr>
        <w:t xml:space="preserve">«حسین بن یزید نوفلی». در ثقه بودن وی اختلافی نیست؛ اما در امامی بودن یا نبودن وی اختلاف است که به نظر ما امامی بوده است. البته این بحث در این سند </w:t>
      </w:r>
      <w:r w:rsidRPr="003C213A">
        <w:rPr>
          <w:rtl/>
        </w:rPr>
        <w:t>نت</w:t>
      </w:r>
      <w:r w:rsidRPr="003C213A">
        <w:rPr>
          <w:rFonts w:hint="cs"/>
          <w:rtl/>
        </w:rPr>
        <w:t>ی</w:t>
      </w:r>
      <w:r w:rsidRPr="003C213A">
        <w:rPr>
          <w:rFonts w:hint="eastAsia"/>
          <w:rtl/>
        </w:rPr>
        <w:t>جه‌ا</w:t>
      </w:r>
      <w:r w:rsidRPr="003C213A">
        <w:rPr>
          <w:rFonts w:hint="cs"/>
          <w:rtl/>
        </w:rPr>
        <w:t>ی ندارد؛ زیرا راوی بعد یعنی «سکونی» عامی است.</w:t>
      </w:r>
    </w:p>
    <w:p w:rsidR="008F2E30" w:rsidRDefault="00280968" w:rsidP="008F2E30">
      <w:pPr>
        <w:pStyle w:val="3"/>
        <w:rPr>
          <w:rtl/>
        </w:rPr>
      </w:pPr>
      <w:bookmarkStart w:id="90" w:name="_Toc40762396"/>
      <w:r w:rsidRPr="003C213A">
        <w:rPr>
          <w:rFonts w:hint="cs"/>
          <w:rtl/>
        </w:rPr>
        <w:lastRenderedPageBreak/>
        <w:t>«السکونی»</w:t>
      </w:r>
      <w:bookmarkEnd w:id="90"/>
    </w:p>
    <w:p w:rsidR="00280968" w:rsidRPr="003C213A" w:rsidRDefault="00280968" w:rsidP="008F2E30">
      <w:pPr>
        <w:jc w:val="both"/>
      </w:pPr>
      <w:r w:rsidRPr="003C213A">
        <w:rPr>
          <w:rFonts w:hint="cs"/>
          <w:rtl/>
        </w:rPr>
        <w:t xml:space="preserve">«اسماعیل بن </w:t>
      </w:r>
      <w:r w:rsidR="00FB5D61" w:rsidRPr="003C213A">
        <w:rPr>
          <w:rFonts w:hint="cs"/>
          <w:rtl/>
        </w:rPr>
        <w:t>أ</w:t>
      </w:r>
      <w:r w:rsidRPr="003C213A">
        <w:rPr>
          <w:rFonts w:hint="cs"/>
          <w:rtl/>
        </w:rPr>
        <w:t xml:space="preserve">بی زیاد»، عامی است، در کتاب «عده» آمده است که صحابه اجماع دارند بر اینکه تعدادی از روات را ثقه دانسته و به روایات آنها عمل </w:t>
      </w:r>
      <w:r w:rsidRPr="003C213A">
        <w:rPr>
          <w:rtl/>
        </w:rPr>
        <w:t>م</w:t>
      </w:r>
      <w:r w:rsidRPr="003C213A">
        <w:rPr>
          <w:rFonts w:hint="cs"/>
          <w:rtl/>
        </w:rPr>
        <w:t>ی‌</w:t>
      </w:r>
      <w:r w:rsidRPr="003C213A">
        <w:rPr>
          <w:rFonts w:hint="eastAsia"/>
          <w:rtl/>
        </w:rPr>
        <w:t>کنند</w:t>
      </w:r>
      <w:r w:rsidRPr="003C213A">
        <w:rPr>
          <w:rFonts w:hint="cs"/>
          <w:rtl/>
        </w:rPr>
        <w:t xml:space="preserve">، با اینکه آنها را امامی </w:t>
      </w:r>
      <w:r w:rsidRPr="003C213A">
        <w:rPr>
          <w:rtl/>
        </w:rPr>
        <w:t>نم</w:t>
      </w:r>
      <w:r w:rsidRPr="003C213A">
        <w:rPr>
          <w:rFonts w:hint="cs"/>
          <w:rtl/>
        </w:rPr>
        <w:t>ی‌</w:t>
      </w:r>
      <w:r w:rsidRPr="003C213A">
        <w:rPr>
          <w:rFonts w:hint="eastAsia"/>
          <w:rtl/>
        </w:rPr>
        <w:t>دانند</w:t>
      </w:r>
      <w:r w:rsidRPr="003C213A">
        <w:rPr>
          <w:rFonts w:hint="cs"/>
          <w:rtl/>
        </w:rPr>
        <w:t xml:space="preserve"> و نام «سکونی» نیز در بین این افراد وجود دارد: «...</w:t>
      </w:r>
      <w:r w:rsidRPr="003C213A">
        <w:rPr>
          <w:rtl/>
        </w:rPr>
        <w:t>و لأجل ما قلناه عملت الطائفة بما رواه حفص بن غیاث</w:t>
      </w:r>
      <w:r w:rsidRPr="003C213A">
        <w:rPr>
          <w:rFonts w:hint="cs"/>
          <w:rtl/>
        </w:rPr>
        <w:t xml:space="preserve"> </w:t>
      </w:r>
      <w:r w:rsidRPr="003C213A">
        <w:rPr>
          <w:rtl/>
        </w:rPr>
        <w:t>و غیاث بن کلوب، و نوح بن دراج، و السکونی، و غیرهم من العامة عن أئمتنا علیهم‌السلام، فیما لم ینکروه و لم یکن عندهم خلافه</w:t>
      </w:r>
      <w:r w:rsidRPr="003C213A">
        <w:rPr>
          <w:rFonts w:hint="cs"/>
          <w:rtl/>
        </w:rPr>
        <w:t>».</w:t>
      </w:r>
      <w:r w:rsidRPr="008F2E30">
        <w:rPr>
          <w:vertAlign w:val="superscript"/>
          <w:rtl/>
        </w:rPr>
        <w:footnoteReference w:id="95"/>
      </w:r>
    </w:p>
    <w:p w:rsidR="00280968" w:rsidRPr="003C213A" w:rsidRDefault="00280968" w:rsidP="00634270">
      <w:pPr>
        <w:jc w:val="both"/>
        <w:rPr>
          <w:rtl/>
        </w:rPr>
      </w:pPr>
      <w:r w:rsidRPr="003C213A">
        <w:rPr>
          <w:rFonts w:hint="cs"/>
          <w:rtl/>
        </w:rPr>
        <w:t xml:space="preserve">ازآنجایی‌که «سکونی» عامی است، این سند موثقه </w:t>
      </w:r>
      <w:r w:rsidRPr="003C213A">
        <w:rPr>
          <w:rtl/>
        </w:rPr>
        <w:t>م</w:t>
      </w:r>
      <w:r w:rsidRPr="003C213A">
        <w:rPr>
          <w:rFonts w:hint="cs"/>
          <w:rtl/>
        </w:rPr>
        <w:t>ی‌</w:t>
      </w:r>
      <w:r w:rsidRPr="003C213A">
        <w:rPr>
          <w:rFonts w:hint="eastAsia"/>
          <w:rtl/>
        </w:rPr>
        <w:t>شود</w:t>
      </w:r>
      <w:r w:rsidRPr="003C213A">
        <w:rPr>
          <w:rFonts w:hint="cs"/>
          <w:rtl/>
        </w:rPr>
        <w:t>.</w:t>
      </w:r>
    </w:p>
    <w:p w:rsidR="00280968" w:rsidRPr="00280968" w:rsidRDefault="00280968" w:rsidP="008F2E30">
      <w:pPr>
        <w:pStyle w:val="2"/>
        <w:rPr>
          <w:rtl/>
        </w:rPr>
      </w:pPr>
      <w:bookmarkStart w:id="91" w:name="_Toc40762397"/>
      <w:r w:rsidRPr="00280968">
        <w:rPr>
          <w:rFonts w:hint="cs"/>
          <w:rtl/>
        </w:rPr>
        <w:t>2. «</w:t>
      </w:r>
      <w:r w:rsidRPr="00280968">
        <w:rPr>
          <w:rtl/>
        </w:rPr>
        <w:t xml:space="preserve">عَلِی بْنُ إِبْرَاهِیمَ عَنْ أبیه عَنِ ابْنِ </w:t>
      </w:r>
      <w:r w:rsidR="00FB5D61">
        <w:rPr>
          <w:rFonts w:hint="cs"/>
          <w:rtl/>
        </w:rPr>
        <w:t>أ</w:t>
      </w:r>
      <w:r w:rsidRPr="00280968">
        <w:rPr>
          <w:rtl/>
        </w:rPr>
        <w:t>بی عُمَیرٍ عَنْ حَمَّاد</w:t>
      </w:r>
      <w:r w:rsidRPr="00280968">
        <w:rPr>
          <w:rFonts w:hint="cs"/>
          <w:rtl/>
        </w:rPr>
        <w:t xml:space="preserve"> عن الحلبی».</w:t>
      </w:r>
      <w:bookmarkEnd w:id="91"/>
    </w:p>
    <w:p w:rsidR="008F2E30" w:rsidRDefault="00280968" w:rsidP="008F2E30">
      <w:pPr>
        <w:pStyle w:val="3"/>
        <w:rPr>
          <w:rtl/>
        </w:rPr>
      </w:pPr>
      <w:bookmarkStart w:id="92" w:name="_Toc40762398"/>
      <w:r w:rsidRPr="003C213A">
        <w:rPr>
          <w:rFonts w:hint="cs"/>
          <w:rtl/>
        </w:rPr>
        <w:t xml:space="preserve">«ابن </w:t>
      </w:r>
      <w:r w:rsidR="00FB5D61" w:rsidRPr="003C213A">
        <w:rPr>
          <w:rFonts w:hint="cs"/>
          <w:rtl/>
        </w:rPr>
        <w:t>أ</w:t>
      </w:r>
      <w:r w:rsidRPr="003C213A">
        <w:rPr>
          <w:rFonts w:hint="cs"/>
          <w:rtl/>
        </w:rPr>
        <w:t>بی عمیر»</w:t>
      </w:r>
      <w:bookmarkEnd w:id="92"/>
    </w:p>
    <w:p w:rsidR="00280968" w:rsidRPr="003C213A" w:rsidRDefault="00280968" w:rsidP="008F2E30">
      <w:pPr>
        <w:jc w:val="both"/>
        <w:rPr>
          <w:rtl/>
        </w:rPr>
      </w:pPr>
      <w:r w:rsidRPr="003C213A">
        <w:rPr>
          <w:rFonts w:hint="cs"/>
          <w:rtl/>
        </w:rPr>
        <w:t xml:space="preserve">«محمد بن </w:t>
      </w:r>
      <w:r w:rsidR="00FB5D61" w:rsidRPr="003C213A">
        <w:rPr>
          <w:rFonts w:hint="cs"/>
          <w:rtl/>
        </w:rPr>
        <w:t>أ</w:t>
      </w:r>
      <w:r w:rsidRPr="003C213A">
        <w:rPr>
          <w:rFonts w:hint="cs"/>
          <w:rtl/>
        </w:rPr>
        <w:t>بی عمیر الزیاد»، از مشایخ ثقات.</w:t>
      </w:r>
    </w:p>
    <w:p w:rsidR="00D04F2A" w:rsidRDefault="00280968" w:rsidP="00D04F2A">
      <w:pPr>
        <w:pStyle w:val="3"/>
        <w:rPr>
          <w:rtl/>
        </w:rPr>
      </w:pPr>
      <w:bookmarkStart w:id="93" w:name="_Toc40762399"/>
      <w:r w:rsidRPr="003C213A">
        <w:rPr>
          <w:rFonts w:hint="cs"/>
          <w:rtl/>
        </w:rPr>
        <w:t>«حماد»</w:t>
      </w:r>
      <w:bookmarkEnd w:id="93"/>
    </w:p>
    <w:p w:rsidR="00280968" w:rsidRPr="003C213A" w:rsidRDefault="00280968" w:rsidP="00D04F2A">
      <w:pPr>
        <w:jc w:val="both"/>
        <w:rPr>
          <w:rtl/>
        </w:rPr>
      </w:pPr>
      <w:r w:rsidRPr="003C213A">
        <w:rPr>
          <w:rFonts w:hint="cs"/>
          <w:rtl/>
        </w:rPr>
        <w:t xml:space="preserve">مشترک بین «حماد بن عیسی» و «حماد بن عثمان» است اما </w:t>
      </w:r>
      <w:r w:rsidRPr="003C213A">
        <w:rPr>
          <w:rtl/>
        </w:rPr>
        <w:t>ازآنجایی‌که</w:t>
      </w:r>
      <w:r w:rsidRPr="003C213A">
        <w:rPr>
          <w:rFonts w:hint="cs"/>
          <w:rtl/>
        </w:rPr>
        <w:t xml:space="preserve"> تعداد روایات «ابن </w:t>
      </w:r>
      <w:r w:rsidR="00FB5D61" w:rsidRPr="003C213A">
        <w:rPr>
          <w:rFonts w:hint="cs"/>
          <w:rtl/>
        </w:rPr>
        <w:t>أ</w:t>
      </w:r>
      <w:r w:rsidRPr="003C213A">
        <w:rPr>
          <w:rFonts w:hint="cs"/>
          <w:rtl/>
        </w:rPr>
        <w:t xml:space="preserve">بی عمیر» از «حماد بن عثمان» بسیار بیشتر از «حماد بن عیسی» است، منظور از «حماد» در این سند، «حماد بن عثمان» است، بیشتر روایات خود را از «حلبی» نقل </w:t>
      </w:r>
      <w:r w:rsidRPr="003C213A">
        <w:rPr>
          <w:rtl/>
        </w:rPr>
        <w:t>م</w:t>
      </w:r>
      <w:r w:rsidRPr="003C213A">
        <w:rPr>
          <w:rFonts w:hint="cs"/>
          <w:rtl/>
        </w:rPr>
        <w:t>ی‌</w:t>
      </w:r>
      <w:r w:rsidRPr="003C213A">
        <w:rPr>
          <w:rFonts w:hint="eastAsia"/>
          <w:rtl/>
        </w:rPr>
        <w:t>کند</w:t>
      </w:r>
      <w:r w:rsidRPr="003C213A">
        <w:rPr>
          <w:rFonts w:hint="cs"/>
          <w:rtl/>
        </w:rPr>
        <w:t>.</w:t>
      </w:r>
    </w:p>
    <w:p w:rsidR="00D04F2A" w:rsidRDefault="00280968" w:rsidP="00D04F2A">
      <w:pPr>
        <w:pStyle w:val="3"/>
        <w:rPr>
          <w:rtl/>
        </w:rPr>
      </w:pPr>
      <w:bookmarkStart w:id="94" w:name="_Toc40762400"/>
      <w:r w:rsidRPr="003C213A">
        <w:rPr>
          <w:rFonts w:hint="cs"/>
          <w:rtl/>
        </w:rPr>
        <w:t>«حلبی»</w:t>
      </w:r>
      <w:bookmarkEnd w:id="94"/>
    </w:p>
    <w:p w:rsidR="00280968" w:rsidRPr="003C213A" w:rsidRDefault="00280968" w:rsidP="00D04F2A">
      <w:pPr>
        <w:jc w:val="both"/>
        <w:rPr>
          <w:rtl/>
        </w:rPr>
      </w:pPr>
      <w:r w:rsidRPr="003C213A">
        <w:rPr>
          <w:rFonts w:hint="cs"/>
          <w:rtl/>
        </w:rPr>
        <w:t>«عبیدالله بن علی الحلبی»، از فقها و اصحاب امام صادق علیه‌السلام.</w:t>
      </w:r>
    </w:p>
    <w:p w:rsidR="00280968" w:rsidRPr="003C213A" w:rsidRDefault="00280968" w:rsidP="00634270">
      <w:pPr>
        <w:jc w:val="both"/>
        <w:rPr>
          <w:rtl/>
        </w:rPr>
      </w:pPr>
      <w:r w:rsidRPr="003C213A">
        <w:rPr>
          <w:rFonts w:hint="cs"/>
          <w:rtl/>
        </w:rPr>
        <w:t>این سند، صحیحه است.</w:t>
      </w:r>
    </w:p>
    <w:p w:rsidR="00280968" w:rsidRPr="00280968" w:rsidRDefault="00280968" w:rsidP="00D04F2A">
      <w:pPr>
        <w:pStyle w:val="2"/>
        <w:rPr>
          <w:rtl/>
        </w:rPr>
      </w:pPr>
      <w:bookmarkStart w:id="95" w:name="_Toc40762401"/>
      <w:r w:rsidRPr="00280968">
        <w:rPr>
          <w:rFonts w:hint="cs"/>
          <w:rtl/>
        </w:rPr>
        <w:t xml:space="preserve">3 </w:t>
      </w:r>
      <w:r w:rsidRPr="00280968">
        <w:rPr>
          <w:rtl/>
        </w:rPr>
        <w:t>و 4</w:t>
      </w:r>
      <w:r w:rsidRPr="00280968">
        <w:rPr>
          <w:rFonts w:hint="cs"/>
          <w:rtl/>
        </w:rPr>
        <w:t>. «</w:t>
      </w:r>
      <w:r w:rsidRPr="00280968">
        <w:rPr>
          <w:rtl/>
        </w:rPr>
        <w:t>عَلِی بْنُ إِبْرَاهِیمَ عَنْ أبیه عَنْ حَمَّادٍ عَنْ حَرِیزٍ عَنْ مُحَمَّدِ بْنِ مُسْلِمٍ وَ زُرَارَة</w:t>
      </w:r>
      <w:r w:rsidRPr="00280968">
        <w:rPr>
          <w:rFonts w:hint="cs"/>
          <w:rtl/>
        </w:rPr>
        <w:t>».</w:t>
      </w:r>
      <w:bookmarkEnd w:id="95"/>
    </w:p>
    <w:p w:rsidR="00D04F2A" w:rsidRDefault="00280968" w:rsidP="00D04F2A">
      <w:pPr>
        <w:pStyle w:val="3"/>
        <w:rPr>
          <w:rtl/>
        </w:rPr>
      </w:pPr>
      <w:bookmarkStart w:id="96" w:name="_Toc40762402"/>
      <w:r w:rsidRPr="003C213A">
        <w:rPr>
          <w:rFonts w:hint="cs"/>
          <w:rtl/>
        </w:rPr>
        <w:t>«حماد»</w:t>
      </w:r>
      <w:bookmarkEnd w:id="96"/>
    </w:p>
    <w:p w:rsidR="00280968" w:rsidRPr="003C213A" w:rsidRDefault="00280968" w:rsidP="00D04F2A">
      <w:pPr>
        <w:jc w:val="both"/>
        <w:rPr>
          <w:rtl/>
        </w:rPr>
      </w:pPr>
      <w:r w:rsidRPr="003C213A">
        <w:rPr>
          <w:rtl/>
        </w:rPr>
        <w:t>راو</w:t>
      </w:r>
      <w:r w:rsidRPr="003C213A">
        <w:rPr>
          <w:rFonts w:hint="cs"/>
          <w:rtl/>
        </w:rPr>
        <w:t>ی‌</w:t>
      </w:r>
      <w:r w:rsidRPr="003C213A">
        <w:rPr>
          <w:rFonts w:hint="eastAsia"/>
          <w:rtl/>
        </w:rPr>
        <w:t>ا</w:t>
      </w:r>
      <w:r w:rsidRPr="003C213A">
        <w:rPr>
          <w:rFonts w:hint="cs"/>
          <w:rtl/>
        </w:rPr>
        <w:t>ی که نام او «حماد» بوده و شاگرد «حریز بن عبدالله سجستانی» است، «حماد بن عیسی جهنی» است، از فقهای اصحاب و جزء اصحاب الاجماع، «غریق الجحفه».</w:t>
      </w:r>
    </w:p>
    <w:p w:rsidR="00D04F2A" w:rsidRDefault="00280968" w:rsidP="00D04F2A">
      <w:pPr>
        <w:pStyle w:val="3"/>
        <w:rPr>
          <w:rtl/>
        </w:rPr>
      </w:pPr>
      <w:bookmarkStart w:id="97" w:name="_Toc40762403"/>
      <w:r w:rsidRPr="003C213A">
        <w:rPr>
          <w:rFonts w:hint="cs"/>
          <w:rtl/>
        </w:rPr>
        <w:t>«حریز»</w:t>
      </w:r>
      <w:bookmarkEnd w:id="97"/>
    </w:p>
    <w:p w:rsidR="00280968" w:rsidRPr="003C213A" w:rsidRDefault="00280968" w:rsidP="00D04F2A">
      <w:pPr>
        <w:jc w:val="both"/>
        <w:rPr>
          <w:rtl/>
        </w:rPr>
      </w:pPr>
      <w:r w:rsidRPr="003C213A">
        <w:rPr>
          <w:rFonts w:hint="cs"/>
          <w:rtl/>
        </w:rPr>
        <w:t xml:space="preserve">«حریز بن عبدالله سجستانی»، عجم و از </w:t>
      </w:r>
      <w:r w:rsidRPr="003C213A">
        <w:rPr>
          <w:rtl/>
        </w:rPr>
        <w:t>منطقه‌</w:t>
      </w:r>
      <w:r w:rsidRPr="003C213A">
        <w:rPr>
          <w:rFonts w:hint="cs"/>
          <w:rtl/>
        </w:rPr>
        <w:t>ی سیستان است، از فقهای اصحاب.</w:t>
      </w:r>
    </w:p>
    <w:p w:rsidR="00280968" w:rsidRPr="003C213A" w:rsidRDefault="00280968" w:rsidP="00634270">
      <w:pPr>
        <w:jc w:val="both"/>
        <w:rPr>
          <w:rtl/>
        </w:rPr>
      </w:pPr>
      <w:r w:rsidRPr="003C213A">
        <w:rPr>
          <w:rFonts w:hint="cs"/>
          <w:rtl/>
        </w:rPr>
        <w:t>این سند، صحیحه است.</w:t>
      </w:r>
    </w:p>
    <w:p w:rsidR="00280968" w:rsidRPr="00280968" w:rsidRDefault="00280968" w:rsidP="00360841">
      <w:pPr>
        <w:pStyle w:val="2"/>
        <w:rPr>
          <w:rtl/>
        </w:rPr>
      </w:pPr>
      <w:bookmarkStart w:id="98" w:name="_Toc40762404"/>
      <w:r w:rsidRPr="00280968">
        <w:rPr>
          <w:rFonts w:hint="cs"/>
          <w:rtl/>
        </w:rPr>
        <w:t>5. «</w:t>
      </w:r>
      <w:r w:rsidRPr="00280968">
        <w:rPr>
          <w:rtl/>
        </w:rPr>
        <w:t xml:space="preserve">الْحُسَینِ بْنِ سَعِیدٍ عَنِ ابْنِ </w:t>
      </w:r>
      <w:r w:rsidR="00FB5D61">
        <w:rPr>
          <w:rFonts w:hint="cs"/>
          <w:rtl/>
        </w:rPr>
        <w:t>أ</w:t>
      </w:r>
      <w:r w:rsidRPr="00280968">
        <w:rPr>
          <w:rtl/>
        </w:rPr>
        <w:t>بی عُمَیرٍ عَنْ حَمَّادِ بْنِ عُثْمَان</w:t>
      </w:r>
      <w:r w:rsidRPr="00280968">
        <w:rPr>
          <w:rFonts w:hint="cs"/>
          <w:rtl/>
        </w:rPr>
        <w:t>».</w:t>
      </w:r>
      <w:bookmarkEnd w:id="98"/>
    </w:p>
    <w:p w:rsidR="00360841" w:rsidRDefault="00280968" w:rsidP="00360841">
      <w:pPr>
        <w:pStyle w:val="3"/>
        <w:rPr>
          <w:rtl/>
        </w:rPr>
      </w:pPr>
      <w:bookmarkStart w:id="99" w:name="_Toc40762405"/>
      <w:r w:rsidRPr="00360841">
        <w:rPr>
          <w:rFonts w:hint="cs"/>
          <w:rtl/>
        </w:rPr>
        <w:t>«الحسین بن سعید»</w:t>
      </w:r>
      <w:bookmarkEnd w:id="99"/>
    </w:p>
    <w:p w:rsidR="00280968" w:rsidRPr="003C213A" w:rsidRDefault="00280968" w:rsidP="00360841">
      <w:pPr>
        <w:jc w:val="both"/>
        <w:rPr>
          <w:rtl/>
        </w:rPr>
      </w:pPr>
      <w:r w:rsidRPr="003C213A">
        <w:rPr>
          <w:rFonts w:hint="cs"/>
          <w:rtl/>
        </w:rPr>
        <w:t>«حسین بن سعید اهوازی» صاحب 10 اصل از اصول اربعمائه، نفر آخر از مکتب اهواز.</w:t>
      </w:r>
    </w:p>
    <w:p w:rsidR="00FB72D2" w:rsidRDefault="00280968" w:rsidP="00FB72D2">
      <w:pPr>
        <w:pStyle w:val="3"/>
        <w:rPr>
          <w:rtl/>
        </w:rPr>
      </w:pPr>
      <w:bookmarkStart w:id="100" w:name="_Toc40762406"/>
      <w:r w:rsidRPr="003C213A">
        <w:rPr>
          <w:rFonts w:hint="cs"/>
          <w:rtl/>
        </w:rPr>
        <w:t>«حماد بن عثمان»</w:t>
      </w:r>
      <w:bookmarkEnd w:id="100"/>
    </w:p>
    <w:p w:rsidR="00280968" w:rsidRPr="003C213A" w:rsidRDefault="00280968" w:rsidP="00FB72D2">
      <w:pPr>
        <w:jc w:val="both"/>
        <w:rPr>
          <w:rtl/>
        </w:rPr>
      </w:pPr>
      <w:r w:rsidRPr="003C213A">
        <w:rPr>
          <w:rFonts w:hint="cs"/>
          <w:rtl/>
        </w:rPr>
        <w:t>«حلبی» یا «زراره» نقل روایت دارد که هر دو سند از اسناد معروف هستند.</w:t>
      </w:r>
    </w:p>
    <w:p w:rsidR="00280968" w:rsidRPr="00280968" w:rsidRDefault="00280968" w:rsidP="00FB72D2">
      <w:pPr>
        <w:pStyle w:val="2"/>
        <w:rPr>
          <w:rtl/>
        </w:rPr>
      </w:pPr>
      <w:bookmarkStart w:id="101" w:name="_Toc40762407"/>
      <w:r w:rsidRPr="00280968">
        <w:rPr>
          <w:rFonts w:hint="cs"/>
          <w:rtl/>
        </w:rPr>
        <w:t>6. «</w:t>
      </w:r>
      <w:r w:rsidRPr="00280968">
        <w:rPr>
          <w:rtl/>
        </w:rPr>
        <w:t>الْحُسَینِ بْنِ سَعِیدٍ عَنْ حَمَّادٍ عَنْ حَرِی</w:t>
      </w:r>
      <w:r w:rsidRPr="00280968">
        <w:rPr>
          <w:rFonts w:hint="cs"/>
          <w:rtl/>
        </w:rPr>
        <w:t>زٍ</w:t>
      </w:r>
      <w:r w:rsidRPr="00280968">
        <w:rPr>
          <w:rtl/>
        </w:rPr>
        <w:t xml:space="preserve"> عَنْ مُحَمَّدِ بْنِ مُسْلِم</w:t>
      </w:r>
      <w:r w:rsidRPr="00280968">
        <w:rPr>
          <w:rFonts w:hint="cs"/>
          <w:rtl/>
        </w:rPr>
        <w:t>».</w:t>
      </w:r>
      <w:bookmarkEnd w:id="101"/>
    </w:p>
    <w:p w:rsidR="00FB72D2" w:rsidRDefault="00280968" w:rsidP="00FB72D2">
      <w:pPr>
        <w:pStyle w:val="3"/>
        <w:rPr>
          <w:rtl/>
        </w:rPr>
      </w:pPr>
      <w:bookmarkStart w:id="102" w:name="_Toc40762408"/>
      <w:r w:rsidRPr="003C213A">
        <w:rPr>
          <w:rFonts w:hint="cs"/>
          <w:rtl/>
        </w:rPr>
        <w:t>«حماد»</w:t>
      </w:r>
      <w:bookmarkEnd w:id="102"/>
    </w:p>
    <w:p w:rsidR="00280968" w:rsidRPr="003C213A" w:rsidRDefault="00280968" w:rsidP="00FB72D2">
      <w:pPr>
        <w:jc w:val="both"/>
        <w:rPr>
          <w:rtl/>
        </w:rPr>
      </w:pPr>
      <w:r w:rsidRPr="003C213A">
        <w:rPr>
          <w:rFonts w:hint="cs"/>
          <w:rtl/>
        </w:rPr>
        <w:t xml:space="preserve">«حماد بن عیسی». «حماد بن عیسی» بیشتر از «حماد بن عثمان» عمر کرد و «حسین بن سعید» از وی کسب روایت کرده است؛ لذا وقتی «حسین بن سعید» مستقیم از «حماد» نقل </w:t>
      </w:r>
      <w:r w:rsidRPr="003C213A">
        <w:rPr>
          <w:rtl/>
        </w:rPr>
        <w:t>م</w:t>
      </w:r>
      <w:r w:rsidRPr="003C213A">
        <w:rPr>
          <w:rFonts w:hint="cs"/>
          <w:rtl/>
        </w:rPr>
        <w:t>ی‌</w:t>
      </w:r>
      <w:r w:rsidRPr="003C213A">
        <w:rPr>
          <w:rFonts w:hint="eastAsia"/>
          <w:rtl/>
        </w:rPr>
        <w:t>کند</w:t>
      </w:r>
      <w:r w:rsidRPr="003C213A">
        <w:rPr>
          <w:rFonts w:hint="cs"/>
          <w:rtl/>
        </w:rPr>
        <w:t xml:space="preserve">، منظور «حماد بن عیسی» است و در جایی که با </w:t>
      </w:r>
      <w:r w:rsidRPr="003C213A">
        <w:rPr>
          <w:rtl/>
        </w:rPr>
        <w:t>واسطه‌</w:t>
      </w:r>
      <w:r w:rsidRPr="003C213A">
        <w:rPr>
          <w:rFonts w:hint="cs"/>
          <w:rtl/>
        </w:rPr>
        <w:t xml:space="preserve">ی «ابن </w:t>
      </w:r>
      <w:r w:rsidR="00FB5D61" w:rsidRPr="003C213A">
        <w:rPr>
          <w:rFonts w:hint="cs"/>
          <w:rtl/>
        </w:rPr>
        <w:t>أ</w:t>
      </w:r>
      <w:r w:rsidRPr="003C213A">
        <w:rPr>
          <w:rFonts w:hint="cs"/>
          <w:rtl/>
        </w:rPr>
        <w:t xml:space="preserve">بی عمیر» از «حماد» نقل </w:t>
      </w:r>
      <w:r w:rsidRPr="003C213A">
        <w:rPr>
          <w:rtl/>
        </w:rPr>
        <w:t>م</w:t>
      </w:r>
      <w:r w:rsidRPr="003C213A">
        <w:rPr>
          <w:rFonts w:hint="cs"/>
          <w:rtl/>
        </w:rPr>
        <w:t>ی‌</w:t>
      </w:r>
      <w:r w:rsidRPr="003C213A">
        <w:rPr>
          <w:rFonts w:hint="eastAsia"/>
          <w:rtl/>
        </w:rPr>
        <w:t>کند</w:t>
      </w:r>
      <w:r w:rsidRPr="003C213A">
        <w:rPr>
          <w:rFonts w:hint="cs"/>
          <w:rtl/>
        </w:rPr>
        <w:t>، منظور «حماد بن عثمان» است.</w:t>
      </w:r>
    </w:p>
    <w:p w:rsidR="0014313B" w:rsidRPr="003C213A" w:rsidRDefault="00280968" w:rsidP="00AB20F7">
      <w:pPr>
        <w:jc w:val="both"/>
      </w:pPr>
      <w:r w:rsidRPr="003C213A">
        <w:rPr>
          <w:rFonts w:hint="cs"/>
          <w:rtl/>
        </w:rPr>
        <w:t>این سند، صحیحه است.</w:t>
      </w:r>
    </w:p>
    <w:p w:rsidR="0014313B" w:rsidRPr="0014313B" w:rsidRDefault="0014313B" w:rsidP="00AB20F7">
      <w:pPr>
        <w:pStyle w:val="2"/>
        <w:rPr>
          <w:rtl/>
        </w:rPr>
      </w:pPr>
      <w:bookmarkStart w:id="103" w:name="_Toc40762409"/>
      <w:r w:rsidRPr="0014313B">
        <w:rPr>
          <w:rFonts w:hint="cs"/>
          <w:rtl/>
        </w:rPr>
        <w:t>7. «</w:t>
      </w:r>
      <w:r w:rsidRPr="0014313B">
        <w:rPr>
          <w:rtl/>
        </w:rPr>
        <w:t>مُوسَی بْنُ الْقَاسِمِ عَنْ صَفْوَانَ عَنْ مُعَاوِیةَ بْنِ عَمَّارٍ عَنْ أبی عَبْدِ اللَّه</w:t>
      </w:r>
      <w:r w:rsidRPr="0014313B">
        <w:rPr>
          <w:rFonts w:hint="cs"/>
          <w:rtl/>
        </w:rPr>
        <w:t>».</w:t>
      </w:r>
      <w:bookmarkEnd w:id="103"/>
    </w:p>
    <w:p w:rsidR="00AB20F7" w:rsidRDefault="0014313B" w:rsidP="00AB20F7">
      <w:pPr>
        <w:pStyle w:val="3"/>
        <w:rPr>
          <w:rtl/>
        </w:rPr>
      </w:pPr>
      <w:bookmarkStart w:id="104" w:name="_Toc40762410"/>
      <w:r w:rsidRPr="003C213A">
        <w:rPr>
          <w:rFonts w:hint="cs"/>
          <w:rtl/>
        </w:rPr>
        <w:t>«موسی بن القاسم»</w:t>
      </w:r>
      <w:bookmarkEnd w:id="104"/>
    </w:p>
    <w:p w:rsidR="0014313B" w:rsidRPr="003C213A" w:rsidRDefault="0014313B" w:rsidP="00AB20F7">
      <w:pPr>
        <w:jc w:val="both"/>
        <w:rPr>
          <w:rtl/>
        </w:rPr>
      </w:pPr>
      <w:r w:rsidRPr="003C213A">
        <w:rPr>
          <w:rFonts w:hint="cs"/>
          <w:rtl/>
        </w:rPr>
        <w:t xml:space="preserve">«موسی بن القاسم بن معاویه بن وهب البجلی»، </w:t>
      </w:r>
      <w:r w:rsidRPr="003C213A">
        <w:rPr>
          <w:rtl/>
        </w:rPr>
        <w:t>هم‌دوره‌</w:t>
      </w:r>
      <w:r w:rsidRPr="003C213A">
        <w:rPr>
          <w:rFonts w:hint="cs"/>
          <w:rtl/>
        </w:rPr>
        <w:t xml:space="preserve">ی «کلینی»، شاگرد «محمد بن حسن صفار» صاحب «بصائر الدرجات». </w:t>
      </w:r>
      <w:r w:rsidRPr="003C213A">
        <w:rPr>
          <w:rtl/>
        </w:rPr>
        <w:t>کتاب‌ها</w:t>
      </w:r>
      <w:r w:rsidRPr="003C213A">
        <w:rPr>
          <w:rFonts w:hint="cs"/>
          <w:rtl/>
        </w:rPr>
        <w:t xml:space="preserve">ی زیادی ازجمله کتاب جامع داشته است و کتب وی از کتب مشهوره </w:t>
      </w:r>
      <w:r w:rsidRPr="003C213A">
        <w:rPr>
          <w:rtl/>
        </w:rPr>
        <w:t>بوده‌اند</w:t>
      </w:r>
      <w:r w:rsidRPr="003C213A">
        <w:rPr>
          <w:rFonts w:hint="cs"/>
          <w:rtl/>
        </w:rPr>
        <w:t xml:space="preserve">. کتاب جامع </w:t>
      </w:r>
      <w:r w:rsidRPr="003C213A">
        <w:rPr>
          <w:rtl/>
        </w:rPr>
        <w:t>مجموعه‌</w:t>
      </w:r>
      <w:r w:rsidRPr="003C213A">
        <w:rPr>
          <w:rFonts w:hint="cs"/>
          <w:rtl/>
        </w:rPr>
        <w:t xml:space="preserve">ی روایی و از کتب </w:t>
      </w:r>
      <w:r w:rsidRPr="003C213A">
        <w:rPr>
          <w:rtl/>
        </w:rPr>
        <w:t>اصل</w:t>
      </w:r>
      <w:r w:rsidRPr="003C213A">
        <w:rPr>
          <w:rFonts w:hint="cs"/>
          <w:rtl/>
        </w:rPr>
        <w:t>ی‌</w:t>
      </w:r>
      <w:r w:rsidRPr="003C213A">
        <w:rPr>
          <w:rFonts w:hint="eastAsia"/>
          <w:rtl/>
        </w:rPr>
        <w:t>ا</w:t>
      </w:r>
      <w:r w:rsidRPr="003C213A">
        <w:rPr>
          <w:rFonts w:hint="cs"/>
          <w:rtl/>
        </w:rPr>
        <w:t xml:space="preserve">ی بوده که از آن نقل روایت </w:t>
      </w:r>
      <w:r w:rsidRPr="003C213A">
        <w:rPr>
          <w:rtl/>
        </w:rPr>
        <w:t>م</w:t>
      </w:r>
      <w:r w:rsidRPr="003C213A">
        <w:rPr>
          <w:rFonts w:hint="cs"/>
          <w:rtl/>
        </w:rPr>
        <w:t>ی‌</w:t>
      </w:r>
      <w:r w:rsidRPr="003C213A">
        <w:rPr>
          <w:rFonts w:hint="eastAsia"/>
          <w:rtl/>
        </w:rPr>
        <w:t>کرده‌اند</w:t>
      </w:r>
      <w:r w:rsidRPr="003C213A">
        <w:rPr>
          <w:rFonts w:hint="cs"/>
          <w:rtl/>
        </w:rPr>
        <w:t xml:space="preserve"> و «شیخ طوسی» از این کتاب بسیار روایت دارد.</w:t>
      </w:r>
    </w:p>
    <w:p w:rsidR="00AB20F7" w:rsidRDefault="0014313B" w:rsidP="00AB20F7">
      <w:pPr>
        <w:pStyle w:val="3"/>
        <w:rPr>
          <w:rtl/>
        </w:rPr>
      </w:pPr>
      <w:bookmarkStart w:id="105" w:name="_Toc40762411"/>
      <w:r w:rsidRPr="003C213A">
        <w:rPr>
          <w:rFonts w:hint="cs"/>
          <w:rtl/>
        </w:rPr>
        <w:lastRenderedPageBreak/>
        <w:t>«صفوان»</w:t>
      </w:r>
      <w:bookmarkEnd w:id="105"/>
    </w:p>
    <w:p w:rsidR="0014313B" w:rsidRPr="003C213A" w:rsidRDefault="0014313B" w:rsidP="00AB20F7">
      <w:pPr>
        <w:jc w:val="both"/>
        <w:rPr>
          <w:rtl/>
        </w:rPr>
      </w:pPr>
      <w:r w:rsidRPr="003C213A">
        <w:rPr>
          <w:rFonts w:hint="cs"/>
          <w:rtl/>
        </w:rPr>
        <w:t xml:space="preserve">«صفوان بن یحیی». ازآنجایی‌که مدت عمر روایی «موسی بن القاسم» و «صفوان بن یحیی» زیاد است، روایاتی که دارای این سند باشند، </w:t>
      </w:r>
      <w:r w:rsidRPr="003C213A">
        <w:rPr>
          <w:rtl/>
        </w:rPr>
        <w:t>صح</w:t>
      </w:r>
      <w:r w:rsidRPr="003C213A">
        <w:rPr>
          <w:rFonts w:hint="cs"/>
          <w:rtl/>
        </w:rPr>
        <w:t>ی</w:t>
      </w:r>
      <w:r w:rsidRPr="003C213A">
        <w:rPr>
          <w:rFonts w:hint="eastAsia"/>
          <w:rtl/>
        </w:rPr>
        <w:t>حه‌</w:t>
      </w:r>
      <w:r w:rsidRPr="003C213A">
        <w:rPr>
          <w:rFonts w:hint="cs"/>
          <w:rtl/>
        </w:rPr>
        <w:t xml:space="preserve">ی اعلایی </w:t>
      </w:r>
      <w:r w:rsidRPr="003C213A">
        <w:rPr>
          <w:rtl/>
        </w:rPr>
        <w:t>م</w:t>
      </w:r>
      <w:r w:rsidRPr="003C213A">
        <w:rPr>
          <w:rFonts w:hint="cs"/>
          <w:rtl/>
        </w:rPr>
        <w:t>ی‌</w:t>
      </w:r>
      <w:r w:rsidRPr="003C213A">
        <w:rPr>
          <w:rFonts w:hint="eastAsia"/>
          <w:rtl/>
        </w:rPr>
        <w:t>شوند</w:t>
      </w:r>
      <w:r w:rsidRPr="003C213A">
        <w:rPr>
          <w:rFonts w:hint="cs"/>
          <w:rtl/>
        </w:rPr>
        <w:t>.</w:t>
      </w:r>
    </w:p>
    <w:p w:rsidR="0014313B" w:rsidRPr="0014313B" w:rsidRDefault="0014313B" w:rsidP="00AB20F7">
      <w:pPr>
        <w:pStyle w:val="2"/>
        <w:rPr>
          <w:rtl/>
        </w:rPr>
      </w:pPr>
      <w:bookmarkStart w:id="106" w:name="_Toc40762412"/>
      <w:r w:rsidRPr="0014313B">
        <w:rPr>
          <w:rFonts w:hint="cs"/>
          <w:rtl/>
        </w:rPr>
        <w:t>8. «</w:t>
      </w:r>
      <w:r w:rsidRPr="0014313B">
        <w:rPr>
          <w:rtl/>
        </w:rPr>
        <w:t>مُوسَی بْنُ الْقَاسِمِ عَنِ ابْنِ أبی عُمَیرٍ عَنْ حَمَّادٍ عَنِ الْحَلَبِ</w:t>
      </w:r>
      <w:r w:rsidRPr="0014313B">
        <w:rPr>
          <w:rFonts w:hint="cs"/>
          <w:rtl/>
        </w:rPr>
        <w:t>ی».</w:t>
      </w:r>
      <w:bookmarkEnd w:id="106"/>
    </w:p>
    <w:p w:rsidR="00AB20F7" w:rsidRDefault="0014313B" w:rsidP="00AB20F7">
      <w:pPr>
        <w:pStyle w:val="3"/>
        <w:rPr>
          <w:rtl/>
        </w:rPr>
      </w:pPr>
      <w:bookmarkStart w:id="107" w:name="_Toc40762413"/>
      <w:r w:rsidRPr="003C213A">
        <w:rPr>
          <w:rFonts w:hint="cs"/>
          <w:rtl/>
        </w:rPr>
        <w:t xml:space="preserve">«ابن </w:t>
      </w:r>
      <w:r w:rsidRPr="003C213A">
        <w:rPr>
          <w:rtl/>
        </w:rPr>
        <w:t>أبی</w:t>
      </w:r>
      <w:r w:rsidRPr="003C213A">
        <w:rPr>
          <w:rFonts w:hint="cs"/>
          <w:rtl/>
        </w:rPr>
        <w:t xml:space="preserve"> عمیر»</w:t>
      </w:r>
      <w:bookmarkEnd w:id="107"/>
    </w:p>
    <w:p w:rsidR="0014313B" w:rsidRPr="003C213A" w:rsidRDefault="0014313B" w:rsidP="00AB20F7">
      <w:pPr>
        <w:jc w:val="both"/>
        <w:rPr>
          <w:rtl/>
        </w:rPr>
      </w:pPr>
      <w:r w:rsidRPr="003C213A">
        <w:rPr>
          <w:rFonts w:hint="cs"/>
          <w:rtl/>
        </w:rPr>
        <w:t>از مشایخ ثقات.</w:t>
      </w:r>
    </w:p>
    <w:p w:rsidR="00AB20F7" w:rsidRDefault="0014313B" w:rsidP="00AB20F7">
      <w:pPr>
        <w:pStyle w:val="3"/>
        <w:rPr>
          <w:rtl/>
        </w:rPr>
      </w:pPr>
      <w:bookmarkStart w:id="108" w:name="_Toc40762414"/>
      <w:r w:rsidRPr="003C213A">
        <w:rPr>
          <w:rFonts w:hint="cs"/>
          <w:rtl/>
        </w:rPr>
        <w:t>«حماد»</w:t>
      </w:r>
      <w:bookmarkEnd w:id="108"/>
    </w:p>
    <w:p w:rsidR="0014313B" w:rsidRPr="003C213A" w:rsidRDefault="0014313B" w:rsidP="00AB20F7">
      <w:pPr>
        <w:jc w:val="both"/>
        <w:rPr>
          <w:rtl/>
        </w:rPr>
      </w:pPr>
      <w:r w:rsidRPr="003C213A">
        <w:rPr>
          <w:rFonts w:hint="cs"/>
          <w:rtl/>
        </w:rPr>
        <w:t xml:space="preserve">چون «ابن أبی عمیر» از وی نقل روایت </w:t>
      </w:r>
      <w:r w:rsidRPr="003C213A">
        <w:rPr>
          <w:rtl/>
        </w:rPr>
        <w:t>م</w:t>
      </w:r>
      <w:r w:rsidRPr="003C213A">
        <w:rPr>
          <w:rFonts w:hint="cs"/>
          <w:rtl/>
        </w:rPr>
        <w:t>ی‌</w:t>
      </w:r>
      <w:r w:rsidRPr="003C213A">
        <w:rPr>
          <w:rFonts w:hint="eastAsia"/>
          <w:rtl/>
        </w:rPr>
        <w:t>کند</w:t>
      </w:r>
      <w:r w:rsidRPr="003C213A">
        <w:rPr>
          <w:rFonts w:hint="cs"/>
          <w:rtl/>
        </w:rPr>
        <w:t>، پس منظور «حماد بن عثمان» است.</w:t>
      </w:r>
    </w:p>
    <w:p w:rsidR="00AB20F7" w:rsidRDefault="0014313B" w:rsidP="00C758FA">
      <w:pPr>
        <w:pStyle w:val="3"/>
        <w:rPr>
          <w:rtl/>
        </w:rPr>
      </w:pPr>
      <w:bookmarkStart w:id="109" w:name="_Toc40762415"/>
      <w:r w:rsidRPr="003C213A">
        <w:rPr>
          <w:rFonts w:hint="cs"/>
          <w:rtl/>
        </w:rPr>
        <w:t>«الحلبی»</w:t>
      </w:r>
      <w:bookmarkEnd w:id="109"/>
    </w:p>
    <w:p w:rsidR="0014313B" w:rsidRPr="003C213A" w:rsidRDefault="0014313B" w:rsidP="00AB20F7">
      <w:pPr>
        <w:jc w:val="both"/>
        <w:rPr>
          <w:rtl/>
        </w:rPr>
      </w:pPr>
      <w:r w:rsidRPr="003C213A">
        <w:rPr>
          <w:rFonts w:hint="cs"/>
          <w:rtl/>
        </w:rPr>
        <w:t>«عبیدالله بن علی الحلبی».</w:t>
      </w:r>
    </w:p>
    <w:p w:rsidR="0014313B" w:rsidRPr="003C213A" w:rsidRDefault="0014313B" w:rsidP="00634270">
      <w:pPr>
        <w:jc w:val="both"/>
        <w:rPr>
          <w:rtl/>
        </w:rPr>
      </w:pPr>
      <w:r w:rsidRPr="003C213A">
        <w:rPr>
          <w:rFonts w:hint="cs"/>
          <w:rtl/>
        </w:rPr>
        <w:t>درنتیجه روایت، صحیحه است.</w:t>
      </w:r>
    </w:p>
    <w:p w:rsidR="0014313B" w:rsidRPr="0014313B" w:rsidRDefault="0014313B" w:rsidP="00C758FA">
      <w:pPr>
        <w:pStyle w:val="2"/>
        <w:rPr>
          <w:sz w:val="28"/>
          <w:rtl/>
        </w:rPr>
      </w:pPr>
      <w:bookmarkStart w:id="110" w:name="_Toc40762416"/>
      <w:r w:rsidRPr="0014313B">
        <w:rPr>
          <w:rFonts w:hint="cs"/>
          <w:sz w:val="28"/>
          <w:rtl/>
        </w:rPr>
        <w:t>9. «</w:t>
      </w:r>
      <w:r w:rsidRPr="0014313B">
        <w:rPr>
          <w:sz w:val="28"/>
          <w:rtl/>
        </w:rPr>
        <w:t>عَلِی بْنُ إِبْرَاهِیمَ عَنْ أَبِیهِ عَنِ ابْنِ أبی نَجْرَان عَنْ عَاصِمِ بْنِ حُمَیدٍ عَنْ مُحَمَّدِ بْنِ قَ</w:t>
      </w:r>
      <w:r w:rsidRPr="0014313B">
        <w:rPr>
          <w:rFonts w:hint="cs"/>
          <w:sz w:val="28"/>
          <w:rtl/>
        </w:rPr>
        <w:t>ی</w:t>
      </w:r>
      <w:r w:rsidRPr="0014313B">
        <w:rPr>
          <w:rFonts w:hint="eastAsia"/>
          <w:sz w:val="28"/>
          <w:rtl/>
        </w:rPr>
        <w:t>س</w:t>
      </w:r>
      <w:r w:rsidRPr="0014313B">
        <w:rPr>
          <w:rFonts w:hint="cs"/>
          <w:sz w:val="28"/>
          <w:rtl/>
        </w:rPr>
        <w:t>».</w:t>
      </w:r>
      <w:bookmarkEnd w:id="110"/>
    </w:p>
    <w:p w:rsidR="00C758FA" w:rsidRDefault="0014313B" w:rsidP="00C758FA">
      <w:pPr>
        <w:pStyle w:val="3"/>
        <w:rPr>
          <w:rtl/>
        </w:rPr>
      </w:pPr>
      <w:bookmarkStart w:id="111" w:name="_Toc40762417"/>
      <w:r w:rsidRPr="003C213A">
        <w:rPr>
          <w:rFonts w:hint="cs"/>
          <w:rtl/>
        </w:rPr>
        <w:t>«ابن أبی نجران»</w:t>
      </w:r>
      <w:bookmarkEnd w:id="111"/>
    </w:p>
    <w:p w:rsidR="0014313B" w:rsidRPr="003C213A" w:rsidRDefault="0014313B" w:rsidP="00C758FA">
      <w:pPr>
        <w:jc w:val="both"/>
        <w:rPr>
          <w:rtl/>
        </w:rPr>
      </w:pPr>
      <w:r w:rsidRPr="003C213A">
        <w:rPr>
          <w:rFonts w:hint="cs"/>
          <w:rtl/>
        </w:rPr>
        <w:t>«عبدالرحمن بن أبی نجران» از اصحاب امام رضا و امام جواد علیهماالسلام، از مکتب کوفه بوده و امامی و ثقه است.</w:t>
      </w:r>
    </w:p>
    <w:p w:rsidR="00C758FA" w:rsidRDefault="0014313B" w:rsidP="00C758FA">
      <w:pPr>
        <w:pStyle w:val="3"/>
        <w:rPr>
          <w:rtl/>
        </w:rPr>
      </w:pPr>
      <w:bookmarkStart w:id="112" w:name="_Toc40762418"/>
      <w:r w:rsidRPr="003C213A">
        <w:rPr>
          <w:rFonts w:hint="cs"/>
          <w:rtl/>
        </w:rPr>
        <w:t>«عاصم بن حمید»</w:t>
      </w:r>
      <w:bookmarkEnd w:id="112"/>
    </w:p>
    <w:p w:rsidR="0014313B" w:rsidRPr="003C213A" w:rsidRDefault="0014313B" w:rsidP="00C758FA">
      <w:pPr>
        <w:jc w:val="both"/>
        <w:rPr>
          <w:rtl/>
        </w:rPr>
      </w:pPr>
      <w:r w:rsidRPr="003C213A">
        <w:rPr>
          <w:rFonts w:hint="cs"/>
          <w:rtl/>
        </w:rPr>
        <w:t>«عاصم بن حمید حناط» از اصحاب امام صادق علیه‌السلام، از مکتب کوفه، امامی و ثقه است.</w:t>
      </w:r>
    </w:p>
    <w:p w:rsidR="00C758FA" w:rsidRDefault="00C758FA" w:rsidP="00C758FA">
      <w:pPr>
        <w:pStyle w:val="3"/>
        <w:rPr>
          <w:rtl/>
        </w:rPr>
      </w:pPr>
      <w:bookmarkStart w:id="113" w:name="_Toc40762419"/>
      <w:r>
        <w:rPr>
          <w:rFonts w:hint="cs"/>
          <w:rtl/>
        </w:rPr>
        <w:t>«محمد بن قیس»</w:t>
      </w:r>
      <w:bookmarkEnd w:id="113"/>
    </w:p>
    <w:p w:rsidR="0014313B" w:rsidRPr="003C213A" w:rsidRDefault="0014313B" w:rsidP="00634270">
      <w:pPr>
        <w:jc w:val="both"/>
        <w:rPr>
          <w:rtl/>
        </w:rPr>
      </w:pPr>
      <w:r w:rsidRPr="003C213A">
        <w:rPr>
          <w:rFonts w:hint="cs"/>
          <w:rtl/>
        </w:rPr>
        <w:t xml:space="preserve">«محمد بن قیس البجلی» از اصحاب امام باقر و امام صادق علیهماالسلام، از مدینه به کوفه </w:t>
      </w:r>
      <w:r w:rsidRPr="003C213A">
        <w:rPr>
          <w:rtl/>
        </w:rPr>
        <w:t>م</w:t>
      </w:r>
      <w:r w:rsidRPr="003C213A">
        <w:rPr>
          <w:rFonts w:hint="cs"/>
          <w:rtl/>
        </w:rPr>
        <w:t>ی‌</w:t>
      </w:r>
      <w:r w:rsidRPr="003C213A">
        <w:rPr>
          <w:rFonts w:hint="eastAsia"/>
          <w:rtl/>
        </w:rPr>
        <w:t>آ</w:t>
      </w:r>
      <w:r w:rsidRPr="003C213A">
        <w:rPr>
          <w:rFonts w:hint="cs"/>
          <w:rtl/>
        </w:rPr>
        <w:t>ی</w:t>
      </w:r>
      <w:r w:rsidRPr="003C213A">
        <w:rPr>
          <w:rFonts w:hint="eastAsia"/>
          <w:rtl/>
        </w:rPr>
        <w:t>د</w:t>
      </w:r>
      <w:r w:rsidRPr="003C213A">
        <w:rPr>
          <w:rFonts w:hint="cs"/>
          <w:rtl/>
        </w:rPr>
        <w:t xml:space="preserve"> و از مؤسسین مکتب کوفه، امامی و ثقه است.</w:t>
      </w:r>
    </w:p>
    <w:p w:rsidR="0014313B" w:rsidRPr="003C213A" w:rsidRDefault="0014313B" w:rsidP="00634270">
      <w:pPr>
        <w:jc w:val="both"/>
        <w:rPr>
          <w:rtl/>
        </w:rPr>
      </w:pPr>
      <w:r w:rsidRPr="003C213A">
        <w:rPr>
          <w:rFonts w:hint="cs"/>
          <w:rtl/>
        </w:rPr>
        <w:t>روایاتی که این اسناد را دارند، بین کوفیین نقل شده و از طریق «ابراهیم بن هاشم» به قمیین منتقل شده است.</w:t>
      </w:r>
    </w:p>
    <w:p w:rsidR="0014313B" w:rsidRPr="003C213A" w:rsidRDefault="0014313B" w:rsidP="00634270">
      <w:pPr>
        <w:jc w:val="both"/>
        <w:rPr>
          <w:rtl/>
        </w:rPr>
      </w:pPr>
      <w:r w:rsidRPr="003C213A">
        <w:rPr>
          <w:rFonts w:hint="cs"/>
          <w:rtl/>
        </w:rPr>
        <w:t>درنتیجه روایت، روایت صحیحه است.</w:t>
      </w:r>
    </w:p>
    <w:p w:rsidR="0014313B" w:rsidRPr="0014313B" w:rsidRDefault="0014313B" w:rsidP="00C758FA">
      <w:pPr>
        <w:pStyle w:val="2"/>
        <w:rPr>
          <w:sz w:val="28"/>
          <w:rtl/>
        </w:rPr>
      </w:pPr>
      <w:bookmarkStart w:id="114" w:name="_Toc40762420"/>
      <w:r w:rsidRPr="0014313B">
        <w:rPr>
          <w:rFonts w:hint="cs"/>
          <w:sz w:val="28"/>
          <w:rtl/>
        </w:rPr>
        <w:t>10. «</w:t>
      </w:r>
      <w:r w:rsidRPr="0014313B">
        <w:rPr>
          <w:sz w:val="28"/>
          <w:rtl/>
        </w:rPr>
        <w:t>عَلِی بْنُ إِبْرَاهِیمَ عَنْ أَبِیهِ عَنِ ابْنِ أبی عُمَیر</w:t>
      </w:r>
      <w:r w:rsidRPr="0014313B">
        <w:rPr>
          <w:rFonts w:hint="cs"/>
          <w:sz w:val="28"/>
          <w:rtl/>
        </w:rPr>
        <w:t>».</w:t>
      </w:r>
      <w:bookmarkEnd w:id="114"/>
    </w:p>
    <w:p w:rsidR="006F46E9" w:rsidRDefault="006F46E9" w:rsidP="006F46E9">
      <w:pPr>
        <w:pStyle w:val="3"/>
        <w:rPr>
          <w:rtl/>
        </w:rPr>
      </w:pPr>
      <w:bookmarkStart w:id="115" w:name="_Toc40762421"/>
      <w:r>
        <w:rPr>
          <w:rFonts w:cs="B Mitra" w:hint="cs"/>
          <w:rtl/>
        </w:rPr>
        <w:t>راوی</w:t>
      </w:r>
      <w:r>
        <w:rPr>
          <w:rFonts w:hint="cs"/>
          <w:rtl/>
        </w:rPr>
        <w:t xml:space="preserve"> پس از «ابن ابی عمیر»</w:t>
      </w:r>
      <w:bookmarkEnd w:id="115"/>
    </w:p>
    <w:p w:rsidR="0014313B" w:rsidRPr="003C213A" w:rsidRDefault="0014313B" w:rsidP="006F46E9">
      <w:pPr>
        <w:jc w:val="both"/>
        <w:rPr>
          <w:rtl/>
        </w:rPr>
      </w:pPr>
      <w:r w:rsidRPr="003C213A">
        <w:rPr>
          <w:rFonts w:hint="cs"/>
          <w:rtl/>
        </w:rPr>
        <w:t>پس از «ابن أبی عمیر» راویان زیادی قرار دارند: «عبدالرحمن بن حجاج»، «حماد بن عثمان»، «هشام بن سالم»، «هشام بن حکم»، «عمر بن اذینه»، «معاویه بن عمار»، «حفص بن البختری»، «جمیل بن دراج»، «عبدالله بن سنان» و «بعض اصحابه».</w:t>
      </w:r>
    </w:p>
    <w:p w:rsidR="0014313B" w:rsidRPr="003C213A" w:rsidRDefault="0014313B" w:rsidP="00634270">
      <w:pPr>
        <w:jc w:val="both"/>
        <w:rPr>
          <w:rtl/>
        </w:rPr>
      </w:pPr>
      <w:r w:rsidRPr="003C213A">
        <w:rPr>
          <w:rFonts w:hint="cs"/>
          <w:rtl/>
        </w:rPr>
        <w:t xml:space="preserve">اگر </w:t>
      </w:r>
      <w:r w:rsidRPr="003C213A">
        <w:rPr>
          <w:rtl/>
        </w:rPr>
        <w:t>قاعده‌</w:t>
      </w:r>
      <w:r w:rsidRPr="003C213A">
        <w:rPr>
          <w:rFonts w:hint="cs"/>
          <w:rtl/>
        </w:rPr>
        <w:t>ی مشایخ ثقات پذیرفته شود، نفر پس از «ابن أبی عمیر» مهم نیست؛ زیرا هر کس باشد طبق این قاعده ثقه خواهد بود و چون قبل از وی سند صحیحه است، روایت تا شخص پس از «ابن أبی عمیر» صحیحه خواهد بود.</w:t>
      </w:r>
    </w:p>
    <w:p w:rsidR="0014313B" w:rsidRPr="003C213A" w:rsidRDefault="0014313B" w:rsidP="00634270">
      <w:pPr>
        <w:jc w:val="both"/>
        <w:rPr>
          <w:rtl/>
        </w:rPr>
      </w:pPr>
      <w:r w:rsidRPr="003C213A">
        <w:rPr>
          <w:rFonts w:hint="cs"/>
          <w:rtl/>
        </w:rPr>
        <w:t xml:space="preserve">در مورد مشایخ ثقات گفته شد که </w:t>
      </w:r>
      <w:r w:rsidRPr="003C213A">
        <w:rPr>
          <w:rtl/>
        </w:rPr>
        <w:t>عده‌ا</w:t>
      </w:r>
      <w:r w:rsidRPr="003C213A">
        <w:rPr>
          <w:rFonts w:hint="cs"/>
          <w:rtl/>
        </w:rPr>
        <w:t xml:space="preserve">ی عبارتی را که در مورد مشایخ ثقات است اجتهادی </w:t>
      </w:r>
      <w:r w:rsidRPr="003C213A">
        <w:rPr>
          <w:rtl/>
        </w:rPr>
        <w:t>م</w:t>
      </w:r>
      <w:r w:rsidRPr="003C213A">
        <w:rPr>
          <w:rFonts w:hint="cs"/>
          <w:rtl/>
        </w:rPr>
        <w:t>ی‌</w:t>
      </w:r>
      <w:r w:rsidRPr="003C213A">
        <w:rPr>
          <w:rFonts w:hint="eastAsia"/>
          <w:rtl/>
        </w:rPr>
        <w:t>دانند</w:t>
      </w:r>
      <w:r w:rsidRPr="003C213A">
        <w:rPr>
          <w:rFonts w:hint="cs"/>
          <w:rtl/>
        </w:rPr>
        <w:t xml:space="preserve"> و آن را </w:t>
      </w:r>
      <w:r w:rsidRPr="003C213A">
        <w:rPr>
          <w:rtl/>
        </w:rPr>
        <w:t>نم</w:t>
      </w:r>
      <w:r w:rsidRPr="003C213A">
        <w:rPr>
          <w:rFonts w:hint="cs"/>
          <w:rtl/>
        </w:rPr>
        <w:t>ی‌</w:t>
      </w:r>
      <w:r w:rsidRPr="003C213A">
        <w:rPr>
          <w:rFonts w:hint="eastAsia"/>
          <w:rtl/>
        </w:rPr>
        <w:t>پذ</w:t>
      </w:r>
      <w:r w:rsidRPr="003C213A">
        <w:rPr>
          <w:rFonts w:hint="cs"/>
          <w:rtl/>
        </w:rPr>
        <w:t>ی</w:t>
      </w:r>
      <w:r w:rsidRPr="003C213A">
        <w:rPr>
          <w:rFonts w:hint="eastAsia"/>
          <w:rtl/>
        </w:rPr>
        <w:t>رند</w:t>
      </w:r>
      <w:r w:rsidRPr="003C213A">
        <w:rPr>
          <w:rFonts w:hint="cs"/>
          <w:rtl/>
        </w:rPr>
        <w:t xml:space="preserve"> و برخی دیگر آن را قبول دارند. همچنین بیان شد که نقض این قاعده با نقل روایت «ابن أبی عمیر» از برخی افراد ضعیف درست نیست؛ زیرا این قاعده مانند قواعد فلسفی و ریاضی نیست که با یک مثال، قاعده از بین برود، بلکه در چنین مواردی این قاعده، عامی است که تخصیص خورده است.</w:t>
      </w:r>
    </w:p>
    <w:p w:rsidR="0014313B" w:rsidRPr="003C213A" w:rsidRDefault="00451155" w:rsidP="00634270">
      <w:pPr>
        <w:jc w:val="both"/>
        <w:rPr>
          <w:rtl/>
        </w:rPr>
      </w:pPr>
      <w:r>
        <w:rPr>
          <w:rFonts w:hint="cs"/>
          <w:rtl/>
        </w:rPr>
        <w:t>«</w:t>
      </w:r>
      <w:r w:rsidR="0014313B" w:rsidRPr="003C213A">
        <w:rPr>
          <w:rFonts w:hint="cs"/>
          <w:rtl/>
        </w:rPr>
        <w:t>مرحوم امام</w:t>
      </w:r>
      <w:r>
        <w:rPr>
          <w:rFonts w:hint="cs"/>
          <w:rtl/>
        </w:rPr>
        <w:t>»</w:t>
      </w:r>
      <w:r w:rsidR="0014313B" w:rsidRPr="003C213A">
        <w:rPr>
          <w:rFonts w:hint="cs"/>
          <w:rtl/>
        </w:rPr>
        <w:t xml:space="preserve"> در بعضی از کتب خویش </w:t>
      </w:r>
      <w:r w:rsidR="0014313B" w:rsidRPr="003C213A">
        <w:rPr>
          <w:rtl/>
        </w:rPr>
        <w:t>م</w:t>
      </w:r>
      <w:r w:rsidR="0014313B" w:rsidRPr="003C213A">
        <w:rPr>
          <w:rFonts w:hint="cs"/>
          <w:rtl/>
        </w:rPr>
        <w:t>ی‌</w:t>
      </w:r>
      <w:r w:rsidR="0014313B" w:rsidRPr="003C213A">
        <w:rPr>
          <w:rFonts w:hint="eastAsia"/>
          <w:rtl/>
        </w:rPr>
        <w:t>فرما</w:t>
      </w:r>
      <w:r w:rsidR="0014313B" w:rsidRPr="003C213A">
        <w:rPr>
          <w:rFonts w:hint="cs"/>
          <w:rtl/>
        </w:rPr>
        <w:t>ی</w:t>
      </w:r>
      <w:r w:rsidR="0014313B" w:rsidRPr="003C213A">
        <w:rPr>
          <w:rFonts w:hint="eastAsia"/>
          <w:rtl/>
        </w:rPr>
        <w:t>ند</w:t>
      </w:r>
      <w:r w:rsidR="006F46E9">
        <w:rPr>
          <w:rFonts w:hint="cs"/>
          <w:rtl/>
        </w:rPr>
        <w:t>:</w:t>
      </w:r>
      <w:r w:rsidR="0014313B" w:rsidRPr="003C213A">
        <w:rPr>
          <w:rFonts w:hint="cs"/>
          <w:rtl/>
        </w:rPr>
        <w:t xml:space="preserve"> اگر در سند گفته شود «ابن أبی عمیر عن بعض اصحابه»، </w:t>
      </w:r>
      <w:r w:rsidR="0014313B" w:rsidRPr="003C213A">
        <w:rPr>
          <w:rtl/>
        </w:rPr>
        <w:t>نم</w:t>
      </w:r>
      <w:r w:rsidR="0014313B" w:rsidRPr="003C213A">
        <w:rPr>
          <w:rFonts w:hint="cs"/>
          <w:rtl/>
        </w:rPr>
        <w:t>ی‌</w:t>
      </w:r>
      <w:r w:rsidR="0014313B" w:rsidRPr="003C213A">
        <w:rPr>
          <w:rFonts w:hint="eastAsia"/>
          <w:rtl/>
        </w:rPr>
        <w:t>توان</w:t>
      </w:r>
      <w:r w:rsidR="0014313B" w:rsidRPr="003C213A">
        <w:rPr>
          <w:rFonts w:hint="cs"/>
          <w:rtl/>
        </w:rPr>
        <w:t>ی</w:t>
      </w:r>
      <w:r w:rsidR="0014313B" w:rsidRPr="003C213A">
        <w:rPr>
          <w:rFonts w:hint="eastAsia"/>
          <w:rtl/>
        </w:rPr>
        <w:t>م</w:t>
      </w:r>
      <w:r w:rsidR="0014313B" w:rsidRPr="003C213A">
        <w:rPr>
          <w:rFonts w:hint="cs"/>
          <w:rtl/>
        </w:rPr>
        <w:t xml:space="preserve"> به این سند اعتماد کنیم، زیرا:</w:t>
      </w:r>
    </w:p>
    <w:p w:rsidR="0014313B" w:rsidRPr="003C213A" w:rsidRDefault="0014313B" w:rsidP="00451155">
      <w:pPr>
        <w:ind w:left="720"/>
        <w:jc w:val="both"/>
        <w:rPr>
          <w:rtl/>
        </w:rPr>
      </w:pPr>
      <w:r w:rsidRPr="003C213A">
        <w:rPr>
          <w:rFonts w:hint="cs"/>
          <w:rtl/>
        </w:rPr>
        <w:t xml:space="preserve">اگر برای </w:t>
      </w:r>
      <w:r w:rsidRPr="003C213A">
        <w:rPr>
          <w:rtl/>
        </w:rPr>
        <w:t>قاعده‌</w:t>
      </w:r>
      <w:r w:rsidRPr="003C213A">
        <w:rPr>
          <w:rFonts w:hint="cs"/>
          <w:rtl/>
        </w:rPr>
        <w:t xml:space="preserve">ی مشایخ ثقات مخصصی یافت نشود، حجت بوده و به آن عمل </w:t>
      </w:r>
      <w:r w:rsidRPr="003C213A">
        <w:rPr>
          <w:rtl/>
        </w:rPr>
        <w:t>م</w:t>
      </w:r>
      <w:r w:rsidRPr="003C213A">
        <w:rPr>
          <w:rFonts w:hint="cs"/>
          <w:rtl/>
        </w:rPr>
        <w:t>ی‌</w:t>
      </w:r>
      <w:r w:rsidRPr="003C213A">
        <w:rPr>
          <w:rFonts w:hint="eastAsia"/>
          <w:rtl/>
        </w:rPr>
        <w:t>شود</w:t>
      </w:r>
      <w:r w:rsidRPr="003C213A">
        <w:rPr>
          <w:rFonts w:hint="cs"/>
          <w:rtl/>
        </w:rPr>
        <w:t>؛</w:t>
      </w:r>
    </w:p>
    <w:p w:rsidR="0014313B" w:rsidRPr="003C213A" w:rsidRDefault="0014313B" w:rsidP="00451155">
      <w:pPr>
        <w:ind w:left="720"/>
        <w:jc w:val="both"/>
        <w:rPr>
          <w:rtl/>
        </w:rPr>
      </w:pPr>
      <w:r w:rsidRPr="003C213A">
        <w:rPr>
          <w:rFonts w:hint="cs"/>
          <w:rtl/>
        </w:rPr>
        <w:t>اما اگر بدانیم که این قاعده در بعضی از موارد تخصیص خورده است:</w:t>
      </w:r>
    </w:p>
    <w:p w:rsidR="0014313B" w:rsidRPr="003C213A" w:rsidRDefault="0014313B" w:rsidP="00451155">
      <w:pPr>
        <w:ind w:left="1440"/>
        <w:jc w:val="both"/>
        <w:rPr>
          <w:rtl/>
        </w:rPr>
      </w:pPr>
      <w:r w:rsidRPr="003C213A">
        <w:rPr>
          <w:rFonts w:hint="cs"/>
          <w:rtl/>
        </w:rPr>
        <w:t xml:space="preserve">درصورتی‌که مروی عنه «ابن أبی عمیر» مهمل باشد، این شخص داخل در عموم بوده و </w:t>
      </w:r>
      <w:r w:rsidRPr="003C213A">
        <w:rPr>
          <w:rtl/>
        </w:rPr>
        <w:t>م</w:t>
      </w:r>
      <w:r w:rsidRPr="003C213A">
        <w:rPr>
          <w:rFonts w:hint="cs"/>
          <w:rtl/>
        </w:rPr>
        <w:t>ی‌</w:t>
      </w:r>
      <w:r w:rsidRPr="003C213A">
        <w:rPr>
          <w:rFonts w:hint="eastAsia"/>
          <w:rtl/>
        </w:rPr>
        <w:t>توان</w:t>
      </w:r>
      <w:r w:rsidRPr="003C213A">
        <w:rPr>
          <w:rFonts w:hint="cs"/>
          <w:rtl/>
        </w:rPr>
        <w:t>ی</w:t>
      </w:r>
      <w:r w:rsidRPr="003C213A">
        <w:rPr>
          <w:rFonts w:hint="eastAsia"/>
          <w:rtl/>
        </w:rPr>
        <w:t>م</w:t>
      </w:r>
      <w:r w:rsidRPr="003C213A">
        <w:rPr>
          <w:rFonts w:hint="cs"/>
          <w:rtl/>
        </w:rPr>
        <w:t xml:space="preserve"> به او اعتماد کنیم؛</w:t>
      </w:r>
    </w:p>
    <w:p w:rsidR="0014313B" w:rsidRPr="003C213A" w:rsidRDefault="0014313B" w:rsidP="00451155">
      <w:pPr>
        <w:ind w:left="1440"/>
        <w:jc w:val="both"/>
        <w:rPr>
          <w:rtl/>
        </w:rPr>
      </w:pPr>
      <w:r w:rsidRPr="003C213A">
        <w:rPr>
          <w:rFonts w:hint="cs"/>
          <w:rtl/>
        </w:rPr>
        <w:t>درصورتی‌که</w:t>
      </w:r>
      <w:r w:rsidRPr="003C213A">
        <w:rPr>
          <w:rtl/>
        </w:rPr>
        <w:t xml:space="preserve"> </w:t>
      </w:r>
      <w:r w:rsidRPr="003C213A">
        <w:rPr>
          <w:rFonts w:hint="cs"/>
          <w:rtl/>
        </w:rPr>
        <w:t xml:space="preserve">مروی عنه «ابن أبی عمیر» ضعیف باشد؛ یعنی درصورتی‌که دلیل اقوی از عموم داشته باشیم، این شخص از عموم خارج شده و تخصیص </w:t>
      </w:r>
      <w:r w:rsidRPr="003C213A">
        <w:rPr>
          <w:rtl/>
        </w:rPr>
        <w:t>م</w:t>
      </w:r>
      <w:r w:rsidRPr="003C213A">
        <w:rPr>
          <w:rFonts w:hint="cs"/>
          <w:rtl/>
        </w:rPr>
        <w:t>ی‌</w:t>
      </w:r>
      <w:r w:rsidRPr="003C213A">
        <w:rPr>
          <w:rFonts w:hint="eastAsia"/>
          <w:rtl/>
        </w:rPr>
        <w:t>خورد</w:t>
      </w:r>
      <w:r w:rsidRPr="003C213A">
        <w:rPr>
          <w:rFonts w:hint="cs"/>
          <w:rtl/>
        </w:rPr>
        <w:t>؛</w:t>
      </w:r>
    </w:p>
    <w:p w:rsidR="00E66210" w:rsidRPr="003C213A" w:rsidRDefault="0014313B" w:rsidP="006F46E9">
      <w:pPr>
        <w:ind w:left="1440"/>
        <w:jc w:val="both"/>
      </w:pPr>
      <w:r w:rsidRPr="003C213A">
        <w:rPr>
          <w:rFonts w:hint="cs"/>
          <w:rtl/>
        </w:rPr>
        <w:t xml:space="preserve">و درصورتی‌که گفته شود «ابن أبی عمیر عن بعض اصحابه»، </w:t>
      </w:r>
      <w:r w:rsidRPr="003C213A">
        <w:rPr>
          <w:rtl/>
        </w:rPr>
        <w:t>نم</w:t>
      </w:r>
      <w:r w:rsidRPr="003C213A">
        <w:rPr>
          <w:rFonts w:hint="cs"/>
          <w:rtl/>
        </w:rPr>
        <w:t>ی‌</w:t>
      </w:r>
      <w:r w:rsidRPr="003C213A">
        <w:rPr>
          <w:rFonts w:hint="eastAsia"/>
          <w:rtl/>
        </w:rPr>
        <w:t>دان</w:t>
      </w:r>
      <w:r w:rsidRPr="003C213A">
        <w:rPr>
          <w:rFonts w:hint="cs"/>
          <w:rtl/>
        </w:rPr>
        <w:t>ی</w:t>
      </w:r>
      <w:r w:rsidRPr="003C213A">
        <w:rPr>
          <w:rFonts w:hint="eastAsia"/>
          <w:rtl/>
        </w:rPr>
        <w:t>م</w:t>
      </w:r>
      <w:r w:rsidRPr="003C213A">
        <w:rPr>
          <w:rFonts w:hint="cs"/>
          <w:rtl/>
        </w:rPr>
        <w:t xml:space="preserve"> که «بعض اصحابه» از افرادی است که تخصیص </w:t>
      </w:r>
      <w:r w:rsidRPr="003C213A">
        <w:rPr>
          <w:rtl/>
        </w:rPr>
        <w:t>خورده‌اند</w:t>
      </w:r>
      <w:r w:rsidRPr="003C213A">
        <w:rPr>
          <w:rFonts w:hint="cs"/>
          <w:rtl/>
        </w:rPr>
        <w:t xml:space="preserve"> یا خیر. در اینجا تمسک به عام، تمسک به عام در </w:t>
      </w:r>
      <w:r w:rsidRPr="003C213A">
        <w:rPr>
          <w:rtl/>
        </w:rPr>
        <w:t>شبهه‌</w:t>
      </w:r>
      <w:r w:rsidRPr="003C213A">
        <w:rPr>
          <w:rFonts w:hint="cs"/>
          <w:rtl/>
        </w:rPr>
        <w:t xml:space="preserve">ی </w:t>
      </w:r>
      <w:r w:rsidRPr="003C213A">
        <w:rPr>
          <w:rtl/>
        </w:rPr>
        <w:t>مصداق</w:t>
      </w:r>
      <w:r w:rsidRPr="003C213A">
        <w:rPr>
          <w:rFonts w:hint="cs"/>
          <w:rtl/>
        </w:rPr>
        <w:t>ی</w:t>
      </w:r>
      <w:r w:rsidRPr="003C213A">
        <w:rPr>
          <w:rFonts w:hint="eastAsia"/>
          <w:rtl/>
        </w:rPr>
        <w:t>ه‌</w:t>
      </w:r>
      <w:r w:rsidR="006F46E9">
        <w:rPr>
          <w:rFonts w:hint="cs"/>
          <w:rtl/>
        </w:rPr>
        <w:t>ی مخصص است که حجت نیست.</w:t>
      </w:r>
    </w:p>
    <w:p w:rsidR="00E66210" w:rsidRPr="00E66210" w:rsidRDefault="00E66210" w:rsidP="00E66210">
      <w:pPr>
        <w:jc w:val="both"/>
        <w:outlineLvl w:val="1"/>
        <w:rPr>
          <w:rFonts w:cs="B Titr"/>
          <w:sz w:val="28"/>
          <w:szCs w:val="24"/>
          <w:rtl/>
        </w:rPr>
      </w:pPr>
      <w:bookmarkStart w:id="116" w:name="_Toc40762422"/>
      <w:r w:rsidRPr="00E66210">
        <w:rPr>
          <w:rFonts w:cs="B Titr" w:hint="cs"/>
          <w:sz w:val="28"/>
          <w:szCs w:val="24"/>
          <w:rtl/>
        </w:rPr>
        <w:t>11. «</w:t>
      </w:r>
      <w:r w:rsidRPr="00E66210">
        <w:rPr>
          <w:rFonts w:cs="B Titr"/>
          <w:sz w:val="28"/>
          <w:szCs w:val="24"/>
          <w:rtl/>
        </w:rPr>
        <w:t>مُحَمَّدُ بْنُ إِسْمَاعِیلَ عَنِ الْفَضْلِ بْنِ شَاذَان</w:t>
      </w:r>
      <w:r w:rsidRPr="00E66210">
        <w:rPr>
          <w:rFonts w:cs="B Titr" w:hint="cs"/>
          <w:sz w:val="28"/>
          <w:szCs w:val="24"/>
          <w:rtl/>
        </w:rPr>
        <w:t>».</w:t>
      </w:r>
      <w:bookmarkEnd w:id="116"/>
    </w:p>
    <w:p w:rsidR="006F46E9" w:rsidRDefault="003F018E" w:rsidP="003F018E">
      <w:pPr>
        <w:pStyle w:val="3"/>
        <w:rPr>
          <w:rtl/>
        </w:rPr>
      </w:pPr>
      <w:bookmarkStart w:id="117" w:name="_Toc40762423"/>
      <w:r>
        <w:rPr>
          <w:rFonts w:hint="cs"/>
          <w:rtl/>
        </w:rPr>
        <w:lastRenderedPageBreak/>
        <w:t xml:space="preserve">بررسی </w:t>
      </w:r>
      <w:r w:rsidR="00CB70A1">
        <w:rPr>
          <w:rtl/>
        </w:rPr>
        <w:t>راه‌ها</w:t>
      </w:r>
      <w:r w:rsidR="00CB70A1">
        <w:rPr>
          <w:rFonts w:hint="cs"/>
          <w:rtl/>
        </w:rPr>
        <w:t>ی</w:t>
      </w:r>
      <w:r w:rsidR="00BB4518">
        <w:rPr>
          <w:rFonts w:hint="cs"/>
          <w:rtl/>
        </w:rPr>
        <w:t xml:space="preserve"> </w:t>
      </w:r>
      <w:r w:rsidR="00FD0486">
        <w:rPr>
          <w:rFonts w:hint="cs"/>
          <w:rtl/>
        </w:rPr>
        <w:t xml:space="preserve">وثاقت </w:t>
      </w:r>
      <w:r w:rsidR="006F46E9">
        <w:rPr>
          <w:rFonts w:hint="cs"/>
          <w:rtl/>
        </w:rPr>
        <w:t>«محمد بن اسماعیل»</w:t>
      </w:r>
      <w:bookmarkEnd w:id="117"/>
    </w:p>
    <w:p w:rsidR="00E66210" w:rsidRPr="003C213A" w:rsidRDefault="00E66210" w:rsidP="00634270">
      <w:pPr>
        <w:jc w:val="both"/>
        <w:rPr>
          <w:rtl/>
        </w:rPr>
      </w:pPr>
      <w:r w:rsidRPr="003C213A">
        <w:rPr>
          <w:rtl/>
        </w:rPr>
        <w:t>عمده‌</w:t>
      </w:r>
      <w:r w:rsidRPr="003C213A">
        <w:rPr>
          <w:rFonts w:hint="cs"/>
          <w:rtl/>
        </w:rPr>
        <w:t>ی روایاتی که از «فضل بن شاذان» به دست ما رسیده است، از این طریق است؛ بنابراین باید بررسی کرد «محمد بن اسماعیل» ثقه هست یا خیر.</w:t>
      </w:r>
    </w:p>
    <w:p w:rsidR="00E66210" w:rsidRPr="003C213A" w:rsidRDefault="00E66210" w:rsidP="00634270">
      <w:pPr>
        <w:jc w:val="both"/>
      </w:pPr>
      <w:r w:rsidRPr="003C213A">
        <w:rPr>
          <w:rFonts w:hint="cs"/>
          <w:rtl/>
        </w:rPr>
        <w:t xml:space="preserve">بعضی مانند «آیت الله بروجردی»، «محمد بن اسماعیل» را ثقه </w:t>
      </w:r>
      <w:r w:rsidRPr="003C213A">
        <w:rPr>
          <w:rtl/>
        </w:rPr>
        <w:t>م</w:t>
      </w:r>
      <w:r w:rsidRPr="003C213A">
        <w:rPr>
          <w:rFonts w:hint="cs"/>
          <w:rtl/>
        </w:rPr>
        <w:t>ی‌</w:t>
      </w:r>
      <w:r w:rsidRPr="003C213A">
        <w:rPr>
          <w:rFonts w:hint="eastAsia"/>
          <w:rtl/>
        </w:rPr>
        <w:t>دانند</w:t>
      </w:r>
      <w:r w:rsidRPr="003C213A">
        <w:rPr>
          <w:rFonts w:hint="cs"/>
          <w:rtl/>
        </w:rPr>
        <w:t xml:space="preserve"> و </w:t>
      </w:r>
      <w:r w:rsidRPr="003C213A">
        <w:rPr>
          <w:rtl/>
        </w:rPr>
        <w:t>عده‌ا</w:t>
      </w:r>
      <w:r w:rsidRPr="003C213A">
        <w:rPr>
          <w:rFonts w:hint="cs"/>
          <w:rtl/>
        </w:rPr>
        <w:t xml:space="preserve">ی توثیق وی را </w:t>
      </w:r>
      <w:r w:rsidRPr="003C213A">
        <w:rPr>
          <w:rtl/>
        </w:rPr>
        <w:t>ثابت‌شده</w:t>
      </w:r>
      <w:r w:rsidRPr="003C213A">
        <w:rPr>
          <w:rFonts w:hint="cs"/>
          <w:rtl/>
        </w:rPr>
        <w:t xml:space="preserve"> </w:t>
      </w:r>
      <w:r w:rsidRPr="003C213A">
        <w:rPr>
          <w:rtl/>
        </w:rPr>
        <w:t>نم</w:t>
      </w:r>
      <w:r w:rsidRPr="003C213A">
        <w:rPr>
          <w:rFonts w:hint="cs"/>
          <w:rtl/>
        </w:rPr>
        <w:t>ی‌</w:t>
      </w:r>
      <w:r w:rsidRPr="003C213A">
        <w:rPr>
          <w:rFonts w:hint="eastAsia"/>
          <w:rtl/>
        </w:rPr>
        <w:t>دانند</w:t>
      </w:r>
      <w:r w:rsidRPr="003C213A">
        <w:rPr>
          <w:rFonts w:hint="cs"/>
          <w:rtl/>
        </w:rPr>
        <w:t xml:space="preserve">؛ </w:t>
      </w:r>
      <w:r w:rsidRPr="003C213A">
        <w:rPr>
          <w:rtl/>
        </w:rPr>
        <w:t>به‌طور</w:t>
      </w:r>
      <w:r w:rsidRPr="003C213A">
        <w:rPr>
          <w:rFonts w:hint="cs"/>
          <w:rtl/>
        </w:rPr>
        <w:t xml:space="preserve"> مثال توثیق «محمد بن اسماعیل» برای «مرحوم خویی» ثابت نیست و ازآنجایی‌که کتاب «ایضاح» از طریق وی نقل شده است، «مرحوم خویی» این کتاب را نیز قابل‌اعتماد </w:t>
      </w:r>
      <w:r w:rsidRPr="003C213A">
        <w:rPr>
          <w:rtl/>
        </w:rPr>
        <w:t>نم</w:t>
      </w:r>
      <w:r w:rsidRPr="003C213A">
        <w:rPr>
          <w:rFonts w:hint="cs"/>
          <w:rtl/>
        </w:rPr>
        <w:t>ی‌</w:t>
      </w:r>
      <w:r w:rsidRPr="003C213A">
        <w:rPr>
          <w:rFonts w:hint="eastAsia"/>
          <w:rtl/>
        </w:rPr>
        <w:t>دانند</w:t>
      </w:r>
      <w:r w:rsidRPr="003C213A">
        <w:rPr>
          <w:rFonts w:hint="cs"/>
          <w:rtl/>
        </w:rPr>
        <w:t>.</w:t>
      </w:r>
    </w:p>
    <w:p w:rsidR="00E66210" w:rsidRPr="003C213A" w:rsidRDefault="00E66210" w:rsidP="00634270">
      <w:pPr>
        <w:jc w:val="both"/>
        <w:rPr>
          <w:rtl/>
        </w:rPr>
      </w:pPr>
      <w:r w:rsidRPr="003C213A">
        <w:rPr>
          <w:rFonts w:hint="cs"/>
          <w:rtl/>
        </w:rPr>
        <w:t xml:space="preserve">تمام روایات «محمد بن اسماعیل» از «فضل بن شاذان» است به‌جز یک روایت که از «صفوان بن یحیی» نقل روایت </w:t>
      </w:r>
      <w:r w:rsidRPr="003C213A">
        <w:rPr>
          <w:rtl/>
        </w:rPr>
        <w:t>م</w:t>
      </w:r>
      <w:r w:rsidRPr="003C213A">
        <w:rPr>
          <w:rFonts w:hint="cs"/>
          <w:rtl/>
        </w:rPr>
        <w:t>ی‌</w:t>
      </w:r>
      <w:r w:rsidRPr="003C213A">
        <w:rPr>
          <w:rFonts w:hint="eastAsia"/>
          <w:rtl/>
        </w:rPr>
        <w:t>کند</w:t>
      </w:r>
      <w:r w:rsidRPr="003C213A">
        <w:rPr>
          <w:rFonts w:hint="cs"/>
          <w:rtl/>
        </w:rPr>
        <w:t xml:space="preserve"> که این سند نیز افتادگی دارد؛ زیرا «محمد بن اسماعیل» از «صفوان بن یحیی» نقل مستقیم ندارد و </w:t>
      </w:r>
      <w:r w:rsidRPr="003C213A">
        <w:rPr>
          <w:rtl/>
        </w:rPr>
        <w:t>به‌احتمال</w:t>
      </w:r>
      <w:r w:rsidRPr="003C213A">
        <w:rPr>
          <w:rFonts w:hint="cs"/>
          <w:rtl/>
        </w:rPr>
        <w:t xml:space="preserve"> زیاد این روایت نیز باواسطه‌ی «فضل بن شاذان» نقل شده است. تنها استاد وی «فضل بن شاذان» بوده است و فقط در خراسان زندگی کرده است و «کلینی» نیز برای نقل روایت از وی به خراسان رفته است. یکی از القاب وی «بندقی» است.</w:t>
      </w:r>
    </w:p>
    <w:p w:rsidR="00E66210" w:rsidRPr="003C213A" w:rsidRDefault="00E66210" w:rsidP="00634270">
      <w:pPr>
        <w:jc w:val="both"/>
        <w:rPr>
          <w:rtl/>
        </w:rPr>
      </w:pPr>
      <w:r w:rsidRPr="003C213A">
        <w:rPr>
          <w:rFonts w:hint="cs"/>
          <w:rtl/>
        </w:rPr>
        <w:t>وی توثیق و تضعیف خاص ندارد و باید توثیقات عام را در مورد وی بررسی کرد.</w:t>
      </w:r>
    </w:p>
    <w:p w:rsidR="00FD0486" w:rsidRDefault="00E66210" w:rsidP="00BB4518">
      <w:pPr>
        <w:pStyle w:val="Heading4"/>
        <w:rPr>
          <w:rtl/>
        </w:rPr>
      </w:pPr>
      <w:bookmarkStart w:id="118" w:name="_Toc40762424"/>
      <w:r w:rsidRPr="003C213A">
        <w:rPr>
          <w:rFonts w:hint="cs"/>
          <w:rtl/>
        </w:rPr>
        <w:t>الف) روات «</w:t>
      </w:r>
      <w:r w:rsidRPr="003C213A">
        <w:rPr>
          <w:rtl/>
        </w:rPr>
        <w:t>کامل الزیارات</w:t>
      </w:r>
      <w:r w:rsidRPr="003C213A">
        <w:rPr>
          <w:rFonts w:hint="cs"/>
          <w:rtl/>
        </w:rPr>
        <w:t>»</w:t>
      </w:r>
      <w:bookmarkEnd w:id="118"/>
    </w:p>
    <w:p w:rsidR="00FD0486" w:rsidRDefault="00E66210" w:rsidP="00FD0486">
      <w:pPr>
        <w:jc w:val="both"/>
        <w:rPr>
          <w:rtl/>
        </w:rPr>
      </w:pPr>
      <w:r w:rsidRPr="003C213A">
        <w:rPr>
          <w:rFonts w:hint="cs"/>
          <w:rtl/>
        </w:rPr>
        <w:t xml:space="preserve">یکی از </w:t>
      </w:r>
      <w:r w:rsidRPr="003C213A">
        <w:rPr>
          <w:rtl/>
        </w:rPr>
        <w:t>راه‌ها</w:t>
      </w:r>
      <w:r w:rsidRPr="003C213A">
        <w:rPr>
          <w:rFonts w:hint="cs"/>
          <w:rtl/>
        </w:rPr>
        <w:t>یی که برای توثیق وی بیان شده است، استفاده از روات «کامل الزیارات» است. در این کتاب در «</w:t>
      </w:r>
      <w:r w:rsidRPr="003C213A">
        <w:rPr>
          <w:rtl/>
        </w:rPr>
        <w:t>الباب السادس فضل إتیان المشاهد بالمدینة و ثواب ذلک</w:t>
      </w:r>
      <w:r w:rsidRPr="003C213A">
        <w:rPr>
          <w:rFonts w:hint="cs"/>
          <w:rtl/>
        </w:rPr>
        <w:t>»، روایتی با این سند از او نقل شده است: «</w:t>
      </w:r>
      <w:r w:rsidRPr="003C213A">
        <w:rPr>
          <w:rtl/>
        </w:rPr>
        <w:t>مُحَمَّدُ بْنُ إِسْمَاعِیلَ عَنِ الْفَضْلِ بْنِ شَاذَانَ عَنْ صَفْوَانَ بْنِ یحْیی وَ ابْنِ أَبِی عُمَیرٍ عَنْ مُعَاوِیةَ بْنِ عَمَّار</w:t>
      </w:r>
      <w:r w:rsidR="00FD0486">
        <w:rPr>
          <w:rFonts w:hint="cs"/>
          <w:rtl/>
        </w:rPr>
        <w:t>».</w:t>
      </w:r>
    </w:p>
    <w:p w:rsidR="00FD0486" w:rsidRDefault="00FD0486" w:rsidP="00BB4518">
      <w:pPr>
        <w:pStyle w:val="Heading4"/>
        <w:rPr>
          <w:rtl/>
        </w:rPr>
      </w:pPr>
      <w:bookmarkStart w:id="119" w:name="_Toc40762425"/>
      <w:r>
        <w:rPr>
          <w:rFonts w:hint="cs"/>
          <w:rtl/>
        </w:rPr>
        <w:t>نقد</w:t>
      </w:r>
      <w:bookmarkEnd w:id="119"/>
    </w:p>
    <w:p w:rsidR="00E66210" w:rsidRPr="003C213A" w:rsidRDefault="00E66210" w:rsidP="00FD0486">
      <w:pPr>
        <w:jc w:val="both"/>
        <w:rPr>
          <w:rtl/>
        </w:rPr>
      </w:pPr>
      <w:r w:rsidRPr="003C213A">
        <w:rPr>
          <w:rtl/>
        </w:rPr>
        <w:t>ازآنجا</w:t>
      </w:r>
      <w:r w:rsidRPr="003C213A">
        <w:rPr>
          <w:rFonts w:hint="cs"/>
          <w:rtl/>
        </w:rPr>
        <w:t>یی‌</w:t>
      </w:r>
      <w:r w:rsidRPr="003C213A">
        <w:rPr>
          <w:rFonts w:hint="eastAsia"/>
          <w:rtl/>
        </w:rPr>
        <w:t>که</w:t>
      </w:r>
      <w:r w:rsidRPr="003C213A">
        <w:rPr>
          <w:rFonts w:hint="cs"/>
          <w:rtl/>
        </w:rPr>
        <w:t xml:space="preserve"> وی یکی از راویان </w:t>
      </w:r>
      <w:r w:rsidRPr="003C213A">
        <w:rPr>
          <w:rtl/>
        </w:rPr>
        <w:t>باواسطه‌</w:t>
      </w:r>
      <w:r w:rsidRPr="003C213A">
        <w:rPr>
          <w:rFonts w:hint="cs"/>
          <w:rtl/>
        </w:rPr>
        <w:t>ی «</w:t>
      </w:r>
      <w:r w:rsidRPr="003C213A">
        <w:rPr>
          <w:rtl/>
        </w:rPr>
        <w:t>کامل الزیارات</w:t>
      </w:r>
      <w:r w:rsidRPr="003C213A">
        <w:rPr>
          <w:rFonts w:hint="cs"/>
          <w:rtl/>
        </w:rPr>
        <w:t xml:space="preserve">» است و فقط مشایخ </w:t>
      </w:r>
      <w:r w:rsidRPr="003C213A">
        <w:rPr>
          <w:rtl/>
        </w:rPr>
        <w:t>بلا واسطه‌</w:t>
      </w:r>
      <w:r w:rsidRPr="003C213A">
        <w:rPr>
          <w:rFonts w:hint="cs"/>
          <w:rtl/>
        </w:rPr>
        <w:t>ی «</w:t>
      </w:r>
      <w:r w:rsidRPr="003C213A">
        <w:rPr>
          <w:rtl/>
        </w:rPr>
        <w:t>کامل الزیارات</w:t>
      </w:r>
      <w:r w:rsidRPr="003C213A">
        <w:rPr>
          <w:rFonts w:hint="cs"/>
          <w:rtl/>
        </w:rPr>
        <w:t xml:space="preserve">» را ثقه </w:t>
      </w:r>
      <w:r w:rsidRPr="003C213A">
        <w:rPr>
          <w:rtl/>
        </w:rPr>
        <w:t>م</w:t>
      </w:r>
      <w:r w:rsidRPr="003C213A">
        <w:rPr>
          <w:rFonts w:hint="cs"/>
          <w:rtl/>
        </w:rPr>
        <w:t>ی‌</w:t>
      </w:r>
      <w:r w:rsidRPr="003C213A">
        <w:rPr>
          <w:rFonts w:hint="eastAsia"/>
          <w:rtl/>
        </w:rPr>
        <w:t>دان</w:t>
      </w:r>
      <w:r w:rsidRPr="003C213A">
        <w:rPr>
          <w:rFonts w:hint="cs"/>
          <w:rtl/>
        </w:rPr>
        <w:t>ی</w:t>
      </w:r>
      <w:r w:rsidRPr="003C213A">
        <w:rPr>
          <w:rFonts w:hint="eastAsia"/>
          <w:rtl/>
        </w:rPr>
        <w:t>م</w:t>
      </w:r>
      <w:r w:rsidRPr="003C213A">
        <w:rPr>
          <w:rFonts w:hint="cs"/>
          <w:rtl/>
        </w:rPr>
        <w:t xml:space="preserve">، </w:t>
      </w:r>
      <w:r w:rsidRPr="003C213A">
        <w:rPr>
          <w:rtl/>
        </w:rPr>
        <w:t>نم</w:t>
      </w:r>
      <w:r w:rsidRPr="003C213A">
        <w:rPr>
          <w:rFonts w:hint="cs"/>
          <w:rtl/>
        </w:rPr>
        <w:t>ی‌</w:t>
      </w:r>
      <w:r w:rsidRPr="003C213A">
        <w:rPr>
          <w:rFonts w:hint="eastAsia"/>
          <w:rtl/>
        </w:rPr>
        <w:t>توان</w:t>
      </w:r>
      <w:r w:rsidRPr="003C213A">
        <w:rPr>
          <w:rFonts w:hint="cs"/>
          <w:rtl/>
        </w:rPr>
        <w:t>ی</w:t>
      </w:r>
      <w:r w:rsidRPr="003C213A">
        <w:rPr>
          <w:rFonts w:hint="eastAsia"/>
          <w:rtl/>
        </w:rPr>
        <w:t>م</w:t>
      </w:r>
      <w:r w:rsidRPr="003C213A">
        <w:rPr>
          <w:rFonts w:hint="cs"/>
          <w:rtl/>
        </w:rPr>
        <w:t xml:space="preserve"> توثیق وی را از این راه بپذیریم.</w:t>
      </w:r>
    </w:p>
    <w:p w:rsidR="00FD0486" w:rsidRDefault="00E66210" w:rsidP="00BB4518">
      <w:pPr>
        <w:pStyle w:val="Heading4"/>
        <w:rPr>
          <w:rtl/>
        </w:rPr>
      </w:pPr>
      <w:bookmarkStart w:id="120" w:name="_Toc40762426"/>
      <w:r w:rsidRPr="003C213A">
        <w:rPr>
          <w:rFonts w:hint="cs"/>
          <w:rtl/>
        </w:rPr>
        <w:t>ب) مشایخ اجازه</w:t>
      </w:r>
      <w:bookmarkEnd w:id="120"/>
    </w:p>
    <w:p w:rsidR="00FD0486" w:rsidRDefault="00E66210" w:rsidP="00FD0486">
      <w:pPr>
        <w:jc w:val="both"/>
        <w:rPr>
          <w:rtl/>
        </w:rPr>
      </w:pPr>
      <w:r w:rsidRPr="003C213A">
        <w:rPr>
          <w:rFonts w:hint="cs"/>
          <w:rtl/>
        </w:rPr>
        <w:t xml:space="preserve">«فضل بن شاذان» </w:t>
      </w:r>
      <w:r w:rsidRPr="003C213A">
        <w:rPr>
          <w:rtl/>
        </w:rPr>
        <w:t>اجازه‌</w:t>
      </w:r>
      <w:r w:rsidRPr="003C213A">
        <w:rPr>
          <w:rFonts w:hint="cs"/>
          <w:rtl/>
        </w:rPr>
        <w:t xml:space="preserve">ی نقل جمیع کتب و روایات خود را به «محمد بن اسماعیل» داده است و «کشی» و «کلینی» که هر دو از بزرگان رجال و حدیث هستند، از «محمد بن اسماعیل» اجازه </w:t>
      </w:r>
      <w:r w:rsidRPr="003C213A">
        <w:rPr>
          <w:rtl/>
        </w:rPr>
        <w:t>گرفته‌اند</w:t>
      </w:r>
      <w:r w:rsidR="00FD0486">
        <w:rPr>
          <w:rFonts w:hint="cs"/>
          <w:rtl/>
        </w:rPr>
        <w:t>.</w:t>
      </w:r>
    </w:p>
    <w:p w:rsidR="00FD0486" w:rsidRDefault="00FD0486" w:rsidP="00BB4518">
      <w:pPr>
        <w:pStyle w:val="Heading4"/>
        <w:rPr>
          <w:rtl/>
        </w:rPr>
      </w:pPr>
      <w:bookmarkStart w:id="121" w:name="_Toc40762427"/>
      <w:r>
        <w:rPr>
          <w:rFonts w:hint="cs"/>
          <w:rtl/>
        </w:rPr>
        <w:t>نقد</w:t>
      </w:r>
      <w:bookmarkEnd w:id="121"/>
    </w:p>
    <w:p w:rsidR="00E66210" w:rsidRPr="003C213A" w:rsidRDefault="00E66210" w:rsidP="00FD0486">
      <w:pPr>
        <w:jc w:val="both"/>
        <w:rPr>
          <w:rtl/>
        </w:rPr>
      </w:pPr>
      <w:r w:rsidRPr="003C213A">
        <w:rPr>
          <w:rFonts w:hint="cs"/>
          <w:rtl/>
        </w:rPr>
        <w:t xml:space="preserve">چون صرف شیخ اجازه بودن را علامت وثاقت </w:t>
      </w:r>
      <w:r w:rsidRPr="003C213A">
        <w:rPr>
          <w:rtl/>
        </w:rPr>
        <w:t>نم</w:t>
      </w:r>
      <w:r w:rsidRPr="003C213A">
        <w:rPr>
          <w:rFonts w:hint="cs"/>
          <w:rtl/>
        </w:rPr>
        <w:t>ی‌</w:t>
      </w:r>
      <w:r w:rsidRPr="003C213A">
        <w:rPr>
          <w:rFonts w:hint="eastAsia"/>
          <w:rtl/>
        </w:rPr>
        <w:t>دان</w:t>
      </w:r>
      <w:r w:rsidRPr="003C213A">
        <w:rPr>
          <w:rFonts w:hint="cs"/>
          <w:rtl/>
        </w:rPr>
        <w:t>ی</w:t>
      </w:r>
      <w:r w:rsidRPr="003C213A">
        <w:rPr>
          <w:rFonts w:hint="eastAsia"/>
          <w:rtl/>
        </w:rPr>
        <w:t>م</w:t>
      </w:r>
      <w:r w:rsidRPr="003C213A">
        <w:rPr>
          <w:rFonts w:hint="cs"/>
          <w:rtl/>
        </w:rPr>
        <w:t xml:space="preserve"> و درنتیجه این راه نیز پذیرفته نیست.</w:t>
      </w:r>
    </w:p>
    <w:p w:rsidR="00F01A9B" w:rsidRDefault="00E66210" w:rsidP="00BB4518">
      <w:pPr>
        <w:pStyle w:val="Heading4"/>
        <w:rPr>
          <w:rtl/>
        </w:rPr>
      </w:pPr>
      <w:bookmarkStart w:id="122" w:name="_Toc40762428"/>
      <w:r w:rsidRPr="003C213A">
        <w:rPr>
          <w:rFonts w:hint="cs"/>
          <w:rtl/>
        </w:rPr>
        <w:t>ج) توثیق متأخرین</w:t>
      </w:r>
      <w:bookmarkEnd w:id="122"/>
    </w:p>
    <w:p w:rsidR="00F01A9B" w:rsidRDefault="00E66210" w:rsidP="00F01A9B">
      <w:pPr>
        <w:jc w:val="both"/>
        <w:rPr>
          <w:rtl/>
        </w:rPr>
      </w:pPr>
      <w:r w:rsidRPr="003C213A">
        <w:rPr>
          <w:rFonts w:hint="cs"/>
          <w:rtl/>
        </w:rPr>
        <w:t xml:space="preserve">متأخرین زیادی وی را توثیق </w:t>
      </w:r>
      <w:r w:rsidRPr="003C213A">
        <w:rPr>
          <w:rtl/>
        </w:rPr>
        <w:t>کرده‌اند</w:t>
      </w:r>
      <w:r w:rsidRPr="003C213A">
        <w:rPr>
          <w:rFonts w:hint="cs"/>
          <w:rtl/>
        </w:rPr>
        <w:t xml:space="preserve">. </w:t>
      </w:r>
      <w:r w:rsidRPr="003C213A">
        <w:rPr>
          <w:rtl/>
        </w:rPr>
        <w:t>به‌طور</w:t>
      </w:r>
      <w:r w:rsidRPr="003C213A">
        <w:rPr>
          <w:rFonts w:hint="cs"/>
          <w:rtl/>
        </w:rPr>
        <w:t xml:space="preserve"> مثال «</w:t>
      </w:r>
      <w:r w:rsidRPr="003C213A">
        <w:rPr>
          <w:rtl/>
        </w:rPr>
        <w:t>أب</w:t>
      </w:r>
      <w:r w:rsidRPr="003C213A">
        <w:rPr>
          <w:rFonts w:hint="cs"/>
          <w:rtl/>
        </w:rPr>
        <w:t xml:space="preserve">ی علی حائری» در «منتهی المقال» جلد 5 صفحه 360 نقل </w:t>
      </w:r>
      <w:r w:rsidRPr="003C213A">
        <w:rPr>
          <w:rtl/>
        </w:rPr>
        <w:t>م</w:t>
      </w:r>
      <w:r w:rsidRPr="003C213A">
        <w:rPr>
          <w:rFonts w:hint="cs"/>
          <w:rtl/>
        </w:rPr>
        <w:t>ی‌</w:t>
      </w:r>
      <w:r w:rsidRPr="003C213A">
        <w:rPr>
          <w:rFonts w:hint="eastAsia"/>
          <w:rtl/>
        </w:rPr>
        <w:t>کند</w:t>
      </w:r>
      <w:r w:rsidRPr="003C213A">
        <w:rPr>
          <w:rFonts w:hint="cs"/>
          <w:rtl/>
        </w:rPr>
        <w:t xml:space="preserve"> که «شهید اول» بر صحت حدیث «محمد بن اسماعیل» و قابل‌اعتماد بودن وی ادعای اجماع کرده است.</w:t>
      </w:r>
    </w:p>
    <w:p w:rsidR="00F01A9B" w:rsidRDefault="00F01A9B" w:rsidP="00BB4518">
      <w:pPr>
        <w:pStyle w:val="Heading4"/>
        <w:rPr>
          <w:rtl/>
        </w:rPr>
      </w:pPr>
      <w:bookmarkStart w:id="123" w:name="_Toc40762429"/>
      <w:r>
        <w:rPr>
          <w:rFonts w:hint="cs"/>
          <w:rtl/>
        </w:rPr>
        <w:t>نقد</w:t>
      </w:r>
      <w:bookmarkEnd w:id="123"/>
    </w:p>
    <w:p w:rsidR="00E66210" w:rsidRPr="003C213A" w:rsidRDefault="00E66210" w:rsidP="00F01A9B">
      <w:pPr>
        <w:jc w:val="both"/>
        <w:rPr>
          <w:rtl/>
        </w:rPr>
      </w:pPr>
      <w:r w:rsidRPr="003C213A">
        <w:rPr>
          <w:rFonts w:hint="cs"/>
          <w:rtl/>
        </w:rPr>
        <w:t>این راه نیز در صورتی مفید است که رجوع ما به رجال از باب رجوع به اهل خبره باشد تا بر اساس کلام «شهید اول» بتوانیم توثیق را بپذیریم؛ اما ازآنجایی‌که رجوع به اهل خبره را نپذیرفتیم و کلام «شهید اول» حدسی است، این راه نیز برای توثیق وی قابل‌پذیرش نیست.</w:t>
      </w:r>
    </w:p>
    <w:p w:rsidR="00E66210" w:rsidRPr="003C213A" w:rsidRDefault="00E66210" w:rsidP="00634270">
      <w:pPr>
        <w:jc w:val="both"/>
        <w:rPr>
          <w:rtl/>
        </w:rPr>
      </w:pPr>
      <w:r w:rsidRPr="003C213A">
        <w:rPr>
          <w:rFonts w:hint="cs"/>
          <w:rtl/>
        </w:rPr>
        <w:t xml:space="preserve">با وجود نپذیرفتن این </w:t>
      </w:r>
      <w:r w:rsidRPr="003C213A">
        <w:rPr>
          <w:rtl/>
        </w:rPr>
        <w:t>راه‌ها</w:t>
      </w:r>
      <w:r w:rsidRPr="003C213A">
        <w:rPr>
          <w:rFonts w:hint="cs"/>
          <w:rtl/>
        </w:rPr>
        <w:t xml:space="preserve">، «محمد بن اسماعیل» را ثقه </w:t>
      </w:r>
      <w:r w:rsidRPr="003C213A">
        <w:rPr>
          <w:rtl/>
        </w:rPr>
        <w:t>م</w:t>
      </w:r>
      <w:r w:rsidRPr="003C213A">
        <w:rPr>
          <w:rFonts w:hint="cs"/>
          <w:rtl/>
        </w:rPr>
        <w:t>ی‌</w:t>
      </w:r>
      <w:r w:rsidRPr="003C213A">
        <w:rPr>
          <w:rFonts w:hint="eastAsia"/>
          <w:rtl/>
        </w:rPr>
        <w:t>دان</w:t>
      </w:r>
      <w:r w:rsidRPr="003C213A">
        <w:rPr>
          <w:rFonts w:hint="cs"/>
          <w:rtl/>
        </w:rPr>
        <w:t>ی</w:t>
      </w:r>
      <w:r w:rsidRPr="003C213A">
        <w:rPr>
          <w:rFonts w:hint="eastAsia"/>
          <w:rtl/>
        </w:rPr>
        <w:t>م</w:t>
      </w:r>
      <w:r w:rsidRPr="003C213A">
        <w:rPr>
          <w:rFonts w:hint="cs"/>
          <w:rtl/>
        </w:rPr>
        <w:t xml:space="preserve"> و از دو راه برای اثبات آن استفاده </w:t>
      </w:r>
      <w:r w:rsidRPr="003C213A">
        <w:rPr>
          <w:rtl/>
        </w:rPr>
        <w:t>م</w:t>
      </w:r>
      <w:r w:rsidRPr="003C213A">
        <w:rPr>
          <w:rFonts w:hint="cs"/>
          <w:rtl/>
        </w:rPr>
        <w:t>ی‌</w:t>
      </w:r>
      <w:r w:rsidRPr="003C213A">
        <w:rPr>
          <w:rFonts w:hint="eastAsia"/>
          <w:rtl/>
        </w:rPr>
        <w:t>کن</w:t>
      </w:r>
      <w:r w:rsidRPr="003C213A">
        <w:rPr>
          <w:rFonts w:hint="cs"/>
          <w:rtl/>
        </w:rPr>
        <w:t>ی</w:t>
      </w:r>
      <w:r w:rsidRPr="003C213A">
        <w:rPr>
          <w:rFonts w:hint="eastAsia"/>
          <w:rtl/>
        </w:rPr>
        <w:t>م</w:t>
      </w:r>
      <w:r w:rsidRPr="003C213A">
        <w:rPr>
          <w:rFonts w:hint="cs"/>
          <w:rtl/>
        </w:rPr>
        <w:t>:</w:t>
      </w:r>
    </w:p>
    <w:p w:rsidR="00F01A9B" w:rsidRDefault="00E66210" w:rsidP="00BB4518">
      <w:pPr>
        <w:pStyle w:val="Heading4"/>
        <w:rPr>
          <w:rtl/>
        </w:rPr>
      </w:pPr>
      <w:bookmarkStart w:id="124" w:name="_Toc40762430"/>
      <w:r w:rsidRPr="003C213A">
        <w:rPr>
          <w:rFonts w:hint="cs"/>
          <w:rtl/>
        </w:rPr>
        <w:t>د) کثرت روایت اجلاء</w:t>
      </w:r>
      <w:bookmarkEnd w:id="124"/>
    </w:p>
    <w:p w:rsidR="00E66210" w:rsidRPr="003C213A" w:rsidRDefault="00E66210" w:rsidP="00F01A9B">
      <w:pPr>
        <w:jc w:val="both"/>
        <w:rPr>
          <w:rtl/>
        </w:rPr>
      </w:pPr>
      <w:r w:rsidRPr="003C213A">
        <w:rPr>
          <w:rFonts w:hint="cs"/>
          <w:rtl/>
        </w:rPr>
        <w:t xml:space="preserve">یکی از </w:t>
      </w:r>
      <w:r w:rsidRPr="003C213A">
        <w:rPr>
          <w:rtl/>
        </w:rPr>
        <w:t>راه‌ها</w:t>
      </w:r>
      <w:r w:rsidRPr="003C213A">
        <w:rPr>
          <w:rFonts w:hint="cs"/>
          <w:rtl/>
        </w:rPr>
        <w:t xml:space="preserve">یی که برای اثبات وثاقت استفاده </w:t>
      </w:r>
      <w:r w:rsidRPr="003C213A">
        <w:rPr>
          <w:rtl/>
        </w:rPr>
        <w:t>م</w:t>
      </w:r>
      <w:r w:rsidRPr="003C213A">
        <w:rPr>
          <w:rFonts w:hint="cs"/>
          <w:rtl/>
        </w:rPr>
        <w:t>ی‌</w:t>
      </w:r>
      <w:r w:rsidRPr="003C213A">
        <w:rPr>
          <w:rFonts w:hint="eastAsia"/>
          <w:rtl/>
        </w:rPr>
        <w:t>شود</w:t>
      </w:r>
      <w:r w:rsidRPr="003C213A">
        <w:rPr>
          <w:rFonts w:hint="cs"/>
          <w:rtl/>
        </w:rPr>
        <w:t xml:space="preserve">، «کثرت روایت جلی» است که به خاطر اختلاف مدارس، این راه را </w:t>
      </w:r>
      <w:r w:rsidRPr="003C213A">
        <w:rPr>
          <w:rtl/>
        </w:rPr>
        <w:t>نم</w:t>
      </w:r>
      <w:r w:rsidRPr="003C213A">
        <w:rPr>
          <w:rFonts w:hint="cs"/>
          <w:rtl/>
        </w:rPr>
        <w:t>ی‌</w:t>
      </w:r>
      <w:r w:rsidRPr="003C213A">
        <w:rPr>
          <w:rFonts w:hint="eastAsia"/>
          <w:rtl/>
        </w:rPr>
        <w:t>پذ</w:t>
      </w:r>
      <w:r w:rsidRPr="003C213A">
        <w:rPr>
          <w:rFonts w:hint="cs"/>
          <w:rtl/>
        </w:rPr>
        <w:t>ی</w:t>
      </w:r>
      <w:r w:rsidRPr="003C213A">
        <w:rPr>
          <w:rFonts w:hint="eastAsia"/>
          <w:rtl/>
        </w:rPr>
        <w:t>ر</w:t>
      </w:r>
      <w:r w:rsidRPr="003C213A">
        <w:rPr>
          <w:rFonts w:hint="cs"/>
          <w:rtl/>
        </w:rPr>
        <w:t>ی</w:t>
      </w:r>
      <w:r w:rsidRPr="003C213A">
        <w:rPr>
          <w:rFonts w:hint="eastAsia"/>
          <w:rtl/>
        </w:rPr>
        <w:t>م</w:t>
      </w:r>
      <w:r w:rsidRPr="003C213A">
        <w:rPr>
          <w:rFonts w:hint="cs"/>
          <w:rtl/>
        </w:rPr>
        <w:t xml:space="preserve">؛ اما «کثرت روایت اجلاء به‌شرط قدح نداشتن راوی» را برای اثبات وثاقت کافی </w:t>
      </w:r>
      <w:r w:rsidRPr="003C213A">
        <w:rPr>
          <w:rtl/>
        </w:rPr>
        <w:t>م</w:t>
      </w:r>
      <w:r w:rsidRPr="003C213A">
        <w:rPr>
          <w:rFonts w:hint="cs"/>
          <w:rtl/>
        </w:rPr>
        <w:t>ی‌</w:t>
      </w:r>
      <w:r w:rsidRPr="003C213A">
        <w:rPr>
          <w:rFonts w:hint="eastAsia"/>
          <w:rtl/>
        </w:rPr>
        <w:t>دان</w:t>
      </w:r>
      <w:r w:rsidRPr="003C213A">
        <w:rPr>
          <w:rFonts w:hint="cs"/>
          <w:rtl/>
        </w:rPr>
        <w:t>ی</w:t>
      </w:r>
      <w:r w:rsidRPr="003C213A">
        <w:rPr>
          <w:rFonts w:hint="eastAsia"/>
          <w:rtl/>
        </w:rPr>
        <w:t>م</w:t>
      </w:r>
      <w:r w:rsidRPr="003C213A">
        <w:rPr>
          <w:rFonts w:hint="cs"/>
          <w:rtl/>
        </w:rPr>
        <w:t xml:space="preserve">. اگر یکی از سه شرط؛ یعنی 1. کثرت روایت؛ 2. روایت اجلاء، نه جلی و 3. قدح نداشتن در یک راوی نباشد، توثیق وی پذیرفته نیست؛ </w:t>
      </w:r>
      <w:r w:rsidRPr="003C213A">
        <w:rPr>
          <w:rtl/>
        </w:rPr>
        <w:t>به‌طور</w:t>
      </w:r>
      <w:r w:rsidRPr="003C213A">
        <w:rPr>
          <w:rFonts w:hint="cs"/>
          <w:rtl/>
        </w:rPr>
        <w:t xml:space="preserve"> مثال اجلاء از «سهل بن زیاد» کثرت روایت دارند؛ اما چون قدح دارد، توثیق وی را </w:t>
      </w:r>
      <w:r w:rsidRPr="003C213A">
        <w:rPr>
          <w:rtl/>
        </w:rPr>
        <w:t>نم</w:t>
      </w:r>
      <w:r w:rsidRPr="003C213A">
        <w:rPr>
          <w:rFonts w:hint="cs"/>
          <w:rtl/>
        </w:rPr>
        <w:t>ی‌</w:t>
      </w:r>
      <w:r w:rsidRPr="003C213A">
        <w:rPr>
          <w:rFonts w:hint="eastAsia"/>
          <w:rtl/>
        </w:rPr>
        <w:t>پذ</w:t>
      </w:r>
      <w:r w:rsidRPr="003C213A">
        <w:rPr>
          <w:rFonts w:hint="cs"/>
          <w:rtl/>
        </w:rPr>
        <w:t>ی</w:t>
      </w:r>
      <w:r w:rsidRPr="003C213A">
        <w:rPr>
          <w:rFonts w:hint="eastAsia"/>
          <w:rtl/>
        </w:rPr>
        <w:t>ر</w:t>
      </w:r>
      <w:r w:rsidRPr="003C213A">
        <w:rPr>
          <w:rFonts w:hint="cs"/>
          <w:rtl/>
        </w:rPr>
        <w:t>ی</w:t>
      </w:r>
      <w:r w:rsidRPr="003C213A">
        <w:rPr>
          <w:rFonts w:hint="eastAsia"/>
          <w:rtl/>
        </w:rPr>
        <w:t>م</w:t>
      </w:r>
      <w:r w:rsidRPr="003C213A">
        <w:rPr>
          <w:rFonts w:hint="cs"/>
          <w:rtl/>
        </w:rPr>
        <w:t xml:space="preserve">. اگر قدحی در مورد یک راوی وارد شده باشد، نشان </w:t>
      </w:r>
      <w:r w:rsidRPr="003C213A">
        <w:rPr>
          <w:rtl/>
        </w:rPr>
        <w:t>م</w:t>
      </w:r>
      <w:r w:rsidRPr="003C213A">
        <w:rPr>
          <w:rFonts w:hint="cs"/>
          <w:rtl/>
        </w:rPr>
        <w:t>ی‌</w:t>
      </w:r>
      <w:r w:rsidRPr="003C213A">
        <w:rPr>
          <w:rFonts w:hint="eastAsia"/>
          <w:rtl/>
        </w:rPr>
        <w:t>دهد</w:t>
      </w:r>
      <w:r w:rsidRPr="003C213A">
        <w:rPr>
          <w:rFonts w:hint="cs"/>
          <w:rtl/>
        </w:rPr>
        <w:t xml:space="preserve"> که کثرت روایت از او به علت اجتهاد راویان بوده است و به همین علت توثیق وی قابل‌پذیرش نیست.</w:t>
      </w:r>
    </w:p>
    <w:p w:rsidR="00E66210" w:rsidRPr="003C213A" w:rsidRDefault="00E66210" w:rsidP="00634270">
      <w:pPr>
        <w:jc w:val="both"/>
        <w:rPr>
          <w:rtl/>
        </w:rPr>
      </w:pPr>
      <w:r w:rsidRPr="003C213A">
        <w:rPr>
          <w:rFonts w:hint="cs"/>
          <w:rtl/>
        </w:rPr>
        <w:t xml:space="preserve">«اجلاء» عدد خاصی ندارد. اگر کسانی که نقل روایت </w:t>
      </w:r>
      <w:r w:rsidRPr="003C213A">
        <w:rPr>
          <w:rtl/>
        </w:rPr>
        <w:t>کرده‌اند</w:t>
      </w:r>
      <w:r w:rsidRPr="003C213A">
        <w:rPr>
          <w:rFonts w:hint="cs"/>
          <w:rtl/>
        </w:rPr>
        <w:t xml:space="preserve">، از یک مدرسه باشند، با نقل 6 راوی هم اطمینان به دست </w:t>
      </w:r>
      <w:r w:rsidRPr="003C213A">
        <w:rPr>
          <w:rtl/>
        </w:rPr>
        <w:t>نم</w:t>
      </w:r>
      <w:r w:rsidRPr="003C213A">
        <w:rPr>
          <w:rFonts w:hint="cs"/>
          <w:rtl/>
        </w:rPr>
        <w:t>ی‌</w:t>
      </w:r>
      <w:r w:rsidRPr="003C213A">
        <w:rPr>
          <w:rFonts w:hint="eastAsia"/>
          <w:rtl/>
        </w:rPr>
        <w:t>آ</w:t>
      </w:r>
      <w:r w:rsidRPr="003C213A">
        <w:rPr>
          <w:rFonts w:hint="cs"/>
          <w:rtl/>
        </w:rPr>
        <w:t>ی</w:t>
      </w:r>
      <w:r w:rsidRPr="003C213A">
        <w:rPr>
          <w:rFonts w:hint="eastAsia"/>
          <w:rtl/>
        </w:rPr>
        <w:t>د</w:t>
      </w:r>
      <w:r w:rsidRPr="003C213A">
        <w:rPr>
          <w:rFonts w:hint="cs"/>
          <w:rtl/>
        </w:rPr>
        <w:t xml:space="preserve">؛ زیرا تمام این راویان از یک مدرسه بوده و یک مبنای مشترک دارند؛ اما اگر راویان از مدارس مختلف باشند، با تعداد کمتر نیز اطمینان به دست </w:t>
      </w:r>
      <w:r w:rsidRPr="003C213A">
        <w:rPr>
          <w:rtl/>
        </w:rPr>
        <w:t>م</w:t>
      </w:r>
      <w:r w:rsidRPr="003C213A">
        <w:rPr>
          <w:rFonts w:hint="cs"/>
          <w:rtl/>
        </w:rPr>
        <w:t>ی‌</w:t>
      </w:r>
      <w:r w:rsidRPr="003C213A">
        <w:rPr>
          <w:rFonts w:hint="eastAsia"/>
          <w:rtl/>
        </w:rPr>
        <w:t>آ</w:t>
      </w:r>
      <w:r w:rsidRPr="003C213A">
        <w:rPr>
          <w:rFonts w:hint="cs"/>
          <w:rtl/>
        </w:rPr>
        <w:t>ی</w:t>
      </w:r>
      <w:r w:rsidRPr="003C213A">
        <w:rPr>
          <w:rFonts w:hint="eastAsia"/>
          <w:rtl/>
        </w:rPr>
        <w:t>د</w:t>
      </w:r>
      <w:r w:rsidRPr="003C213A">
        <w:rPr>
          <w:rFonts w:hint="cs"/>
          <w:rtl/>
        </w:rPr>
        <w:t>. از طرف دیگر اعتبار راویان یکسان نیست و باید دید که راویان از افراد تأثیرگذار و بزرگ مکتب خود هستند یا خیر.</w:t>
      </w:r>
    </w:p>
    <w:p w:rsidR="00E66210" w:rsidRPr="003C213A" w:rsidRDefault="00E66210" w:rsidP="00634270">
      <w:pPr>
        <w:jc w:val="both"/>
        <w:rPr>
          <w:rtl/>
        </w:rPr>
      </w:pPr>
      <w:r w:rsidRPr="003C213A">
        <w:rPr>
          <w:rFonts w:hint="cs"/>
          <w:rtl/>
        </w:rPr>
        <w:lastRenderedPageBreak/>
        <w:t xml:space="preserve">«کثرت» نیز عدد خاصی ندارد؛ زیرا ممکن است </w:t>
      </w:r>
      <w:r w:rsidRPr="003C213A">
        <w:rPr>
          <w:rtl/>
        </w:rPr>
        <w:t>به‌طور</w:t>
      </w:r>
      <w:r w:rsidRPr="003C213A">
        <w:rPr>
          <w:rFonts w:hint="cs"/>
          <w:rtl/>
        </w:rPr>
        <w:t xml:space="preserve"> مثال 100 روایت از یک باب باشد یا 50 روایت از ابواب مختلف نقل شده باشد. اگر ابواب مختلف باشد، اطمینان </w:t>
      </w:r>
      <w:r w:rsidRPr="003C213A">
        <w:rPr>
          <w:rtl/>
        </w:rPr>
        <w:t>سر</w:t>
      </w:r>
      <w:r w:rsidRPr="003C213A">
        <w:rPr>
          <w:rFonts w:hint="cs"/>
          <w:rtl/>
        </w:rPr>
        <w:t>ی</w:t>
      </w:r>
      <w:r w:rsidRPr="003C213A">
        <w:rPr>
          <w:rFonts w:hint="eastAsia"/>
          <w:rtl/>
        </w:rPr>
        <w:t>ع‌تر</w:t>
      </w:r>
      <w:r w:rsidRPr="003C213A">
        <w:rPr>
          <w:rFonts w:hint="cs"/>
          <w:rtl/>
        </w:rPr>
        <w:t xml:space="preserve"> حاصل </w:t>
      </w:r>
      <w:r w:rsidRPr="003C213A">
        <w:rPr>
          <w:rtl/>
        </w:rPr>
        <w:t>م</w:t>
      </w:r>
      <w:r w:rsidRPr="003C213A">
        <w:rPr>
          <w:rFonts w:hint="cs"/>
          <w:rtl/>
        </w:rPr>
        <w:t>ی‌</w:t>
      </w:r>
      <w:r w:rsidRPr="003C213A">
        <w:rPr>
          <w:rFonts w:hint="eastAsia"/>
          <w:rtl/>
        </w:rPr>
        <w:t>شود</w:t>
      </w:r>
      <w:r w:rsidRPr="003C213A">
        <w:rPr>
          <w:rFonts w:hint="cs"/>
          <w:rtl/>
        </w:rPr>
        <w:t xml:space="preserve">؛ زیرا اگر روایات از یک باب باشند، این احتمال وجود دارد که در مورد آن باب، </w:t>
      </w:r>
      <w:r w:rsidRPr="003C213A">
        <w:rPr>
          <w:rtl/>
        </w:rPr>
        <w:t>قر</w:t>
      </w:r>
      <w:r w:rsidRPr="003C213A">
        <w:rPr>
          <w:rFonts w:hint="cs"/>
          <w:rtl/>
        </w:rPr>
        <w:t>ی</w:t>
      </w:r>
      <w:r w:rsidRPr="003C213A">
        <w:rPr>
          <w:rFonts w:hint="eastAsia"/>
          <w:rtl/>
        </w:rPr>
        <w:t>نه‌</w:t>
      </w:r>
      <w:r w:rsidRPr="003C213A">
        <w:rPr>
          <w:rFonts w:hint="cs"/>
          <w:rtl/>
        </w:rPr>
        <w:t xml:space="preserve">ی خاصی وجود داشته که روایات شخص به خاطر آن قرینه نقل </w:t>
      </w:r>
      <w:r w:rsidRPr="003C213A">
        <w:rPr>
          <w:rtl/>
        </w:rPr>
        <w:t>م</w:t>
      </w:r>
      <w:r w:rsidRPr="003C213A">
        <w:rPr>
          <w:rFonts w:hint="cs"/>
          <w:rtl/>
        </w:rPr>
        <w:t>ی‌</w:t>
      </w:r>
      <w:r w:rsidRPr="003C213A">
        <w:rPr>
          <w:rFonts w:hint="eastAsia"/>
          <w:rtl/>
        </w:rPr>
        <w:t>شده</w:t>
      </w:r>
      <w:r w:rsidRPr="003C213A">
        <w:rPr>
          <w:rFonts w:hint="cs"/>
          <w:rtl/>
        </w:rPr>
        <w:t xml:space="preserve"> است.</w:t>
      </w:r>
    </w:p>
    <w:p w:rsidR="00E66210" w:rsidRPr="003C213A" w:rsidRDefault="00E66210" w:rsidP="00634270">
      <w:pPr>
        <w:jc w:val="both"/>
        <w:rPr>
          <w:rtl/>
        </w:rPr>
      </w:pPr>
      <w:r w:rsidRPr="003C213A">
        <w:rPr>
          <w:rFonts w:hint="cs"/>
          <w:rtl/>
        </w:rPr>
        <w:t xml:space="preserve">در مورد «محمد بن اسماعیل» هم بزرگان </w:t>
      </w:r>
      <w:r w:rsidRPr="003C213A">
        <w:rPr>
          <w:rtl/>
        </w:rPr>
        <w:t>مدرسه‌</w:t>
      </w:r>
      <w:r w:rsidRPr="003C213A">
        <w:rPr>
          <w:rFonts w:hint="cs"/>
          <w:rtl/>
        </w:rPr>
        <w:t xml:space="preserve">ی خراسان مانند «کشی»، هم بزرگان </w:t>
      </w:r>
      <w:r w:rsidRPr="003C213A">
        <w:rPr>
          <w:rtl/>
        </w:rPr>
        <w:t>مدرسه‌</w:t>
      </w:r>
      <w:r w:rsidRPr="003C213A">
        <w:rPr>
          <w:rFonts w:hint="cs"/>
          <w:rtl/>
        </w:rPr>
        <w:t>ی ری مانند «کلینی» و هم فضلای رجالیون قم مانند «محمد بن یحیی العطار قمی» و «محمد بن عبدالجبار الاشعری القمی» از «محمد بن اسماعیل» کثرت روایت دارند و این روایات در مورد ابواب مختلفی است.</w:t>
      </w:r>
    </w:p>
    <w:p w:rsidR="00E66210" w:rsidRPr="003C213A" w:rsidRDefault="00E66210" w:rsidP="00634270">
      <w:pPr>
        <w:jc w:val="both"/>
        <w:rPr>
          <w:rtl/>
        </w:rPr>
      </w:pPr>
      <w:r w:rsidRPr="003C213A">
        <w:rPr>
          <w:rFonts w:hint="cs"/>
          <w:rtl/>
        </w:rPr>
        <w:t xml:space="preserve">بنابراین در مورد «محمد بن اسماعیل» 1. کثرت روایت هست؛ 2. اجلاء از وی نقل روایت دارند و 3. قدحی نیز در مورد وی وارد نشده است و درنتیجه وی توثیق </w:t>
      </w:r>
      <w:r w:rsidRPr="003C213A">
        <w:rPr>
          <w:rtl/>
        </w:rPr>
        <w:t>م</w:t>
      </w:r>
      <w:r w:rsidRPr="003C213A">
        <w:rPr>
          <w:rFonts w:hint="cs"/>
          <w:rtl/>
        </w:rPr>
        <w:t>ی‌</w:t>
      </w:r>
      <w:r w:rsidRPr="003C213A">
        <w:rPr>
          <w:rFonts w:hint="eastAsia"/>
          <w:rtl/>
        </w:rPr>
        <w:t>شود</w:t>
      </w:r>
      <w:r w:rsidRPr="003C213A">
        <w:rPr>
          <w:rFonts w:hint="cs"/>
          <w:rtl/>
        </w:rPr>
        <w:t>.</w:t>
      </w:r>
    </w:p>
    <w:p w:rsidR="007839B0" w:rsidRDefault="00E66210" w:rsidP="004B1C9D">
      <w:pPr>
        <w:pStyle w:val="Heading4"/>
        <w:rPr>
          <w:rtl/>
        </w:rPr>
      </w:pPr>
      <w:bookmarkStart w:id="125" w:name="_Toc40762431"/>
      <w:r w:rsidRPr="003C213A">
        <w:rPr>
          <w:rFonts w:hint="cs"/>
          <w:rtl/>
        </w:rPr>
        <w:t xml:space="preserve">هـ) انضمام قرائن </w:t>
      </w:r>
      <w:r w:rsidRPr="003C213A">
        <w:rPr>
          <w:rtl/>
        </w:rPr>
        <w:t>اطمینان آور</w:t>
      </w:r>
      <w:bookmarkEnd w:id="125"/>
    </w:p>
    <w:p w:rsidR="00E66210" w:rsidRPr="003C213A" w:rsidRDefault="00E66210" w:rsidP="007839B0">
      <w:pPr>
        <w:jc w:val="both"/>
        <w:rPr>
          <w:rtl/>
        </w:rPr>
      </w:pPr>
      <w:r w:rsidRPr="003C213A">
        <w:rPr>
          <w:rFonts w:hint="cs"/>
          <w:rtl/>
        </w:rPr>
        <w:t>«آیت الله بروجردی» در «نهایه التقریر» جلد 1 صفحه 449 از این راه استفاده کرده است که این کلام ریشه در مطالب کتاب «الرواشح السماویه» دارد.</w:t>
      </w:r>
    </w:p>
    <w:p w:rsidR="00E66210" w:rsidRPr="003C213A" w:rsidRDefault="00E66210" w:rsidP="002F677C">
      <w:pPr>
        <w:jc w:val="both"/>
        <w:rPr>
          <w:rtl/>
        </w:rPr>
      </w:pPr>
      <w:r w:rsidRPr="003C213A">
        <w:rPr>
          <w:rFonts w:hint="cs"/>
          <w:rtl/>
        </w:rPr>
        <w:t xml:space="preserve">انضمام قرائن به این معناست که قرائنی </w:t>
      </w:r>
      <w:r w:rsidRPr="003C213A">
        <w:rPr>
          <w:rtl/>
        </w:rPr>
        <w:t>جمع‌آور</w:t>
      </w:r>
      <w:r w:rsidRPr="003C213A">
        <w:rPr>
          <w:rFonts w:hint="cs"/>
          <w:rtl/>
        </w:rPr>
        <w:t xml:space="preserve">ی </w:t>
      </w:r>
      <w:r w:rsidRPr="003C213A">
        <w:rPr>
          <w:rtl/>
        </w:rPr>
        <w:t>م</w:t>
      </w:r>
      <w:r w:rsidRPr="003C213A">
        <w:rPr>
          <w:rFonts w:hint="cs"/>
          <w:rtl/>
        </w:rPr>
        <w:t>ی‌</w:t>
      </w:r>
      <w:r w:rsidRPr="003C213A">
        <w:rPr>
          <w:rFonts w:hint="eastAsia"/>
          <w:rtl/>
        </w:rPr>
        <w:t>شوند</w:t>
      </w:r>
      <w:r w:rsidRPr="003C213A">
        <w:rPr>
          <w:rFonts w:hint="cs"/>
          <w:rtl/>
        </w:rPr>
        <w:t xml:space="preserve"> که به‌تنهایی </w:t>
      </w:r>
      <w:r w:rsidRPr="003C213A">
        <w:rPr>
          <w:rtl/>
        </w:rPr>
        <w:t>اطمینان آور</w:t>
      </w:r>
      <w:r w:rsidRPr="003C213A">
        <w:rPr>
          <w:rFonts w:hint="cs"/>
          <w:rtl/>
        </w:rPr>
        <w:t xml:space="preserve"> نیستند؛ </w:t>
      </w:r>
      <w:r w:rsidRPr="003C213A">
        <w:rPr>
          <w:rtl/>
        </w:rPr>
        <w:t>به‌طور</w:t>
      </w:r>
      <w:r w:rsidRPr="003C213A">
        <w:rPr>
          <w:rFonts w:hint="cs"/>
          <w:rtl/>
        </w:rPr>
        <w:t xml:space="preserve"> مثال اجماع منقول حجت نیست؛ اما اجماع منقول و اجماعات منقول دیگر و قرائن غیر از اجماع منقول کنار هم گذاشته </w:t>
      </w:r>
      <w:r w:rsidRPr="003C213A">
        <w:rPr>
          <w:rtl/>
        </w:rPr>
        <w:t>م</w:t>
      </w:r>
      <w:r w:rsidRPr="003C213A">
        <w:rPr>
          <w:rFonts w:hint="cs"/>
          <w:rtl/>
        </w:rPr>
        <w:t>ی‌</w:t>
      </w:r>
      <w:r w:rsidRPr="003C213A">
        <w:rPr>
          <w:rFonts w:hint="eastAsia"/>
          <w:rtl/>
        </w:rPr>
        <w:t>شوند</w:t>
      </w:r>
      <w:r w:rsidRPr="003C213A">
        <w:rPr>
          <w:rFonts w:hint="cs"/>
          <w:rtl/>
        </w:rPr>
        <w:t xml:space="preserve"> و مجموع این قرائن باعث حصول اطمینان شده و حجت </w:t>
      </w:r>
      <w:r w:rsidRPr="003C213A">
        <w:rPr>
          <w:rtl/>
        </w:rPr>
        <w:t>م</w:t>
      </w:r>
      <w:r w:rsidRPr="003C213A">
        <w:rPr>
          <w:rFonts w:hint="cs"/>
          <w:rtl/>
        </w:rPr>
        <w:t>ی‌</w:t>
      </w:r>
      <w:r w:rsidRPr="003C213A">
        <w:rPr>
          <w:rFonts w:hint="eastAsia"/>
          <w:rtl/>
        </w:rPr>
        <w:t>شو</w:t>
      </w:r>
      <w:r w:rsidR="007839B0">
        <w:rPr>
          <w:rFonts w:hint="cs"/>
          <w:rtl/>
        </w:rPr>
        <w:t>ن</w:t>
      </w:r>
      <w:r w:rsidRPr="003C213A">
        <w:rPr>
          <w:rFonts w:hint="eastAsia"/>
          <w:rtl/>
        </w:rPr>
        <w:t>د</w:t>
      </w:r>
      <w:r w:rsidRPr="003C213A">
        <w:rPr>
          <w:rFonts w:hint="cs"/>
          <w:rtl/>
        </w:rPr>
        <w:t>.</w:t>
      </w:r>
      <w:r w:rsidR="002F677C" w:rsidRPr="002F677C">
        <w:rPr>
          <w:vertAlign w:val="superscript"/>
          <w:rtl/>
        </w:rPr>
        <w:footnoteReference w:id="96"/>
      </w:r>
      <w:r w:rsidR="002F677C">
        <w:rPr>
          <w:rFonts w:hint="cs"/>
          <w:rtl/>
        </w:rPr>
        <w:t xml:space="preserve"> این قرائن </w:t>
      </w:r>
      <w:r w:rsidR="00CB70A1">
        <w:rPr>
          <w:rtl/>
        </w:rPr>
        <w:t>عبارت‌اند</w:t>
      </w:r>
      <w:r w:rsidR="002F677C">
        <w:rPr>
          <w:rFonts w:hint="cs"/>
          <w:rtl/>
        </w:rPr>
        <w:t xml:space="preserve"> از:</w:t>
      </w:r>
    </w:p>
    <w:p w:rsidR="002F677C" w:rsidRDefault="00E66210" w:rsidP="004B1C9D">
      <w:pPr>
        <w:pStyle w:val="Heading5"/>
        <w:rPr>
          <w:rtl/>
        </w:rPr>
      </w:pPr>
      <w:bookmarkStart w:id="126" w:name="_Toc40762432"/>
      <w:r w:rsidRPr="003C213A">
        <w:rPr>
          <w:rFonts w:hint="cs"/>
          <w:rtl/>
        </w:rPr>
        <w:t>1) لقب «محمد بن اسماعیل»</w:t>
      </w:r>
      <w:bookmarkEnd w:id="126"/>
    </w:p>
    <w:p w:rsidR="00E66210" w:rsidRPr="003C213A" w:rsidRDefault="00E66210" w:rsidP="002F677C">
      <w:pPr>
        <w:jc w:val="both"/>
        <w:rPr>
          <w:rtl/>
        </w:rPr>
      </w:pPr>
      <w:r w:rsidRPr="003C213A">
        <w:rPr>
          <w:rFonts w:hint="cs"/>
          <w:rtl/>
        </w:rPr>
        <w:t>«محمد بن اسماعیل نیشابوری» ملقب به «بندفر». «فر» به معنای تاج است و «بند» مفرد «بُنود» است که «بنود» به معنای «اعلام»، «بزرگان» و «</w:t>
      </w:r>
      <w:r w:rsidRPr="003C213A">
        <w:rPr>
          <w:rtl/>
        </w:rPr>
        <w:t>شاخص‌ها</w:t>
      </w:r>
      <w:r w:rsidRPr="003C213A">
        <w:rPr>
          <w:rFonts w:hint="cs"/>
          <w:rtl/>
        </w:rPr>
        <w:t>» است. ملقب بودن به چنین لقبی مدح است و به معنای «العَلَمُ الکبیر» و «تاج القوم» است.</w:t>
      </w:r>
    </w:p>
    <w:p w:rsidR="002F677C" w:rsidRDefault="00E66210" w:rsidP="004B1C9D">
      <w:pPr>
        <w:pStyle w:val="Heading5"/>
        <w:rPr>
          <w:rtl/>
        </w:rPr>
      </w:pPr>
      <w:bookmarkStart w:id="127" w:name="_Toc40762433"/>
      <w:r w:rsidRPr="003C213A">
        <w:rPr>
          <w:rFonts w:hint="cs"/>
          <w:rtl/>
        </w:rPr>
        <w:t>2) برخورد اصحاب با «محمد بن اسماعیل»</w:t>
      </w:r>
      <w:bookmarkEnd w:id="127"/>
    </w:p>
    <w:p w:rsidR="00E66210" w:rsidRPr="003C213A" w:rsidRDefault="00E66210" w:rsidP="00BF7114">
      <w:pPr>
        <w:jc w:val="both"/>
        <w:rPr>
          <w:rtl/>
        </w:rPr>
      </w:pPr>
      <w:r w:rsidRPr="003C213A">
        <w:rPr>
          <w:rFonts w:hint="cs"/>
          <w:rtl/>
        </w:rPr>
        <w:t xml:space="preserve">در رجال «علامه حلی» </w:t>
      </w:r>
      <w:r w:rsidRPr="003C213A">
        <w:rPr>
          <w:rtl/>
        </w:rPr>
        <w:t>فایده‌ی</w:t>
      </w:r>
      <w:r w:rsidRPr="003C213A">
        <w:rPr>
          <w:rFonts w:hint="cs"/>
          <w:rtl/>
        </w:rPr>
        <w:t xml:space="preserve"> هشتم، این عبارت در مورد وی آمده است: «</w:t>
      </w:r>
      <w:r w:rsidRPr="003C213A">
        <w:rPr>
          <w:rtl/>
        </w:rPr>
        <w:t>طریق الشیخ الطوسی ره فی التهذیب إلی محمد بن یعقوب الکلینی صح</w:t>
      </w:r>
      <w:r w:rsidRPr="003C213A">
        <w:rPr>
          <w:rFonts w:hint="cs"/>
          <w:rtl/>
        </w:rPr>
        <w:t>ی</w:t>
      </w:r>
      <w:r w:rsidRPr="003C213A">
        <w:rPr>
          <w:rFonts w:hint="eastAsia"/>
          <w:rtl/>
        </w:rPr>
        <w:t>ح</w:t>
      </w:r>
      <w:r w:rsidRPr="003C213A">
        <w:rPr>
          <w:rFonts w:hint="cs"/>
          <w:rtl/>
        </w:rPr>
        <w:t xml:space="preserve">... </w:t>
      </w:r>
      <w:r w:rsidRPr="003C213A">
        <w:rPr>
          <w:rtl/>
        </w:rPr>
        <w:t>و کذا عن الفضل بن شاذان</w:t>
      </w:r>
      <w:r w:rsidRPr="003C213A">
        <w:rPr>
          <w:rFonts w:hint="cs"/>
          <w:rtl/>
        </w:rPr>
        <w:t>»</w:t>
      </w:r>
      <w:r w:rsidR="00BF7114">
        <w:rPr>
          <w:rFonts w:hint="cs"/>
          <w:rtl/>
        </w:rPr>
        <w:t>.</w:t>
      </w:r>
      <w:r w:rsidR="00BF7114">
        <w:rPr>
          <w:rStyle w:val="FootnoteReference"/>
          <w:rtl/>
        </w:rPr>
        <w:footnoteReference w:id="97"/>
      </w:r>
      <w:r w:rsidRPr="003C213A">
        <w:rPr>
          <w:rFonts w:hint="cs"/>
          <w:rtl/>
        </w:rPr>
        <w:t xml:space="preserve"> پس طریق «علامه حلی» طریق «شیخ طوسی» به «فضل بن شاذان» را صحیح </w:t>
      </w:r>
      <w:r w:rsidRPr="003C213A">
        <w:rPr>
          <w:rtl/>
        </w:rPr>
        <w:t>م</w:t>
      </w:r>
      <w:r w:rsidRPr="003C213A">
        <w:rPr>
          <w:rFonts w:hint="cs"/>
          <w:rtl/>
        </w:rPr>
        <w:t>ی‌</w:t>
      </w:r>
      <w:r w:rsidRPr="003C213A">
        <w:rPr>
          <w:rFonts w:hint="eastAsia"/>
          <w:rtl/>
        </w:rPr>
        <w:t>داند</w:t>
      </w:r>
      <w:r w:rsidRPr="003C213A">
        <w:rPr>
          <w:rFonts w:hint="cs"/>
          <w:rtl/>
        </w:rPr>
        <w:t xml:space="preserve"> و «محمد بن اسماعیل» در این طریق وجود دارد. با بررسی کلام فقهای قدیم نیز کسی یافت </w:t>
      </w:r>
      <w:r w:rsidRPr="003C213A">
        <w:rPr>
          <w:rtl/>
        </w:rPr>
        <w:t>نم</w:t>
      </w:r>
      <w:r w:rsidRPr="003C213A">
        <w:rPr>
          <w:rFonts w:hint="cs"/>
          <w:rtl/>
        </w:rPr>
        <w:t>ی‌</w:t>
      </w:r>
      <w:r w:rsidRPr="003C213A">
        <w:rPr>
          <w:rFonts w:hint="eastAsia"/>
          <w:rtl/>
        </w:rPr>
        <w:t>شود</w:t>
      </w:r>
      <w:r w:rsidRPr="003C213A">
        <w:rPr>
          <w:rFonts w:hint="cs"/>
          <w:rtl/>
        </w:rPr>
        <w:t xml:space="preserve"> که به روایاتی که «شیخ طوسی» از «فضل بن شاذان» نقل </w:t>
      </w:r>
      <w:r w:rsidRPr="003C213A">
        <w:rPr>
          <w:rtl/>
        </w:rPr>
        <w:t>م</w:t>
      </w:r>
      <w:r w:rsidRPr="003C213A">
        <w:rPr>
          <w:rFonts w:hint="cs"/>
          <w:rtl/>
        </w:rPr>
        <w:t>ی‌</w:t>
      </w:r>
      <w:r w:rsidRPr="003C213A">
        <w:rPr>
          <w:rFonts w:hint="eastAsia"/>
          <w:rtl/>
        </w:rPr>
        <w:t>کند</w:t>
      </w:r>
      <w:r w:rsidRPr="003C213A">
        <w:rPr>
          <w:rFonts w:hint="cs"/>
          <w:rtl/>
        </w:rPr>
        <w:t xml:space="preserve">، اشکال سندی کند. این مطلب نشان </w:t>
      </w:r>
      <w:r w:rsidRPr="003C213A">
        <w:rPr>
          <w:rtl/>
        </w:rPr>
        <w:t>م</w:t>
      </w:r>
      <w:r w:rsidRPr="003C213A">
        <w:rPr>
          <w:rFonts w:hint="cs"/>
          <w:rtl/>
        </w:rPr>
        <w:t>ی‌</w:t>
      </w:r>
      <w:r w:rsidRPr="003C213A">
        <w:rPr>
          <w:rFonts w:hint="eastAsia"/>
          <w:rtl/>
        </w:rPr>
        <w:t>دهد</w:t>
      </w:r>
      <w:r w:rsidRPr="003C213A">
        <w:rPr>
          <w:rFonts w:hint="cs"/>
          <w:rtl/>
        </w:rPr>
        <w:t xml:space="preserve"> که اصحاب به روایاتی که «محمد بن اسماعیل» در طریق آنها قرار گرفته است، اعتماد </w:t>
      </w:r>
      <w:r w:rsidRPr="003C213A">
        <w:rPr>
          <w:rtl/>
        </w:rPr>
        <w:t>کرده‌اند</w:t>
      </w:r>
      <w:r w:rsidRPr="003C213A">
        <w:rPr>
          <w:rFonts w:hint="cs"/>
          <w:rtl/>
        </w:rPr>
        <w:t>.</w:t>
      </w:r>
    </w:p>
    <w:p w:rsidR="002F677C" w:rsidRDefault="00E66210" w:rsidP="004B1C9D">
      <w:pPr>
        <w:pStyle w:val="Heading5"/>
        <w:rPr>
          <w:rtl/>
        </w:rPr>
      </w:pPr>
      <w:bookmarkStart w:id="128" w:name="_Toc40762434"/>
      <w:r w:rsidRPr="003C213A">
        <w:rPr>
          <w:rFonts w:hint="cs"/>
          <w:rtl/>
        </w:rPr>
        <w:t xml:space="preserve">3) </w:t>
      </w:r>
      <w:r w:rsidRPr="003C213A">
        <w:rPr>
          <w:rtl/>
        </w:rPr>
        <w:t>نحوه‌</w:t>
      </w:r>
      <w:r w:rsidRPr="003C213A">
        <w:rPr>
          <w:rFonts w:hint="cs"/>
          <w:rtl/>
        </w:rPr>
        <w:t xml:space="preserve">ی </w:t>
      </w:r>
      <w:r w:rsidRPr="003C213A">
        <w:rPr>
          <w:rtl/>
        </w:rPr>
        <w:t>اجازه‌</w:t>
      </w:r>
      <w:r w:rsidRPr="003C213A">
        <w:rPr>
          <w:rFonts w:hint="cs"/>
          <w:rtl/>
        </w:rPr>
        <w:t>ی «فضل بن شاذان» به «محمد بن اسماعیل»</w:t>
      </w:r>
      <w:bookmarkEnd w:id="128"/>
    </w:p>
    <w:p w:rsidR="00E66210" w:rsidRPr="003C213A" w:rsidRDefault="00E66210" w:rsidP="002F677C">
      <w:pPr>
        <w:jc w:val="both"/>
        <w:rPr>
          <w:rtl/>
        </w:rPr>
      </w:pPr>
      <w:r w:rsidRPr="003C213A">
        <w:rPr>
          <w:rFonts w:hint="cs"/>
          <w:rtl/>
        </w:rPr>
        <w:t xml:space="preserve">تعابیری که «کشی» از «فضل بن شاذان» در مورد </w:t>
      </w:r>
      <w:r w:rsidRPr="003C213A">
        <w:rPr>
          <w:rtl/>
        </w:rPr>
        <w:t>اجازه‌</w:t>
      </w:r>
      <w:r w:rsidRPr="003C213A">
        <w:rPr>
          <w:rFonts w:hint="cs"/>
          <w:rtl/>
        </w:rPr>
        <w:t xml:space="preserve">ی او به «محمد بن اسماعیل» نقل کرده است، نشان </w:t>
      </w:r>
      <w:r w:rsidRPr="003C213A">
        <w:rPr>
          <w:rtl/>
        </w:rPr>
        <w:t>م</w:t>
      </w:r>
      <w:r w:rsidRPr="003C213A">
        <w:rPr>
          <w:rFonts w:hint="cs"/>
          <w:rtl/>
        </w:rPr>
        <w:t>ی‌</w:t>
      </w:r>
      <w:r w:rsidRPr="003C213A">
        <w:rPr>
          <w:rFonts w:hint="eastAsia"/>
          <w:rtl/>
        </w:rPr>
        <w:t>دهد</w:t>
      </w:r>
      <w:r w:rsidRPr="003C213A">
        <w:rPr>
          <w:rFonts w:hint="cs"/>
          <w:rtl/>
        </w:rPr>
        <w:t xml:space="preserve"> که «محمد بن اسماعیل» نزد «فضل بن شاذان» فردی بالاتر از یک شاگرد معمولی بوده است. تعبیرات «میرداماد» در «الرواشح السماویه» </w:t>
      </w:r>
      <w:r w:rsidRPr="003C213A">
        <w:rPr>
          <w:rtl/>
        </w:rPr>
        <w:t>صفحه‌</w:t>
      </w:r>
      <w:r w:rsidRPr="003C213A">
        <w:rPr>
          <w:rFonts w:hint="cs"/>
          <w:rtl/>
        </w:rPr>
        <w:t xml:space="preserve">ی 71 و 72 نشان </w:t>
      </w:r>
      <w:r w:rsidRPr="003C213A">
        <w:rPr>
          <w:rtl/>
        </w:rPr>
        <w:t>م</w:t>
      </w:r>
      <w:r w:rsidRPr="003C213A">
        <w:rPr>
          <w:rFonts w:hint="cs"/>
          <w:rtl/>
        </w:rPr>
        <w:t>ی‌</w:t>
      </w:r>
      <w:r w:rsidRPr="003C213A">
        <w:rPr>
          <w:rFonts w:hint="eastAsia"/>
          <w:rtl/>
        </w:rPr>
        <w:t>دهد</w:t>
      </w:r>
      <w:r w:rsidRPr="003C213A">
        <w:rPr>
          <w:rFonts w:hint="cs"/>
          <w:rtl/>
        </w:rPr>
        <w:t xml:space="preserve"> که «محمد بن اسماعیل» از خصیصین «فضل بن شاذان» بوده است، نه صرفاً یک شاگرد عادی.</w:t>
      </w:r>
    </w:p>
    <w:p w:rsidR="00E66210" w:rsidRPr="003C213A" w:rsidRDefault="00E66210" w:rsidP="00634270">
      <w:pPr>
        <w:jc w:val="both"/>
        <w:rPr>
          <w:rtl/>
        </w:rPr>
      </w:pPr>
      <w:r w:rsidRPr="003C213A">
        <w:rPr>
          <w:rFonts w:hint="cs"/>
          <w:rtl/>
        </w:rPr>
        <w:t xml:space="preserve">همچنین </w:t>
      </w:r>
      <w:r w:rsidRPr="003C213A">
        <w:rPr>
          <w:rtl/>
        </w:rPr>
        <w:t>ترجمه‌</w:t>
      </w:r>
      <w:r w:rsidRPr="003C213A">
        <w:rPr>
          <w:rFonts w:hint="cs"/>
          <w:rtl/>
        </w:rPr>
        <w:t xml:space="preserve">ی «فضل بن شاذان» ما را به این مطلب </w:t>
      </w:r>
      <w:r w:rsidRPr="003C213A">
        <w:rPr>
          <w:rtl/>
        </w:rPr>
        <w:t>م</w:t>
      </w:r>
      <w:r w:rsidRPr="003C213A">
        <w:rPr>
          <w:rFonts w:hint="cs"/>
          <w:rtl/>
        </w:rPr>
        <w:t>ی‌</w:t>
      </w:r>
      <w:r w:rsidRPr="003C213A">
        <w:rPr>
          <w:rFonts w:hint="eastAsia"/>
          <w:rtl/>
        </w:rPr>
        <w:t>رساند</w:t>
      </w:r>
      <w:r w:rsidRPr="003C213A">
        <w:rPr>
          <w:rFonts w:hint="cs"/>
          <w:rtl/>
        </w:rPr>
        <w:t xml:space="preserve"> که وی در چند جهت به «محمد بن اسماعیل» اعتماد داشته است: روایت کردن، کلام و... . «فضل بن شاذان» مخصوصاً در زمان پیری زمانی که </w:t>
      </w:r>
      <w:r w:rsidRPr="003C213A">
        <w:rPr>
          <w:rtl/>
        </w:rPr>
        <w:t>بحث‌ها</w:t>
      </w:r>
      <w:r w:rsidRPr="003C213A">
        <w:rPr>
          <w:rFonts w:hint="cs"/>
          <w:rtl/>
        </w:rPr>
        <w:t xml:space="preserve">ی کلامی پدید </w:t>
      </w:r>
      <w:r w:rsidRPr="003C213A">
        <w:rPr>
          <w:rtl/>
        </w:rPr>
        <w:t>م</w:t>
      </w:r>
      <w:r w:rsidRPr="003C213A">
        <w:rPr>
          <w:rFonts w:hint="cs"/>
          <w:rtl/>
        </w:rPr>
        <w:t>ی‌</w:t>
      </w:r>
      <w:r w:rsidRPr="003C213A">
        <w:rPr>
          <w:rFonts w:hint="eastAsia"/>
          <w:rtl/>
        </w:rPr>
        <w:t>آمده</w:t>
      </w:r>
      <w:r w:rsidRPr="003C213A">
        <w:rPr>
          <w:rFonts w:hint="cs"/>
          <w:rtl/>
        </w:rPr>
        <w:t xml:space="preserve"> است، در موارد متعددی آنها را به «محمد بن اسماعیل» ارجاع </w:t>
      </w:r>
      <w:r w:rsidRPr="003C213A">
        <w:rPr>
          <w:rtl/>
        </w:rPr>
        <w:t>م</w:t>
      </w:r>
      <w:r w:rsidRPr="003C213A">
        <w:rPr>
          <w:rFonts w:hint="cs"/>
          <w:rtl/>
        </w:rPr>
        <w:t>ی‌</w:t>
      </w:r>
      <w:r w:rsidRPr="003C213A">
        <w:rPr>
          <w:rFonts w:hint="eastAsia"/>
          <w:rtl/>
        </w:rPr>
        <w:t>داده</w:t>
      </w:r>
      <w:r w:rsidRPr="003C213A">
        <w:rPr>
          <w:rFonts w:hint="cs"/>
          <w:rtl/>
        </w:rPr>
        <w:t xml:space="preserve"> است. </w:t>
      </w:r>
      <w:r w:rsidRPr="003C213A">
        <w:rPr>
          <w:rtl/>
        </w:rPr>
        <w:t>ا</w:t>
      </w:r>
      <w:r w:rsidRPr="003C213A">
        <w:rPr>
          <w:rFonts w:hint="cs"/>
          <w:rtl/>
        </w:rPr>
        <w:t>ی</w:t>
      </w:r>
      <w:r w:rsidRPr="003C213A">
        <w:rPr>
          <w:rFonts w:hint="eastAsia"/>
          <w:rtl/>
        </w:rPr>
        <w:t>نکه</w:t>
      </w:r>
      <w:r w:rsidRPr="003C213A">
        <w:rPr>
          <w:rFonts w:hint="cs"/>
          <w:rtl/>
        </w:rPr>
        <w:t xml:space="preserve"> شخص متکلم باشد و وارد </w:t>
      </w:r>
      <w:r w:rsidRPr="003C213A">
        <w:rPr>
          <w:rtl/>
        </w:rPr>
        <w:t>بحث‌ها</w:t>
      </w:r>
      <w:r w:rsidRPr="003C213A">
        <w:rPr>
          <w:rFonts w:hint="cs"/>
          <w:rtl/>
        </w:rPr>
        <w:t xml:space="preserve">ی کلامی شود اما از طرف مکاتب مقابل مورد قدح قرار نگیرد، وثاقت شخص را ثابت </w:t>
      </w:r>
      <w:r w:rsidRPr="003C213A">
        <w:rPr>
          <w:rtl/>
        </w:rPr>
        <w:t>م</w:t>
      </w:r>
      <w:r w:rsidRPr="003C213A">
        <w:rPr>
          <w:rFonts w:hint="cs"/>
          <w:rtl/>
        </w:rPr>
        <w:t>ی‌</w:t>
      </w:r>
      <w:r w:rsidRPr="003C213A">
        <w:rPr>
          <w:rFonts w:hint="eastAsia"/>
          <w:rtl/>
        </w:rPr>
        <w:t>کند</w:t>
      </w:r>
      <w:r w:rsidRPr="003C213A">
        <w:rPr>
          <w:rFonts w:hint="cs"/>
          <w:rtl/>
        </w:rPr>
        <w:t xml:space="preserve">. بین شاگردان «فضل بن شاذان» که از مکتب خراسان هستند و بین مکتب ری و قم به لحاظ برخی مسائل اعتقادی اختلاف‌نظر وجود داشته است و «محمد بن اسماعیل» بااینکه وارد این </w:t>
      </w:r>
      <w:r w:rsidRPr="003C213A">
        <w:rPr>
          <w:rtl/>
        </w:rPr>
        <w:t>بحث‌ها</w:t>
      </w:r>
      <w:r w:rsidRPr="003C213A">
        <w:rPr>
          <w:rFonts w:hint="cs"/>
          <w:rtl/>
        </w:rPr>
        <w:t xml:space="preserve"> شده و </w:t>
      </w:r>
      <w:r w:rsidRPr="003C213A">
        <w:rPr>
          <w:rtl/>
        </w:rPr>
        <w:t>حرف‌ها</w:t>
      </w:r>
      <w:r w:rsidRPr="003C213A">
        <w:rPr>
          <w:rFonts w:hint="cs"/>
          <w:rtl/>
        </w:rPr>
        <w:t xml:space="preserve">ی او موردقبول دو مکتب دیگر نبوده است، قدحی در مورد او وارد نشده است و این مطلب، خود </w:t>
      </w:r>
      <w:r w:rsidRPr="003C213A">
        <w:rPr>
          <w:rtl/>
        </w:rPr>
        <w:t>قر</w:t>
      </w:r>
      <w:r w:rsidRPr="003C213A">
        <w:rPr>
          <w:rFonts w:hint="cs"/>
          <w:rtl/>
        </w:rPr>
        <w:t>ی</w:t>
      </w:r>
      <w:r w:rsidRPr="003C213A">
        <w:rPr>
          <w:rFonts w:hint="eastAsia"/>
          <w:rtl/>
        </w:rPr>
        <w:t>نه‌ا</w:t>
      </w:r>
      <w:r w:rsidRPr="003C213A">
        <w:rPr>
          <w:rFonts w:hint="cs"/>
          <w:rtl/>
        </w:rPr>
        <w:t xml:space="preserve">ی بر وثاقت شخص است. با وجود این </w:t>
      </w:r>
      <w:r w:rsidRPr="003C213A">
        <w:rPr>
          <w:rtl/>
        </w:rPr>
        <w:t>اختلاف‌ها</w:t>
      </w:r>
      <w:r w:rsidRPr="003C213A">
        <w:rPr>
          <w:rFonts w:hint="cs"/>
          <w:rtl/>
        </w:rPr>
        <w:t xml:space="preserve">، مکاتب مقابل </w:t>
      </w:r>
      <w:r w:rsidRPr="003C213A">
        <w:rPr>
          <w:rtl/>
        </w:rPr>
        <w:t>نکته‌</w:t>
      </w:r>
      <w:r w:rsidRPr="003C213A">
        <w:rPr>
          <w:rFonts w:hint="cs"/>
          <w:rtl/>
        </w:rPr>
        <w:t xml:space="preserve">ی </w:t>
      </w:r>
      <w:r w:rsidRPr="003C213A">
        <w:rPr>
          <w:rtl/>
        </w:rPr>
        <w:t>منف</w:t>
      </w:r>
      <w:r w:rsidRPr="003C213A">
        <w:rPr>
          <w:rFonts w:hint="cs"/>
          <w:rtl/>
        </w:rPr>
        <w:t>ی‌</w:t>
      </w:r>
      <w:r w:rsidRPr="003C213A">
        <w:rPr>
          <w:rFonts w:hint="eastAsia"/>
          <w:rtl/>
        </w:rPr>
        <w:t>ا</w:t>
      </w:r>
      <w:r w:rsidRPr="003C213A">
        <w:rPr>
          <w:rFonts w:hint="cs"/>
          <w:rtl/>
        </w:rPr>
        <w:t xml:space="preserve">ی در شخصیت وی پیدا </w:t>
      </w:r>
      <w:r w:rsidRPr="003C213A">
        <w:rPr>
          <w:rtl/>
        </w:rPr>
        <w:t>نکرده‌اند</w:t>
      </w:r>
      <w:r w:rsidRPr="003C213A">
        <w:rPr>
          <w:rFonts w:hint="cs"/>
          <w:rtl/>
        </w:rPr>
        <w:t xml:space="preserve"> و لذا قدحی در مورد وی وارد نشده است. علاوه بر اینکه مکاتب مقابل قدحی در مورد وی وارد </w:t>
      </w:r>
      <w:r w:rsidRPr="003C213A">
        <w:rPr>
          <w:rtl/>
        </w:rPr>
        <w:t>نکرده‌اند</w:t>
      </w:r>
      <w:r w:rsidRPr="003C213A">
        <w:rPr>
          <w:rFonts w:hint="cs"/>
          <w:rtl/>
        </w:rPr>
        <w:t xml:space="preserve">، اجلاء آن مکاتب از وی نقل روایت نیز دارند و کسی نیز به اجلاء اعتراض </w:t>
      </w:r>
      <w:r w:rsidRPr="003C213A">
        <w:rPr>
          <w:rtl/>
        </w:rPr>
        <w:t>نم</w:t>
      </w:r>
      <w:r w:rsidRPr="003C213A">
        <w:rPr>
          <w:rFonts w:hint="cs"/>
          <w:rtl/>
        </w:rPr>
        <w:t>ی‌</w:t>
      </w:r>
      <w:r w:rsidRPr="003C213A">
        <w:rPr>
          <w:rFonts w:hint="eastAsia"/>
          <w:rtl/>
        </w:rPr>
        <w:t>کند</w:t>
      </w:r>
      <w:r w:rsidRPr="003C213A">
        <w:rPr>
          <w:rFonts w:hint="cs"/>
          <w:rtl/>
        </w:rPr>
        <w:t xml:space="preserve"> که چرا از وی نقل روایت </w:t>
      </w:r>
      <w:r w:rsidRPr="003C213A">
        <w:rPr>
          <w:rtl/>
        </w:rPr>
        <w:t>م</w:t>
      </w:r>
      <w:r w:rsidRPr="003C213A">
        <w:rPr>
          <w:rFonts w:hint="cs"/>
          <w:rtl/>
        </w:rPr>
        <w:t>ی‌</w:t>
      </w:r>
      <w:r w:rsidRPr="003C213A">
        <w:rPr>
          <w:rFonts w:hint="eastAsia"/>
          <w:rtl/>
        </w:rPr>
        <w:t>کن</w:t>
      </w:r>
      <w:r w:rsidRPr="003C213A">
        <w:rPr>
          <w:rFonts w:hint="cs"/>
          <w:rtl/>
        </w:rPr>
        <w:t>ی</w:t>
      </w:r>
      <w:r w:rsidRPr="003C213A">
        <w:rPr>
          <w:rFonts w:hint="eastAsia"/>
          <w:rtl/>
        </w:rPr>
        <w:t>د</w:t>
      </w:r>
      <w:r w:rsidRPr="003C213A">
        <w:rPr>
          <w:rFonts w:hint="cs"/>
          <w:rtl/>
        </w:rPr>
        <w:t xml:space="preserve">. </w:t>
      </w:r>
      <w:r w:rsidRPr="003C213A">
        <w:rPr>
          <w:rtl/>
        </w:rPr>
        <w:t>همان‌گونه</w:t>
      </w:r>
      <w:r w:rsidRPr="003C213A">
        <w:rPr>
          <w:rFonts w:hint="cs"/>
          <w:rtl/>
        </w:rPr>
        <w:t xml:space="preserve"> که گفته شد «کلینی» که از مکتب ری است و «محمد بن یحیی العطار قمی» و «محمد بن عبدالجبار الاشعری القمی» که از مکتب قم هستند از او نقل روایت دارند.</w:t>
      </w:r>
    </w:p>
    <w:p w:rsidR="00B05C72" w:rsidRDefault="00E66210" w:rsidP="004B1C9D">
      <w:pPr>
        <w:pStyle w:val="Heading5"/>
        <w:rPr>
          <w:rtl/>
        </w:rPr>
      </w:pPr>
      <w:bookmarkStart w:id="129" w:name="_Toc40762435"/>
      <w:r w:rsidRPr="003C213A">
        <w:rPr>
          <w:rFonts w:hint="cs"/>
          <w:rtl/>
        </w:rPr>
        <w:lastRenderedPageBreak/>
        <w:t xml:space="preserve">4) </w:t>
      </w:r>
      <w:r w:rsidR="00B05C72">
        <w:rPr>
          <w:rFonts w:hint="cs"/>
          <w:rtl/>
        </w:rPr>
        <w:t xml:space="preserve">مخالفت با </w:t>
      </w:r>
      <w:r w:rsidR="00CB70A1">
        <w:rPr>
          <w:rtl/>
        </w:rPr>
        <w:t>خواسته‌</w:t>
      </w:r>
      <w:r w:rsidR="00CB70A1">
        <w:rPr>
          <w:rFonts w:hint="cs"/>
          <w:rtl/>
        </w:rPr>
        <w:t>ی</w:t>
      </w:r>
      <w:r w:rsidR="00B05C72">
        <w:rPr>
          <w:rFonts w:hint="cs"/>
          <w:rtl/>
        </w:rPr>
        <w:t xml:space="preserve"> حکام</w:t>
      </w:r>
      <w:bookmarkEnd w:id="129"/>
    </w:p>
    <w:p w:rsidR="00E66210" w:rsidRPr="003C213A" w:rsidRDefault="00E66210" w:rsidP="00634270">
      <w:pPr>
        <w:jc w:val="both"/>
        <w:rPr>
          <w:rtl/>
        </w:rPr>
      </w:pPr>
      <w:r w:rsidRPr="003C213A">
        <w:rPr>
          <w:rFonts w:hint="cs"/>
          <w:rtl/>
        </w:rPr>
        <w:t xml:space="preserve">«محمد بن اسماعیل» در </w:t>
      </w:r>
      <w:r w:rsidRPr="003C213A">
        <w:rPr>
          <w:rtl/>
        </w:rPr>
        <w:t>دوره‌</w:t>
      </w:r>
      <w:r w:rsidRPr="003C213A">
        <w:rPr>
          <w:rFonts w:hint="cs"/>
          <w:rtl/>
        </w:rPr>
        <w:t xml:space="preserve">ی حکومت طاهریان </w:t>
      </w:r>
      <w:r w:rsidRPr="003C213A">
        <w:rPr>
          <w:rtl/>
        </w:rPr>
        <w:t>م</w:t>
      </w:r>
      <w:r w:rsidRPr="003C213A">
        <w:rPr>
          <w:rFonts w:hint="cs"/>
          <w:rtl/>
        </w:rPr>
        <w:t>ی‌</w:t>
      </w:r>
      <w:r w:rsidRPr="003C213A">
        <w:rPr>
          <w:rFonts w:hint="eastAsia"/>
          <w:rtl/>
        </w:rPr>
        <w:t>ز</w:t>
      </w:r>
      <w:r w:rsidRPr="003C213A">
        <w:rPr>
          <w:rFonts w:hint="cs"/>
          <w:rtl/>
        </w:rPr>
        <w:t>ی</w:t>
      </w:r>
      <w:r w:rsidRPr="003C213A">
        <w:rPr>
          <w:rFonts w:hint="eastAsia"/>
          <w:rtl/>
        </w:rPr>
        <w:t>سته</w:t>
      </w:r>
      <w:r w:rsidRPr="003C213A">
        <w:rPr>
          <w:rFonts w:hint="cs"/>
          <w:rtl/>
        </w:rPr>
        <w:t xml:space="preserve"> است و حاکم وقت «عبدالله بن طاهر» بوده است. در ماجرایی که در آن دوره اتفاق </w:t>
      </w:r>
      <w:r w:rsidRPr="003C213A">
        <w:rPr>
          <w:rtl/>
        </w:rPr>
        <w:t>م</w:t>
      </w:r>
      <w:r w:rsidRPr="003C213A">
        <w:rPr>
          <w:rFonts w:hint="cs"/>
          <w:rtl/>
        </w:rPr>
        <w:t>ی‌</w:t>
      </w:r>
      <w:r w:rsidRPr="003C213A">
        <w:rPr>
          <w:rFonts w:hint="eastAsia"/>
          <w:rtl/>
        </w:rPr>
        <w:t>افتد</w:t>
      </w:r>
      <w:r w:rsidRPr="003C213A">
        <w:rPr>
          <w:rFonts w:hint="cs"/>
          <w:rtl/>
        </w:rPr>
        <w:t xml:space="preserve"> «عبدالله بن طاهر» از «محمد بن اسماعیل» </w:t>
      </w:r>
      <w:r w:rsidRPr="003C213A">
        <w:rPr>
          <w:rtl/>
        </w:rPr>
        <w:t>م</w:t>
      </w:r>
      <w:r w:rsidRPr="003C213A">
        <w:rPr>
          <w:rFonts w:hint="cs"/>
          <w:rtl/>
        </w:rPr>
        <w:t>ی‌</w:t>
      </w:r>
      <w:r w:rsidRPr="003C213A">
        <w:rPr>
          <w:rFonts w:hint="eastAsia"/>
          <w:rtl/>
        </w:rPr>
        <w:t>خواهد</w:t>
      </w:r>
      <w:r w:rsidRPr="003C213A">
        <w:rPr>
          <w:rFonts w:hint="cs"/>
          <w:rtl/>
        </w:rPr>
        <w:t xml:space="preserve"> که </w:t>
      </w:r>
      <w:r w:rsidRPr="003C213A">
        <w:rPr>
          <w:rtl/>
        </w:rPr>
        <w:t>خواسته‌</w:t>
      </w:r>
      <w:r w:rsidRPr="003C213A">
        <w:rPr>
          <w:rFonts w:hint="cs"/>
          <w:rtl/>
        </w:rPr>
        <w:t xml:space="preserve">ی او را بپذیرد اما «محمد بن اسماعیل» با استناد به روایتی که از «فضل بن شاذان» شنیده است، با </w:t>
      </w:r>
      <w:r w:rsidRPr="003C213A">
        <w:rPr>
          <w:rtl/>
        </w:rPr>
        <w:t>خواسته‌</w:t>
      </w:r>
      <w:r w:rsidRPr="003C213A">
        <w:rPr>
          <w:rFonts w:hint="cs"/>
          <w:rtl/>
        </w:rPr>
        <w:t xml:space="preserve">ی وی مخالفت کرده و در مقابل او ایستادگی </w:t>
      </w:r>
      <w:r w:rsidRPr="003C213A">
        <w:rPr>
          <w:rtl/>
        </w:rPr>
        <w:t>م</w:t>
      </w:r>
      <w:r w:rsidRPr="003C213A">
        <w:rPr>
          <w:rFonts w:hint="cs"/>
          <w:rtl/>
        </w:rPr>
        <w:t>ی‌</w:t>
      </w:r>
      <w:r w:rsidRPr="003C213A">
        <w:rPr>
          <w:rFonts w:hint="eastAsia"/>
          <w:rtl/>
        </w:rPr>
        <w:t>کند</w:t>
      </w:r>
      <w:r w:rsidRPr="003C213A">
        <w:rPr>
          <w:rFonts w:hint="cs"/>
          <w:rtl/>
        </w:rPr>
        <w:t xml:space="preserve"> تا جایی که «عبدالله بن طاهر» وی را از نیشابور تبعید </w:t>
      </w:r>
      <w:r w:rsidRPr="003C213A">
        <w:rPr>
          <w:rtl/>
        </w:rPr>
        <w:t>م</w:t>
      </w:r>
      <w:r w:rsidRPr="003C213A">
        <w:rPr>
          <w:rFonts w:hint="cs"/>
          <w:rtl/>
        </w:rPr>
        <w:t>ی‌</w:t>
      </w:r>
      <w:r w:rsidRPr="003C213A">
        <w:rPr>
          <w:rFonts w:hint="eastAsia"/>
          <w:rtl/>
        </w:rPr>
        <w:t>کند</w:t>
      </w:r>
      <w:r w:rsidRPr="003C213A">
        <w:rPr>
          <w:rFonts w:hint="cs"/>
          <w:rtl/>
        </w:rPr>
        <w:t xml:space="preserve">. در اواخر عمر وی مشابه همین ماجرا با «محمد بن طاهر» اتفاق </w:t>
      </w:r>
      <w:r w:rsidRPr="003C213A">
        <w:rPr>
          <w:rtl/>
        </w:rPr>
        <w:t>م</w:t>
      </w:r>
      <w:r w:rsidRPr="003C213A">
        <w:rPr>
          <w:rFonts w:hint="cs"/>
          <w:rtl/>
        </w:rPr>
        <w:t>ی‌</w:t>
      </w:r>
      <w:r w:rsidRPr="003C213A">
        <w:rPr>
          <w:rFonts w:hint="eastAsia"/>
          <w:rtl/>
        </w:rPr>
        <w:t>افتد</w:t>
      </w:r>
      <w:r w:rsidRPr="003C213A">
        <w:rPr>
          <w:rFonts w:hint="cs"/>
          <w:rtl/>
        </w:rPr>
        <w:t xml:space="preserve"> و «محمد بن طاهر» دستور به قطع کردن زبان</w:t>
      </w:r>
      <w:r w:rsidRPr="00A4792F">
        <w:rPr>
          <w:vertAlign w:val="superscript"/>
          <w:rtl/>
        </w:rPr>
        <w:footnoteReference w:id="98"/>
      </w:r>
      <w:r w:rsidRPr="003C213A">
        <w:rPr>
          <w:rFonts w:hint="cs"/>
          <w:rtl/>
        </w:rPr>
        <w:t xml:space="preserve"> او </w:t>
      </w:r>
      <w:r w:rsidRPr="003C213A">
        <w:rPr>
          <w:rtl/>
        </w:rPr>
        <w:t>م</w:t>
      </w:r>
      <w:r w:rsidRPr="003C213A">
        <w:rPr>
          <w:rFonts w:hint="cs"/>
          <w:rtl/>
        </w:rPr>
        <w:t>ی‌</w:t>
      </w:r>
      <w:r w:rsidRPr="003C213A">
        <w:rPr>
          <w:rFonts w:hint="eastAsia"/>
          <w:rtl/>
        </w:rPr>
        <w:t>دهد</w:t>
      </w:r>
      <w:r w:rsidRPr="003C213A">
        <w:rPr>
          <w:rFonts w:hint="cs"/>
          <w:rtl/>
        </w:rPr>
        <w:t xml:space="preserve"> اما وی باز هم تسلیم </w:t>
      </w:r>
      <w:r w:rsidRPr="003C213A">
        <w:rPr>
          <w:rtl/>
        </w:rPr>
        <w:t>خواسته‌</w:t>
      </w:r>
      <w:r w:rsidRPr="003C213A">
        <w:rPr>
          <w:rFonts w:hint="cs"/>
          <w:rtl/>
        </w:rPr>
        <w:t xml:space="preserve">ی «محمد بن طاهر» </w:t>
      </w:r>
      <w:r w:rsidRPr="003C213A">
        <w:rPr>
          <w:rtl/>
        </w:rPr>
        <w:t>نم</w:t>
      </w:r>
      <w:r w:rsidRPr="003C213A">
        <w:rPr>
          <w:rFonts w:hint="cs"/>
          <w:rtl/>
        </w:rPr>
        <w:t>ی‌</w:t>
      </w:r>
      <w:r w:rsidRPr="003C213A">
        <w:rPr>
          <w:rFonts w:hint="eastAsia"/>
          <w:rtl/>
        </w:rPr>
        <w:t>شود</w:t>
      </w:r>
      <w:r w:rsidRPr="003C213A">
        <w:rPr>
          <w:rFonts w:hint="cs"/>
          <w:rtl/>
        </w:rPr>
        <w:t>.</w:t>
      </w:r>
    </w:p>
    <w:p w:rsidR="00E66210" w:rsidRPr="003C213A" w:rsidRDefault="00E66210" w:rsidP="00B05C72">
      <w:pPr>
        <w:jc w:val="both"/>
        <w:rPr>
          <w:rtl/>
        </w:rPr>
      </w:pPr>
      <w:r w:rsidRPr="003C213A">
        <w:rPr>
          <w:rFonts w:hint="cs"/>
          <w:rtl/>
        </w:rPr>
        <w:t xml:space="preserve">همچنین مواردی مانند </w:t>
      </w:r>
      <w:r w:rsidRPr="003C213A">
        <w:rPr>
          <w:rtl/>
        </w:rPr>
        <w:t>اجازه‌</w:t>
      </w:r>
      <w:r w:rsidRPr="003C213A">
        <w:rPr>
          <w:rFonts w:hint="cs"/>
          <w:rtl/>
        </w:rPr>
        <w:t xml:space="preserve">ی «کشی» و «کلینی» از «محمد بن اسماعیل» </w:t>
      </w:r>
      <w:r w:rsidR="00B05C72">
        <w:rPr>
          <w:rFonts w:hint="cs"/>
          <w:rtl/>
        </w:rPr>
        <w:t xml:space="preserve">و </w:t>
      </w:r>
      <w:r w:rsidR="00B05C72" w:rsidRPr="003C213A">
        <w:rPr>
          <w:rFonts w:hint="cs"/>
          <w:rtl/>
        </w:rPr>
        <w:t xml:space="preserve">جزء راویان </w:t>
      </w:r>
      <w:r w:rsidR="00B05C72" w:rsidRPr="003C213A">
        <w:rPr>
          <w:rtl/>
        </w:rPr>
        <w:t>باواسطه‌</w:t>
      </w:r>
      <w:r w:rsidR="00B05C72" w:rsidRPr="003C213A">
        <w:rPr>
          <w:rFonts w:hint="cs"/>
          <w:rtl/>
        </w:rPr>
        <w:t xml:space="preserve">ی «کامل الزیارات» بودن </w:t>
      </w:r>
      <w:r w:rsidRPr="003C213A">
        <w:rPr>
          <w:rFonts w:hint="cs"/>
          <w:rtl/>
        </w:rPr>
        <w:t>که به‌عنوان راهی مستقل پذیرفته نشد</w:t>
      </w:r>
      <w:r w:rsidR="00B05C72">
        <w:rPr>
          <w:rFonts w:hint="cs"/>
          <w:rtl/>
        </w:rPr>
        <w:t>ند</w:t>
      </w:r>
      <w:r w:rsidRPr="003C213A">
        <w:rPr>
          <w:rFonts w:hint="cs"/>
          <w:rtl/>
        </w:rPr>
        <w:t xml:space="preserve">، از قرائن </w:t>
      </w:r>
      <w:r w:rsidRPr="003C213A">
        <w:rPr>
          <w:rtl/>
        </w:rPr>
        <w:t>اطمینان آور</w:t>
      </w:r>
      <w:r w:rsidRPr="003C213A">
        <w:rPr>
          <w:rFonts w:hint="cs"/>
          <w:rtl/>
        </w:rPr>
        <w:t xml:space="preserve"> به حساب </w:t>
      </w:r>
      <w:r w:rsidRPr="003C213A">
        <w:rPr>
          <w:rtl/>
        </w:rPr>
        <w:t>م</w:t>
      </w:r>
      <w:r w:rsidRPr="003C213A">
        <w:rPr>
          <w:rFonts w:hint="cs"/>
          <w:rtl/>
        </w:rPr>
        <w:t>ی‌</w:t>
      </w:r>
      <w:r w:rsidRPr="003C213A">
        <w:rPr>
          <w:rFonts w:hint="eastAsia"/>
          <w:rtl/>
        </w:rPr>
        <w:t>آ</w:t>
      </w:r>
      <w:r w:rsidRPr="003C213A">
        <w:rPr>
          <w:rFonts w:hint="cs"/>
          <w:rtl/>
        </w:rPr>
        <w:t>ی</w:t>
      </w:r>
      <w:r w:rsidRPr="003C213A">
        <w:rPr>
          <w:rFonts w:hint="eastAsia"/>
          <w:rtl/>
        </w:rPr>
        <w:t>ند</w:t>
      </w:r>
      <w:r w:rsidRPr="003C213A">
        <w:rPr>
          <w:rFonts w:hint="cs"/>
          <w:rtl/>
        </w:rPr>
        <w:t>.</w:t>
      </w:r>
    </w:p>
    <w:p w:rsidR="00E66210" w:rsidRPr="003C213A" w:rsidRDefault="00E66210" w:rsidP="00634270">
      <w:pPr>
        <w:jc w:val="both"/>
        <w:rPr>
          <w:rtl/>
        </w:rPr>
      </w:pPr>
      <w:r w:rsidRPr="003C213A">
        <w:rPr>
          <w:rFonts w:hint="cs"/>
          <w:rtl/>
        </w:rPr>
        <w:t xml:space="preserve">درنتیجه </w:t>
      </w:r>
      <w:r w:rsidRPr="003C213A">
        <w:rPr>
          <w:rtl/>
        </w:rPr>
        <w:t>به‌تبع</w:t>
      </w:r>
      <w:r w:rsidRPr="003C213A">
        <w:rPr>
          <w:rFonts w:hint="cs"/>
          <w:rtl/>
        </w:rPr>
        <w:t xml:space="preserve"> آیت الله بروجردی، معتقدیم که با انضمام قرائن نیز </w:t>
      </w:r>
      <w:r w:rsidRPr="003C213A">
        <w:rPr>
          <w:rtl/>
        </w:rPr>
        <w:t>م</w:t>
      </w:r>
      <w:r w:rsidRPr="003C213A">
        <w:rPr>
          <w:rFonts w:hint="cs"/>
          <w:rtl/>
        </w:rPr>
        <w:t>ی‌</w:t>
      </w:r>
      <w:r w:rsidRPr="003C213A">
        <w:rPr>
          <w:rFonts w:hint="eastAsia"/>
          <w:rtl/>
        </w:rPr>
        <w:t>توان</w:t>
      </w:r>
      <w:r w:rsidRPr="003C213A">
        <w:rPr>
          <w:rFonts w:hint="cs"/>
          <w:rtl/>
        </w:rPr>
        <w:t xml:space="preserve"> وثاقت «محمد بن اسماعیل» را ثابت کرد.</w:t>
      </w:r>
    </w:p>
    <w:p w:rsidR="00BB4518" w:rsidRDefault="00E66210" w:rsidP="004C1868">
      <w:pPr>
        <w:pStyle w:val="Heading4"/>
        <w:rPr>
          <w:rtl/>
        </w:rPr>
      </w:pPr>
      <w:bookmarkStart w:id="130" w:name="_Toc40762436"/>
      <w:r w:rsidRPr="003C213A">
        <w:rPr>
          <w:rFonts w:hint="cs"/>
          <w:rtl/>
        </w:rPr>
        <w:t>اشکال</w:t>
      </w:r>
      <w:bookmarkEnd w:id="130"/>
    </w:p>
    <w:p w:rsidR="00E66210" w:rsidRPr="003C213A" w:rsidRDefault="00E66210" w:rsidP="00BB4518">
      <w:pPr>
        <w:jc w:val="both"/>
        <w:rPr>
          <w:rtl/>
        </w:rPr>
      </w:pPr>
      <w:r w:rsidRPr="003C213A">
        <w:rPr>
          <w:rFonts w:hint="cs"/>
          <w:rtl/>
        </w:rPr>
        <w:t>به هر دو راه «کثرت روایت اجلاء» و «انضمام قرائن» اشکالاتی وارد شده است که باید به آنها پرداخته شود.</w:t>
      </w:r>
    </w:p>
    <w:p w:rsidR="004C1868" w:rsidRDefault="00E66210" w:rsidP="00D00B1B">
      <w:pPr>
        <w:pStyle w:val="Heading5"/>
        <w:rPr>
          <w:rtl/>
        </w:rPr>
      </w:pPr>
      <w:bookmarkStart w:id="131" w:name="_Toc40762437"/>
      <w:r w:rsidRPr="003C213A">
        <w:rPr>
          <w:rFonts w:hint="cs"/>
          <w:rtl/>
        </w:rPr>
        <w:t>الف) اشکال به کثرت روایت اجلاء</w:t>
      </w:r>
      <w:bookmarkEnd w:id="131"/>
    </w:p>
    <w:p w:rsidR="00E66210" w:rsidRDefault="00F362F1" w:rsidP="00283DBD">
      <w:pPr>
        <w:jc w:val="both"/>
        <w:rPr>
          <w:rtl/>
        </w:rPr>
      </w:pPr>
      <w:r>
        <w:rPr>
          <w:rFonts w:hint="cs"/>
          <w:rtl/>
        </w:rPr>
        <w:t xml:space="preserve">از این راوی تنها </w:t>
      </w:r>
      <w:r w:rsidR="00E66210" w:rsidRPr="003C213A">
        <w:rPr>
          <w:rFonts w:hint="cs"/>
          <w:rtl/>
        </w:rPr>
        <w:t xml:space="preserve">چهار نفر </w:t>
      </w:r>
      <w:r w:rsidR="00283DBD">
        <w:rPr>
          <w:rFonts w:hint="cs"/>
          <w:rtl/>
        </w:rPr>
        <w:t xml:space="preserve">نقل </w:t>
      </w:r>
      <w:r w:rsidR="00E66210" w:rsidRPr="003C213A">
        <w:rPr>
          <w:rFonts w:hint="cs"/>
          <w:rtl/>
        </w:rPr>
        <w:t xml:space="preserve">روایت دارند </w:t>
      </w:r>
      <w:r>
        <w:rPr>
          <w:rFonts w:hint="cs"/>
          <w:rtl/>
        </w:rPr>
        <w:t xml:space="preserve">و </w:t>
      </w:r>
      <w:r w:rsidR="00E66210" w:rsidRPr="003C213A">
        <w:rPr>
          <w:rFonts w:hint="cs"/>
          <w:rtl/>
        </w:rPr>
        <w:t>از</w:t>
      </w:r>
      <w:r>
        <w:rPr>
          <w:rFonts w:hint="cs"/>
          <w:rtl/>
        </w:rPr>
        <w:t xml:space="preserve"> این</w:t>
      </w:r>
      <w:r w:rsidR="00E66210" w:rsidRPr="003C213A">
        <w:rPr>
          <w:rFonts w:hint="cs"/>
          <w:rtl/>
        </w:rPr>
        <w:t xml:space="preserve"> میان </w:t>
      </w:r>
      <w:r w:rsidR="00283DBD">
        <w:rPr>
          <w:rFonts w:hint="cs"/>
          <w:rtl/>
        </w:rPr>
        <w:t xml:space="preserve">تنها کثرت روایت </w:t>
      </w:r>
      <w:r w:rsidR="00E66210" w:rsidRPr="003C213A">
        <w:rPr>
          <w:rFonts w:hint="cs"/>
          <w:rtl/>
        </w:rPr>
        <w:t xml:space="preserve">«کشی» و «کلینی» از وی </w:t>
      </w:r>
      <w:r w:rsidR="00283DBD">
        <w:rPr>
          <w:rFonts w:hint="cs"/>
          <w:rtl/>
        </w:rPr>
        <w:t xml:space="preserve">ثابت است </w:t>
      </w:r>
      <w:r w:rsidR="00E66210" w:rsidRPr="003C213A">
        <w:rPr>
          <w:rFonts w:hint="cs"/>
          <w:rtl/>
        </w:rPr>
        <w:t xml:space="preserve">و روایات دو </w:t>
      </w:r>
      <w:r w:rsidR="00283DBD">
        <w:rPr>
          <w:rFonts w:hint="cs"/>
          <w:rtl/>
        </w:rPr>
        <w:t xml:space="preserve">شخص دیگر </w:t>
      </w:r>
      <w:r w:rsidR="00E66210" w:rsidRPr="003C213A">
        <w:rPr>
          <w:rFonts w:hint="cs"/>
          <w:rtl/>
        </w:rPr>
        <w:t xml:space="preserve">به 10 روایت </w:t>
      </w:r>
      <w:r w:rsidR="00283DBD">
        <w:rPr>
          <w:rFonts w:hint="cs"/>
          <w:rtl/>
        </w:rPr>
        <w:t xml:space="preserve">هم </w:t>
      </w:r>
      <w:r w:rsidR="00E66210" w:rsidRPr="003C213A">
        <w:rPr>
          <w:rtl/>
        </w:rPr>
        <w:t>نم</w:t>
      </w:r>
      <w:r w:rsidR="00E66210" w:rsidRPr="003C213A">
        <w:rPr>
          <w:rFonts w:hint="cs"/>
          <w:rtl/>
        </w:rPr>
        <w:t>ی‌</w:t>
      </w:r>
      <w:r w:rsidR="00E66210" w:rsidRPr="003C213A">
        <w:rPr>
          <w:rFonts w:hint="eastAsia"/>
          <w:rtl/>
        </w:rPr>
        <w:t>رسد</w:t>
      </w:r>
      <w:r w:rsidR="00E66210" w:rsidRPr="003C213A">
        <w:rPr>
          <w:rFonts w:hint="cs"/>
          <w:rtl/>
        </w:rPr>
        <w:t>.</w:t>
      </w:r>
      <w:r>
        <w:rPr>
          <w:rFonts w:hint="cs"/>
          <w:rtl/>
        </w:rPr>
        <w:t xml:space="preserve"> بنابراین کثرت روایت اجلاء از راوی ثابت نیست.</w:t>
      </w:r>
    </w:p>
    <w:p w:rsidR="00512E40" w:rsidRDefault="00512E40" w:rsidP="00512E40">
      <w:pPr>
        <w:pStyle w:val="Heading5"/>
        <w:rPr>
          <w:rtl/>
        </w:rPr>
      </w:pPr>
      <w:bookmarkStart w:id="132" w:name="_Toc40762438"/>
      <w:r>
        <w:rPr>
          <w:rFonts w:hint="cs"/>
          <w:rtl/>
        </w:rPr>
        <w:t>پاسخ</w:t>
      </w:r>
      <w:bookmarkEnd w:id="132"/>
    </w:p>
    <w:p w:rsidR="00512E40" w:rsidRPr="003C213A" w:rsidRDefault="00512E40" w:rsidP="00512E40">
      <w:pPr>
        <w:jc w:val="both"/>
        <w:rPr>
          <w:rtl/>
        </w:rPr>
      </w:pPr>
      <w:r w:rsidRPr="003C213A">
        <w:rPr>
          <w:rFonts w:hint="cs"/>
          <w:rtl/>
        </w:rPr>
        <w:t xml:space="preserve">«محمد بن اسماعیل» در طول عمر خویش از خراسان خارج نشده بود و </w:t>
      </w:r>
      <w:r w:rsidRPr="003C213A">
        <w:rPr>
          <w:rtl/>
        </w:rPr>
        <w:t>همان‌گونه</w:t>
      </w:r>
      <w:r w:rsidRPr="003C213A">
        <w:rPr>
          <w:rFonts w:hint="cs"/>
          <w:rtl/>
        </w:rPr>
        <w:t xml:space="preserve"> که گفته شد تمام روایات او از «فضل بن شاذان» است و «کلینی» نیز برای نقل روایت و کسب اجازه از وی به نیشابور رفته است. اینکه «کلینی» با وجود اختلاف در مسائل کلامی با مکتب خراسان و ورود «محمد بن اسماعیل» به مباحث کلامی برای نقل روایت از وی تا نیشابور مسافرت کرده است، </w:t>
      </w:r>
      <w:r w:rsidRPr="003C213A">
        <w:rPr>
          <w:rtl/>
        </w:rPr>
        <w:t>قر</w:t>
      </w:r>
      <w:r w:rsidRPr="003C213A">
        <w:rPr>
          <w:rFonts w:hint="cs"/>
          <w:rtl/>
        </w:rPr>
        <w:t>ی</w:t>
      </w:r>
      <w:r w:rsidRPr="003C213A">
        <w:rPr>
          <w:rFonts w:hint="eastAsia"/>
          <w:rtl/>
        </w:rPr>
        <w:t>نه‌ا</w:t>
      </w:r>
      <w:r w:rsidRPr="003C213A">
        <w:rPr>
          <w:rFonts w:hint="cs"/>
          <w:rtl/>
        </w:rPr>
        <w:t xml:space="preserve">ی بر این مطلب </w:t>
      </w:r>
      <w:r w:rsidRPr="003C213A">
        <w:rPr>
          <w:rtl/>
        </w:rPr>
        <w:t>م</w:t>
      </w:r>
      <w:r w:rsidRPr="003C213A">
        <w:rPr>
          <w:rFonts w:hint="cs"/>
          <w:rtl/>
        </w:rPr>
        <w:t>ی‌</w:t>
      </w:r>
      <w:r w:rsidRPr="003C213A">
        <w:rPr>
          <w:rFonts w:hint="eastAsia"/>
          <w:rtl/>
        </w:rPr>
        <w:t>شود</w:t>
      </w:r>
      <w:r w:rsidRPr="003C213A">
        <w:rPr>
          <w:rFonts w:hint="cs"/>
          <w:rtl/>
        </w:rPr>
        <w:t xml:space="preserve"> که «کلینی» وی را مهم </w:t>
      </w:r>
      <w:r w:rsidRPr="003C213A">
        <w:rPr>
          <w:rtl/>
        </w:rPr>
        <w:t>م</w:t>
      </w:r>
      <w:r w:rsidRPr="003C213A">
        <w:rPr>
          <w:rFonts w:hint="cs"/>
          <w:rtl/>
        </w:rPr>
        <w:t>ی‌</w:t>
      </w:r>
      <w:r w:rsidRPr="003C213A">
        <w:rPr>
          <w:rFonts w:hint="eastAsia"/>
          <w:rtl/>
        </w:rPr>
        <w:t>دانسته</w:t>
      </w:r>
      <w:r w:rsidRPr="003C213A">
        <w:rPr>
          <w:rFonts w:hint="cs"/>
          <w:rtl/>
        </w:rPr>
        <w:t xml:space="preserve"> است. افرادی از مکتب قم که از وی نقل روایت </w:t>
      </w:r>
      <w:r w:rsidRPr="003C213A">
        <w:rPr>
          <w:rtl/>
        </w:rPr>
        <w:t>کرده‌اند</w:t>
      </w:r>
      <w:r w:rsidRPr="003C213A">
        <w:rPr>
          <w:rFonts w:hint="cs"/>
          <w:rtl/>
        </w:rPr>
        <w:t xml:space="preserve"> نیز در سفری که </w:t>
      </w:r>
      <w:r w:rsidRPr="003C213A">
        <w:rPr>
          <w:rtl/>
        </w:rPr>
        <w:t>به‌منظور</w:t>
      </w:r>
      <w:r w:rsidRPr="003C213A">
        <w:rPr>
          <w:rFonts w:hint="cs"/>
          <w:rtl/>
        </w:rPr>
        <w:t xml:space="preserve"> زیارت امام رضا علیه‌السلام انجام داده بودند، در نیشابور به دیدار «محمد بن اسماعیل» رفته و از او کسب روایت </w:t>
      </w:r>
      <w:r w:rsidRPr="003C213A">
        <w:rPr>
          <w:rtl/>
        </w:rPr>
        <w:t>م</w:t>
      </w:r>
      <w:r w:rsidRPr="003C213A">
        <w:rPr>
          <w:rFonts w:hint="cs"/>
          <w:rtl/>
        </w:rPr>
        <w:t>ی‌</w:t>
      </w:r>
      <w:r w:rsidRPr="003C213A">
        <w:rPr>
          <w:rFonts w:hint="eastAsia"/>
          <w:rtl/>
        </w:rPr>
        <w:t>کنند</w:t>
      </w:r>
      <w:r w:rsidRPr="003C213A">
        <w:rPr>
          <w:rFonts w:hint="cs"/>
          <w:rtl/>
        </w:rPr>
        <w:t>.</w:t>
      </w:r>
    </w:p>
    <w:p w:rsidR="00512E40" w:rsidRPr="003C213A" w:rsidRDefault="00512E40" w:rsidP="00512E40">
      <w:pPr>
        <w:jc w:val="both"/>
        <w:rPr>
          <w:rtl/>
        </w:rPr>
      </w:pPr>
      <w:r w:rsidRPr="003C213A">
        <w:rPr>
          <w:rFonts w:hint="cs"/>
          <w:rtl/>
        </w:rPr>
        <w:t xml:space="preserve">اگر وی به بغداد و کوفه مسافرت </w:t>
      </w:r>
      <w:r w:rsidRPr="003C213A">
        <w:rPr>
          <w:rtl/>
        </w:rPr>
        <w:t>م</w:t>
      </w:r>
      <w:r w:rsidRPr="003C213A">
        <w:rPr>
          <w:rFonts w:hint="cs"/>
          <w:rtl/>
        </w:rPr>
        <w:t>ی‌</w:t>
      </w:r>
      <w:r w:rsidRPr="003C213A">
        <w:rPr>
          <w:rFonts w:hint="eastAsia"/>
          <w:rtl/>
        </w:rPr>
        <w:t>کرد</w:t>
      </w:r>
      <w:r w:rsidRPr="003C213A">
        <w:rPr>
          <w:rFonts w:hint="cs"/>
          <w:rtl/>
        </w:rPr>
        <w:t xml:space="preserve"> و کسی از او نقل روایت </w:t>
      </w:r>
      <w:r w:rsidRPr="003C213A">
        <w:rPr>
          <w:rtl/>
        </w:rPr>
        <w:t>نم</w:t>
      </w:r>
      <w:r w:rsidRPr="003C213A">
        <w:rPr>
          <w:rFonts w:hint="cs"/>
          <w:rtl/>
        </w:rPr>
        <w:t>ی‌</w:t>
      </w:r>
      <w:r w:rsidRPr="003C213A">
        <w:rPr>
          <w:rFonts w:hint="eastAsia"/>
          <w:rtl/>
        </w:rPr>
        <w:t>کرد</w:t>
      </w:r>
      <w:r w:rsidRPr="003C213A">
        <w:rPr>
          <w:rFonts w:hint="cs"/>
          <w:rtl/>
        </w:rPr>
        <w:t>، احتمال خدشه در وی بود اما وی اصلاً به این مناطق مسافرت نکرده است.</w:t>
      </w:r>
    </w:p>
    <w:p w:rsidR="004C1868" w:rsidRDefault="00E66210" w:rsidP="00D00B1B">
      <w:pPr>
        <w:pStyle w:val="Heading5"/>
        <w:rPr>
          <w:rtl/>
        </w:rPr>
      </w:pPr>
      <w:bookmarkStart w:id="133" w:name="_Toc40762439"/>
      <w:r w:rsidRPr="003C213A">
        <w:rPr>
          <w:rFonts w:hint="cs"/>
          <w:rtl/>
        </w:rPr>
        <w:t>ب) اشکال به انضمام قرائن اطمینان آور</w:t>
      </w:r>
      <w:bookmarkEnd w:id="133"/>
    </w:p>
    <w:p w:rsidR="00E66210" w:rsidRPr="003C213A" w:rsidRDefault="00E66210" w:rsidP="004C1868">
      <w:pPr>
        <w:jc w:val="both"/>
        <w:rPr>
          <w:rtl/>
        </w:rPr>
      </w:pPr>
      <w:r w:rsidRPr="003C213A">
        <w:rPr>
          <w:rFonts w:hint="cs"/>
          <w:rtl/>
        </w:rPr>
        <w:t xml:space="preserve">قرائن توثیق «محمد بن اسماعیل» بیان شد، اما قرائنی نیز بر رد وی وجود دارد. این قرائن عبارت‌اند از متهم بودن به اعتزال و نقل مستقیم نداشتن کوفیین و بغدادیین از وی. اگر «محمد بن اسماعیل» ثقه بود، متهم به اعتزال </w:t>
      </w:r>
      <w:r w:rsidRPr="003C213A">
        <w:rPr>
          <w:rtl/>
        </w:rPr>
        <w:t>نم</w:t>
      </w:r>
      <w:r w:rsidRPr="003C213A">
        <w:rPr>
          <w:rFonts w:hint="cs"/>
          <w:rtl/>
        </w:rPr>
        <w:t>ی‌</w:t>
      </w:r>
      <w:r w:rsidRPr="003C213A">
        <w:rPr>
          <w:rFonts w:hint="eastAsia"/>
          <w:rtl/>
        </w:rPr>
        <w:t>شد</w:t>
      </w:r>
      <w:r w:rsidRPr="003C213A">
        <w:rPr>
          <w:rFonts w:hint="cs"/>
          <w:rtl/>
        </w:rPr>
        <w:t xml:space="preserve"> و کوفیین و بغدادیین نیز از وی مستقیماً نقل روایت </w:t>
      </w:r>
      <w:r w:rsidRPr="003C213A">
        <w:rPr>
          <w:rtl/>
        </w:rPr>
        <w:t>م</w:t>
      </w:r>
      <w:r w:rsidRPr="003C213A">
        <w:rPr>
          <w:rFonts w:hint="cs"/>
          <w:rtl/>
        </w:rPr>
        <w:t>ی‌</w:t>
      </w:r>
      <w:r w:rsidRPr="003C213A">
        <w:rPr>
          <w:rFonts w:hint="eastAsia"/>
          <w:rtl/>
        </w:rPr>
        <w:t>کردند</w:t>
      </w:r>
      <w:r w:rsidRPr="003C213A">
        <w:rPr>
          <w:rFonts w:hint="cs"/>
          <w:rtl/>
        </w:rPr>
        <w:t>.</w:t>
      </w:r>
    </w:p>
    <w:p w:rsidR="00053BCF" w:rsidRDefault="00E66210" w:rsidP="00D00B1B">
      <w:pPr>
        <w:pStyle w:val="Heading5"/>
        <w:rPr>
          <w:rtl/>
        </w:rPr>
      </w:pPr>
      <w:bookmarkStart w:id="134" w:name="_Toc40762440"/>
      <w:r w:rsidRPr="003C213A">
        <w:rPr>
          <w:rFonts w:hint="cs"/>
          <w:rtl/>
        </w:rPr>
        <w:t>پاسخ</w:t>
      </w:r>
      <w:bookmarkEnd w:id="134"/>
    </w:p>
    <w:p w:rsidR="00E66210" w:rsidRPr="003C213A" w:rsidRDefault="00D00B1B" w:rsidP="00053BCF">
      <w:pPr>
        <w:jc w:val="both"/>
        <w:rPr>
          <w:rtl/>
        </w:rPr>
      </w:pPr>
      <w:r>
        <w:rPr>
          <w:rFonts w:hint="cs"/>
          <w:rtl/>
        </w:rPr>
        <w:t xml:space="preserve">اتهام اعتزال به «محمد بن اسماعلی» صحیح نیست. </w:t>
      </w:r>
      <w:r w:rsidR="00E66210" w:rsidRPr="003C213A">
        <w:rPr>
          <w:rFonts w:hint="cs"/>
          <w:rtl/>
        </w:rPr>
        <w:t xml:space="preserve">در طول تاریخ این مسئله همیشه وجود داشته است که برخورد بعضی با مسائل به صورت مبنایی نیست و به صورت شکلی به آن </w:t>
      </w:r>
      <w:r w:rsidR="00E66210" w:rsidRPr="003C213A">
        <w:rPr>
          <w:rtl/>
        </w:rPr>
        <w:t>م</w:t>
      </w:r>
      <w:r w:rsidR="00E66210" w:rsidRPr="003C213A">
        <w:rPr>
          <w:rFonts w:hint="cs"/>
          <w:rtl/>
        </w:rPr>
        <w:t>ی‌</w:t>
      </w:r>
      <w:r w:rsidR="00E66210" w:rsidRPr="003C213A">
        <w:rPr>
          <w:rFonts w:hint="eastAsia"/>
          <w:rtl/>
        </w:rPr>
        <w:t>پردازند</w:t>
      </w:r>
      <w:r w:rsidR="00E66210" w:rsidRPr="003C213A">
        <w:rPr>
          <w:rFonts w:hint="cs"/>
          <w:rtl/>
        </w:rPr>
        <w:t xml:space="preserve">؛ </w:t>
      </w:r>
      <w:r w:rsidR="00E66210" w:rsidRPr="003C213A">
        <w:rPr>
          <w:rtl/>
        </w:rPr>
        <w:t>به‌طور</w:t>
      </w:r>
      <w:r w:rsidR="00E66210" w:rsidRPr="003C213A">
        <w:rPr>
          <w:rFonts w:hint="cs"/>
          <w:rtl/>
        </w:rPr>
        <w:t xml:space="preserve"> مثال اگر دیده شود شخصی از استدلال عقلی زیاد استفاده </w:t>
      </w:r>
      <w:r w:rsidR="00E66210" w:rsidRPr="003C213A">
        <w:rPr>
          <w:rtl/>
        </w:rPr>
        <w:t>م</w:t>
      </w:r>
      <w:r w:rsidR="00E66210" w:rsidRPr="003C213A">
        <w:rPr>
          <w:rFonts w:hint="cs"/>
          <w:rtl/>
        </w:rPr>
        <w:t>ی‌</w:t>
      </w:r>
      <w:r w:rsidR="00E66210" w:rsidRPr="003C213A">
        <w:rPr>
          <w:rFonts w:hint="eastAsia"/>
          <w:rtl/>
        </w:rPr>
        <w:t>کند</w:t>
      </w:r>
      <w:r w:rsidR="00E66210" w:rsidRPr="003C213A">
        <w:rPr>
          <w:rFonts w:hint="cs"/>
          <w:rtl/>
        </w:rPr>
        <w:t xml:space="preserve">، وی را جزء معتزله </w:t>
      </w:r>
      <w:r w:rsidR="00E66210" w:rsidRPr="003C213A">
        <w:rPr>
          <w:rtl/>
        </w:rPr>
        <w:t>م</w:t>
      </w:r>
      <w:r w:rsidR="00E66210" w:rsidRPr="003C213A">
        <w:rPr>
          <w:rFonts w:hint="cs"/>
          <w:rtl/>
        </w:rPr>
        <w:t>ی‌</w:t>
      </w:r>
      <w:r w:rsidR="00E66210" w:rsidRPr="003C213A">
        <w:rPr>
          <w:rFonts w:hint="eastAsia"/>
          <w:rtl/>
        </w:rPr>
        <w:t>خوانند</w:t>
      </w:r>
      <w:r w:rsidR="00E66210" w:rsidRPr="003C213A">
        <w:rPr>
          <w:rFonts w:hint="cs"/>
          <w:rtl/>
        </w:rPr>
        <w:t xml:space="preserve">؛ یا اینکه اگر کسی روایت زیادی داشت، وی را اخباری </w:t>
      </w:r>
      <w:r w:rsidR="00E66210" w:rsidRPr="003C213A">
        <w:rPr>
          <w:rtl/>
        </w:rPr>
        <w:t>م</w:t>
      </w:r>
      <w:r w:rsidR="00E66210" w:rsidRPr="003C213A">
        <w:rPr>
          <w:rFonts w:hint="cs"/>
          <w:rtl/>
        </w:rPr>
        <w:t>ی‌</w:t>
      </w:r>
      <w:r w:rsidR="00E66210" w:rsidRPr="003C213A">
        <w:rPr>
          <w:rFonts w:hint="eastAsia"/>
          <w:rtl/>
        </w:rPr>
        <w:t>دانند</w:t>
      </w:r>
      <w:r w:rsidR="00E66210" w:rsidRPr="003C213A">
        <w:rPr>
          <w:rFonts w:hint="cs"/>
          <w:rtl/>
        </w:rPr>
        <w:t xml:space="preserve">؛ یا اگر از مشایخ صوفیه نقل روایت کند، وی را صوفی خطاب </w:t>
      </w:r>
      <w:r w:rsidR="00E66210" w:rsidRPr="003C213A">
        <w:rPr>
          <w:rtl/>
        </w:rPr>
        <w:t>م</w:t>
      </w:r>
      <w:r w:rsidR="00E66210" w:rsidRPr="003C213A">
        <w:rPr>
          <w:rFonts w:hint="cs"/>
          <w:rtl/>
        </w:rPr>
        <w:t>ی‌</w:t>
      </w:r>
      <w:r w:rsidR="00E66210" w:rsidRPr="003C213A">
        <w:rPr>
          <w:rFonts w:hint="eastAsia"/>
          <w:rtl/>
        </w:rPr>
        <w:t>کنند</w:t>
      </w:r>
      <w:r w:rsidR="00E66210" w:rsidRPr="003C213A">
        <w:rPr>
          <w:rFonts w:hint="cs"/>
          <w:rtl/>
        </w:rPr>
        <w:t xml:space="preserve"> و...؛ </w:t>
      </w:r>
      <w:r w:rsidR="00E66210" w:rsidRPr="003C213A">
        <w:rPr>
          <w:rtl/>
        </w:rPr>
        <w:t>درحال</w:t>
      </w:r>
      <w:r w:rsidR="00E66210" w:rsidRPr="003C213A">
        <w:rPr>
          <w:rFonts w:hint="cs"/>
          <w:rtl/>
        </w:rPr>
        <w:t>ی‌</w:t>
      </w:r>
      <w:r w:rsidR="00E66210" w:rsidRPr="003C213A">
        <w:rPr>
          <w:rFonts w:hint="eastAsia"/>
          <w:rtl/>
        </w:rPr>
        <w:t>که</w:t>
      </w:r>
      <w:r w:rsidR="00E66210" w:rsidRPr="003C213A">
        <w:rPr>
          <w:rFonts w:hint="cs"/>
          <w:rtl/>
        </w:rPr>
        <w:t xml:space="preserve"> برای دانستن </w:t>
      </w:r>
      <w:r w:rsidR="00E66210" w:rsidRPr="003C213A">
        <w:rPr>
          <w:rtl/>
        </w:rPr>
        <w:t>نحوه‌</w:t>
      </w:r>
      <w:r w:rsidR="00E66210" w:rsidRPr="003C213A">
        <w:rPr>
          <w:rFonts w:hint="cs"/>
          <w:rtl/>
        </w:rPr>
        <w:t xml:space="preserve">ی رفتار شخص، باید برخورد مبنایی داشت. طبق مبنای علمی زمانی که تعداد روایات در مبانی استنباط کم باشد، </w:t>
      </w:r>
      <w:r w:rsidR="00E66210" w:rsidRPr="003C213A">
        <w:rPr>
          <w:rtl/>
        </w:rPr>
        <w:t>خودبه‌خود</w:t>
      </w:r>
      <w:r w:rsidR="00E66210" w:rsidRPr="003C213A">
        <w:rPr>
          <w:rFonts w:hint="cs"/>
          <w:rtl/>
        </w:rPr>
        <w:t xml:space="preserve"> استدلال به عقل و قرآن زیاد </w:t>
      </w:r>
      <w:r w:rsidR="00E66210" w:rsidRPr="003C213A">
        <w:rPr>
          <w:rtl/>
        </w:rPr>
        <w:t>م</w:t>
      </w:r>
      <w:r w:rsidR="00E66210" w:rsidRPr="003C213A">
        <w:rPr>
          <w:rFonts w:hint="cs"/>
          <w:rtl/>
        </w:rPr>
        <w:t>ی‌</w:t>
      </w:r>
      <w:r w:rsidR="00E66210" w:rsidRPr="003C213A">
        <w:rPr>
          <w:rFonts w:hint="eastAsia"/>
          <w:rtl/>
        </w:rPr>
        <w:t>شود</w:t>
      </w:r>
      <w:r w:rsidR="00E66210" w:rsidRPr="003C213A">
        <w:rPr>
          <w:rFonts w:hint="cs"/>
          <w:rtl/>
        </w:rPr>
        <w:t>.</w:t>
      </w:r>
    </w:p>
    <w:p w:rsidR="00E66210" w:rsidRPr="003C213A" w:rsidRDefault="00E66210" w:rsidP="00634270">
      <w:pPr>
        <w:jc w:val="both"/>
        <w:rPr>
          <w:rtl/>
        </w:rPr>
      </w:pPr>
      <w:r w:rsidRPr="003C213A">
        <w:rPr>
          <w:rFonts w:hint="cs"/>
          <w:rtl/>
        </w:rPr>
        <w:t xml:space="preserve">برای استنباط </w:t>
      </w:r>
      <w:r w:rsidRPr="003C213A">
        <w:rPr>
          <w:rtl/>
        </w:rPr>
        <w:t>همان‌گونه</w:t>
      </w:r>
      <w:r w:rsidRPr="003C213A">
        <w:rPr>
          <w:rFonts w:hint="cs"/>
          <w:rtl/>
        </w:rPr>
        <w:t xml:space="preserve"> قرآن و عترت حجت ظاهری هستند، حجت باطنی یعنی عقل نیز وجود دارد که میزان استفاده از این منابع برای اشخاص مختلف، متفاوت است:</w:t>
      </w:r>
    </w:p>
    <w:p w:rsidR="00E66210" w:rsidRPr="003C213A" w:rsidRDefault="00E66210" w:rsidP="00D00B1B">
      <w:pPr>
        <w:ind w:left="720"/>
        <w:jc w:val="both"/>
        <w:rPr>
          <w:rtl/>
        </w:rPr>
      </w:pPr>
      <w:r w:rsidRPr="003C213A">
        <w:rPr>
          <w:rFonts w:hint="cs"/>
          <w:rtl/>
        </w:rPr>
        <w:t xml:space="preserve">هرچقدر مبانی یک شخص در سنت اوسع باشد و </w:t>
      </w:r>
      <w:r w:rsidRPr="003C213A">
        <w:rPr>
          <w:rtl/>
        </w:rPr>
        <w:t>به‌طور</w:t>
      </w:r>
      <w:r w:rsidRPr="003C213A">
        <w:rPr>
          <w:rFonts w:hint="cs"/>
          <w:rtl/>
        </w:rPr>
        <w:t xml:space="preserve"> مثال به خاطر مبانی استنباط، سندهای بیشتری را بپذیرد، میزان استناد به اخبار زیاد </w:t>
      </w:r>
      <w:r w:rsidRPr="003C213A">
        <w:rPr>
          <w:rtl/>
        </w:rPr>
        <w:t>م</w:t>
      </w:r>
      <w:r w:rsidRPr="003C213A">
        <w:rPr>
          <w:rFonts w:hint="cs"/>
          <w:rtl/>
        </w:rPr>
        <w:t>ی‌</w:t>
      </w:r>
      <w:r w:rsidRPr="003C213A">
        <w:rPr>
          <w:rFonts w:hint="eastAsia"/>
          <w:rtl/>
        </w:rPr>
        <w:t>شود</w:t>
      </w:r>
      <w:r w:rsidRPr="003C213A">
        <w:rPr>
          <w:rFonts w:hint="cs"/>
          <w:rtl/>
        </w:rPr>
        <w:t>؛</w:t>
      </w:r>
    </w:p>
    <w:p w:rsidR="00E66210" w:rsidRPr="003C213A" w:rsidRDefault="00E66210" w:rsidP="00D00B1B">
      <w:pPr>
        <w:ind w:left="720"/>
        <w:jc w:val="both"/>
        <w:rPr>
          <w:rtl/>
        </w:rPr>
      </w:pPr>
      <w:r w:rsidRPr="003C213A">
        <w:rPr>
          <w:rFonts w:hint="cs"/>
          <w:rtl/>
        </w:rPr>
        <w:t xml:space="preserve">و هرچه مبانی یک شخص در سنت </w:t>
      </w:r>
      <w:r w:rsidRPr="003C213A">
        <w:rPr>
          <w:rtl/>
        </w:rPr>
        <w:t>سخت‌گیرانه‌تر</w:t>
      </w:r>
      <w:r w:rsidRPr="003C213A">
        <w:rPr>
          <w:rFonts w:hint="cs"/>
          <w:rtl/>
        </w:rPr>
        <w:t xml:space="preserve"> باشد، میزان اعتماد به سنت کمتر </w:t>
      </w:r>
      <w:r w:rsidRPr="003C213A">
        <w:rPr>
          <w:rtl/>
        </w:rPr>
        <w:t>م</w:t>
      </w:r>
      <w:r w:rsidRPr="003C213A">
        <w:rPr>
          <w:rFonts w:hint="cs"/>
          <w:rtl/>
        </w:rPr>
        <w:t>ی‌</w:t>
      </w:r>
      <w:r w:rsidRPr="003C213A">
        <w:rPr>
          <w:rFonts w:hint="eastAsia"/>
          <w:rtl/>
        </w:rPr>
        <w:t>شود</w:t>
      </w:r>
      <w:r w:rsidRPr="003C213A">
        <w:rPr>
          <w:rFonts w:hint="cs"/>
          <w:rtl/>
        </w:rPr>
        <w:t xml:space="preserve"> و درنتیجه استفاده از عقل و قرآن بیشتر </w:t>
      </w:r>
      <w:r w:rsidRPr="003C213A">
        <w:rPr>
          <w:rtl/>
        </w:rPr>
        <w:t>م</w:t>
      </w:r>
      <w:r w:rsidRPr="003C213A">
        <w:rPr>
          <w:rFonts w:hint="cs"/>
          <w:rtl/>
        </w:rPr>
        <w:t>ی‌</w:t>
      </w:r>
      <w:r w:rsidRPr="003C213A">
        <w:rPr>
          <w:rFonts w:hint="eastAsia"/>
          <w:rtl/>
        </w:rPr>
        <w:t>شود</w:t>
      </w:r>
      <w:r w:rsidRPr="003C213A">
        <w:rPr>
          <w:rFonts w:hint="cs"/>
          <w:rtl/>
        </w:rPr>
        <w:t>.</w:t>
      </w:r>
    </w:p>
    <w:p w:rsidR="00E077D4" w:rsidRDefault="00E077D4" w:rsidP="00634270">
      <w:pPr>
        <w:jc w:val="both"/>
        <w:rPr>
          <w:rtl/>
        </w:rPr>
      </w:pPr>
      <w:r>
        <w:rPr>
          <w:rFonts w:hint="cs"/>
          <w:rtl/>
        </w:rPr>
        <w:lastRenderedPageBreak/>
        <w:t>به همین جهت:</w:t>
      </w:r>
    </w:p>
    <w:p w:rsidR="00E66210" w:rsidRPr="003C213A" w:rsidRDefault="00E66210" w:rsidP="00E077D4">
      <w:pPr>
        <w:ind w:left="720"/>
        <w:jc w:val="both"/>
        <w:rPr>
          <w:rtl/>
        </w:rPr>
      </w:pPr>
      <w:r w:rsidRPr="003C213A">
        <w:rPr>
          <w:rFonts w:hint="cs"/>
          <w:rtl/>
        </w:rPr>
        <w:t>اگر مشاهده شد که:</w:t>
      </w:r>
    </w:p>
    <w:p w:rsidR="00E66210" w:rsidRPr="003C213A" w:rsidRDefault="00E66210" w:rsidP="00E077D4">
      <w:pPr>
        <w:ind w:left="1440"/>
        <w:jc w:val="both"/>
        <w:rPr>
          <w:rtl/>
        </w:rPr>
      </w:pPr>
      <w:r w:rsidRPr="003C213A">
        <w:rPr>
          <w:rFonts w:hint="cs"/>
          <w:rtl/>
        </w:rPr>
        <w:t xml:space="preserve">مبانی شخصی در سنت </w:t>
      </w:r>
      <w:r w:rsidRPr="003C213A">
        <w:rPr>
          <w:rtl/>
        </w:rPr>
        <w:t>آسان‌گ</w:t>
      </w:r>
      <w:r w:rsidRPr="003C213A">
        <w:rPr>
          <w:rFonts w:hint="cs"/>
          <w:rtl/>
        </w:rPr>
        <w:t>ی</w:t>
      </w:r>
      <w:r w:rsidRPr="003C213A">
        <w:rPr>
          <w:rFonts w:hint="eastAsia"/>
          <w:rtl/>
        </w:rPr>
        <w:t>رانه</w:t>
      </w:r>
      <w:r w:rsidRPr="003C213A">
        <w:rPr>
          <w:rFonts w:hint="cs"/>
          <w:rtl/>
        </w:rPr>
        <w:t xml:space="preserve"> است، اما </w:t>
      </w:r>
      <w:r w:rsidR="004270D8">
        <w:rPr>
          <w:rFonts w:hint="cs"/>
          <w:rtl/>
        </w:rPr>
        <w:t xml:space="preserve">نسبت به دیگران </w:t>
      </w:r>
      <w:r w:rsidRPr="003C213A">
        <w:rPr>
          <w:rFonts w:hint="cs"/>
          <w:rtl/>
        </w:rPr>
        <w:t xml:space="preserve">سندهای بیشتری را </w:t>
      </w:r>
      <w:r w:rsidRPr="003C213A">
        <w:rPr>
          <w:rtl/>
        </w:rPr>
        <w:t>نم</w:t>
      </w:r>
      <w:r w:rsidRPr="003C213A">
        <w:rPr>
          <w:rFonts w:hint="cs"/>
          <w:rtl/>
        </w:rPr>
        <w:t>ی‌</w:t>
      </w:r>
      <w:r w:rsidRPr="003C213A">
        <w:rPr>
          <w:rFonts w:hint="eastAsia"/>
          <w:rtl/>
        </w:rPr>
        <w:t>پذ</w:t>
      </w:r>
      <w:r w:rsidRPr="003C213A">
        <w:rPr>
          <w:rFonts w:hint="cs"/>
          <w:rtl/>
        </w:rPr>
        <w:t>ی</w:t>
      </w:r>
      <w:r w:rsidRPr="003C213A">
        <w:rPr>
          <w:rFonts w:hint="eastAsia"/>
          <w:rtl/>
        </w:rPr>
        <w:t>رد</w:t>
      </w:r>
      <w:r w:rsidRPr="003C213A">
        <w:rPr>
          <w:rFonts w:hint="cs"/>
          <w:rtl/>
        </w:rPr>
        <w:t xml:space="preserve"> و میزان استناد او به اخبار بیشتر از سایرین نیست؛</w:t>
      </w:r>
    </w:p>
    <w:p w:rsidR="00E66210" w:rsidRPr="003C213A" w:rsidRDefault="00E66210" w:rsidP="00E077D4">
      <w:pPr>
        <w:ind w:left="1440"/>
        <w:jc w:val="both"/>
        <w:rPr>
          <w:rtl/>
        </w:rPr>
      </w:pPr>
      <w:r w:rsidRPr="003C213A">
        <w:rPr>
          <w:rFonts w:hint="cs"/>
          <w:rtl/>
        </w:rPr>
        <w:t xml:space="preserve">یا مبانی شخصی در سنت </w:t>
      </w:r>
      <w:r w:rsidRPr="003C213A">
        <w:rPr>
          <w:rtl/>
        </w:rPr>
        <w:t>سخت‌گ</w:t>
      </w:r>
      <w:r w:rsidRPr="003C213A">
        <w:rPr>
          <w:rFonts w:hint="cs"/>
          <w:rtl/>
        </w:rPr>
        <w:t>ی</w:t>
      </w:r>
      <w:r w:rsidRPr="003C213A">
        <w:rPr>
          <w:rFonts w:hint="eastAsia"/>
          <w:rtl/>
        </w:rPr>
        <w:t>رانه</w:t>
      </w:r>
      <w:r w:rsidRPr="003C213A">
        <w:rPr>
          <w:rFonts w:hint="cs"/>
          <w:rtl/>
        </w:rPr>
        <w:t xml:space="preserve"> است، اما اعتماد او به سنت کمتر نشده و </w:t>
      </w:r>
      <w:r w:rsidRPr="003C213A">
        <w:rPr>
          <w:rtl/>
        </w:rPr>
        <w:t>استفاده‌</w:t>
      </w:r>
      <w:r w:rsidRPr="003C213A">
        <w:rPr>
          <w:rFonts w:hint="cs"/>
          <w:rtl/>
        </w:rPr>
        <w:t>ی وی از عقل و قرآن بیشتر از سایرین نیست؛</w:t>
      </w:r>
    </w:p>
    <w:p w:rsidR="00E077D4" w:rsidRDefault="00E66210" w:rsidP="00E077D4">
      <w:pPr>
        <w:ind w:left="1440"/>
        <w:jc w:val="both"/>
        <w:rPr>
          <w:rtl/>
        </w:rPr>
      </w:pPr>
      <w:r w:rsidRPr="003C213A">
        <w:rPr>
          <w:rFonts w:hint="cs"/>
          <w:rtl/>
        </w:rPr>
        <w:t xml:space="preserve">باید علت این امر را بررسی کرد و شخص مورد خدشه قرار </w:t>
      </w:r>
      <w:r w:rsidRPr="003C213A">
        <w:rPr>
          <w:rtl/>
        </w:rPr>
        <w:t>م</w:t>
      </w:r>
      <w:r w:rsidRPr="003C213A">
        <w:rPr>
          <w:rFonts w:hint="cs"/>
          <w:rtl/>
        </w:rPr>
        <w:t>ی‌</w:t>
      </w:r>
      <w:r w:rsidRPr="003C213A">
        <w:rPr>
          <w:rFonts w:hint="eastAsia"/>
          <w:rtl/>
        </w:rPr>
        <w:t>گ</w:t>
      </w:r>
      <w:r w:rsidRPr="003C213A">
        <w:rPr>
          <w:rFonts w:hint="cs"/>
          <w:rtl/>
        </w:rPr>
        <w:t>ی</w:t>
      </w:r>
      <w:r w:rsidRPr="003C213A">
        <w:rPr>
          <w:rFonts w:hint="eastAsia"/>
          <w:rtl/>
        </w:rPr>
        <w:t>رد</w:t>
      </w:r>
      <w:r w:rsidR="00E077D4">
        <w:rPr>
          <w:rFonts w:hint="cs"/>
          <w:rtl/>
        </w:rPr>
        <w:t>؛</w:t>
      </w:r>
    </w:p>
    <w:p w:rsidR="00E66210" w:rsidRPr="003C213A" w:rsidRDefault="00E66210" w:rsidP="00E077D4">
      <w:pPr>
        <w:ind w:left="720"/>
        <w:jc w:val="both"/>
        <w:rPr>
          <w:rtl/>
        </w:rPr>
      </w:pPr>
      <w:r w:rsidRPr="003C213A">
        <w:rPr>
          <w:rFonts w:hint="cs"/>
          <w:rtl/>
        </w:rPr>
        <w:t xml:space="preserve">اما اگر طبق مبنای شخص، استفاده از سنت یا استفاده از عقل بیشتر باشد، </w:t>
      </w:r>
      <w:r w:rsidRPr="003C213A">
        <w:rPr>
          <w:rtl/>
        </w:rPr>
        <w:t>خدشه‌ا</w:t>
      </w:r>
      <w:r w:rsidRPr="003C213A">
        <w:rPr>
          <w:rFonts w:hint="cs"/>
          <w:rtl/>
        </w:rPr>
        <w:t xml:space="preserve">ی بر شخص وارد </w:t>
      </w:r>
      <w:r w:rsidRPr="003C213A">
        <w:rPr>
          <w:rtl/>
        </w:rPr>
        <w:t>نم</w:t>
      </w:r>
      <w:r w:rsidRPr="003C213A">
        <w:rPr>
          <w:rFonts w:hint="cs"/>
          <w:rtl/>
        </w:rPr>
        <w:t>ی‌</w:t>
      </w:r>
      <w:r w:rsidRPr="003C213A">
        <w:rPr>
          <w:rFonts w:hint="eastAsia"/>
          <w:rtl/>
        </w:rPr>
        <w:t>شود</w:t>
      </w:r>
      <w:r w:rsidRPr="003C213A">
        <w:rPr>
          <w:rFonts w:hint="cs"/>
          <w:rtl/>
        </w:rPr>
        <w:t>.</w:t>
      </w:r>
    </w:p>
    <w:p w:rsidR="00E66210" w:rsidRPr="003C213A" w:rsidRDefault="00E66210" w:rsidP="00634270">
      <w:pPr>
        <w:jc w:val="both"/>
        <w:rPr>
          <w:rtl/>
        </w:rPr>
      </w:pPr>
      <w:r w:rsidRPr="003C213A">
        <w:rPr>
          <w:rFonts w:hint="cs"/>
          <w:rtl/>
        </w:rPr>
        <w:t>در مورد «محمد بن اسماعیل» نیز باید توجه کرد که:</w:t>
      </w:r>
    </w:p>
    <w:p w:rsidR="00E66210" w:rsidRPr="003C213A" w:rsidRDefault="00E66210" w:rsidP="00512E40">
      <w:pPr>
        <w:ind w:left="720"/>
        <w:jc w:val="both"/>
        <w:rPr>
          <w:rtl/>
        </w:rPr>
      </w:pPr>
      <w:r w:rsidRPr="003C213A">
        <w:rPr>
          <w:rFonts w:hint="cs"/>
          <w:rtl/>
        </w:rPr>
        <w:t xml:space="preserve">از سویی مکتب خراسان در رجال </w:t>
      </w:r>
      <w:r w:rsidRPr="003C213A">
        <w:rPr>
          <w:rtl/>
        </w:rPr>
        <w:t>سخت‌گ</w:t>
      </w:r>
      <w:r w:rsidRPr="003C213A">
        <w:rPr>
          <w:rFonts w:hint="cs"/>
          <w:rtl/>
        </w:rPr>
        <w:t>ی</w:t>
      </w:r>
      <w:r w:rsidRPr="003C213A">
        <w:rPr>
          <w:rFonts w:hint="eastAsia"/>
          <w:rtl/>
        </w:rPr>
        <w:t>ر</w:t>
      </w:r>
      <w:r w:rsidRPr="003C213A">
        <w:rPr>
          <w:rFonts w:hint="cs"/>
          <w:rtl/>
        </w:rPr>
        <w:t xml:space="preserve"> </w:t>
      </w:r>
      <w:r w:rsidRPr="003C213A">
        <w:rPr>
          <w:rtl/>
        </w:rPr>
        <w:t>بوده‌اند</w:t>
      </w:r>
      <w:r w:rsidRPr="003C213A">
        <w:rPr>
          <w:rFonts w:hint="cs"/>
          <w:rtl/>
        </w:rPr>
        <w:t>؛</w:t>
      </w:r>
    </w:p>
    <w:p w:rsidR="00E66210" w:rsidRPr="003C213A" w:rsidRDefault="00E66210" w:rsidP="00512E40">
      <w:pPr>
        <w:ind w:left="720"/>
        <w:jc w:val="both"/>
        <w:rPr>
          <w:rtl/>
        </w:rPr>
      </w:pPr>
      <w:r w:rsidRPr="003C213A">
        <w:rPr>
          <w:rFonts w:hint="cs"/>
          <w:rtl/>
        </w:rPr>
        <w:t>و از سوی دیگر مبانی آنها در حسن و قبح اوسع از دیگران بوده است؛</w:t>
      </w:r>
    </w:p>
    <w:p w:rsidR="00E66210" w:rsidRPr="003C213A" w:rsidRDefault="00E66210" w:rsidP="00634270">
      <w:pPr>
        <w:jc w:val="both"/>
        <w:rPr>
          <w:rtl/>
        </w:rPr>
      </w:pPr>
      <w:r w:rsidRPr="003C213A">
        <w:rPr>
          <w:rFonts w:hint="cs"/>
          <w:rtl/>
        </w:rPr>
        <w:t xml:space="preserve">درنتیجه به صورت طبیعی، در مجموع </w:t>
      </w:r>
      <w:r w:rsidRPr="003C213A">
        <w:rPr>
          <w:rtl/>
        </w:rPr>
        <w:t>استفاده‌</w:t>
      </w:r>
      <w:r w:rsidRPr="003C213A">
        <w:rPr>
          <w:rFonts w:hint="cs"/>
          <w:rtl/>
        </w:rPr>
        <w:t xml:space="preserve">ی آنها از مسائل عقلی بیش از دیگر مکاتب بوده است. مکتب قم نیز در رجال </w:t>
      </w:r>
      <w:r w:rsidRPr="003C213A">
        <w:rPr>
          <w:rtl/>
        </w:rPr>
        <w:t>سخت‌گ</w:t>
      </w:r>
      <w:r w:rsidRPr="003C213A">
        <w:rPr>
          <w:rFonts w:hint="cs"/>
          <w:rtl/>
        </w:rPr>
        <w:t>ی</w:t>
      </w:r>
      <w:r w:rsidRPr="003C213A">
        <w:rPr>
          <w:rFonts w:hint="eastAsia"/>
          <w:rtl/>
        </w:rPr>
        <w:t>ر</w:t>
      </w:r>
      <w:r w:rsidRPr="003C213A">
        <w:rPr>
          <w:rFonts w:hint="cs"/>
          <w:rtl/>
        </w:rPr>
        <w:t xml:space="preserve"> بوده است اما مبنای آنها در حسن و قبح عقلی اضیق بوده است و به همین جهت بااینکه اعتماد به سنت در این مکتب کم </w:t>
      </w:r>
      <w:r w:rsidRPr="003C213A">
        <w:rPr>
          <w:rtl/>
        </w:rPr>
        <w:t>م</w:t>
      </w:r>
      <w:r w:rsidRPr="003C213A">
        <w:rPr>
          <w:rFonts w:hint="cs"/>
          <w:rtl/>
        </w:rPr>
        <w:t>ی‌</w:t>
      </w:r>
      <w:r w:rsidRPr="003C213A">
        <w:rPr>
          <w:rFonts w:hint="eastAsia"/>
          <w:rtl/>
        </w:rPr>
        <w:t>شده</w:t>
      </w:r>
      <w:r w:rsidRPr="003C213A">
        <w:rPr>
          <w:rFonts w:hint="cs"/>
          <w:rtl/>
        </w:rPr>
        <w:t xml:space="preserve"> است، اما استفاده از عقل نیز چندان گسترش پیدا </w:t>
      </w:r>
      <w:r w:rsidRPr="003C213A">
        <w:rPr>
          <w:rtl/>
        </w:rPr>
        <w:t>نم</w:t>
      </w:r>
      <w:r w:rsidRPr="003C213A">
        <w:rPr>
          <w:rFonts w:hint="cs"/>
          <w:rtl/>
        </w:rPr>
        <w:t>ی‌</w:t>
      </w:r>
      <w:r w:rsidRPr="003C213A">
        <w:rPr>
          <w:rFonts w:hint="eastAsia"/>
          <w:rtl/>
        </w:rPr>
        <w:t>کرده</w:t>
      </w:r>
      <w:r w:rsidRPr="003C213A">
        <w:rPr>
          <w:rFonts w:hint="cs"/>
          <w:rtl/>
        </w:rPr>
        <w:t xml:space="preserve"> است و احتیاط بیشتر </w:t>
      </w:r>
      <w:r w:rsidRPr="003C213A">
        <w:rPr>
          <w:rtl/>
        </w:rPr>
        <w:t>م</w:t>
      </w:r>
      <w:r w:rsidRPr="003C213A">
        <w:rPr>
          <w:rFonts w:hint="cs"/>
          <w:rtl/>
        </w:rPr>
        <w:t>ی‌</w:t>
      </w:r>
      <w:r w:rsidRPr="003C213A">
        <w:rPr>
          <w:rFonts w:hint="eastAsia"/>
          <w:rtl/>
        </w:rPr>
        <w:t>شد</w:t>
      </w:r>
      <w:r w:rsidRPr="003C213A">
        <w:rPr>
          <w:rFonts w:hint="cs"/>
          <w:rtl/>
        </w:rPr>
        <w:t>.</w:t>
      </w:r>
    </w:p>
    <w:p w:rsidR="00E66210" w:rsidRPr="003C213A" w:rsidRDefault="00E66210" w:rsidP="00634270">
      <w:pPr>
        <w:jc w:val="both"/>
        <w:rPr>
          <w:rtl/>
        </w:rPr>
      </w:pPr>
      <w:r w:rsidRPr="003C213A">
        <w:rPr>
          <w:rFonts w:hint="cs"/>
          <w:rtl/>
        </w:rPr>
        <w:t xml:space="preserve">در جایی که به شخص نسبت غلو، اعتزال، صوفی و مانند آن داده </w:t>
      </w:r>
      <w:r w:rsidRPr="003C213A">
        <w:rPr>
          <w:rtl/>
        </w:rPr>
        <w:t>م</w:t>
      </w:r>
      <w:r w:rsidRPr="003C213A">
        <w:rPr>
          <w:rFonts w:hint="cs"/>
          <w:rtl/>
        </w:rPr>
        <w:t>ی‌</w:t>
      </w:r>
      <w:r w:rsidRPr="003C213A">
        <w:rPr>
          <w:rFonts w:hint="eastAsia"/>
          <w:rtl/>
        </w:rPr>
        <w:t>شود</w:t>
      </w:r>
      <w:r w:rsidRPr="003C213A">
        <w:rPr>
          <w:rFonts w:hint="cs"/>
          <w:rtl/>
        </w:rPr>
        <w:t xml:space="preserve">، باید به مواردی که شیعه و معتزلی، شیعه و صوفی و... در آنها اختلاف دارند توجه شود. هر نظری که شخص در این موارد داشته باشد، در مورد وی تعیین‌کننده خواهد بود و مسائلی که بین خود شیعه نیز اختلافی است و شخص در آنها رأیی مانند معتزله دارد، یا مدح بعضی از معتزله از شخص، برای معتزله دانستن وی کاربرد ندارند. چنین مواردی گرچه نوعی گرایش به معتزله را نشان </w:t>
      </w:r>
      <w:r w:rsidRPr="003C213A">
        <w:rPr>
          <w:rtl/>
        </w:rPr>
        <w:t>م</w:t>
      </w:r>
      <w:r w:rsidRPr="003C213A">
        <w:rPr>
          <w:rFonts w:hint="cs"/>
          <w:rtl/>
        </w:rPr>
        <w:t>ی‌</w:t>
      </w:r>
      <w:r w:rsidRPr="003C213A">
        <w:rPr>
          <w:rFonts w:hint="eastAsia"/>
          <w:rtl/>
        </w:rPr>
        <w:t>دهد</w:t>
      </w:r>
      <w:r w:rsidRPr="003C213A">
        <w:rPr>
          <w:rFonts w:hint="cs"/>
          <w:rtl/>
        </w:rPr>
        <w:t xml:space="preserve">؛ اما در توثیق و تضعیف نقش ایفا </w:t>
      </w:r>
      <w:r w:rsidRPr="003C213A">
        <w:rPr>
          <w:rtl/>
        </w:rPr>
        <w:t>نم</w:t>
      </w:r>
      <w:r w:rsidRPr="003C213A">
        <w:rPr>
          <w:rFonts w:hint="cs"/>
          <w:rtl/>
        </w:rPr>
        <w:t>ی‌</w:t>
      </w:r>
      <w:r w:rsidRPr="003C213A">
        <w:rPr>
          <w:rFonts w:hint="eastAsia"/>
          <w:rtl/>
        </w:rPr>
        <w:t>کند</w:t>
      </w:r>
      <w:r w:rsidRPr="003C213A">
        <w:rPr>
          <w:rFonts w:hint="cs"/>
          <w:rtl/>
        </w:rPr>
        <w:t>.</w:t>
      </w:r>
    </w:p>
    <w:p w:rsidR="00E66210" w:rsidRPr="003C213A" w:rsidRDefault="00E66210" w:rsidP="00634270">
      <w:pPr>
        <w:jc w:val="both"/>
        <w:rPr>
          <w:rtl/>
        </w:rPr>
      </w:pPr>
      <w:r w:rsidRPr="003C213A">
        <w:rPr>
          <w:rFonts w:hint="cs"/>
          <w:rtl/>
        </w:rPr>
        <w:t>در مورد «محمد بن اسماعیل» نیز مطلبی نقل نشده است که وی در موارد افتراق تفکر اعتزالی و شیعی، برخوردی اعتزالی داشته باشد.</w:t>
      </w:r>
    </w:p>
    <w:p w:rsidR="00E31727" w:rsidRDefault="00E66210" w:rsidP="00E31727">
      <w:pPr>
        <w:pStyle w:val="3"/>
        <w:rPr>
          <w:rtl/>
        </w:rPr>
      </w:pPr>
      <w:bookmarkStart w:id="135" w:name="_Toc40762441"/>
      <w:r w:rsidRPr="003C213A">
        <w:rPr>
          <w:rFonts w:hint="cs"/>
          <w:rtl/>
        </w:rPr>
        <w:t>«الفضل بن شاذان»</w:t>
      </w:r>
      <w:bookmarkEnd w:id="135"/>
    </w:p>
    <w:p w:rsidR="0094790F" w:rsidRPr="003C213A" w:rsidRDefault="00E66210" w:rsidP="00E31727">
      <w:pPr>
        <w:jc w:val="both"/>
        <w:rPr>
          <w:rtl/>
        </w:rPr>
      </w:pPr>
      <w:r w:rsidRPr="003C213A">
        <w:rPr>
          <w:rFonts w:hint="cs"/>
          <w:rtl/>
        </w:rPr>
        <w:t xml:space="preserve">«فضل بن شاذان» ثقه است و همه ثقه بودن وی را </w:t>
      </w:r>
      <w:r w:rsidRPr="003C213A">
        <w:rPr>
          <w:rtl/>
        </w:rPr>
        <w:t>م</w:t>
      </w:r>
      <w:r w:rsidRPr="003C213A">
        <w:rPr>
          <w:rFonts w:hint="cs"/>
          <w:rtl/>
        </w:rPr>
        <w:t>ی‌</w:t>
      </w:r>
      <w:r w:rsidRPr="003C213A">
        <w:rPr>
          <w:rFonts w:hint="eastAsia"/>
          <w:rtl/>
        </w:rPr>
        <w:t>پذ</w:t>
      </w:r>
      <w:r w:rsidRPr="003C213A">
        <w:rPr>
          <w:rFonts w:hint="cs"/>
          <w:rtl/>
        </w:rPr>
        <w:t>ی</w:t>
      </w:r>
      <w:r w:rsidRPr="003C213A">
        <w:rPr>
          <w:rFonts w:hint="eastAsia"/>
          <w:rtl/>
        </w:rPr>
        <w:t>رند</w:t>
      </w:r>
      <w:r w:rsidRPr="003C213A">
        <w:rPr>
          <w:rFonts w:hint="cs"/>
          <w:rtl/>
        </w:rPr>
        <w:t xml:space="preserve">؛ اما به جهت اختلافات کلامی و ورود وی به این مسائل، </w:t>
      </w:r>
      <w:r w:rsidRPr="003C213A">
        <w:rPr>
          <w:rtl/>
        </w:rPr>
        <w:t>عده‌ا</w:t>
      </w:r>
      <w:r w:rsidRPr="003C213A">
        <w:rPr>
          <w:rFonts w:hint="cs"/>
          <w:rtl/>
        </w:rPr>
        <w:t xml:space="preserve">ی در فقاهت او تشکیک </w:t>
      </w:r>
      <w:r w:rsidRPr="003C213A">
        <w:rPr>
          <w:rtl/>
        </w:rPr>
        <w:t>کرده‌اند</w:t>
      </w:r>
      <w:r w:rsidRPr="003C213A">
        <w:rPr>
          <w:rFonts w:hint="cs"/>
          <w:rtl/>
        </w:rPr>
        <w:t xml:space="preserve"> و به همین جهت اسم او در اصحاب اجماع نیامده است؛ زیرا اصحاب اجماع کسانی بودند که هم روایت آنها اخذ </w:t>
      </w:r>
      <w:r w:rsidRPr="003C213A">
        <w:rPr>
          <w:rtl/>
        </w:rPr>
        <w:t>م</w:t>
      </w:r>
      <w:r w:rsidRPr="003C213A">
        <w:rPr>
          <w:rFonts w:hint="cs"/>
          <w:rtl/>
        </w:rPr>
        <w:t>ی‌</w:t>
      </w:r>
      <w:r w:rsidRPr="003C213A">
        <w:rPr>
          <w:rFonts w:hint="eastAsia"/>
          <w:rtl/>
        </w:rPr>
        <w:t>شده</w:t>
      </w:r>
      <w:r w:rsidRPr="003C213A">
        <w:rPr>
          <w:rFonts w:hint="cs"/>
          <w:rtl/>
        </w:rPr>
        <w:t xml:space="preserve"> و هم فقاهتشان اجماعی بوده است: «و أقروا لهم بالفقه».</w:t>
      </w:r>
    </w:p>
    <w:p w:rsidR="00A16EAE" w:rsidRPr="00A16EAE" w:rsidRDefault="00A16EAE" w:rsidP="00A16EAE">
      <w:pPr>
        <w:jc w:val="both"/>
        <w:rPr>
          <w:rFonts w:asciiTheme="minorHAnsi" w:hAnsiTheme="minorHAnsi"/>
          <w:color w:val="auto"/>
          <w:sz w:val="28"/>
          <w:rtl/>
        </w:rPr>
      </w:pPr>
      <w:r w:rsidRPr="00A16EAE">
        <w:rPr>
          <w:rFonts w:asciiTheme="minorHAnsi" w:hAnsiTheme="minorHAnsi" w:hint="cs"/>
          <w:color w:val="auto"/>
          <w:sz w:val="28"/>
          <w:rtl/>
        </w:rPr>
        <w:t>«فضل بن شاذان» نیز از دو نفر یعنی از «ابن أبی عمیر» و از «صفوان» نقل روایت زیادی دارد و هردوی این راویان نیز از «معاویه بن عمار» و «منصور بن حازم» نقل روایت دارند.</w:t>
      </w:r>
    </w:p>
    <w:p w:rsidR="00A16EAE" w:rsidRPr="00A16EAE" w:rsidRDefault="00A16EAE" w:rsidP="00A16EAE">
      <w:pPr>
        <w:jc w:val="both"/>
        <w:rPr>
          <w:rFonts w:asciiTheme="minorHAnsi" w:hAnsiTheme="minorHAnsi"/>
          <w:color w:val="auto"/>
          <w:sz w:val="28"/>
          <w:rtl/>
        </w:rPr>
      </w:pPr>
      <w:r w:rsidRPr="00A16EAE">
        <w:rPr>
          <w:rFonts w:asciiTheme="minorHAnsi" w:hAnsiTheme="minorHAnsi" w:hint="cs"/>
          <w:color w:val="auto"/>
          <w:sz w:val="28"/>
          <w:rtl/>
        </w:rPr>
        <w:t xml:space="preserve">درنتیجه با توضیحاتی که داده شد مشخص </w:t>
      </w:r>
      <w:r w:rsidR="00CB70A1">
        <w:rPr>
          <w:rFonts w:asciiTheme="minorHAnsi" w:hAnsiTheme="minorHAnsi"/>
          <w:color w:val="auto"/>
          <w:sz w:val="28"/>
          <w:rtl/>
        </w:rPr>
        <w:t>م</w:t>
      </w:r>
      <w:r w:rsidR="00CB70A1">
        <w:rPr>
          <w:rFonts w:asciiTheme="minorHAnsi" w:hAnsiTheme="minorHAnsi" w:hint="cs"/>
          <w:color w:val="auto"/>
          <w:sz w:val="28"/>
          <w:rtl/>
        </w:rPr>
        <w:t>ی‌</w:t>
      </w:r>
      <w:r w:rsidR="00CB70A1">
        <w:rPr>
          <w:rFonts w:asciiTheme="minorHAnsi" w:hAnsiTheme="minorHAnsi" w:hint="eastAsia"/>
          <w:color w:val="auto"/>
          <w:sz w:val="28"/>
          <w:rtl/>
        </w:rPr>
        <w:t>شود</w:t>
      </w:r>
      <w:r w:rsidRPr="00A16EAE">
        <w:rPr>
          <w:rFonts w:asciiTheme="minorHAnsi" w:hAnsiTheme="minorHAnsi" w:hint="cs"/>
          <w:color w:val="auto"/>
          <w:sz w:val="28"/>
          <w:rtl/>
        </w:rPr>
        <w:t xml:space="preserve"> که نه یک سند، بلکه چهار سند، سند صحیحه </w:t>
      </w:r>
      <w:r w:rsidRPr="00A16EAE">
        <w:rPr>
          <w:rFonts w:asciiTheme="minorHAnsi" w:hAnsiTheme="minorHAnsi"/>
          <w:color w:val="auto"/>
          <w:sz w:val="28"/>
          <w:rtl/>
        </w:rPr>
        <w:t>م</w:t>
      </w:r>
      <w:r w:rsidRPr="00A16EAE">
        <w:rPr>
          <w:rFonts w:asciiTheme="minorHAnsi" w:hAnsiTheme="minorHAnsi" w:hint="cs"/>
          <w:color w:val="auto"/>
          <w:sz w:val="28"/>
          <w:rtl/>
        </w:rPr>
        <w:t>ی‌</w:t>
      </w:r>
      <w:r w:rsidRPr="00A16EAE">
        <w:rPr>
          <w:rFonts w:asciiTheme="minorHAnsi" w:hAnsiTheme="minorHAnsi" w:hint="eastAsia"/>
          <w:color w:val="auto"/>
          <w:sz w:val="28"/>
          <w:rtl/>
        </w:rPr>
        <w:t>شود</w:t>
      </w:r>
      <w:r w:rsidRPr="00A16EAE">
        <w:rPr>
          <w:rFonts w:asciiTheme="minorHAnsi" w:hAnsiTheme="minorHAnsi" w:hint="cs"/>
          <w:color w:val="auto"/>
          <w:sz w:val="28"/>
          <w:rtl/>
        </w:rPr>
        <w:t>.</w:t>
      </w:r>
    </w:p>
    <w:p w:rsidR="00A16EAE" w:rsidRDefault="00A16EAE" w:rsidP="00E31727">
      <w:pPr>
        <w:pStyle w:val="2"/>
        <w:rPr>
          <w:rtl/>
        </w:rPr>
      </w:pPr>
      <w:bookmarkStart w:id="136" w:name="_Toc40762442"/>
      <w:r w:rsidRPr="00A16EAE">
        <w:rPr>
          <w:rFonts w:hint="cs"/>
          <w:rtl/>
        </w:rPr>
        <w:t>12. «</w:t>
      </w:r>
      <w:r w:rsidRPr="00A16EAE">
        <w:rPr>
          <w:rtl/>
        </w:rPr>
        <w:t>عِدَّةٍ مِنْ أَصْحَابِنَا عَنْ سَهْلِ بْنِ زِیادٍ عَنْ جَعْفَرِ بْنِ مُحَمَّدٍ الْأَشْعَرِی عَنْ عَبْدِ اللَّهِ بْنِ مَیمُونٍ الْقَدَّاح</w:t>
      </w:r>
      <w:r w:rsidRPr="00A16EAE">
        <w:rPr>
          <w:rFonts w:hint="cs"/>
          <w:rtl/>
        </w:rPr>
        <w:t>».</w:t>
      </w:r>
      <w:bookmarkEnd w:id="136"/>
    </w:p>
    <w:p w:rsidR="00D7705B" w:rsidRPr="00D7705B" w:rsidRDefault="00D7705B" w:rsidP="00D7705B">
      <w:pPr>
        <w:pStyle w:val="3"/>
        <w:rPr>
          <w:rtl/>
          <w:lang w:bidi="ar-SA"/>
        </w:rPr>
      </w:pPr>
      <w:bookmarkStart w:id="137" w:name="_Toc40762443"/>
      <w:r>
        <w:rPr>
          <w:rFonts w:hint="cs"/>
          <w:rtl/>
          <w:lang w:bidi="ar-SA"/>
        </w:rPr>
        <w:t>سهل بن زیاد</w:t>
      </w:r>
      <w:bookmarkEnd w:id="137"/>
    </w:p>
    <w:p w:rsidR="00E31727" w:rsidRDefault="00826F42" w:rsidP="00D7705B">
      <w:pPr>
        <w:pStyle w:val="Heading4"/>
        <w:rPr>
          <w:rtl/>
        </w:rPr>
      </w:pPr>
      <w:bookmarkStart w:id="138" w:name="_Toc40762444"/>
      <w:r>
        <w:rPr>
          <w:rFonts w:hint="cs"/>
          <w:rtl/>
        </w:rPr>
        <w:t xml:space="preserve">بررسی </w:t>
      </w:r>
      <w:r w:rsidR="00D31FDF">
        <w:rPr>
          <w:rFonts w:hint="cs"/>
          <w:rtl/>
        </w:rPr>
        <w:t>عبارات در مورد</w:t>
      </w:r>
      <w:r>
        <w:rPr>
          <w:rFonts w:hint="cs"/>
          <w:rtl/>
        </w:rPr>
        <w:t xml:space="preserve"> </w:t>
      </w:r>
      <w:r w:rsidR="00A16EAE" w:rsidRPr="003C213A">
        <w:rPr>
          <w:rFonts w:hint="cs"/>
          <w:rtl/>
        </w:rPr>
        <w:t>«سهل بن زیاد»</w:t>
      </w:r>
      <w:bookmarkEnd w:id="138"/>
    </w:p>
    <w:p w:rsidR="00A16EAE" w:rsidRPr="003C213A" w:rsidRDefault="00A16EAE" w:rsidP="00E31727">
      <w:pPr>
        <w:jc w:val="both"/>
        <w:rPr>
          <w:rtl/>
        </w:rPr>
      </w:pPr>
      <w:r w:rsidRPr="003C213A">
        <w:rPr>
          <w:rFonts w:hint="cs"/>
          <w:rtl/>
        </w:rPr>
        <w:t xml:space="preserve">«سهل بن زیاد الآدمی الرازی». شاگرد معروف «عبدالعظیم حسنی». وی جزء روات اختلافی است و اختلاف در مورد وی بسیار شدید است. مکتب ری به او اعتماد داشته است اما </w:t>
      </w:r>
      <w:r w:rsidRPr="003C213A">
        <w:rPr>
          <w:rtl/>
        </w:rPr>
        <w:t>خراسان</w:t>
      </w:r>
      <w:r w:rsidRPr="003C213A">
        <w:rPr>
          <w:rFonts w:hint="cs"/>
          <w:rtl/>
        </w:rPr>
        <w:t>ی‌</w:t>
      </w:r>
      <w:r w:rsidRPr="003C213A">
        <w:rPr>
          <w:rFonts w:hint="eastAsia"/>
          <w:rtl/>
        </w:rPr>
        <w:t>ها</w:t>
      </w:r>
      <w:r w:rsidRPr="003C213A">
        <w:rPr>
          <w:rFonts w:hint="cs"/>
          <w:rtl/>
        </w:rPr>
        <w:t xml:space="preserve"> و </w:t>
      </w:r>
      <w:r w:rsidRPr="003C213A">
        <w:rPr>
          <w:rtl/>
        </w:rPr>
        <w:t>قم</w:t>
      </w:r>
      <w:r w:rsidRPr="003C213A">
        <w:rPr>
          <w:rFonts w:hint="cs"/>
          <w:rtl/>
        </w:rPr>
        <w:t>ی‌</w:t>
      </w:r>
      <w:r w:rsidRPr="003C213A">
        <w:rPr>
          <w:rFonts w:hint="eastAsia"/>
          <w:rtl/>
        </w:rPr>
        <w:t>ها</w:t>
      </w:r>
      <w:r w:rsidRPr="003C213A">
        <w:rPr>
          <w:rFonts w:hint="cs"/>
          <w:rtl/>
        </w:rPr>
        <w:t xml:space="preserve"> به وی اعتماد </w:t>
      </w:r>
      <w:r w:rsidRPr="003C213A">
        <w:rPr>
          <w:rtl/>
        </w:rPr>
        <w:t>نداشته‌اند</w:t>
      </w:r>
      <w:r w:rsidRPr="003C213A">
        <w:rPr>
          <w:rFonts w:hint="cs"/>
          <w:rtl/>
        </w:rPr>
        <w:t xml:space="preserve">. در میان </w:t>
      </w:r>
      <w:r w:rsidRPr="003C213A">
        <w:rPr>
          <w:rtl/>
        </w:rPr>
        <w:t>بغداد</w:t>
      </w:r>
      <w:r w:rsidRPr="003C213A">
        <w:rPr>
          <w:rFonts w:hint="cs"/>
          <w:rtl/>
        </w:rPr>
        <w:t>ی‌</w:t>
      </w:r>
      <w:r w:rsidRPr="003C213A">
        <w:rPr>
          <w:rFonts w:hint="eastAsia"/>
          <w:rtl/>
        </w:rPr>
        <w:t>ها</w:t>
      </w:r>
      <w:r w:rsidRPr="003C213A">
        <w:rPr>
          <w:rFonts w:hint="cs"/>
          <w:rtl/>
        </w:rPr>
        <w:t xml:space="preserve"> نیز در مورد وی اختلاف بوده است. عبارات متفاوتی در مورد وی وارد شده که به آنها </w:t>
      </w:r>
      <w:r w:rsidRPr="003C213A">
        <w:rPr>
          <w:rtl/>
        </w:rPr>
        <w:t>م</w:t>
      </w:r>
      <w:r w:rsidRPr="003C213A">
        <w:rPr>
          <w:rFonts w:hint="cs"/>
          <w:rtl/>
        </w:rPr>
        <w:t>ی‌</w:t>
      </w:r>
      <w:r w:rsidRPr="003C213A">
        <w:rPr>
          <w:rFonts w:hint="eastAsia"/>
          <w:rtl/>
        </w:rPr>
        <w:t>پرداز</w:t>
      </w:r>
      <w:r w:rsidRPr="003C213A">
        <w:rPr>
          <w:rFonts w:hint="cs"/>
          <w:rtl/>
        </w:rPr>
        <w:t>ی</w:t>
      </w:r>
      <w:r w:rsidRPr="003C213A">
        <w:rPr>
          <w:rFonts w:hint="eastAsia"/>
          <w:rtl/>
        </w:rPr>
        <w:t>م</w:t>
      </w:r>
      <w:r w:rsidRPr="003C213A">
        <w:rPr>
          <w:rFonts w:hint="cs"/>
          <w:rtl/>
        </w:rPr>
        <w:t>.</w:t>
      </w:r>
    </w:p>
    <w:p w:rsidR="00826F42" w:rsidRDefault="00A16EAE" w:rsidP="00B43116">
      <w:pPr>
        <w:pStyle w:val="Heading5"/>
        <w:rPr>
          <w:rtl/>
        </w:rPr>
      </w:pPr>
      <w:bookmarkStart w:id="139" w:name="_Toc40762445"/>
      <w:r w:rsidRPr="003C213A">
        <w:rPr>
          <w:rFonts w:hint="cs"/>
          <w:rtl/>
        </w:rPr>
        <w:t>الف) عبارت «نجاشی»</w:t>
      </w:r>
      <w:bookmarkEnd w:id="139"/>
    </w:p>
    <w:p w:rsidR="00A16EAE" w:rsidRPr="003C213A" w:rsidRDefault="00A16EAE" w:rsidP="00BF7114">
      <w:pPr>
        <w:jc w:val="both"/>
        <w:rPr>
          <w:rtl/>
        </w:rPr>
      </w:pPr>
      <w:r w:rsidRPr="003C213A">
        <w:rPr>
          <w:rFonts w:hint="cs"/>
          <w:rtl/>
        </w:rPr>
        <w:t xml:space="preserve">«نجاشی» در مورد وی </w:t>
      </w:r>
      <w:r w:rsidRPr="003C213A">
        <w:rPr>
          <w:rtl/>
        </w:rPr>
        <w:t>م</w:t>
      </w:r>
      <w:r w:rsidRPr="003C213A">
        <w:rPr>
          <w:rFonts w:hint="cs"/>
          <w:rtl/>
        </w:rPr>
        <w:t>ی‌</w:t>
      </w:r>
      <w:r w:rsidRPr="003C213A">
        <w:rPr>
          <w:rFonts w:hint="eastAsia"/>
          <w:rtl/>
        </w:rPr>
        <w:t>گو</w:t>
      </w:r>
      <w:r w:rsidRPr="003C213A">
        <w:rPr>
          <w:rFonts w:hint="cs"/>
          <w:rtl/>
        </w:rPr>
        <w:t>ی</w:t>
      </w:r>
      <w:r w:rsidRPr="003C213A">
        <w:rPr>
          <w:rFonts w:hint="eastAsia"/>
          <w:rtl/>
        </w:rPr>
        <w:t>د</w:t>
      </w:r>
      <w:r w:rsidRPr="003C213A">
        <w:rPr>
          <w:rFonts w:hint="cs"/>
          <w:rtl/>
        </w:rPr>
        <w:t>: «</w:t>
      </w:r>
      <w:r w:rsidRPr="003C213A">
        <w:rPr>
          <w:rtl/>
        </w:rPr>
        <w:t>کان ضعیفا فی الحدیث، غیر معتمد فیه. و کان أحمد بن محمد بن عیسی یشهد علیه بالغلو و الکذب و أخرجه من قم إلی الر</w:t>
      </w:r>
      <w:r w:rsidRPr="003C213A">
        <w:rPr>
          <w:rFonts w:hint="cs"/>
          <w:rtl/>
        </w:rPr>
        <w:t>ی</w:t>
      </w:r>
      <w:r w:rsidRPr="003C213A">
        <w:rPr>
          <w:rtl/>
        </w:rPr>
        <w:t xml:space="preserve"> و کان یسکنها، و قد کاتب أبا محمد العسکری علیه‌السلام علی ید محمد بن عبدالحمید العطار</w:t>
      </w:r>
      <w:r w:rsidRPr="003C213A">
        <w:rPr>
          <w:rFonts w:hint="cs"/>
          <w:rtl/>
        </w:rPr>
        <w:t>»</w:t>
      </w:r>
      <w:r w:rsidR="00BF7114">
        <w:rPr>
          <w:rFonts w:hint="cs"/>
          <w:rtl/>
        </w:rPr>
        <w:t>.</w:t>
      </w:r>
      <w:r w:rsidR="00BF7114">
        <w:rPr>
          <w:rStyle w:val="FootnoteReference"/>
          <w:rtl/>
        </w:rPr>
        <w:footnoteReference w:id="99"/>
      </w:r>
    </w:p>
    <w:p w:rsidR="00A16EAE" w:rsidRPr="00A16EAE" w:rsidRDefault="00A16EAE" w:rsidP="00B43116">
      <w:pPr>
        <w:pStyle w:val="Heading5"/>
        <w:rPr>
          <w:rtl/>
        </w:rPr>
      </w:pPr>
      <w:bookmarkStart w:id="140" w:name="_Toc40762446"/>
      <w:r w:rsidRPr="00A16EAE">
        <w:rPr>
          <w:rFonts w:hint="cs"/>
          <w:rtl/>
        </w:rPr>
        <w:t>بررسی عبارت</w:t>
      </w:r>
      <w:bookmarkEnd w:id="140"/>
    </w:p>
    <w:p w:rsidR="00A16EAE" w:rsidRPr="003C213A" w:rsidRDefault="00A16EAE" w:rsidP="00634270">
      <w:pPr>
        <w:jc w:val="both"/>
        <w:rPr>
          <w:rtl/>
        </w:rPr>
      </w:pPr>
      <w:r w:rsidRPr="000806CB">
        <w:rPr>
          <w:rFonts w:cs="B Titr" w:hint="cs"/>
          <w:sz w:val="24"/>
          <w:szCs w:val="24"/>
          <w:rtl/>
        </w:rPr>
        <w:t>«کان ضعیفا فی الحدیث»:</w:t>
      </w:r>
      <w:r w:rsidRPr="003C213A">
        <w:rPr>
          <w:rFonts w:hint="cs"/>
          <w:rtl/>
        </w:rPr>
        <w:t xml:space="preserve"> این عبارت مربوط به دانش حدیث شخص بوده و خود وی را ضعیف </w:t>
      </w:r>
      <w:r w:rsidRPr="003C213A">
        <w:rPr>
          <w:rtl/>
        </w:rPr>
        <w:t>نم</w:t>
      </w:r>
      <w:r w:rsidRPr="003C213A">
        <w:rPr>
          <w:rFonts w:hint="cs"/>
          <w:rtl/>
        </w:rPr>
        <w:t>ی‌</w:t>
      </w:r>
      <w:r w:rsidRPr="003C213A">
        <w:rPr>
          <w:rFonts w:hint="eastAsia"/>
          <w:rtl/>
        </w:rPr>
        <w:t>داند</w:t>
      </w:r>
      <w:r w:rsidRPr="003C213A">
        <w:rPr>
          <w:rFonts w:hint="cs"/>
          <w:rtl/>
        </w:rPr>
        <w:t>.</w:t>
      </w:r>
    </w:p>
    <w:p w:rsidR="00A16EAE" w:rsidRPr="003C213A" w:rsidRDefault="00A16EAE" w:rsidP="00634270">
      <w:pPr>
        <w:jc w:val="both"/>
        <w:rPr>
          <w:rtl/>
        </w:rPr>
      </w:pPr>
      <w:r w:rsidRPr="000806CB">
        <w:rPr>
          <w:rFonts w:cs="B Titr" w:hint="cs"/>
          <w:sz w:val="24"/>
          <w:szCs w:val="24"/>
          <w:rtl/>
        </w:rPr>
        <w:lastRenderedPageBreak/>
        <w:t>«غیر معتمد علیه فیه»:</w:t>
      </w:r>
      <w:r w:rsidRPr="003C213A">
        <w:rPr>
          <w:rFonts w:hint="cs"/>
          <w:rtl/>
        </w:rPr>
        <w:t xml:space="preserve"> این عبارت، </w:t>
      </w:r>
      <w:r w:rsidRPr="003C213A">
        <w:rPr>
          <w:rtl/>
        </w:rPr>
        <w:t>نت</w:t>
      </w:r>
      <w:r w:rsidRPr="003C213A">
        <w:rPr>
          <w:rFonts w:hint="cs"/>
          <w:rtl/>
        </w:rPr>
        <w:t>ی</w:t>
      </w:r>
      <w:r w:rsidRPr="003C213A">
        <w:rPr>
          <w:rFonts w:hint="eastAsia"/>
          <w:rtl/>
        </w:rPr>
        <w:t>جه‌</w:t>
      </w:r>
      <w:r w:rsidRPr="003C213A">
        <w:rPr>
          <w:rFonts w:hint="cs"/>
          <w:rtl/>
        </w:rPr>
        <w:t xml:space="preserve">ی </w:t>
      </w:r>
      <w:r w:rsidRPr="003C213A">
        <w:rPr>
          <w:rtl/>
        </w:rPr>
        <w:t>جمله‌</w:t>
      </w:r>
      <w:r w:rsidRPr="003C213A">
        <w:rPr>
          <w:rFonts w:hint="cs"/>
          <w:rtl/>
        </w:rPr>
        <w:t xml:space="preserve">ی قبل است. ازآنجایی‌که «نجاشی» دانش حدیث «سهل بن زیاد» را قبول نداشته است، به متفردات وی عمل </w:t>
      </w:r>
      <w:r w:rsidRPr="003C213A">
        <w:rPr>
          <w:rtl/>
        </w:rPr>
        <w:t>نم</w:t>
      </w:r>
      <w:r w:rsidRPr="003C213A">
        <w:rPr>
          <w:rFonts w:hint="cs"/>
          <w:rtl/>
        </w:rPr>
        <w:t>ی‌</w:t>
      </w:r>
      <w:r w:rsidRPr="003C213A">
        <w:rPr>
          <w:rFonts w:hint="eastAsia"/>
          <w:rtl/>
        </w:rPr>
        <w:t>کرده</w:t>
      </w:r>
      <w:r w:rsidRPr="003C213A">
        <w:rPr>
          <w:rFonts w:hint="cs"/>
          <w:rtl/>
        </w:rPr>
        <w:t xml:space="preserve"> است.</w:t>
      </w:r>
    </w:p>
    <w:p w:rsidR="00A16EAE" w:rsidRPr="003C213A" w:rsidRDefault="00A16EAE" w:rsidP="00634270">
      <w:pPr>
        <w:jc w:val="both"/>
        <w:rPr>
          <w:rtl/>
        </w:rPr>
      </w:pPr>
      <w:r w:rsidRPr="00A82D98">
        <w:rPr>
          <w:rFonts w:cs="B Titr" w:hint="cs"/>
          <w:sz w:val="24"/>
          <w:szCs w:val="24"/>
          <w:rtl/>
        </w:rPr>
        <w:t>«کان احمد بن محمد بن عیسی یشهد علیه بالغلو»:</w:t>
      </w:r>
      <w:r w:rsidRPr="003C213A">
        <w:rPr>
          <w:rFonts w:hint="cs"/>
          <w:rtl/>
        </w:rPr>
        <w:t xml:space="preserve"> در جای خود بحث خواهیم کرد که صرف نسبت دادن غلو به یک راوی را علامت ضعف راوی </w:t>
      </w:r>
      <w:r w:rsidRPr="003C213A">
        <w:rPr>
          <w:rtl/>
        </w:rPr>
        <w:t>نم</w:t>
      </w:r>
      <w:r w:rsidRPr="003C213A">
        <w:rPr>
          <w:rFonts w:hint="cs"/>
          <w:rtl/>
        </w:rPr>
        <w:t>ی‌</w:t>
      </w:r>
      <w:r w:rsidRPr="003C213A">
        <w:rPr>
          <w:rFonts w:hint="eastAsia"/>
          <w:rtl/>
        </w:rPr>
        <w:t>دان</w:t>
      </w:r>
      <w:r w:rsidRPr="003C213A">
        <w:rPr>
          <w:rFonts w:hint="cs"/>
          <w:rtl/>
        </w:rPr>
        <w:t>ی</w:t>
      </w:r>
      <w:r w:rsidRPr="003C213A">
        <w:rPr>
          <w:rFonts w:hint="eastAsia"/>
          <w:rtl/>
        </w:rPr>
        <w:t>م</w:t>
      </w:r>
      <w:r w:rsidRPr="003C213A">
        <w:rPr>
          <w:rFonts w:hint="cs"/>
          <w:rtl/>
        </w:rPr>
        <w:t xml:space="preserve">؛ زیرا غلو امری اجتهادی است. زمانی که کسی </w:t>
      </w:r>
      <w:r w:rsidRPr="003C213A">
        <w:rPr>
          <w:rtl/>
        </w:rPr>
        <w:t>راو</w:t>
      </w:r>
      <w:r w:rsidRPr="003C213A">
        <w:rPr>
          <w:rFonts w:hint="cs"/>
          <w:rtl/>
        </w:rPr>
        <w:t>ی‌</w:t>
      </w:r>
      <w:r w:rsidRPr="003C213A">
        <w:rPr>
          <w:rFonts w:hint="eastAsia"/>
          <w:rtl/>
        </w:rPr>
        <w:t>ا</w:t>
      </w:r>
      <w:r w:rsidRPr="003C213A">
        <w:rPr>
          <w:rFonts w:hint="cs"/>
          <w:rtl/>
        </w:rPr>
        <w:t xml:space="preserve">ی را مشاهده </w:t>
      </w:r>
      <w:r w:rsidRPr="003C213A">
        <w:rPr>
          <w:rtl/>
        </w:rPr>
        <w:t>م</w:t>
      </w:r>
      <w:r w:rsidRPr="003C213A">
        <w:rPr>
          <w:rFonts w:hint="cs"/>
          <w:rtl/>
        </w:rPr>
        <w:t>ی‌</w:t>
      </w:r>
      <w:r w:rsidRPr="003C213A">
        <w:rPr>
          <w:rFonts w:hint="eastAsia"/>
          <w:rtl/>
        </w:rPr>
        <w:t>کرد</w:t>
      </w:r>
      <w:r w:rsidRPr="003C213A">
        <w:rPr>
          <w:rFonts w:hint="cs"/>
          <w:rtl/>
        </w:rPr>
        <w:t xml:space="preserve"> که نسبت به شیعه باوری بیشتر یا کمتر از او داشت، آن راوی را متهم به غلو </w:t>
      </w:r>
      <w:r w:rsidRPr="003C213A">
        <w:rPr>
          <w:rtl/>
        </w:rPr>
        <w:t>م</w:t>
      </w:r>
      <w:r w:rsidRPr="003C213A">
        <w:rPr>
          <w:rFonts w:hint="cs"/>
          <w:rtl/>
        </w:rPr>
        <w:t>ی‌</w:t>
      </w:r>
      <w:r w:rsidRPr="003C213A">
        <w:rPr>
          <w:rFonts w:hint="eastAsia"/>
          <w:rtl/>
        </w:rPr>
        <w:t>نمود</w:t>
      </w:r>
      <w:r w:rsidRPr="003C213A">
        <w:rPr>
          <w:rFonts w:hint="cs"/>
          <w:rtl/>
        </w:rPr>
        <w:t xml:space="preserve">. اگر این نسبت در مورد مسلمات شیعه استفاده </w:t>
      </w:r>
      <w:r w:rsidRPr="003C213A">
        <w:rPr>
          <w:rtl/>
        </w:rPr>
        <w:t>م</w:t>
      </w:r>
      <w:r w:rsidRPr="003C213A">
        <w:rPr>
          <w:rFonts w:hint="cs"/>
          <w:rtl/>
        </w:rPr>
        <w:t>ی‌</w:t>
      </w:r>
      <w:r w:rsidRPr="003C213A">
        <w:rPr>
          <w:rFonts w:hint="eastAsia"/>
          <w:rtl/>
        </w:rPr>
        <w:t>شد</w:t>
      </w:r>
      <w:r w:rsidRPr="003C213A">
        <w:rPr>
          <w:rFonts w:hint="cs"/>
          <w:rtl/>
        </w:rPr>
        <w:t xml:space="preserve">، این برخورد درست بود؛ اما مشاهده </w:t>
      </w:r>
      <w:r w:rsidRPr="003C213A">
        <w:rPr>
          <w:rtl/>
        </w:rPr>
        <w:t>م</w:t>
      </w:r>
      <w:r w:rsidRPr="003C213A">
        <w:rPr>
          <w:rFonts w:hint="cs"/>
          <w:rtl/>
        </w:rPr>
        <w:t>ی‌</w:t>
      </w:r>
      <w:r w:rsidRPr="003C213A">
        <w:rPr>
          <w:rFonts w:hint="eastAsia"/>
          <w:rtl/>
        </w:rPr>
        <w:t>شود</w:t>
      </w:r>
      <w:r w:rsidRPr="003C213A">
        <w:rPr>
          <w:rFonts w:hint="cs"/>
          <w:rtl/>
        </w:rPr>
        <w:t xml:space="preserve"> که اشخاص اجتهادات خود را نیز برای نسبت دادن غلو دخیل </w:t>
      </w:r>
      <w:r w:rsidRPr="003C213A">
        <w:rPr>
          <w:rtl/>
        </w:rPr>
        <w:t>م</w:t>
      </w:r>
      <w:r w:rsidRPr="003C213A">
        <w:rPr>
          <w:rFonts w:hint="cs"/>
          <w:rtl/>
        </w:rPr>
        <w:t>ی‌</w:t>
      </w:r>
      <w:r w:rsidRPr="003C213A">
        <w:rPr>
          <w:rFonts w:hint="eastAsia"/>
          <w:rtl/>
        </w:rPr>
        <w:t>نمودند</w:t>
      </w:r>
      <w:r w:rsidRPr="003C213A">
        <w:rPr>
          <w:rFonts w:hint="cs"/>
          <w:rtl/>
        </w:rPr>
        <w:t>.</w:t>
      </w:r>
    </w:p>
    <w:p w:rsidR="00A16EAE" w:rsidRPr="00A16EAE" w:rsidRDefault="00A16EAE" w:rsidP="00A16EAE">
      <w:pPr>
        <w:jc w:val="both"/>
        <w:rPr>
          <w:rFonts w:asciiTheme="minorHAnsi" w:hAnsiTheme="minorHAnsi"/>
          <w:color w:val="auto"/>
          <w:sz w:val="28"/>
          <w:rtl/>
        </w:rPr>
      </w:pPr>
      <w:r w:rsidRPr="00A16EAE">
        <w:rPr>
          <w:rFonts w:asciiTheme="minorHAnsi" w:hAnsiTheme="minorHAnsi" w:hint="cs"/>
          <w:color w:val="auto"/>
          <w:sz w:val="28"/>
          <w:rtl/>
        </w:rPr>
        <w:t xml:space="preserve">این مطلب در مورد «شیخ صدوق» معروف است که وی در مورد عصمت </w:t>
      </w:r>
      <w:r w:rsidRPr="00A16EAE">
        <w:rPr>
          <w:rFonts w:asciiTheme="minorHAnsi" w:hAnsiTheme="minorHAnsi"/>
          <w:color w:val="auto"/>
          <w:sz w:val="28"/>
          <w:rtl/>
        </w:rPr>
        <w:t>م</w:t>
      </w:r>
      <w:r w:rsidRPr="00A16EAE">
        <w:rPr>
          <w:rFonts w:asciiTheme="minorHAnsi" w:hAnsiTheme="minorHAnsi" w:hint="cs"/>
          <w:color w:val="auto"/>
          <w:sz w:val="28"/>
          <w:rtl/>
        </w:rPr>
        <w:t>ی‌</w:t>
      </w:r>
      <w:r w:rsidRPr="00A16EAE">
        <w:rPr>
          <w:rFonts w:asciiTheme="minorHAnsi" w:hAnsiTheme="minorHAnsi" w:hint="eastAsia"/>
          <w:color w:val="auto"/>
          <w:sz w:val="28"/>
          <w:rtl/>
        </w:rPr>
        <w:t>گو</w:t>
      </w:r>
      <w:r w:rsidRPr="00A16EAE">
        <w:rPr>
          <w:rFonts w:asciiTheme="minorHAnsi" w:hAnsiTheme="minorHAnsi" w:hint="cs"/>
          <w:color w:val="auto"/>
          <w:sz w:val="28"/>
          <w:rtl/>
        </w:rPr>
        <w:t>ی</w:t>
      </w:r>
      <w:r w:rsidRPr="00A16EAE">
        <w:rPr>
          <w:rFonts w:asciiTheme="minorHAnsi" w:hAnsiTheme="minorHAnsi" w:hint="eastAsia"/>
          <w:color w:val="auto"/>
          <w:sz w:val="28"/>
          <w:rtl/>
        </w:rPr>
        <w:t>د</w:t>
      </w:r>
      <w:r w:rsidRPr="00A16EAE">
        <w:rPr>
          <w:rFonts w:asciiTheme="minorHAnsi" w:hAnsiTheme="minorHAnsi" w:hint="cs"/>
          <w:color w:val="auto"/>
          <w:sz w:val="28"/>
          <w:rtl/>
        </w:rPr>
        <w:t xml:space="preserve">: عصمت فقط در دریافت، حفظ و ابلاغ وحی و عدم انجام گناه کبیره است، اما ائمه علیهم‌السلام نسبت به خطا و سهو و نسیانی که در موضوعات بوده و گناه محسوب نشود و ربطی به دریافت، حفظ و ابلاغ وحی نباشد، معصوم نیستند. پس از بیان این امر، «شیخ صدوق» </w:t>
      </w:r>
      <w:r w:rsidRPr="00A16EAE">
        <w:rPr>
          <w:rFonts w:asciiTheme="minorHAnsi" w:hAnsiTheme="minorHAnsi"/>
          <w:color w:val="auto"/>
          <w:sz w:val="28"/>
          <w:rtl/>
        </w:rPr>
        <w:t>م</w:t>
      </w:r>
      <w:r w:rsidRPr="00A16EAE">
        <w:rPr>
          <w:rFonts w:asciiTheme="minorHAnsi" w:hAnsiTheme="minorHAnsi" w:hint="cs"/>
          <w:color w:val="auto"/>
          <w:sz w:val="28"/>
          <w:rtl/>
        </w:rPr>
        <w:t>ی‌</w:t>
      </w:r>
      <w:r w:rsidRPr="00A16EAE">
        <w:rPr>
          <w:rFonts w:asciiTheme="minorHAnsi" w:hAnsiTheme="minorHAnsi" w:hint="eastAsia"/>
          <w:color w:val="auto"/>
          <w:sz w:val="28"/>
          <w:rtl/>
        </w:rPr>
        <w:t>گو</w:t>
      </w:r>
      <w:r w:rsidRPr="00A16EAE">
        <w:rPr>
          <w:rFonts w:asciiTheme="minorHAnsi" w:hAnsiTheme="minorHAnsi" w:hint="cs"/>
          <w:color w:val="auto"/>
          <w:sz w:val="28"/>
          <w:rtl/>
        </w:rPr>
        <w:t>ی</w:t>
      </w:r>
      <w:r w:rsidRPr="00A16EAE">
        <w:rPr>
          <w:rFonts w:asciiTheme="minorHAnsi" w:hAnsiTheme="minorHAnsi" w:hint="eastAsia"/>
          <w:color w:val="auto"/>
          <w:sz w:val="28"/>
          <w:rtl/>
        </w:rPr>
        <w:t>د</w:t>
      </w:r>
      <w:r w:rsidRPr="00A16EAE">
        <w:rPr>
          <w:rFonts w:asciiTheme="minorHAnsi" w:hAnsiTheme="minorHAnsi" w:hint="cs"/>
          <w:color w:val="auto"/>
          <w:sz w:val="28"/>
          <w:rtl/>
        </w:rPr>
        <w:t xml:space="preserve"> کسانی که ائمه </w:t>
      </w:r>
      <w:r w:rsidRPr="00A16EAE">
        <w:rPr>
          <w:rFonts w:asciiTheme="minorHAnsi" w:hAnsiTheme="minorHAnsi"/>
          <w:color w:val="auto"/>
          <w:sz w:val="28"/>
          <w:rtl/>
        </w:rPr>
        <w:t>عل</w:t>
      </w:r>
      <w:r w:rsidRPr="00A16EAE">
        <w:rPr>
          <w:rFonts w:asciiTheme="minorHAnsi" w:hAnsiTheme="minorHAnsi" w:hint="cs"/>
          <w:color w:val="auto"/>
          <w:sz w:val="28"/>
          <w:rtl/>
        </w:rPr>
        <w:t>ی</w:t>
      </w:r>
      <w:r w:rsidRPr="00A16EAE">
        <w:rPr>
          <w:rFonts w:asciiTheme="minorHAnsi" w:hAnsiTheme="minorHAnsi" w:hint="eastAsia"/>
          <w:color w:val="auto"/>
          <w:sz w:val="28"/>
          <w:rtl/>
        </w:rPr>
        <w:t>هم‌السلام</w:t>
      </w:r>
      <w:r w:rsidRPr="00A16EAE">
        <w:rPr>
          <w:rFonts w:asciiTheme="minorHAnsi" w:hAnsiTheme="minorHAnsi" w:hint="cs"/>
          <w:color w:val="auto"/>
          <w:sz w:val="28"/>
          <w:rtl/>
        </w:rPr>
        <w:t xml:space="preserve"> را در این امور نیز معصوم بدانند، غالی هستند.</w:t>
      </w:r>
    </w:p>
    <w:p w:rsidR="00A16EAE" w:rsidRPr="00A16EAE" w:rsidRDefault="00A16EAE" w:rsidP="00A16EAE">
      <w:pPr>
        <w:jc w:val="both"/>
        <w:rPr>
          <w:rFonts w:asciiTheme="minorHAnsi" w:hAnsiTheme="minorHAnsi"/>
          <w:color w:val="auto"/>
          <w:sz w:val="28"/>
          <w:rtl/>
        </w:rPr>
      </w:pPr>
      <w:r w:rsidRPr="00A16EAE">
        <w:rPr>
          <w:rFonts w:asciiTheme="minorHAnsi" w:hAnsiTheme="minorHAnsi" w:hint="cs"/>
          <w:color w:val="auto"/>
          <w:sz w:val="28"/>
          <w:rtl/>
        </w:rPr>
        <w:t xml:space="preserve">از طرف دیگر «شیخ مفید» کلام «شیخ صدوق» را در مورد عصمت نقل </w:t>
      </w:r>
      <w:r w:rsidRPr="00A16EAE">
        <w:rPr>
          <w:rFonts w:asciiTheme="minorHAnsi" w:hAnsiTheme="minorHAnsi"/>
          <w:color w:val="auto"/>
          <w:sz w:val="28"/>
          <w:rtl/>
        </w:rPr>
        <w:t>م</w:t>
      </w:r>
      <w:r w:rsidRPr="00A16EAE">
        <w:rPr>
          <w:rFonts w:asciiTheme="minorHAnsi" w:hAnsiTheme="minorHAnsi" w:hint="cs"/>
          <w:color w:val="auto"/>
          <w:sz w:val="28"/>
          <w:rtl/>
        </w:rPr>
        <w:t>ی‌</w:t>
      </w:r>
      <w:r w:rsidRPr="00A16EAE">
        <w:rPr>
          <w:rFonts w:asciiTheme="minorHAnsi" w:hAnsiTheme="minorHAnsi" w:hint="eastAsia"/>
          <w:color w:val="auto"/>
          <w:sz w:val="28"/>
          <w:rtl/>
        </w:rPr>
        <w:t>کند</w:t>
      </w:r>
      <w:r w:rsidRPr="00A16EAE">
        <w:rPr>
          <w:rFonts w:asciiTheme="minorHAnsi" w:hAnsiTheme="minorHAnsi" w:hint="cs"/>
          <w:color w:val="auto"/>
          <w:sz w:val="28"/>
          <w:rtl/>
        </w:rPr>
        <w:t xml:space="preserve"> و عصمت را در مورد سهو و نسیان نیز جاری دانسته و </w:t>
      </w:r>
      <w:r w:rsidRPr="00A16EAE">
        <w:rPr>
          <w:rFonts w:asciiTheme="minorHAnsi" w:hAnsiTheme="minorHAnsi"/>
          <w:color w:val="auto"/>
          <w:sz w:val="28"/>
          <w:rtl/>
        </w:rPr>
        <w:t>م</w:t>
      </w:r>
      <w:r w:rsidRPr="00A16EAE">
        <w:rPr>
          <w:rFonts w:asciiTheme="minorHAnsi" w:hAnsiTheme="minorHAnsi" w:hint="cs"/>
          <w:color w:val="auto"/>
          <w:sz w:val="28"/>
          <w:rtl/>
        </w:rPr>
        <w:t>ی‌</w:t>
      </w:r>
      <w:r w:rsidRPr="00A16EAE">
        <w:rPr>
          <w:rFonts w:asciiTheme="minorHAnsi" w:hAnsiTheme="minorHAnsi" w:hint="eastAsia"/>
          <w:color w:val="auto"/>
          <w:sz w:val="28"/>
          <w:rtl/>
        </w:rPr>
        <w:t>گو</w:t>
      </w:r>
      <w:r w:rsidRPr="00A16EAE">
        <w:rPr>
          <w:rFonts w:asciiTheme="minorHAnsi" w:hAnsiTheme="minorHAnsi" w:hint="cs"/>
          <w:color w:val="auto"/>
          <w:sz w:val="28"/>
          <w:rtl/>
        </w:rPr>
        <w:t>ی</w:t>
      </w:r>
      <w:r w:rsidRPr="00A16EAE">
        <w:rPr>
          <w:rFonts w:asciiTheme="minorHAnsi" w:hAnsiTheme="minorHAnsi" w:hint="eastAsia"/>
          <w:color w:val="auto"/>
          <w:sz w:val="28"/>
          <w:rtl/>
        </w:rPr>
        <w:t>د</w:t>
      </w:r>
      <w:r w:rsidRPr="00A16EAE">
        <w:rPr>
          <w:rFonts w:asciiTheme="minorHAnsi" w:hAnsiTheme="minorHAnsi" w:hint="cs"/>
          <w:color w:val="auto"/>
          <w:sz w:val="28"/>
          <w:rtl/>
        </w:rPr>
        <w:t xml:space="preserve">: «شیخ صدوق» که به این مطلب باور نداشته است، دچار غلو شده است که نشان </w:t>
      </w:r>
      <w:r w:rsidRPr="00A16EAE">
        <w:rPr>
          <w:rFonts w:asciiTheme="minorHAnsi" w:hAnsiTheme="minorHAnsi"/>
          <w:color w:val="auto"/>
          <w:sz w:val="28"/>
          <w:rtl/>
        </w:rPr>
        <w:t>م</w:t>
      </w:r>
      <w:r w:rsidRPr="00A16EAE">
        <w:rPr>
          <w:rFonts w:asciiTheme="minorHAnsi" w:hAnsiTheme="minorHAnsi" w:hint="cs"/>
          <w:color w:val="auto"/>
          <w:sz w:val="28"/>
          <w:rtl/>
        </w:rPr>
        <w:t>ی‌</w:t>
      </w:r>
      <w:r w:rsidRPr="00A16EAE">
        <w:rPr>
          <w:rFonts w:asciiTheme="minorHAnsi" w:hAnsiTheme="minorHAnsi" w:hint="eastAsia"/>
          <w:color w:val="auto"/>
          <w:sz w:val="28"/>
          <w:rtl/>
        </w:rPr>
        <w:t>دهد</w:t>
      </w:r>
      <w:r w:rsidRPr="00A16EAE">
        <w:rPr>
          <w:rFonts w:asciiTheme="minorHAnsi" w:hAnsiTheme="minorHAnsi" w:hint="cs"/>
          <w:color w:val="auto"/>
          <w:sz w:val="28"/>
          <w:rtl/>
        </w:rPr>
        <w:t xml:space="preserve"> غلو در تفریط نیز بوده است و فقط مربوط به افراط نیست.</w:t>
      </w:r>
    </w:p>
    <w:p w:rsidR="00A16EAE" w:rsidRPr="00A16EAE" w:rsidRDefault="00A16EAE" w:rsidP="00A16EAE">
      <w:pPr>
        <w:jc w:val="both"/>
        <w:rPr>
          <w:rFonts w:asciiTheme="minorHAnsi" w:hAnsiTheme="minorHAnsi"/>
          <w:color w:val="auto"/>
          <w:sz w:val="28"/>
          <w:rtl/>
        </w:rPr>
      </w:pPr>
      <w:r w:rsidRPr="00A16EAE">
        <w:rPr>
          <w:rFonts w:asciiTheme="minorHAnsi" w:hAnsiTheme="minorHAnsi" w:hint="cs"/>
          <w:color w:val="auto"/>
          <w:sz w:val="28"/>
          <w:rtl/>
        </w:rPr>
        <w:t xml:space="preserve">همچنین «شیخ صدوق» </w:t>
      </w:r>
      <w:r w:rsidRPr="00A16EAE">
        <w:rPr>
          <w:rFonts w:asciiTheme="minorHAnsi" w:hAnsiTheme="minorHAnsi"/>
          <w:color w:val="auto"/>
          <w:sz w:val="28"/>
          <w:rtl/>
        </w:rPr>
        <w:t>م</w:t>
      </w:r>
      <w:r w:rsidRPr="00A16EAE">
        <w:rPr>
          <w:rFonts w:asciiTheme="minorHAnsi" w:hAnsiTheme="minorHAnsi" w:hint="cs"/>
          <w:color w:val="auto"/>
          <w:sz w:val="28"/>
          <w:rtl/>
        </w:rPr>
        <w:t>ی‌</w:t>
      </w:r>
      <w:r w:rsidRPr="00A16EAE">
        <w:rPr>
          <w:rFonts w:asciiTheme="minorHAnsi" w:hAnsiTheme="minorHAnsi" w:hint="eastAsia"/>
          <w:color w:val="auto"/>
          <w:sz w:val="28"/>
          <w:rtl/>
        </w:rPr>
        <w:t>گو</w:t>
      </w:r>
      <w:r w:rsidRPr="00A16EAE">
        <w:rPr>
          <w:rFonts w:asciiTheme="minorHAnsi" w:hAnsiTheme="minorHAnsi" w:hint="cs"/>
          <w:color w:val="auto"/>
          <w:sz w:val="28"/>
          <w:rtl/>
        </w:rPr>
        <w:t>ی</w:t>
      </w:r>
      <w:r w:rsidRPr="00A16EAE">
        <w:rPr>
          <w:rFonts w:asciiTheme="minorHAnsi" w:hAnsiTheme="minorHAnsi" w:hint="eastAsia"/>
          <w:color w:val="auto"/>
          <w:sz w:val="28"/>
          <w:rtl/>
        </w:rPr>
        <w:t>د</w:t>
      </w:r>
      <w:r w:rsidRPr="00A16EAE">
        <w:rPr>
          <w:rFonts w:asciiTheme="minorHAnsi" w:hAnsiTheme="minorHAnsi" w:hint="cs"/>
          <w:color w:val="auto"/>
          <w:sz w:val="28"/>
          <w:rtl/>
        </w:rPr>
        <w:t xml:space="preserve"> کسی که «اشهد ان علیا ولی الله» را جزء اذان بداند، غالی است.</w:t>
      </w:r>
    </w:p>
    <w:p w:rsidR="00A16EAE" w:rsidRPr="00A16EAE" w:rsidRDefault="00A16EAE" w:rsidP="00A16EAE">
      <w:pPr>
        <w:jc w:val="both"/>
        <w:rPr>
          <w:rFonts w:asciiTheme="minorHAnsi" w:hAnsiTheme="minorHAnsi"/>
          <w:color w:val="auto"/>
          <w:sz w:val="28"/>
          <w:rtl/>
        </w:rPr>
      </w:pPr>
      <w:r w:rsidRPr="00A16EAE">
        <w:rPr>
          <w:rFonts w:asciiTheme="minorHAnsi" w:hAnsiTheme="minorHAnsi" w:hint="cs"/>
          <w:color w:val="auto"/>
          <w:sz w:val="28"/>
          <w:rtl/>
        </w:rPr>
        <w:t>مشابه این مطالب در مورد «ابن غضائری» نیز صادق است.</w:t>
      </w:r>
    </w:p>
    <w:p w:rsidR="00A16EAE" w:rsidRPr="00A16EAE" w:rsidRDefault="00A16EAE" w:rsidP="00A16EAE">
      <w:pPr>
        <w:jc w:val="both"/>
        <w:rPr>
          <w:rFonts w:asciiTheme="minorHAnsi" w:hAnsiTheme="minorHAnsi"/>
          <w:color w:val="auto"/>
          <w:sz w:val="28"/>
          <w:rtl/>
        </w:rPr>
      </w:pPr>
      <w:r w:rsidRPr="00A16EAE">
        <w:rPr>
          <w:rFonts w:asciiTheme="minorHAnsi" w:hAnsiTheme="minorHAnsi" w:hint="cs"/>
          <w:color w:val="auto"/>
          <w:sz w:val="28"/>
          <w:rtl/>
        </w:rPr>
        <w:t xml:space="preserve">اما چنین مطالبی از مطالب استنباطی بوده و قابل پذیرش نیست. </w:t>
      </w:r>
      <w:r w:rsidRPr="00A16EAE">
        <w:rPr>
          <w:rFonts w:asciiTheme="minorHAnsi" w:hAnsiTheme="minorHAnsi"/>
          <w:color w:val="auto"/>
          <w:sz w:val="28"/>
          <w:rtl/>
        </w:rPr>
        <w:t>قر</w:t>
      </w:r>
      <w:r w:rsidRPr="00A16EAE">
        <w:rPr>
          <w:rFonts w:asciiTheme="minorHAnsi" w:hAnsiTheme="minorHAnsi" w:hint="cs"/>
          <w:color w:val="auto"/>
          <w:sz w:val="28"/>
          <w:rtl/>
        </w:rPr>
        <w:t>ی</w:t>
      </w:r>
      <w:r w:rsidRPr="00A16EAE">
        <w:rPr>
          <w:rFonts w:asciiTheme="minorHAnsi" w:hAnsiTheme="minorHAnsi" w:hint="eastAsia"/>
          <w:color w:val="auto"/>
          <w:sz w:val="28"/>
          <w:rtl/>
        </w:rPr>
        <w:t>نه‌ا</w:t>
      </w:r>
      <w:r w:rsidRPr="00A16EAE">
        <w:rPr>
          <w:rFonts w:asciiTheme="minorHAnsi" w:hAnsiTheme="minorHAnsi" w:hint="cs"/>
          <w:color w:val="auto"/>
          <w:sz w:val="28"/>
          <w:rtl/>
        </w:rPr>
        <w:t xml:space="preserve">ی نیز نداریم که نسبت غلو دادن به «سهل بن زیاد» توسط «احمد بن محمد بن عیسی» نسبت به مسلمات شیعه بوده است و درنتیجه این عبارت را نیز </w:t>
      </w:r>
      <w:r w:rsidRPr="00A16EAE">
        <w:rPr>
          <w:rFonts w:asciiTheme="minorHAnsi" w:hAnsiTheme="minorHAnsi"/>
          <w:color w:val="auto"/>
          <w:sz w:val="28"/>
          <w:rtl/>
        </w:rPr>
        <w:t>نم</w:t>
      </w:r>
      <w:r w:rsidRPr="00A16EAE">
        <w:rPr>
          <w:rFonts w:asciiTheme="minorHAnsi" w:hAnsiTheme="minorHAnsi" w:hint="cs"/>
          <w:color w:val="auto"/>
          <w:sz w:val="28"/>
          <w:rtl/>
        </w:rPr>
        <w:t>ی‌</w:t>
      </w:r>
      <w:r w:rsidRPr="00A16EAE">
        <w:rPr>
          <w:rFonts w:asciiTheme="minorHAnsi" w:hAnsiTheme="minorHAnsi" w:hint="eastAsia"/>
          <w:color w:val="auto"/>
          <w:sz w:val="28"/>
          <w:rtl/>
        </w:rPr>
        <w:t>توان</w:t>
      </w:r>
      <w:r w:rsidRPr="00A16EAE">
        <w:rPr>
          <w:rFonts w:asciiTheme="minorHAnsi" w:hAnsiTheme="minorHAnsi" w:hint="cs"/>
          <w:color w:val="auto"/>
          <w:sz w:val="28"/>
          <w:rtl/>
        </w:rPr>
        <w:t>ی</w:t>
      </w:r>
      <w:r w:rsidRPr="00A16EAE">
        <w:rPr>
          <w:rFonts w:asciiTheme="minorHAnsi" w:hAnsiTheme="minorHAnsi" w:hint="eastAsia"/>
          <w:color w:val="auto"/>
          <w:sz w:val="28"/>
          <w:rtl/>
        </w:rPr>
        <w:t>م</w:t>
      </w:r>
      <w:r w:rsidRPr="00A16EAE">
        <w:rPr>
          <w:rFonts w:asciiTheme="minorHAnsi" w:hAnsiTheme="minorHAnsi" w:hint="cs"/>
          <w:color w:val="auto"/>
          <w:sz w:val="28"/>
          <w:rtl/>
        </w:rPr>
        <w:t xml:space="preserve"> به‌عنوان قدح قبول کنیم.</w:t>
      </w:r>
    </w:p>
    <w:p w:rsidR="00A16EAE" w:rsidRPr="003C213A" w:rsidRDefault="00A16EAE" w:rsidP="00634270">
      <w:pPr>
        <w:jc w:val="both"/>
        <w:rPr>
          <w:rtl/>
        </w:rPr>
      </w:pPr>
      <w:r w:rsidRPr="000806CB">
        <w:rPr>
          <w:rFonts w:cs="B Titr" w:hint="cs"/>
          <w:sz w:val="24"/>
          <w:szCs w:val="24"/>
          <w:rtl/>
        </w:rPr>
        <w:t>«و یشهد علیه بالکذب»:</w:t>
      </w:r>
      <w:r w:rsidRPr="003C213A">
        <w:rPr>
          <w:rFonts w:hint="cs"/>
          <w:rtl/>
        </w:rPr>
        <w:t xml:space="preserve"> این عبارت شهادت به کذب «سهل بن زیاد» است. طرفداران وثاقت «سهل بن زیاد» معتقدند این عبارت نیز به خاطر غلو بوده است؛ یعنی ازآنجایی‌که «احمد بن محمد» وی را غالی </w:t>
      </w:r>
      <w:r w:rsidRPr="003C213A">
        <w:rPr>
          <w:rtl/>
        </w:rPr>
        <w:t>م</w:t>
      </w:r>
      <w:r w:rsidRPr="003C213A">
        <w:rPr>
          <w:rFonts w:hint="cs"/>
          <w:rtl/>
        </w:rPr>
        <w:t>ی‌</w:t>
      </w:r>
      <w:r w:rsidRPr="003C213A">
        <w:rPr>
          <w:rFonts w:hint="eastAsia"/>
          <w:rtl/>
        </w:rPr>
        <w:t>دانسته</w:t>
      </w:r>
      <w:r w:rsidRPr="003C213A">
        <w:rPr>
          <w:rFonts w:hint="cs"/>
          <w:rtl/>
        </w:rPr>
        <w:t xml:space="preserve">، او را تضعیف </w:t>
      </w:r>
      <w:r w:rsidRPr="003C213A">
        <w:rPr>
          <w:rtl/>
        </w:rPr>
        <w:t>کرده</w:t>
      </w:r>
      <w:r w:rsidRPr="003C213A">
        <w:rPr>
          <w:rFonts w:hint="cs"/>
          <w:rtl/>
        </w:rPr>
        <w:t xml:space="preserve"> است؛ اما این برداشت با ظاهر عبارت «نجاشی» سازگار نیست؛ زیرا «نجاشی» کذب را عطف به غلو </w:t>
      </w:r>
      <w:r w:rsidRPr="003C213A">
        <w:rPr>
          <w:rtl/>
        </w:rPr>
        <w:t>م</w:t>
      </w:r>
      <w:r w:rsidRPr="003C213A">
        <w:rPr>
          <w:rFonts w:hint="cs"/>
          <w:rtl/>
        </w:rPr>
        <w:t>ی‌</w:t>
      </w:r>
      <w:r w:rsidRPr="003C213A">
        <w:rPr>
          <w:rFonts w:hint="eastAsia"/>
          <w:rtl/>
        </w:rPr>
        <w:t>کند</w:t>
      </w:r>
      <w:r w:rsidRPr="003C213A">
        <w:rPr>
          <w:rFonts w:hint="cs"/>
          <w:rtl/>
        </w:rPr>
        <w:t xml:space="preserve">. همچنین طرفداران وثاقت «سهل بن زیاد» مدعی هستند که فقهای آن دوره هر که را غالی </w:t>
      </w:r>
      <w:r w:rsidRPr="003C213A">
        <w:rPr>
          <w:rtl/>
        </w:rPr>
        <w:t>م</w:t>
      </w:r>
      <w:r w:rsidRPr="003C213A">
        <w:rPr>
          <w:rFonts w:hint="cs"/>
          <w:rtl/>
        </w:rPr>
        <w:t>ی‌</w:t>
      </w:r>
      <w:r w:rsidRPr="003C213A">
        <w:rPr>
          <w:rFonts w:hint="eastAsia"/>
          <w:rtl/>
        </w:rPr>
        <w:t>دانستند</w:t>
      </w:r>
      <w:r w:rsidRPr="003C213A">
        <w:rPr>
          <w:rFonts w:hint="cs"/>
          <w:rtl/>
        </w:rPr>
        <w:t xml:space="preserve">، کاذب نیز </w:t>
      </w:r>
      <w:r w:rsidRPr="003C213A">
        <w:rPr>
          <w:rtl/>
        </w:rPr>
        <w:t>م</w:t>
      </w:r>
      <w:r w:rsidRPr="003C213A">
        <w:rPr>
          <w:rFonts w:hint="cs"/>
          <w:rtl/>
        </w:rPr>
        <w:t>ی‌</w:t>
      </w:r>
      <w:r w:rsidRPr="003C213A">
        <w:rPr>
          <w:rFonts w:hint="eastAsia"/>
          <w:rtl/>
        </w:rPr>
        <w:t>دانستند</w:t>
      </w:r>
      <w:r w:rsidRPr="003C213A">
        <w:rPr>
          <w:rFonts w:hint="cs"/>
          <w:rtl/>
        </w:rPr>
        <w:t xml:space="preserve">؛ اما چنین مطلبی نیز ثابت نیست؛ یعنی امری مانند اطراد و... در دست ما نیست که شاهدی بر این باشد که هر که را «احمد بن محمد بن عیسی» غالی </w:t>
      </w:r>
      <w:r w:rsidRPr="003C213A">
        <w:rPr>
          <w:rtl/>
        </w:rPr>
        <w:t>م</w:t>
      </w:r>
      <w:r w:rsidRPr="003C213A">
        <w:rPr>
          <w:rFonts w:hint="cs"/>
          <w:rtl/>
        </w:rPr>
        <w:t>ی‌</w:t>
      </w:r>
      <w:r w:rsidRPr="003C213A">
        <w:rPr>
          <w:rFonts w:hint="eastAsia"/>
          <w:rtl/>
        </w:rPr>
        <w:t>دانسته</w:t>
      </w:r>
      <w:r w:rsidRPr="003C213A">
        <w:rPr>
          <w:rFonts w:hint="cs"/>
          <w:rtl/>
        </w:rPr>
        <w:t xml:space="preserve">، کذاب نیز </w:t>
      </w:r>
      <w:r w:rsidRPr="003C213A">
        <w:rPr>
          <w:rtl/>
        </w:rPr>
        <w:t>م</w:t>
      </w:r>
      <w:r w:rsidRPr="003C213A">
        <w:rPr>
          <w:rFonts w:hint="cs"/>
          <w:rtl/>
        </w:rPr>
        <w:t>ی‌</w:t>
      </w:r>
      <w:r w:rsidRPr="003C213A">
        <w:rPr>
          <w:rFonts w:hint="eastAsia"/>
          <w:rtl/>
        </w:rPr>
        <w:t>دانسته</w:t>
      </w:r>
      <w:r w:rsidRPr="003C213A">
        <w:rPr>
          <w:rFonts w:hint="cs"/>
          <w:rtl/>
        </w:rPr>
        <w:t xml:space="preserve"> است. شاهد این مطلب این است که «شیخ صدوق» کسانی را غالی </w:t>
      </w:r>
      <w:r w:rsidRPr="003C213A">
        <w:rPr>
          <w:rtl/>
        </w:rPr>
        <w:t>م</w:t>
      </w:r>
      <w:r w:rsidRPr="003C213A">
        <w:rPr>
          <w:rFonts w:hint="cs"/>
          <w:rtl/>
        </w:rPr>
        <w:t>ی‌</w:t>
      </w:r>
      <w:r w:rsidRPr="003C213A">
        <w:rPr>
          <w:rFonts w:hint="eastAsia"/>
          <w:rtl/>
        </w:rPr>
        <w:t>داند</w:t>
      </w:r>
      <w:r w:rsidRPr="003C213A">
        <w:rPr>
          <w:rFonts w:hint="cs"/>
          <w:rtl/>
        </w:rPr>
        <w:t xml:space="preserve">؛ اما در فقه به روایت آنها اعتماد </w:t>
      </w:r>
      <w:r w:rsidRPr="003C213A">
        <w:rPr>
          <w:rtl/>
        </w:rPr>
        <w:t>م</w:t>
      </w:r>
      <w:r w:rsidRPr="003C213A">
        <w:rPr>
          <w:rFonts w:hint="cs"/>
          <w:rtl/>
        </w:rPr>
        <w:t>ی‌</w:t>
      </w:r>
      <w:r w:rsidRPr="003C213A">
        <w:rPr>
          <w:rFonts w:hint="eastAsia"/>
          <w:rtl/>
        </w:rPr>
        <w:t>کند</w:t>
      </w:r>
      <w:r w:rsidRPr="003C213A">
        <w:rPr>
          <w:rFonts w:hint="cs"/>
          <w:rtl/>
        </w:rPr>
        <w:t xml:space="preserve">؛ پس </w:t>
      </w:r>
      <w:r w:rsidRPr="003C213A">
        <w:rPr>
          <w:rtl/>
        </w:rPr>
        <w:t>ملازمه‌ا</w:t>
      </w:r>
      <w:r w:rsidRPr="003C213A">
        <w:rPr>
          <w:rFonts w:hint="cs"/>
          <w:rtl/>
        </w:rPr>
        <w:t>ی بین غالی دانستن و کاذب دانستن نبوده است.</w:t>
      </w:r>
    </w:p>
    <w:p w:rsidR="00A16EAE" w:rsidRPr="00A16EAE" w:rsidRDefault="00A16EAE" w:rsidP="00A16EAE">
      <w:pPr>
        <w:jc w:val="both"/>
        <w:rPr>
          <w:rFonts w:asciiTheme="minorHAnsi" w:hAnsiTheme="minorHAnsi"/>
          <w:color w:val="auto"/>
          <w:sz w:val="28"/>
          <w:rtl/>
        </w:rPr>
      </w:pPr>
      <w:r w:rsidRPr="00A16EAE">
        <w:rPr>
          <w:rFonts w:asciiTheme="minorHAnsi" w:hAnsiTheme="minorHAnsi" w:hint="cs"/>
          <w:color w:val="auto"/>
          <w:sz w:val="28"/>
          <w:rtl/>
        </w:rPr>
        <w:t xml:space="preserve">درنتیجه این قدح را در مورد «سهل بن زیاد» </w:t>
      </w:r>
      <w:r w:rsidRPr="00A16EAE">
        <w:rPr>
          <w:rFonts w:asciiTheme="minorHAnsi" w:hAnsiTheme="minorHAnsi"/>
          <w:color w:val="auto"/>
          <w:sz w:val="28"/>
          <w:rtl/>
        </w:rPr>
        <w:t>م</w:t>
      </w:r>
      <w:r w:rsidRPr="00A16EAE">
        <w:rPr>
          <w:rFonts w:asciiTheme="minorHAnsi" w:hAnsiTheme="minorHAnsi" w:hint="cs"/>
          <w:color w:val="auto"/>
          <w:sz w:val="28"/>
          <w:rtl/>
        </w:rPr>
        <w:t>ی‌</w:t>
      </w:r>
      <w:r w:rsidRPr="00A16EAE">
        <w:rPr>
          <w:rFonts w:asciiTheme="minorHAnsi" w:hAnsiTheme="minorHAnsi" w:hint="eastAsia"/>
          <w:color w:val="auto"/>
          <w:sz w:val="28"/>
          <w:rtl/>
        </w:rPr>
        <w:t>پذ</w:t>
      </w:r>
      <w:r w:rsidRPr="00A16EAE">
        <w:rPr>
          <w:rFonts w:asciiTheme="minorHAnsi" w:hAnsiTheme="minorHAnsi" w:hint="cs"/>
          <w:color w:val="auto"/>
          <w:sz w:val="28"/>
          <w:rtl/>
        </w:rPr>
        <w:t>ی</w:t>
      </w:r>
      <w:r w:rsidRPr="00A16EAE">
        <w:rPr>
          <w:rFonts w:asciiTheme="minorHAnsi" w:hAnsiTheme="minorHAnsi" w:hint="eastAsia"/>
          <w:color w:val="auto"/>
          <w:sz w:val="28"/>
          <w:rtl/>
        </w:rPr>
        <w:t>ر</w:t>
      </w:r>
      <w:r w:rsidRPr="00A16EAE">
        <w:rPr>
          <w:rFonts w:asciiTheme="minorHAnsi" w:hAnsiTheme="minorHAnsi" w:hint="cs"/>
          <w:color w:val="auto"/>
          <w:sz w:val="28"/>
          <w:rtl/>
        </w:rPr>
        <w:t>ی</w:t>
      </w:r>
      <w:r w:rsidRPr="00A16EAE">
        <w:rPr>
          <w:rFonts w:asciiTheme="minorHAnsi" w:hAnsiTheme="minorHAnsi" w:hint="eastAsia"/>
          <w:color w:val="auto"/>
          <w:sz w:val="28"/>
          <w:rtl/>
        </w:rPr>
        <w:t>م</w:t>
      </w:r>
      <w:r w:rsidRPr="00A16EAE">
        <w:rPr>
          <w:rFonts w:asciiTheme="minorHAnsi" w:hAnsiTheme="minorHAnsi" w:hint="cs"/>
          <w:color w:val="auto"/>
          <w:sz w:val="28"/>
          <w:rtl/>
        </w:rPr>
        <w:t>.</w:t>
      </w:r>
    </w:p>
    <w:p w:rsidR="00A16EAE" w:rsidRPr="003C213A" w:rsidRDefault="00A16EAE" w:rsidP="00634270">
      <w:pPr>
        <w:jc w:val="both"/>
        <w:rPr>
          <w:rtl/>
        </w:rPr>
      </w:pPr>
      <w:r w:rsidRPr="000806CB">
        <w:rPr>
          <w:rFonts w:cs="B Titr" w:hint="cs"/>
          <w:sz w:val="24"/>
          <w:szCs w:val="24"/>
          <w:rtl/>
        </w:rPr>
        <w:t>«</w:t>
      </w:r>
      <w:r w:rsidRPr="000806CB">
        <w:rPr>
          <w:rFonts w:cs="B Titr"/>
          <w:sz w:val="24"/>
          <w:szCs w:val="24"/>
          <w:rtl/>
        </w:rPr>
        <w:t>أخرجه من قم إلی الری</w:t>
      </w:r>
      <w:r w:rsidRPr="000806CB">
        <w:rPr>
          <w:rFonts w:cs="B Titr" w:hint="cs"/>
          <w:sz w:val="24"/>
          <w:szCs w:val="24"/>
          <w:rtl/>
        </w:rPr>
        <w:t>»:</w:t>
      </w:r>
      <w:r w:rsidRPr="003C213A">
        <w:rPr>
          <w:rFonts w:hint="cs"/>
          <w:rtl/>
        </w:rPr>
        <w:t xml:space="preserve"> این عبارت به‌تنهایی قدحی را </w:t>
      </w:r>
      <w:r w:rsidRPr="003C213A">
        <w:rPr>
          <w:rtl/>
        </w:rPr>
        <w:t>نم</w:t>
      </w:r>
      <w:r w:rsidRPr="003C213A">
        <w:rPr>
          <w:rFonts w:hint="cs"/>
          <w:rtl/>
        </w:rPr>
        <w:t>ی‌</w:t>
      </w:r>
      <w:r w:rsidRPr="003C213A">
        <w:rPr>
          <w:rFonts w:hint="eastAsia"/>
          <w:rtl/>
        </w:rPr>
        <w:t>رساند</w:t>
      </w:r>
      <w:r w:rsidRPr="003C213A">
        <w:rPr>
          <w:rFonts w:hint="cs"/>
          <w:rtl/>
        </w:rPr>
        <w:t xml:space="preserve">؛ </w:t>
      </w:r>
      <w:r w:rsidRPr="003C213A">
        <w:rPr>
          <w:rtl/>
        </w:rPr>
        <w:t>همان‌گونه</w:t>
      </w:r>
      <w:r w:rsidRPr="003C213A">
        <w:rPr>
          <w:rFonts w:hint="cs"/>
          <w:rtl/>
        </w:rPr>
        <w:t xml:space="preserve"> که این ماجرا در مورد «احمد بن محمد بن خالد برقی» اتفاق افتاد ولی وثاقت او را پذیرفته شده است. «اخراج»، لزوماً </w:t>
      </w:r>
      <w:r w:rsidRPr="003C213A">
        <w:rPr>
          <w:rtl/>
        </w:rPr>
        <w:t>نشان‌دهنده‌</w:t>
      </w:r>
      <w:r w:rsidRPr="003C213A">
        <w:rPr>
          <w:rFonts w:hint="cs"/>
          <w:rtl/>
        </w:rPr>
        <w:t xml:space="preserve">ی این نیست که «احمد بن محمد بن عیسی» راوی را حسا ضعیف </w:t>
      </w:r>
      <w:r w:rsidRPr="003C213A">
        <w:rPr>
          <w:rtl/>
        </w:rPr>
        <w:t>م</w:t>
      </w:r>
      <w:r w:rsidRPr="003C213A">
        <w:rPr>
          <w:rFonts w:hint="cs"/>
          <w:rtl/>
        </w:rPr>
        <w:t>ی‌</w:t>
      </w:r>
      <w:r w:rsidRPr="003C213A">
        <w:rPr>
          <w:rFonts w:hint="eastAsia"/>
          <w:rtl/>
        </w:rPr>
        <w:t>دانسته</w:t>
      </w:r>
      <w:r w:rsidRPr="003C213A">
        <w:rPr>
          <w:rFonts w:hint="cs"/>
          <w:rtl/>
        </w:rPr>
        <w:t xml:space="preserve"> است و ممکن است دلایل مختلفی داشته باشد.</w:t>
      </w:r>
    </w:p>
    <w:p w:rsidR="00024440" w:rsidRDefault="00A16EAE" w:rsidP="00B43116">
      <w:pPr>
        <w:pStyle w:val="Heading5"/>
        <w:rPr>
          <w:rtl/>
        </w:rPr>
      </w:pPr>
      <w:bookmarkStart w:id="141" w:name="_Toc40762447"/>
      <w:r w:rsidRPr="003C213A">
        <w:rPr>
          <w:rFonts w:hint="cs"/>
          <w:rtl/>
        </w:rPr>
        <w:t>ب) عبارات «شیخ طوسی»</w:t>
      </w:r>
      <w:bookmarkEnd w:id="141"/>
    </w:p>
    <w:p w:rsidR="00A16EAE" w:rsidRPr="003C213A" w:rsidRDefault="00A16EAE" w:rsidP="00024440">
      <w:pPr>
        <w:jc w:val="both"/>
        <w:rPr>
          <w:rtl/>
        </w:rPr>
      </w:pPr>
      <w:r w:rsidRPr="003C213A">
        <w:rPr>
          <w:rFonts w:hint="cs"/>
          <w:rtl/>
        </w:rPr>
        <w:t>برخورد «شیخ طوسی» با «سهل بن زیاد» متفاوت است:</w:t>
      </w:r>
    </w:p>
    <w:p w:rsidR="00024440" w:rsidRDefault="00024440" w:rsidP="00B43116">
      <w:pPr>
        <w:pStyle w:val="Heading6"/>
        <w:rPr>
          <w:rtl/>
        </w:rPr>
      </w:pPr>
      <w:bookmarkStart w:id="142" w:name="_Toc40762448"/>
      <w:r>
        <w:rPr>
          <w:rFonts w:hint="cs"/>
          <w:rtl/>
        </w:rPr>
        <w:t>عبارت اول</w:t>
      </w:r>
      <w:bookmarkEnd w:id="142"/>
    </w:p>
    <w:p w:rsidR="00A16EAE" w:rsidRPr="003C213A" w:rsidRDefault="00024440" w:rsidP="00A82D98">
      <w:pPr>
        <w:jc w:val="both"/>
        <w:rPr>
          <w:rtl/>
        </w:rPr>
      </w:pPr>
      <w:r>
        <w:rPr>
          <w:rFonts w:hint="cs"/>
          <w:rtl/>
        </w:rPr>
        <w:t xml:space="preserve">«شیخ طوسی» </w:t>
      </w:r>
      <w:r w:rsidR="00A16EAE" w:rsidRPr="003C213A">
        <w:rPr>
          <w:rFonts w:hint="cs"/>
          <w:rtl/>
        </w:rPr>
        <w:t xml:space="preserve">در فهرست وی را تضعیف </w:t>
      </w:r>
      <w:r w:rsidR="00A16EAE" w:rsidRPr="003C213A">
        <w:rPr>
          <w:rtl/>
        </w:rPr>
        <w:t>م</w:t>
      </w:r>
      <w:r w:rsidR="00A16EAE" w:rsidRPr="003C213A">
        <w:rPr>
          <w:rFonts w:hint="cs"/>
          <w:rtl/>
        </w:rPr>
        <w:t>ی‌</w:t>
      </w:r>
      <w:r w:rsidR="00A16EAE" w:rsidRPr="003C213A">
        <w:rPr>
          <w:rFonts w:hint="eastAsia"/>
          <w:rtl/>
        </w:rPr>
        <w:t>کند</w:t>
      </w:r>
      <w:r w:rsidR="00A16EAE" w:rsidRPr="003C213A">
        <w:rPr>
          <w:rFonts w:hint="cs"/>
          <w:rtl/>
        </w:rPr>
        <w:t>: «</w:t>
      </w:r>
      <w:r w:rsidR="00A16EAE" w:rsidRPr="003C213A">
        <w:rPr>
          <w:rtl/>
        </w:rPr>
        <w:t>سهل بن زیاد الآدمی الرازی، یکنّی أبا سعید، ضعیف</w:t>
      </w:r>
      <w:r w:rsidR="00A82D98">
        <w:rPr>
          <w:rFonts w:hint="cs"/>
          <w:rtl/>
        </w:rPr>
        <w:t>».</w:t>
      </w:r>
      <w:r w:rsidR="00A82D98">
        <w:rPr>
          <w:rStyle w:val="FootnoteReference"/>
          <w:rtl/>
        </w:rPr>
        <w:footnoteReference w:id="100"/>
      </w:r>
    </w:p>
    <w:p w:rsidR="00024440" w:rsidRDefault="00024440" w:rsidP="00B43116">
      <w:pPr>
        <w:pStyle w:val="Heading6"/>
        <w:rPr>
          <w:rtl/>
        </w:rPr>
      </w:pPr>
      <w:bookmarkStart w:id="143" w:name="_Toc40762449"/>
      <w:r>
        <w:rPr>
          <w:rFonts w:hint="cs"/>
          <w:rtl/>
        </w:rPr>
        <w:t>عبارت دوم</w:t>
      </w:r>
      <w:bookmarkEnd w:id="143"/>
    </w:p>
    <w:p w:rsidR="00A16EAE" w:rsidRPr="003C213A" w:rsidRDefault="00CA2683" w:rsidP="00EE72DC">
      <w:pPr>
        <w:jc w:val="both"/>
        <w:rPr>
          <w:rtl/>
        </w:rPr>
      </w:pPr>
      <w:r>
        <w:rPr>
          <w:rFonts w:hint="cs"/>
          <w:rtl/>
        </w:rPr>
        <w:t xml:space="preserve">وی </w:t>
      </w:r>
      <w:r w:rsidR="00A16EAE" w:rsidRPr="003C213A">
        <w:rPr>
          <w:rFonts w:hint="cs"/>
          <w:rtl/>
        </w:rPr>
        <w:t xml:space="preserve">در رجال وی را جزء اصحاب امام جواد، امام هادی و امام حسن عسکری علیهم‌السلام آورده است. در قسمت اصحاب امام جواد و امام حسن عسکری </w:t>
      </w:r>
      <w:r w:rsidR="00A16EAE" w:rsidRPr="003C213A">
        <w:rPr>
          <w:rtl/>
        </w:rPr>
        <w:t>عل</w:t>
      </w:r>
      <w:r w:rsidR="00A16EAE" w:rsidRPr="003C213A">
        <w:rPr>
          <w:rFonts w:hint="cs"/>
          <w:rtl/>
        </w:rPr>
        <w:t>ی</w:t>
      </w:r>
      <w:r w:rsidR="00A16EAE" w:rsidRPr="003C213A">
        <w:rPr>
          <w:rFonts w:hint="eastAsia"/>
          <w:rtl/>
        </w:rPr>
        <w:t>هماالسلام</w:t>
      </w:r>
      <w:r w:rsidR="00A16EAE" w:rsidRPr="003C213A">
        <w:rPr>
          <w:rFonts w:hint="cs"/>
          <w:rtl/>
        </w:rPr>
        <w:t xml:space="preserve"> نسبت به وی توثیق و تضعیفی ذکر </w:t>
      </w:r>
      <w:r w:rsidR="00A16EAE" w:rsidRPr="003C213A">
        <w:rPr>
          <w:rtl/>
        </w:rPr>
        <w:t>نم</w:t>
      </w:r>
      <w:r w:rsidR="00A16EAE" w:rsidRPr="003C213A">
        <w:rPr>
          <w:rFonts w:hint="cs"/>
          <w:rtl/>
        </w:rPr>
        <w:t>ی‌</w:t>
      </w:r>
      <w:r w:rsidR="00A16EAE" w:rsidRPr="003C213A">
        <w:rPr>
          <w:rFonts w:hint="eastAsia"/>
          <w:rtl/>
        </w:rPr>
        <w:t>کند</w:t>
      </w:r>
      <w:r w:rsidR="00A16EAE" w:rsidRPr="003C213A">
        <w:rPr>
          <w:rFonts w:hint="cs"/>
          <w:rtl/>
        </w:rPr>
        <w:t xml:space="preserve">؛ اما در قسمت اصحاب امام هادی </w:t>
      </w:r>
      <w:r w:rsidR="00A16EAE" w:rsidRPr="003C213A">
        <w:rPr>
          <w:rtl/>
        </w:rPr>
        <w:t>عل</w:t>
      </w:r>
      <w:r w:rsidR="00A16EAE" w:rsidRPr="003C213A">
        <w:rPr>
          <w:rFonts w:hint="cs"/>
          <w:rtl/>
        </w:rPr>
        <w:t>ی</w:t>
      </w:r>
      <w:r w:rsidR="00A16EAE" w:rsidRPr="003C213A">
        <w:rPr>
          <w:rFonts w:hint="eastAsia"/>
          <w:rtl/>
        </w:rPr>
        <w:t>ه‌السلام</w:t>
      </w:r>
      <w:r w:rsidR="00A16EAE" w:rsidRPr="003C213A">
        <w:rPr>
          <w:rFonts w:hint="cs"/>
          <w:rtl/>
        </w:rPr>
        <w:t>، وی را توثیق کرده است: «</w:t>
      </w:r>
      <w:r w:rsidR="00A16EAE" w:rsidRPr="003C213A">
        <w:rPr>
          <w:rtl/>
        </w:rPr>
        <w:t>سهل بن زیاد الآدمی،</w:t>
      </w:r>
      <w:r w:rsidR="00A16EAE" w:rsidRPr="003C213A">
        <w:rPr>
          <w:rFonts w:hint="cs"/>
          <w:rtl/>
        </w:rPr>
        <w:t xml:space="preserve"> </w:t>
      </w:r>
      <w:r w:rsidR="00A16EAE" w:rsidRPr="003C213A">
        <w:rPr>
          <w:rtl/>
        </w:rPr>
        <w:t>یکنی أبا سعید، ثقة، رازی</w:t>
      </w:r>
      <w:r w:rsidR="00A16EAE" w:rsidRPr="003C213A">
        <w:rPr>
          <w:rFonts w:hint="cs"/>
          <w:rtl/>
        </w:rPr>
        <w:t>»</w:t>
      </w:r>
      <w:r w:rsidR="00EE72DC">
        <w:rPr>
          <w:rFonts w:hint="cs"/>
          <w:rtl/>
        </w:rPr>
        <w:t>.</w:t>
      </w:r>
      <w:r w:rsidR="00EE72DC">
        <w:rPr>
          <w:rStyle w:val="FootnoteReference"/>
          <w:rtl/>
        </w:rPr>
        <w:footnoteReference w:id="101"/>
      </w:r>
      <w:r w:rsidR="00A16EAE" w:rsidRPr="00F324CF">
        <w:rPr>
          <w:vertAlign w:val="superscript"/>
          <w:rtl/>
        </w:rPr>
        <w:footnoteReference w:id="102"/>
      </w:r>
    </w:p>
    <w:p w:rsidR="00CA2683" w:rsidRDefault="00CA2683" w:rsidP="00B43116">
      <w:pPr>
        <w:pStyle w:val="Heading6"/>
        <w:rPr>
          <w:rtl/>
        </w:rPr>
      </w:pPr>
      <w:bookmarkStart w:id="144" w:name="_Toc40762450"/>
      <w:r>
        <w:rPr>
          <w:rFonts w:hint="cs"/>
          <w:rtl/>
        </w:rPr>
        <w:lastRenderedPageBreak/>
        <w:t>عبارت سوم</w:t>
      </w:r>
      <w:bookmarkEnd w:id="144"/>
    </w:p>
    <w:p w:rsidR="00A16EAE" w:rsidRDefault="00A16EAE" w:rsidP="008905D2">
      <w:pPr>
        <w:jc w:val="both"/>
        <w:rPr>
          <w:rtl/>
        </w:rPr>
      </w:pPr>
      <w:r w:rsidRPr="003C213A">
        <w:rPr>
          <w:rFonts w:hint="cs"/>
          <w:rtl/>
        </w:rPr>
        <w:t xml:space="preserve">«شیخ طوسی» در جلد 3 </w:t>
      </w:r>
      <w:r w:rsidR="002A2405" w:rsidRPr="003C213A">
        <w:rPr>
          <w:rFonts w:hint="cs"/>
          <w:rtl/>
        </w:rPr>
        <w:t xml:space="preserve">استبصار </w:t>
      </w:r>
      <w:r w:rsidRPr="003C213A">
        <w:rPr>
          <w:rFonts w:hint="cs"/>
          <w:rtl/>
        </w:rPr>
        <w:t>باب «</w:t>
      </w:r>
      <w:r w:rsidRPr="003C213A">
        <w:rPr>
          <w:rtl/>
        </w:rPr>
        <w:t>لَا یصِحُّ الظِّهَارُ بِ</w:t>
      </w:r>
      <w:r w:rsidRPr="003C213A">
        <w:rPr>
          <w:rFonts w:hint="cs"/>
          <w:rtl/>
        </w:rPr>
        <w:t>ی</w:t>
      </w:r>
      <w:r w:rsidRPr="003C213A">
        <w:rPr>
          <w:rFonts w:hint="eastAsia"/>
          <w:rtl/>
        </w:rPr>
        <w:t>مِ</w:t>
      </w:r>
      <w:r w:rsidRPr="003C213A">
        <w:rPr>
          <w:rFonts w:hint="cs"/>
          <w:rtl/>
        </w:rPr>
        <w:t>ی</w:t>
      </w:r>
      <w:r w:rsidRPr="003C213A">
        <w:rPr>
          <w:rFonts w:hint="eastAsia"/>
          <w:rtl/>
        </w:rPr>
        <w:t>ن</w:t>
      </w:r>
      <w:r w:rsidRPr="003C213A">
        <w:rPr>
          <w:rFonts w:hint="cs"/>
          <w:rtl/>
        </w:rPr>
        <w:t xml:space="preserve">» به حدیثی برخورد </w:t>
      </w:r>
      <w:r w:rsidRPr="003C213A">
        <w:rPr>
          <w:rtl/>
        </w:rPr>
        <w:t>م</w:t>
      </w:r>
      <w:r w:rsidRPr="003C213A">
        <w:rPr>
          <w:rFonts w:hint="cs"/>
          <w:rtl/>
        </w:rPr>
        <w:t>ی‌</w:t>
      </w:r>
      <w:r w:rsidRPr="003C213A">
        <w:rPr>
          <w:rFonts w:hint="eastAsia"/>
          <w:rtl/>
        </w:rPr>
        <w:t>کند</w:t>
      </w:r>
      <w:r w:rsidRPr="003C213A">
        <w:rPr>
          <w:rFonts w:hint="cs"/>
          <w:rtl/>
        </w:rPr>
        <w:t xml:space="preserve"> که «سهل بن زیاد» در سند آن قرار </w:t>
      </w:r>
      <w:r w:rsidR="00EE72DC">
        <w:rPr>
          <w:rFonts w:hint="cs"/>
          <w:rtl/>
        </w:rPr>
        <w:t xml:space="preserve">داشته </w:t>
      </w:r>
      <w:r w:rsidRPr="003C213A">
        <w:rPr>
          <w:rFonts w:hint="cs"/>
          <w:rtl/>
        </w:rPr>
        <w:t xml:space="preserve">و </w:t>
      </w:r>
      <w:r w:rsidR="00EE72DC">
        <w:rPr>
          <w:rFonts w:hint="cs"/>
          <w:rtl/>
        </w:rPr>
        <w:t xml:space="preserve">باعث تغییر فتوا </w:t>
      </w:r>
      <w:r w:rsidR="00CB70A1">
        <w:rPr>
          <w:rtl/>
        </w:rPr>
        <w:t>م</w:t>
      </w:r>
      <w:r w:rsidR="00CB70A1">
        <w:rPr>
          <w:rFonts w:hint="cs"/>
          <w:rtl/>
        </w:rPr>
        <w:t>ی‌</w:t>
      </w:r>
      <w:r w:rsidR="00CB70A1">
        <w:rPr>
          <w:rFonts w:hint="eastAsia"/>
          <w:rtl/>
        </w:rPr>
        <w:t>شود</w:t>
      </w:r>
      <w:r w:rsidRPr="003C213A">
        <w:rPr>
          <w:rFonts w:hint="cs"/>
          <w:rtl/>
        </w:rPr>
        <w:t xml:space="preserve">. وی در مورد «سهل بن زیاد» </w:t>
      </w:r>
      <w:r w:rsidRPr="003C213A">
        <w:rPr>
          <w:rtl/>
        </w:rPr>
        <w:t>م</w:t>
      </w:r>
      <w:r w:rsidRPr="003C213A">
        <w:rPr>
          <w:rFonts w:hint="cs"/>
          <w:rtl/>
        </w:rPr>
        <w:t>ی‌</w:t>
      </w:r>
      <w:r w:rsidRPr="003C213A">
        <w:rPr>
          <w:rFonts w:hint="eastAsia"/>
          <w:rtl/>
        </w:rPr>
        <w:t>گو</w:t>
      </w:r>
      <w:r w:rsidRPr="003C213A">
        <w:rPr>
          <w:rFonts w:hint="cs"/>
          <w:rtl/>
        </w:rPr>
        <w:t>ی</w:t>
      </w:r>
      <w:r w:rsidRPr="003C213A">
        <w:rPr>
          <w:rFonts w:hint="eastAsia"/>
          <w:rtl/>
        </w:rPr>
        <w:t>د</w:t>
      </w:r>
      <w:r w:rsidRPr="003C213A">
        <w:rPr>
          <w:rFonts w:hint="cs"/>
          <w:rtl/>
        </w:rPr>
        <w:t>: «</w:t>
      </w:r>
      <w:r w:rsidRPr="003C213A">
        <w:rPr>
          <w:rtl/>
        </w:rPr>
        <w:t>وَ أَمَّا الْخَبَرُ الْأَوَّلُ فَرَاوِیهِ أَبُو سَعِیدٍ الْأَدَمِی وَ هُوَ ضَعِیفٌ جِدّاً عِنْدَ نُقَّادِ الْأَخْبَارِ وَ قَدِ اسْتَثْنَاهُ أَبُو جَعْفَرِ بْنُ بَابَوَیهِ فِی رِجَالِ نَوَادِرِ الْحِکمَةِ</w:t>
      </w:r>
      <w:r w:rsidRPr="003C213A">
        <w:rPr>
          <w:rFonts w:hint="cs"/>
          <w:rtl/>
        </w:rPr>
        <w:t>»</w:t>
      </w:r>
      <w:r w:rsidR="008905D2">
        <w:rPr>
          <w:rFonts w:hint="cs"/>
          <w:rtl/>
        </w:rPr>
        <w:t>.</w:t>
      </w:r>
      <w:r w:rsidR="008905D2">
        <w:rPr>
          <w:rStyle w:val="FootnoteReference"/>
          <w:rtl/>
        </w:rPr>
        <w:footnoteReference w:id="103"/>
      </w:r>
      <w:r w:rsidRPr="003C213A">
        <w:rPr>
          <w:rFonts w:hint="cs"/>
          <w:rtl/>
        </w:rPr>
        <w:t xml:space="preserve"> «استبصار» مربوط به اواخر عمر «شیخ طوسی» است، پس </w:t>
      </w:r>
      <w:r w:rsidRPr="003C213A">
        <w:rPr>
          <w:rtl/>
        </w:rPr>
        <w:t>نم</w:t>
      </w:r>
      <w:r w:rsidRPr="003C213A">
        <w:rPr>
          <w:rFonts w:hint="cs"/>
          <w:rtl/>
        </w:rPr>
        <w:t>ی‌</w:t>
      </w:r>
      <w:r w:rsidRPr="003C213A">
        <w:rPr>
          <w:rFonts w:hint="eastAsia"/>
          <w:rtl/>
        </w:rPr>
        <w:t>توان</w:t>
      </w:r>
      <w:r w:rsidRPr="003C213A">
        <w:rPr>
          <w:rFonts w:hint="cs"/>
          <w:rtl/>
        </w:rPr>
        <w:t xml:space="preserve"> گفت که «شیخ طوسی» در اوایل عمر خویش «سهل بن زیاد» را ضعیف </w:t>
      </w:r>
      <w:r w:rsidRPr="003C213A">
        <w:rPr>
          <w:rtl/>
        </w:rPr>
        <w:t>م</w:t>
      </w:r>
      <w:r w:rsidRPr="003C213A">
        <w:rPr>
          <w:rFonts w:hint="cs"/>
          <w:rtl/>
        </w:rPr>
        <w:t>ی‌</w:t>
      </w:r>
      <w:r w:rsidRPr="003C213A">
        <w:rPr>
          <w:rFonts w:hint="eastAsia"/>
          <w:rtl/>
        </w:rPr>
        <w:t>دانسته</w:t>
      </w:r>
      <w:r w:rsidRPr="003C213A">
        <w:rPr>
          <w:rFonts w:hint="cs"/>
          <w:rtl/>
        </w:rPr>
        <w:t xml:space="preserve"> و در اواخر عمر خویش قائل به وثاقت بوده است.</w:t>
      </w:r>
    </w:p>
    <w:p w:rsidR="00EB79FA" w:rsidRPr="003C213A" w:rsidRDefault="00EB79FA" w:rsidP="00B43116">
      <w:pPr>
        <w:pStyle w:val="Heading5"/>
        <w:rPr>
          <w:rtl/>
        </w:rPr>
      </w:pPr>
      <w:bookmarkStart w:id="145" w:name="_Toc40762451"/>
      <w:r>
        <w:rPr>
          <w:rFonts w:hint="cs"/>
          <w:rtl/>
        </w:rPr>
        <w:t>بررسی عبارات</w:t>
      </w:r>
      <w:bookmarkEnd w:id="145"/>
    </w:p>
    <w:p w:rsidR="00A16EAE" w:rsidRPr="00A16EAE" w:rsidRDefault="00A16EAE" w:rsidP="00A16EAE">
      <w:pPr>
        <w:jc w:val="both"/>
        <w:rPr>
          <w:rFonts w:asciiTheme="minorHAnsi" w:hAnsiTheme="minorHAnsi"/>
          <w:color w:val="auto"/>
          <w:sz w:val="28"/>
          <w:rtl/>
        </w:rPr>
      </w:pPr>
      <w:r w:rsidRPr="00A16EAE">
        <w:rPr>
          <w:rFonts w:asciiTheme="minorHAnsi" w:hAnsiTheme="minorHAnsi" w:hint="cs"/>
          <w:color w:val="auto"/>
          <w:sz w:val="28"/>
          <w:rtl/>
        </w:rPr>
        <w:t xml:space="preserve">«فهرست» جزء آثار اواخر عمر «شیخ طوسی» نیست؛ درنتیجه باید به کلام وی در «رجال» و «استبصار» پرداخت که کلام وی در این دو کتاب با هم متعارض است. به قرائنی که «آیت الله بروجردی» ذکر کرده و ما نیز قائلیم، «رجال» کتابی ناتمام است؛ اما «استبصار» کتابی است که قبل از وفات «شیخ طوسی» به اتمام رسیده است و به دلیل روش «شیخ طوسی» در نوشتن کتاب «رجال»، </w:t>
      </w:r>
      <w:r w:rsidRPr="00A16EAE">
        <w:rPr>
          <w:rFonts w:asciiTheme="minorHAnsi" w:hAnsiTheme="minorHAnsi"/>
          <w:color w:val="auto"/>
          <w:sz w:val="28"/>
          <w:rtl/>
        </w:rPr>
        <w:t>نم</w:t>
      </w:r>
      <w:r w:rsidRPr="00A16EAE">
        <w:rPr>
          <w:rFonts w:asciiTheme="minorHAnsi" w:hAnsiTheme="minorHAnsi" w:hint="cs"/>
          <w:color w:val="auto"/>
          <w:sz w:val="28"/>
          <w:rtl/>
        </w:rPr>
        <w:t>ی‌</w:t>
      </w:r>
      <w:r w:rsidRPr="00A16EAE">
        <w:rPr>
          <w:rFonts w:asciiTheme="minorHAnsi" w:hAnsiTheme="minorHAnsi" w:hint="eastAsia"/>
          <w:color w:val="auto"/>
          <w:sz w:val="28"/>
          <w:rtl/>
        </w:rPr>
        <w:t>توان</w:t>
      </w:r>
      <w:r w:rsidRPr="00A16EAE">
        <w:rPr>
          <w:rFonts w:asciiTheme="minorHAnsi" w:hAnsiTheme="minorHAnsi" w:hint="cs"/>
          <w:color w:val="auto"/>
          <w:sz w:val="28"/>
          <w:rtl/>
        </w:rPr>
        <w:t xml:space="preserve"> مطالب این کتاب را به‌عنوان نظر نهایی به وی نسبت داد. توضیح آنکه </w:t>
      </w:r>
      <w:r w:rsidRPr="00A16EAE">
        <w:rPr>
          <w:rFonts w:asciiTheme="minorHAnsi" w:hAnsiTheme="minorHAnsi"/>
          <w:color w:val="auto"/>
          <w:sz w:val="28"/>
          <w:rtl/>
        </w:rPr>
        <w:t>روش‌ها</w:t>
      </w:r>
      <w:r w:rsidRPr="00A16EAE">
        <w:rPr>
          <w:rFonts w:asciiTheme="minorHAnsi" w:hAnsiTheme="minorHAnsi" w:hint="cs"/>
          <w:color w:val="auto"/>
          <w:sz w:val="28"/>
          <w:rtl/>
        </w:rPr>
        <w:t>ی نویسندگان تفاوت دارد:</w:t>
      </w:r>
    </w:p>
    <w:p w:rsidR="00A16EAE" w:rsidRPr="00A16EAE" w:rsidRDefault="00A16EAE" w:rsidP="00A16EAE">
      <w:pPr>
        <w:jc w:val="both"/>
        <w:rPr>
          <w:rFonts w:asciiTheme="minorHAnsi" w:hAnsiTheme="minorHAnsi"/>
          <w:color w:val="auto"/>
          <w:sz w:val="28"/>
          <w:rtl/>
        </w:rPr>
      </w:pPr>
      <w:r w:rsidRPr="00A16EAE">
        <w:rPr>
          <w:rFonts w:asciiTheme="minorHAnsi" w:hAnsiTheme="minorHAnsi" w:hint="cs"/>
          <w:color w:val="auto"/>
          <w:sz w:val="28"/>
          <w:rtl/>
        </w:rPr>
        <w:t xml:space="preserve">برخی هر بابی را که آغاز </w:t>
      </w:r>
      <w:r w:rsidRPr="00A16EAE">
        <w:rPr>
          <w:rFonts w:asciiTheme="minorHAnsi" w:hAnsiTheme="minorHAnsi"/>
          <w:color w:val="auto"/>
          <w:sz w:val="28"/>
          <w:rtl/>
        </w:rPr>
        <w:t>م</w:t>
      </w:r>
      <w:r w:rsidRPr="00A16EAE">
        <w:rPr>
          <w:rFonts w:asciiTheme="minorHAnsi" w:hAnsiTheme="minorHAnsi" w:hint="cs"/>
          <w:color w:val="auto"/>
          <w:sz w:val="28"/>
          <w:rtl/>
        </w:rPr>
        <w:t>ی‌</w:t>
      </w:r>
      <w:r w:rsidRPr="00A16EAE">
        <w:rPr>
          <w:rFonts w:asciiTheme="minorHAnsi" w:hAnsiTheme="minorHAnsi" w:hint="eastAsia"/>
          <w:color w:val="auto"/>
          <w:sz w:val="28"/>
          <w:rtl/>
        </w:rPr>
        <w:t>کنند</w:t>
      </w:r>
      <w:r w:rsidRPr="00A16EAE">
        <w:rPr>
          <w:rFonts w:asciiTheme="minorHAnsi" w:hAnsiTheme="minorHAnsi" w:hint="cs"/>
          <w:color w:val="auto"/>
          <w:sz w:val="28"/>
          <w:rtl/>
        </w:rPr>
        <w:t xml:space="preserve">، به اتمام </w:t>
      </w:r>
      <w:r w:rsidRPr="00A16EAE">
        <w:rPr>
          <w:rFonts w:asciiTheme="minorHAnsi" w:hAnsiTheme="minorHAnsi"/>
          <w:color w:val="auto"/>
          <w:sz w:val="28"/>
          <w:rtl/>
        </w:rPr>
        <w:t>م</w:t>
      </w:r>
      <w:r w:rsidRPr="00A16EAE">
        <w:rPr>
          <w:rFonts w:asciiTheme="minorHAnsi" w:hAnsiTheme="minorHAnsi" w:hint="cs"/>
          <w:color w:val="auto"/>
          <w:sz w:val="28"/>
          <w:rtl/>
        </w:rPr>
        <w:t>ی‌</w:t>
      </w:r>
      <w:r w:rsidRPr="00A16EAE">
        <w:rPr>
          <w:rFonts w:asciiTheme="minorHAnsi" w:hAnsiTheme="minorHAnsi" w:hint="eastAsia"/>
          <w:color w:val="auto"/>
          <w:sz w:val="28"/>
          <w:rtl/>
        </w:rPr>
        <w:t>رسانند</w:t>
      </w:r>
      <w:r w:rsidRPr="00A16EAE">
        <w:rPr>
          <w:rFonts w:asciiTheme="minorHAnsi" w:hAnsiTheme="minorHAnsi" w:hint="cs"/>
          <w:color w:val="auto"/>
          <w:sz w:val="28"/>
          <w:rtl/>
        </w:rPr>
        <w:t xml:space="preserve"> و سپس باب بعدی را شروع </w:t>
      </w:r>
      <w:r w:rsidRPr="00A16EAE">
        <w:rPr>
          <w:rFonts w:asciiTheme="minorHAnsi" w:hAnsiTheme="minorHAnsi"/>
          <w:color w:val="auto"/>
          <w:sz w:val="28"/>
          <w:rtl/>
        </w:rPr>
        <w:t>م</w:t>
      </w:r>
      <w:r w:rsidRPr="00A16EAE">
        <w:rPr>
          <w:rFonts w:asciiTheme="minorHAnsi" w:hAnsiTheme="minorHAnsi" w:hint="cs"/>
          <w:color w:val="auto"/>
          <w:sz w:val="28"/>
          <w:rtl/>
        </w:rPr>
        <w:t>ی‌</w:t>
      </w:r>
      <w:r w:rsidRPr="00A16EAE">
        <w:rPr>
          <w:rFonts w:asciiTheme="minorHAnsi" w:hAnsiTheme="minorHAnsi" w:hint="eastAsia"/>
          <w:color w:val="auto"/>
          <w:sz w:val="28"/>
          <w:rtl/>
        </w:rPr>
        <w:t>کنند</w:t>
      </w:r>
      <w:r w:rsidRPr="00A16EAE">
        <w:rPr>
          <w:rFonts w:asciiTheme="minorHAnsi" w:hAnsiTheme="minorHAnsi" w:hint="cs"/>
          <w:color w:val="auto"/>
          <w:sz w:val="28"/>
          <w:rtl/>
        </w:rPr>
        <w:t xml:space="preserve"> که اگر </w:t>
      </w:r>
      <w:r w:rsidRPr="00A16EAE">
        <w:rPr>
          <w:rFonts w:asciiTheme="minorHAnsi" w:hAnsiTheme="minorHAnsi"/>
          <w:color w:val="auto"/>
          <w:sz w:val="28"/>
          <w:rtl/>
        </w:rPr>
        <w:t>نو</w:t>
      </w:r>
      <w:r w:rsidRPr="00A16EAE">
        <w:rPr>
          <w:rFonts w:asciiTheme="minorHAnsi" w:hAnsiTheme="minorHAnsi" w:hint="cs"/>
          <w:color w:val="auto"/>
          <w:sz w:val="28"/>
          <w:rtl/>
        </w:rPr>
        <w:t>ی</w:t>
      </w:r>
      <w:r w:rsidRPr="00A16EAE">
        <w:rPr>
          <w:rFonts w:asciiTheme="minorHAnsi" w:hAnsiTheme="minorHAnsi" w:hint="eastAsia"/>
          <w:color w:val="auto"/>
          <w:sz w:val="28"/>
          <w:rtl/>
        </w:rPr>
        <w:t>سنده‌ا</w:t>
      </w:r>
      <w:r w:rsidRPr="00A16EAE">
        <w:rPr>
          <w:rFonts w:asciiTheme="minorHAnsi" w:hAnsiTheme="minorHAnsi" w:hint="cs"/>
          <w:color w:val="auto"/>
          <w:sz w:val="28"/>
          <w:rtl/>
        </w:rPr>
        <w:t xml:space="preserve">ی چنین روشی را داشته باشد، </w:t>
      </w:r>
      <w:r w:rsidRPr="00A16EAE">
        <w:rPr>
          <w:rFonts w:asciiTheme="minorHAnsi" w:hAnsiTheme="minorHAnsi"/>
          <w:color w:val="auto"/>
          <w:sz w:val="28"/>
          <w:rtl/>
        </w:rPr>
        <w:t>م</w:t>
      </w:r>
      <w:r w:rsidRPr="00A16EAE">
        <w:rPr>
          <w:rFonts w:asciiTheme="minorHAnsi" w:hAnsiTheme="minorHAnsi" w:hint="cs"/>
          <w:color w:val="auto"/>
          <w:sz w:val="28"/>
          <w:rtl/>
        </w:rPr>
        <w:t>ی‌</w:t>
      </w:r>
      <w:r w:rsidRPr="00A16EAE">
        <w:rPr>
          <w:rFonts w:asciiTheme="minorHAnsi" w:hAnsiTheme="minorHAnsi" w:hint="eastAsia"/>
          <w:color w:val="auto"/>
          <w:sz w:val="28"/>
          <w:rtl/>
        </w:rPr>
        <w:t>توان</w:t>
      </w:r>
      <w:r w:rsidRPr="00A16EAE">
        <w:rPr>
          <w:rFonts w:asciiTheme="minorHAnsi" w:hAnsiTheme="minorHAnsi" w:hint="cs"/>
          <w:color w:val="auto"/>
          <w:sz w:val="28"/>
          <w:rtl/>
        </w:rPr>
        <w:t xml:space="preserve"> مطلبی را که در هر باب آمده است، به وی نسبت داد. </w:t>
      </w:r>
      <w:r w:rsidRPr="00A16EAE">
        <w:rPr>
          <w:rFonts w:asciiTheme="minorHAnsi" w:hAnsiTheme="minorHAnsi"/>
          <w:color w:val="auto"/>
          <w:sz w:val="28"/>
          <w:rtl/>
        </w:rPr>
        <w:t>به‌طور</w:t>
      </w:r>
      <w:r w:rsidRPr="00A16EAE">
        <w:rPr>
          <w:rFonts w:asciiTheme="minorHAnsi" w:hAnsiTheme="minorHAnsi" w:hint="cs"/>
          <w:color w:val="auto"/>
          <w:sz w:val="28"/>
          <w:rtl/>
        </w:rPr>
        <w:t xml:space="preserve"> مثال «آقا رضا همدانی» در نوشتن «مصباح الفقاهه» </w:t>
      </w:r>
      <w:r w:rsidRPr="00A16EAE">
        <w:rPr>
          <w:rFonts w:asciiTheme="minorHAnsi" w:hAnsiTheme="minorHAnsi"/>
          <w:color w:val="auto"/>
          <w:sz w:val="28"/>
          <w:rtl/>
        </w:rPr>
        <w:t>هم</w:t>
      </w:r>
      <w:r w:rsidRPr="00A16EAE">
        <w:rPr>
          <w:rFonts w:asciiTheme="minorHAnsi" w:hAnsiTheme="minorHAnsi" w:hint="cs"/>
          <w:color w:val="auto"/>
          <w:sz w:val="28"/>
          <w:rtl/>
        </w:rPr>
        <w:t>ی</w:t>
      </w:r>
      <w:r w:rsidRPr="00A16EAE">
        <w:rPr>
          <w:rFonts w:asciiTheme="minorHAnsi" w:hAnsiTheme="minorHAnsi" w:hint="eastAsia"/>
          <w:color w:val="auto"/>
          <w:sz w:val="28"/>
          <w:rtl/>
        </w:rPr>
        <w:t>ن‌گونه</w:t>
      </w:r>
      <w:r w:rsidRPr="00A16EAE">
        <w:rPr>
          <w:rFonts w:asciiTheme="minorHAnsi" w:hAnsiTheme="minorHAnsi" w:hint="cs"/>
          <w:color w:val="auto"/>
          <w:sz w:val="28"/>
          <w:rtl/>
        </w:rPr>
        <w:t xml:space="preserve"> عمل کرده است. وی باب طهارت را به اتمام رسانده و سپس باب صلاه را شروع کرده است که نتوانسته آن را به اتمام برساند و از دنیا رفته است. در اینجا </w:t>
      </w:r>
      <w:r w:rsidRPr="00A16EAE">
        <w:rPr>
          <w:rFonts w:asciiTheme="minorHAnsi" w:hAnsiTheme="minorHAnsi"/>
          <w:color w:val="auto"/>
          <w:sz w:val="28"/>
          <w:rtl/>
        </w:rPr>
        <w:t>م</w:t>
      </w:r>
      <w:r w:rsidRPr="00A16EAE">
        <w:rPr>
          <w:rFonts w:asciiTheme="minorHAnsi" w:hAnsiTheme="minorHAnsi" w:hint="cs"/>
          <w:color w:val="auto"/>
          <w:sz w:val="28"/>
          <w:rtl/>
        </w:rPr>
        <w:t>ی‌</w:t>
      </w:r>
      <w:r w:rsidRPr="00A16EAE">
        <w:rPr>
          <w:rFonts w:asciiTheme="minorHAnsi" w:hAnsiTheme="minorHAnsi" w:hint="eastAsia"/>
          <w:color w:val="auto"/>
          <w:sz w:val="28"/>
          <w:rtl/>
        </w:rPr>
        <w:t>توان</w:t>
      </w:r>
      <w:r w:rsidRPr="00A16EAE">
        <w:rPr>
          <w:rFonts w:asciiTheme="minorHAnsi" w:hAnsiTheme="minorHAnsi" w:hint="cs"/>
          <w:color w:val="auto"/>
          <w:sz w:val="28"/>
          <w:rtl/>
        </w:rPr>
        <w:t xml:space="preserve"> مطلبی را که در باب طهارت آمده است، به وی نسبت داد؛</w:t>
      </w:r>
    </w:p>
    <w:p w:rsidR="00A16EAE" w:rsidRPr="00A16EAE" w:rsidRDefault="00A16EAE" w:rsidP="00A16EAE">
      <w:pPr>
        <w:jc w:val="both"/>
        <w:rPr>
          <w:rFonts w:asciiTheme="minorHAnsi" w:hAnsiTheme="minorHAnsi"/>
          <w:color w:val="auto"/>
          <w:sz w:val="28"/>
          <w:rtl/>
        </w:rPr>
      </w:pPr>
      <w:r w:rsidRPr="00A16EAE">
        <w:rPr>
          <w:rFonts w:asciiTheme="minorHAnsi" w:hAnsiTheme="minorHAnsi" w:hint="cs"/>
          <w:color w:val="auto"/>
          <w:sz w:val="28"/>
          <w:rtl/>
        </w:rPr>
        <w:t xml:space="preserve">اما برخی دیگر ابتدا کتاب را </w:t>
      </w:r>
      <w:r w:rsidRPr="00A16EAE">
        <w:rPr>
          <w:rFonts w:asciiTheme="minorHAnsi" w:hAnsiTheme="minorHAnsi"/>
          <w:color w:val="auto"/>
          <w:sz w:val="28"/>
          <w:rtl/>
        </w:rPr>
        <w:t>فهرست بند</w:t>
      </w:r>
      <w:r w:rsidRPr="00A16EAE">
        <w:rPr>
          <w:rFonts w:asciiTheme="minorHAnsi" w:hAnsiTheme="minorHAnsi" w:hint="cs"/>
          <w:color w:val="auto"/>
          <w:sz w:val="28"/>
          <w:rtl/>
        </w:rPr>
        <w:t xml:space="preserve">ی </w:t>
      </w:r>
      <w:r w:rsidRPr="00A16EAE">
        <w:rPr>
          <w:rFonts w:asciiTheme="minorHAnsi" w:hAnsiTheme="minorHAnsi"/>
          <w:color w:val="auto"/>
          <w:sz w:val="28"/>
          <w:rtl/>
        </w:rPr>
        <w:t>م</w:t>
      </w:r>
      <w:r w:rsidRPr="00A16EAE">
        <w:rPr>
          <w:rFonts w:asciiTheme="minorHAnsi" w:hAnsiTheme="minorHAnsi" w:hint="cs"/>
          <w:color w:val="auto"/>
          <w:sz w:val="28"/>
          <w:rtl/>
        </w:rPr>
        <w:t>ی‌</w:t>
      </w:r>
      <w:r w:rsidRPr="00A16EAE">
        <w:rPr>
          <w:rFonts w:asciiTheme="minorHAnsi" w:hAnsiTheme="minorHAnsi" w:hint="eastAsia"/>
          <w:color w:val="auto"/>
          <w:sz w:val="28"/>
          <w:rtl/>
        </w:rPr>
        <w:t>کرده‌اند</w:t>
      </w:r>
      <w:r w:rsidRPr="00A16EAE">
        <w:rPr>
          <w:rFonts w:asciiTheme="minorHAnsi" w:hAnsiTheme="minorHAnsi" w:hint="cs"/>
          <w:color w:val="auto"/>
          <w:sz w:val="28"/>
          <w:rtl/>
        </w:rPr>
        <w:t xml:space="preserve"> و سپس مطالبی را که </w:t>
      </w:r>
      <w:r w:rsidRPr="00A16EAE">
        <w:rPr>
          <w:rFonts w:asciiTheme="minorHAnsi" w:hAnsiTheme="minorHAnsi"/>
          <w:color w:val="auto"/>
          <w:sz w:val="28"/>
          <w:rtl/>
        </w:rPr>
        <w:t>م</w:t>
      </w:r>
      <w:r w:rsidRPr="00A16EAE">
        <w:rPr>
          <w:rFonts w:asciiTheme="minorHAnsi" w:hAnsiTheme="minorHAnsi" w:hint="cs"/>
          <w:color w:val="auto"/>
          <w:sz w:val="28"/>
          <w:rtl/>
        </w:rPr>
        <w:t>ی‌ی</w:t>
      </w:r>
      <w:r w:rsidRPr="00A16EAE">
        <w:rPr>
          <w:rFonts w:asciiTheme="minorHAnsi" w:hAnsiTheme="minorHAnsi" w:hint="eastAsia"/>
          <w:color w:val="auto"/>
          <w:sz w:val="28"/>
          <w:rtl/>
        </w:rPr>
        <w:t>افتند</w:t>
      </w:r>
      <w:r w:rsidRPr="00A16EAE">
        <w:rPr>
          <w:rFonts w:asciiTheme="minorHAnsi" w:hAnsiTheme="minorHAnsi" w:hint="cs"/>
          <w:color w:val="auto"/>
          <w:sz w:val="28"/>
          <w:rtl/>
        </w:rPr>
        <w:t xml:space="preserve">، ذیل عنوان خاص خود قرار </w:t>
      </w:r>
      <w:r w:rsidRPr="00A16EAE">
        <w:rPr>
          <w:rFonts w:asciiTheme="minorHAnsi" w:hAnsiTheme="minorHAnsi"/>
          <w:color w:val="auto"/>
          <w:sz w:val="28"/>
          <w:rtl/>
        </w:rPr>
        <w:t>م</w:t>
      </w:r>
      <w:r w:rsidRPr="00A16EAE">
        <w:rPr>
          <w:rFonts w:asciiTheme="minorHAnsi" w:hAnsiTheme="minorHAnsi" w:hint="cs"/>
          <w:color w:val="auto"/>
          <w:sz w:val="28"/>
          <w:rtl/>
        </w:rPr>
        <w:t>ی‌</w:t>
      </w:r>
      <w:r w:rsidRPr="00A16EAE">
        <w:rPr>
          <w:rFonts w:asciiTheme="minorHAnsi" w:hAnsiTheme="minorHAnsi" w:hint="eastAsia"/>
          <w:color w:val="auto"/>
          <w:sz w:val="28"/>
          <w:rtl/>
        </w:rPr>
        <w:t>دادند</w:t>
      </w:r>
      <w:r w:rsidRPr="00A16EAE">
        <w:rPr>
          <w:rFonts w:asciiTheme="minorHAnsi" w:hAnsiTheme="minorHAnsi" w:hint="cs"/>
          <w:color w:val="auto"/>
          <w:sz w:val="28"/>
          <w:rtl/>
        </w:rPr>
        <w:t xml:space="preserve"> و پس از مدتی به تکمیل اطلاعات </w:t>
      </w:r>
      <w:r w:rsidRPr="00A16EAE">
        <w:rPr>
          <w:rFonts w:asciiTheme="minorHAnsi" w:hAnsiTheme="minorHAnsi"/>
          <w:color w:val="auto"/>
          <w:sz w:val="28"/>
          <w:rtl/>
        </w:rPr>
        <w:t>جمع‌آور</w:t>
      </w:r>
      <w:r w:rsidRPr="00A16EAE">
        <w:rPr>
          <w:rFonts w:asciiTheme="minorHAnsi" w:hAnsiTheme="minorHAnsi" w:hint="cs"/>
          <w:color w:val="auto"/>
          <w:sz w:val="28"/>
          <w:rtl/>
        </w:rPr>
        <w:t>ی‌</w:t>
      </w:r>
      <w:r w:rsidRPr="00A16EAE">
        <w:rPr>
          <w:rFonts w:asciiTheme="minorHAnsi" w:hAnsiTheme="minorHAnsi" w:hint="eastAsia"/>
          <w:color w:val="auto"/>
          <w:sz w:val="28"/>
          <w:rtl/>
        </w:rPr>
        <w:t>شده</w:t>
      </w:r>
      <w:r w:rsidRPr="00A16EAE">
        <w:rPr>
          <w:rFonts w:asciiTheme="minorHAnsi" w:hAnsiTheme="minorHAnsi" w:hint="cs"/>
          <w:color w:val="auto"/>
          <w:sz w:val="28"/>
          <w:rtl/>
        </w:rPr>
        <w:t xml:space="preserve"> </w:t>
      </w:r>
      <w:r w:rsidRPr="00A16EAE">
        <w:rPr>
          <w:rFonts w:asciiTheme="minorHAnsi" w:hAnsiTheme="minorHAnsi"/>
          <w:color w:val="auto"/>
          <w:sz w:val="28"/>
          <w:rtl/>
        </w:rPr>
        <w:t>م</w:t>
      </w:r>
      <w:r w:rsidRPr="00A16EAE">
        <w:rPr>
          <w:rFonts w:asciiTheme="minorHAnsi" w:hAnsiTheme="minorHAnsi" w:hint="cs"/>
          <w:color w:val="auto"/>
          <w:sz w:val="28"/>
          <w:rtl/>
        </w:rPr>
        <w:t>ی‌</w:t>
      </w:r>
      <w:r w:rsidRPr="00A16EAE">
        <w:rPr>
          <w:rFonts w:asciiTheme="minorHAnsi" w:hAnsiTheme="minorHAnsi" w:hint="eastAsia"/>
          <w:color w:val="auto"/>
          <w:sz w:val="28"/>
          <w:rtl/>
        </w:rPr>
        <w:t>پرداختند</w:t>
      </w:r>
      <w:r w:rsidRPr="00A16EAE">
        <w:rPr>
          <w:rFonts w:asciiTheme="minorHAnsi" w:hAnsiTheme="minorHAnsi" w:hint="cs"/>
          <w:color w:val="auto"/>
          <w:sz w:val="28"/>
          <w:rtl/>
        </w:rPr>
        <w:t xml:space="preserve">. روش «شیخ طوسی» و «علامه مجلسی» </w:t>
      </w:r>
      <w:r w:rsidRPr="00A16EAE">
        <w:rPr>
          <w:rFonts w:asciiTheme="minorHAnsi" w:hAnsiTheme="minorHAnsi"/>
          <w:color w:val="auto"/>
          <w:sz w:val="28"/>
          <w:rtl/>
        </w:rPr>
        <w:t>ا</w:t>
      </w:r>
      <w:r w:rsidRPr="00A16EAE">
        <w:rPr>
          <w:rFonts w:asciiTheme="minorHAnsi" w:hAnsiTheme="minorHAnsi" w:hint="cs"/>
          <w:color w:val="auto"/>
          <w:sz w:val="28"/>
          <w:rtl/>
        </w:rPr>
        <w:t>ی</w:t>
      </w:r>
      <w:r w:rsidRPr="00A16EAE">
        <w:rPr>
          <w:rFonts w:asciiTheme="minorHAnsi" w:hAnsiTheme="minorHAnsi" w:hint="eastAsia"/>
          <w:color w:val="auto"/>
          <w:sz w:val="28"/>
          <w:rtl/>
        </w:rPr>
        <w:t>ن‌گونه</w:t>
      </w:r>
      <w:r w:rsidRPr="00A16EAE">
        <w:rPr>
          <w:rFonts w:asciiTheme="minorHAnsi" w:hAnsiTheme="minorHAnsi" w:hint="cs"/>
          <w:color w:val="auto"/>
          <w:sz w:val="28"/>
          <w:rtl/>
        </w:rPr>
        <w:t xml:space="preserve"> است. به همین دلیل «شیخ طوسی» </w:t>
      </w:r>
      <w:r w:rsidRPr="00A16EAE">
        <w:rPr>
          <w:rFonts w:asciiTheme="minorHAnsi" w:hAnsiTheme="minorHAnsi"/>
          <w:color w:val="auto"/>
          <w:sz w:val="28"/>
          <w:rtl/>
        </w:rPr>
        <w:t>ا</w:t>
      </w:r>
      <w:r w:rsidRPr="00A16EAE">
        <w:rPr>
          <w:rFonts w:asciiTheme="minorHAnsi" w:hAnsiTheme="minorHAnsi" w:hint="cs"/>
          <w:color w:val="auto"/>
          <w:sz w:val="28"/>
          <w:rtl/>
        </w:rPr>
        <w:t>ی</w:t>
      </w:r>
      <w:r w:rsidRPr="00A16EAE">
        <w:rPr>
          <w:rFonts w:asciiTheme="minorHAnsi" w:hAnsiTheme="minorHAnsi" w:hint="eastAsia"/>
          <w:color w:val="auto"/>
          <w:sz w:val="28"/>
          <w:rtl/>
        </w:rPr>
        <w:t>ن‌گونه</w:t>
      </w:r>
      <w:r w:rsidRPr="00A16EAE">
        <w:rPr>
          <w:rFonts w:asciiTheme="minorHAnsi" w:hAnsiTheme="minorHAnsi" w:hint="cs"/>
          <w:color w:val="auto"/>
          <w:sz w:val="28"/>
          <w:rtl/>
        </w:rPr>
        <w:t xml:space="preserve"> عمل نکرده است که اصحاب پیامبر اکرم صلی الله علیه و آله را به </w:t>
      </w:r>
      <w:r w:rsidRPr="00A16EAE">
        <w:rPr>
          <w:rFonts w:asciiTheme="minorHAnsi" w:hAnsiTheme="minorHAnsi"/>
          <w:color w:val="auto"/>
          <w:sz w:val="28"/>
          <w:rtl/>
        </w:rPr>
        <w:t>اتمام</w:t>
      </w:r>
      <w:r w:rsidRPr="00A16EAE">
        <w:rPr>
          <w:rFonts w:asciiTheme="minorHAnsi" w:hAnsiTheme="minorHAnsi" w:hint="cs"/>
          <w:color w:val="auto"/>
          <w:sz w:val="28"/>
          <w:rtl/>
        </w:rPr>
        <w:t xml:space="preserve"> برساند و سپس اصحاب امیرالمؤمنین علیه‌السلام را بنویسد و...، بلکه اسامی روات را تا زمان امام حسن عسکری علیه‌السلام </w:t>
      </w:r>
      <w:r w:rsidRPr="00A16EAE">
        <w:rPr>
          <w:rFonts w:asciiTheme="minorHAnsi" w:hAnsiTheme="minorHAnsi"/>
          <w:color w:val="auto"/>
          <w:sz w:val="28"/>
          <w:rtl/>
        </w:rPr>
        <w:t>جمع‌آور</w:t>
      </w:r>
      <w:r w:rsidRPr="00A16EAE">
        <w:rPr>
          <w:rFonts w:asciiTheme="minorHAnsi" w:hAnsiTheme="minorHAnsi" w:hint="cs"/>
          <w:color w:val="auto"/>
          <w:sz w:val="28"/>
          <w:rtl/>
        </w:rPr>
        <w:t xml:space="preserve">ی کرده است و سپس اطلاعات هر راوی را ذیل عنوان مربوط به آن راوی آورده است. در مورد بعضی از روات هیچ اطلاعاتی ارائه نشده است، در مورد بعضی اطلاعات مختصری ارائه شده و توثیق و تضعیفی در مورد آنها ذکر نشده است و در مورد </w:t>
      </w:r>
      <w:r w:rsidRPr="00A16EAE">
        <w:rPr>
          <w:rFonts w:asciiTheme="minorHAnsi" w:hAnsiTheme="minorHAnsi"/>
          <w:color w:val="auto"/>
          <w:sz w:val="28"/>
          <w:rtl/>
        </w:rPr>
        <w:t>عده‌ا</w:t>
      </w:r>
      <w:r w:rsidRPr="00A16EAE">
        <w:rPr>
          <w:rFonts w:asciiTheme="minorHAnsi" w:hAnsiTheme="minorHAnsi" w:hint="cs"/>
          <w:color w:val="auto"/>
          <w:sz w:val="28"/>
          <w:rtl/>
        </w:rPr>
        <w:t xml:space="preserve">ی توثیق و تضعیف نیز وجود دارد. در کتابی مانند «استبصار» که با این روش نوشته شده و به اتمام نرسیده است، </w:t>
      </w:r>
      <w:r w:rsidRPr="00A16EAE">
        <w:rPr>
          <w:rFonts w:asciiTheme="minorHAnsi" w:hAnsiTheme="minorHAnsi"/>
          <w:color w:val="auto"/>
          <w:sz w:val="28"/>
          <w:rtl/>
        </w:rPr>
        <w:t>نم</w:t>
      </w:r>
      <w:r w:rsidRPr="00A16EAE">
        <w:rPr>
          <w:rFonts w:asciiTheme="minorHAnsi" w:hAnsiTheme="minorHAnsi" w:hint="cs"/>
          <w:color w:val="auto"/>
          <w:sz w:val="28"/>
          <w:rtl/>
        </w:rPr>
        <w:t>ی‌</w:t>
      </w:r>
      <w:r w:rsidRPr="00A16EAE">
        <w:rPr>
          <w:rFonts w:asciiTheme="minorHAnsi" w:hAnsiTheme="minorHAnsi" w:hint="eastAsia"/>
          <w:color w:val="auto"/>
          <w:sz w:val="28"/>
          <w:rtl/>
        </w:rPr>
        <w:t>توان</w:t>
      </w:r>
      <w:r w:rsidRPr="00A16EAE">
        <w:rPr>
          <w:rFonts w:asciiTheme="minorHAnsi" w:hAnsiTheme="minorHAnsi" w:hint="cs"/>
          <w:color w:val="auto"/>
          <w:sz w:val="28"/>
          <w:rtl/>
        </w:rPr>
        <w:t xml:space="preserve"> مطالبی را که در مورد یک راوی بیان شده </w:t>
      </w:r>
      <w:r w:rsidRPr="00A16EAE">
        <w:rPr>
          <w:rFonts w:asciiTheme="minorHAnsi" w:hAnsiTheme="minorHAnsi"/>
          <w:color w:val="auto"/>
          <w:sz w:val="28"/>
          <w:rtl/>
        </w:rPr>
        <w:t>به‌عنوان</w:t>
      </w:r>
      <w:r w:rsidRPr="00A16EAE">
        <w:rPr>
          <w:rFonts w:asciiTheme="minorHAnsi" w:hAnsiTheme="minorHAnsi" w:hint="cs"/>
          <w:color w:val="auto"/>
          <w:sz w:val="28"/>
          <w:rtl/>
        </w:rPr>
        <w:t xml:space="preserve"> قول نهایی به </w:t>
      </w:r>
      <w:r w:rsidRPr="00A16EAE">
        <w:rPr>
          <w:rFonts w:asciiTheme="minorHAnsi" w:hAnsiTheme="minorHAnsi"/>
          <w:color w:val="auto"/>
          <w:sz w:val="28"/>
          <w:rtl/>
        </w:rPr>
        <w:t>نو</w:t>
      </w:r>
      <w:r w:rsidRPr="00A16EAE">
        <w:rPr>
          <w:rFonts w:asciiTheme="minorHAnsi" w:hAnsiTheme="minorHAnsi" w:hint="cs"/>
          <w:color w:val="auto"/>
          <w:sz w:val="28"/>
          <w:rtl/>
        </w:rPr>
        <w:t>ی</w:t>
      </w:r>
      <w:r w:rsidRPr="00A16EAE">
        <w:rPr>
          <w:rFonts w:asciiTheme="minorHAnsi" w:hAnsiTheme="minorHAnsi" w:hint="eastAsia"/>
          <w:color w:val="auto"/>
          <w:sz w:val="28"/>
          <w:rtl/>
        </w:rPr>
        <w:t>سنده‌</w:t>
      </w:r>
      <w:r w:rsidRPr="00A16EAE">
        <w:rPr>
          <w:rFonts w:asciiTheme="minorHAnsi" w:hAnsiTheme="minorHAnsi" w:hint="cs"/>
          <w:color w:val="auto"/>
          <w:sz w:val="28"/>
          <w:rtl/>
        </w:rPr>
        <w:t>ی کتاب نسبت داد.</w:t>
      </w:r>
    </w:p>
    <w:p w:rsidR="00D31FDF" w:rsidRDefault="00A16EAE" w:rsidP="00B43116">
      <w:pPr>
        <w:pStyle w:val="Heading5"/>
        <w:rPr>
          <w:rtl/>
        </w:rPr>
      </w:pPr>
      <w:bookmarkStart w:id="146" w:name="_Toc40762452"/>
      <w:r w:rsidRPr="00A16EAE">
        <w:rPr>
          <w:rFonts w:hint="cs"/>
          <w:rtl/>
        </w:rPr>
        <w:t>ج) عبارت «کشی»</w:t>
      </w:r>
      <w:bookmarkEnd w:id="146"/>
    </w:p>
    <w:p w:rsidR="00A16EAE" w:rsidRPr="00A16EAE" w:rsidRDefault="00A16EAE" w:rsidP="00D31FDF">
      <w:pPr>
        <w:jc w:val="both"/>
        <w:rPr>
          <w:rFonts w:asciiTheme="minorHAnsi" w:hAnsiTheme="minorHAnsi"/>
          <w:vanish/>
          <w:color w:val="auto"/>
          <w:sz w:val="28"/>
          <w:rtl/>
        </w:rPr>
      </w:pPr>
      <w:r w:rsidRPr="00A16EAE">
        <w:rPr>
          <w:rFonts w:asciiTheme="minorHAnsi" w:hAnsiTheme="minorHAnsi" w:hint="cs"/>
          <w:color w:val="auto"/>
          <w:sz w:val="28"/>
          <w:rtl/>
        </w:rPr>
        <w:t>«</w:t>
      </w:r>
      <w:r w:rsidRPr="00A16EAE">
        <w:rPr>
          <w:rFonts w:asciiTheme="minorHAnsi" w:hAnsiTheme="minorHAnsi"/>
          <w:color w:val="auto"/>
          <w:sz w:val="28"/>
          <w:rtl/>
        </w:rPr>
        <w:t>قَالَ عَلِی بْنُ مُحَمَّدٍ الْقُتَ</w:t>
      </w:r>
      <w:r w:rsidRPr="00A16EAE">
        <w:rPr>
          <w:rFonts w:asciiTheme="minorHAnsi" w:hAnsiTheme="minorHAnsi" w:hint="cs"/>
          <w:color w:val="auto"/>
          <w:sz w:val="28"/>
          <w:rtl/>
        </w:rPr>
        <w:t>ی</w:t>
      </w:r>
      <w:r w:rsidRPr="00A16EAE">
        <w:rPr>
          <w:rFonts w:asciiTheme="minorHAnsi" w:hAnsiTheme="minorHAnsi" w:hint="eastAsia"/>
          <w:color w:val="auto"/>
          <w:sz w:val="28"/>
          <w:rtl/>
        </w:rPr>
        <w:t>بِ</w:t>
      </w:r>
      <w:r w:rsidRPr="00A16EAE">
        <w:rPr>
          <w:rFonts w:asciiTheme="minorHAnsi" w:hAnsiTheme="minorHAnsi" w:hint="cs"/>
          <w:color w:val="auto"/>
          <w:sz w:val="28"/>
          <w:rtl/>
        </w:rPr>
        <w:t>ی...</w:t>
      </w:r>
      <w:r w:rsidRPr="00A16EAE">
        <w:rPr>
          <w:rFonts w:asciiTheme="minorHAnsi" w:hAnsiTheme="minorHAnsi"/>
          <w:color w:val="auto"/>
          <w:sz w:val="28"/>
          <w:rtl/>
        </w:rPr>
        <w:t xml:space="preserve"> کانَ أَبُو مُحَمَّدٍ الْفَضْلُ</w:t>
      </w:r>
      <w:r w:rsidRPr="00A16EAE">
        <w:rPr>
          <w:rFonts w:asciiTheme="minorHAnsi" w:hAnsiTheme="minorHAnsi"/>
          <w:color w:val="auto"/>
          <w:sz w:val="28"/>
          <w:vertAlign w:val="superscript"/>
          <w:rtl/>
        </w:rPr>
        <w:footnoteReference w:id="104"/>
      </w:r>
      <w:r w:rsidRPr="00A16EAE">
        <w:rPr>
          <w:rFonts w:asciiTheme="minorHAnsi" w:hAnsiTheme="minorHAnsi"/>
          <w:color w:val="auto"/>
          <w:sz w:val="28"/>
          <w:rtl/>
        </w:rPr>
        <w:t xml:space="preserve"> </w:t>
      </w:r>
      <w:r w:rsidRPr="00A16EAE">
        <w:rPr>
          <w:rFonts w:asciiTheme="minorHAnsi" w:hAnsiTheme="minorHAnsi" w:hint="cs"/>
          <w:color w:val="auto"/>
          <w:sz w:val="28"/>
          <w:rtl/>
        </w:rPr>
        <w:t>ی</w:t>
      </w:r>
      <w:r w:rsidRPr="00A16EAE">
        <w:rPr>
          <w:rFonts w:asciiTheme="minorHAnsi" w:hAnsiTheme="minorHAnsi" w:hint="eastAsia"/>
          <w:color w:val="auto"/>
          <w:sz w:val="28"/>
          <w:rtl/>
        </w:rPr>
        <w:t>رْتَضِ</w:t>
      </w:r>
      <w:r w:rsidRPr="00A16EAE">
        <w:rPr>
          <w:rFonts w:asciiTheme="minorHAnsi" w:hAnsiTheme="minorHAnsi" w:hint="cs"/>
          <w:color w:val="auto"/>
          <w:sz w:val="28"/>
          <w:rtl/>
        </w:rPr>
        <w:t>ی</w:t>
      </w:r>
      <w:r w:rsidRPr="00A16EAE">
        <w:rPr>
          <w:rFonts w:asciiTheme="minorHAnsi" w:hAnsiTheme="minorHAnsi" w:hint="eastAsia"/>
          <w:color w:val="auto"/>
          <w:sz w:val="28"/>
          <w:rtl/>
        </w:rPr>
        <w:t>هِ</w:t>
      </w:r>
      <w:r w:rsidRPr="00A16EAE">
        <w:rPr>
          <w:rFonts w:asciiTheme="minorHAnsi" w:hAnsiTheme="minorHAnsi"/>
          <w:color w:val="auto"/>
          <w:sz w:val="28"/>
          <w:rtl/>
        </w:rPr>
        <w:t xml:space="preserve"> وَ یمْدَحُهُ </w:t>
      </w:r>
      <w:r w:rsidRPr="00A16EAE">
        <w:rPr>
          <w:rFonts w:asciiTheme="minorHAnsi" w:hAnsiTheme="minorHAnsi" w:hint="cs"/>
          <w:color w:val="auto"/>
          <w:sz w:val="28"/>
          <w:rtl/>
        </w:rPr>
        <w:t xml:space="preserve">[صالح بن حماد] </w:t>
      </w:r>
      <w:r w:rsidRPr="00A16EAE">
        <w:rPr>
          <w:rFonts w:asciiTheme="minorHAnsi" w:hAnsiTheme="minorHAnsi"/>
          <w:color w:val="auto"/>
          <w:sz w:val="28"/>
          <w:rtl/>
        </w:rPr>
        <w:t>وَ لَا یرْتَضِی أَبَا سَعِیدٍ الْآدَمِی وَ یقُولُ هُوَ الْأَحْمَقُ</w:t>
      </w:r>
      <w:r w:rsidRPr="00A16EAE">
        <w:rPr>
          <w:rFonts w:asciiTheme="minorHAnsi" w:hAnsiTheme="minorHAnsi" w:hint="cs"/>
          <w:color w:val="auto"/>
          <w:sz w:val="28"/>
          <w:rtl/>
        </w:rPr>
        <w:t>»</w:t>
      </w:r>
    </w:p>
    <w:p w:rsidR="00A16EAE" w:rsidRDefault="008905D2" w:rsidP="008905D2">
      <w:pPr>
        <w:jc w:val="both"/>
        <w:rPr>
          <w:rFonts w:asciiTheme="minorHAnsi" w:hAnsiTheme="minorHAnsi"/>
          <w:color w:val="auto"/>
          <w:sz w:val="28"/>
          <w:rtl/>
        </w:rPr>
      </w:pPr>
      <w:r>
        <w:rPr>
          <w:rFonts w:asciiTheme="minorHAnsi" w:hAnsiTheme="minorHAnsi" w:hint="cs"/>
          <w:color w:val="auto"/>
          <w:sz w:val="28"/>
          <w:rtl/>
        </w:rPr>
        <w:t>.</w:t>
      </w:r>
      <w:r>
        <w:rPr>
          <w:rStyle w:val="FootnoteReference"/>
          <w:rFonts w:asciiTheme="minorHAnsi" w:hAnsiTheme="minorHAnsi"/>
          <w:color w:val="auto"/>
          <w:sz w:val="28"/>
          <w:rtl/>
        </w:rPr>
        <w:footnoteReference w:id="105"/>
      </w:r>
    </w:p>
    <w:p w:rsidR="00247F34" w:rsidRPr="00A16EAE" w:rsidRDefault="00247F34" w:rsidP="00B43116">
      <w:pPr>
        <w:pStyle w:val="Heading5"/>
        <w:rPr>
          <w:rFonts w:asciiTheme="minorHAnsi" w:hAnsiTheme="minorHAnsi"/>
          <w:rtl/>
        </w:rPr>
      </w:pPr>
      <w:bookmarkStart w:id="147" w:name="_Toc40762453"/>
      <w:r>
        <w:rPr>
          <w:rFonts w:asciiTheme="minorHAnsi" w:hAnsiTheme="minorHAnsi" w:hint="cs"/>
          <w:rtl/>
        </w:rPr>
        <w:t xml:space="preserve">بررسی </w:t>
      </w:r>
      <w:r w:rsidRPr="00247F34">
        <w:rPr>
          <w:rFonts w:hint="cs"/>
          <w:rtl/>
        </w:rPr>
        <w:t>عبارت</w:t>
      </w:r>
      <w:bookmarkEnd w:id="147"/>
    </w:p>
    <w:p w:rsidR="00A16EAE" w:rsidRPr="00A16EAE" w:rsidRDefault="00A16EAE" w:rsidP="00A16EAE">
      <w:pPr>
        <w:jc w:val="both"/>
        <w:rPr>
          <w:rFonts w:asciiTheme="minorHAnsi" w:hAnsiTheme="minorHAnsi"/>
          <w:color w:val="auto"/>
          <w:sz w:val="28"/>
          <w:rtl/>
        </w:rPr>
      </w:pPr>
      <w:r w:rsidRPr="00A16EAE">
        <w:rPr>
          <w:rFonts w:asciiTheme="minorHAnsi" w:hAnsiTheme="minorHAnsi" w:hint="cs"/>
          <w:color w:val="auto"/>
          <w:sz w:val="28"/>
          <w:rtl/>
        </w:rPr>
        <w:t xml:space="preserve">به خاطر اختلافات کلامی و اعتقادی که بین مکتب خراسان و مکتب ری بوده است، استفاده از چنین تعابیری بعید نیست و این عبارت قدحی در مورد «سهل بن زیاد» به شمار </w:t>
      </w:r>
      <w:r w:rsidRPr="00A16EAE">
        <w:rPr>
          <w:rFonts w:asciiTheme="minorHAnsi" w:hAnsiTheme="minorHAnsi"/>
          <w:color w:val="auto"/>
          <w:sz w:val="28"/>
          <w:rtl/>
        </w:rPr>
        <w:t>نم</w:t>
      </w:r>
      <w:r w:rsidRPr="00A16EAE">
        <w:rPr>
          <w:rFonts w:asciiTheme="minorHAnsi" w:hAnsiTheme="minorHAnsi" w:hint="cs"/>
          <w:color w:val="auto"/>
          <w:sz w:val="28"/>
          <w:rtl/>
        </w:rPr>
        <w:t>ی‌</w:t>
      </w:r>
      <w:r w:rsidRPr="00A16EAE">
        <w:rPr>
          <w:rFonts w:asciiTheme="minorHAnsi" w:hAnsiTheme="minorHAnsi" w:hint="eastAsia"/>
          <w:color w:val="auto"/>
          <w:sz w:val="28"/>
          <w:rtl/>
        </w:rPr>
        <w:t>رود</w:t>
      </w:r>
      <w:r w:rsidRPr="00A16EAE">
        <w:rPr>
          <w:rFonts w:asciiTheme="minorHAnsi" w:hAnsiTheme="minorHAnsi" w:hint="cs"/>
          <w:color w:val="auto"/>
          <w:sz w:val="28"/>
          <w:rtl/>
        </w:rPr>
        <w:t xml:space="preserve">؛ زیرا در این عبارت، «سهل بن زیاد» از لحاظ وثاقت تضعیف نکرده است، بلکه از اخذ متفردات وی نهی شده است و عبارت «احمق» در مورد وی </w:t>
      </w:r>
      <w:r w:rsidRPr="00A16EAE">
        <w:rPr>
          <w:rFonts w:asciiTheme="minorHAnsi" w:hAnsiTheme="minorHAnsi"/>
          <w:color w:val="auto"/>
          <w:sz w:val="28"/>
          <w:rtl/>
        </w:rPr>
        <w:t>به‌کار</w:t>
      </w:r>
      <w:r w:rsidRPr="00A16EAE">
        <w:rPr>
          <w:rFonts w:asciiTheme="minorHAnsi" w:hAnsiTheme="minorHAnsi" w:hint="cs"/>
          <w:color w:val="auto"/>
          <w:sz w:val="28"/>
          <w:rtl/>
        </w:rPr>
        <w:t xml:space="preserve"> رفته است؛ اما تعابیری مانند «جعال» و «کذاب» در مورد وی به کار نرفته است.</w:t>
      </w:r>
    </w:p>
    <w:p w:rsidR="00247F34" w:rsidRDefault="00A16EAE" w:rsidP="00B43116">
      <w:pPr>
        <w:pStyle w:val="Heading5"/>
        <w:rPr>
          <w:rtl/>
        </w:rPr>
      </w:pPr>
      <w:bookmarkStart w:id="148" w:name="_Toc40762454"/>
      <w:r w:rsidRPr="003C213A">
        <w:rPr>
          <w:rFonts w:hint="cs"/>
          <w:rtl/>
        </w:rPr>
        <w:t>د) عبارت «ابن غضائری»</w:t>
      </w:r>
      <w:bookmarkEnd w:id="148"/>
    </w:p>
    <w:p w:rsidR="00A16EAE" w:rsidRDefault="00A16EAE" w:rsidP="006522EC">
      <w:pPr>
        <w:jc w:val="both"/>
        <w:rPr>
          <w:rtl/>
        </w:rPr>
      </w:pPr>
      <w:r w:rsidRPr="003C213A">
        <w:rPr>
          <w:rFonts w:hint="cs"/>
          <w:rtl/>
        </w:rPr>
        <w:t>در کتاب منسوب به «ابن غضائری» این مطلب در مورد «سهل بن زیاد» وارد شده است: «</w:t>
      </w:r>
      <w:r w:rsidRPr="003C213A">
        <w:rPr>
          <w:rtl/>
        </w:rPr>
        <w:t>سهل بن زیاد،</w:t>
      </w:r>
      <w:r w:rsidRPr="003C213A">
        <w:rPr>
          <w:rFonts w:hint="cs"/>
          <w:rtl/>
        </w:rPr>
        <w:t xml:space="preserve"> </w:t>
      </w:r>
      <w:r w:rsidRPr="003C213A">
        <w:rPr>
          <w:rtl/>
        </w:rPr>
        <w:t>أبو سعید، الآدمی، الرازی.</w:t>
      </w:r>
      <w:r w:rsidRPr="003C213A">
        <w:rPr>
          <w:rFonts w:hint="cs"/>
          <w:rtl/>
        </w:rPr>
        <w:t xml:space="preserve"> </w:t>
      </w:r>
      <w:r w:rsidRPr="003C213A">
        <w:rPr>
          <w:rtl/>
        </w:rPr>
        <w:t>کان ضعیفا جدّا، فاسد الروایة و الد</w:t>
      </w:r>
      <w:r w:rsidRPr="003C213A">
        <w:rPr>
          <w:rFonts w:hint="cs"/>
          <w:rtl/>
        </w:rPr>
        <w:t>ی</w:t>
      </w:r>
      <w:r w:rsidRPr="003C213A">
        <w:rPr>
          <w:rFonts w:hint="eastAsia"/>
          <w:rtl/>
        </w:rPr>
        <w:t>ن</w:t>
      </w:r>
      <w:r w:rsidRPr="003C213A">
        <w:rPr>
          <w:rFonts w:hint="cs"/>
          <w:rtl/>
        </w:rPr>
        <w:t>»</w:t>
      </w:r>
      <w:r w:rsidR="006522EC">
        <w:rPr>
          <w:rFonts w:hint="cs"/>
          <w:rtl/>
        </w:rPr>
        <w:t>.</w:t>
      </w:r>
      <w:r w:rsidR="006522EC">
        <w:rPr>
          <w:rStyle w:val="FootnoteReference"/>
          <w:rtl/>
        </w:rPr>
        <w:footnoteReference w:id="106"/>
      </w:r>
      <w:r w:rsidRPr="003C213A">
        <w:rPr>
          <w:rFonts w:hint="cs"/>
          <w:rtl/>
        </w:rPr>
        <w:t xml:space="preserve"> در ادامه نیز </w:t>
      </w:r>
      <w:r w:rsidRPr="003C213A">
        <w:rPr>
          <w:rtl/>
        </w:rPr>
        <w:t>جمله‌</w:t>
      </w:r>
      <w:r w:rsidRPr="003C213A">
        <w:rPr>
          <w:rFonts w:hint="cs"/>
          <w:rtl/>
        </w:rPr>
        <w:t xml:space="preserve">ی «نجاشی» را در مورد وی ذکر </w:t>
      </w:r>
      <w:r w:rsidRPr="003C213A">
        <w:rPr>
          <w:rtl/>
        </w:rPr>
        <w:t>م</w:t>
      </w:r>
      <w:r w:rsidRPr="003C213A">
        <w:rPr>
          <w:rFonts w:hint="cs"/>
          <w:rtl/>
        </w:rPr>
        <w:t>ی‌</w:t>
      </w:r>
      <w:r w:rsidRPr="003C213A">
        <w:rPr>
          <w:rFonts w:hint="eastAsia"/>
          <w:rtl/>
        </w:rPr>
        <w:t>کند</w:t>
      </w:r>
      <w:r w:rsidRPr="003C213A">
        <w:rPr>
          <w:rFonts w:hint="cs"/>
          <w:rtl/>
        </w:rPr>
        <w:t>: «</w:t>
      </w:r>
      <w:r w:rsidRPr="003C213A">
        <w:rPr>
          <w:rtl/>
        </w:rPr>
        <w:t>و کان أحمد بن محمّد بن عیسی الأشعری أخرجه من قم، و أظهر البراءة منه، و نهی الناس عن السماع منه و الروایة عنه</w:t>
      </w:r>
      <w:r w:rsidRPr="003C213A">
        <w:rPr>
          <w:rFonts w:hint="cs"/>
          <w:rtl/>
        </w:rPr>
        <w:t>»</w:t>
      </w:r>
      <w:r w:rsidR="006522EC">
        <w:rPr>
          <w:rFonts w:hint="cs"/>
          <w:rtl/>
        </w:rPr>
        <w:t>.</w:t>
      </w:r>
      <w:r w:rsidR="006522EC">
        <w:rPr>
          <w:rStyle w:val="FootnoteReference"/>
          <w:rtl/>
        </w:rPr>
        <w:footnoteReference w:id="107"/>
      </w:r>
    </w:p>
    <w:p w:rsidR="001B1F8D" w:rsidRPr="001B1F8D" w:rsidRDefault="00B02E56" w:rsidP="00493986">
      <w:pPr>
        <w:pStyle w:val="Heading4"/>
        <w:rPr>
          <w:rtl/>
        </w:rPr>
      </w:pPr>
      <w:bookmarkStart w:id="149" w:name="_Toc40762455"/>
      <w:r>
        <w:rPr>
          <w:rFonts w:hint="cs"/>
          <w:rtl/>
        </w:rPr>
        <w:t xml:space="preserve">بررسی </w:t>
      </w:r>
      <w:r w:rsidR="001B1F8D" w:rsidRPr="001B1F8D">
        <w:rPr>
          <w:rFonts w:hint="cs"/>
          <w:rtl/>
        </w:rPr>
        <w:t>توثیق</w:t>
      </w:r>
      <w:r w:rsidR="00FA3669">
        <w:rPr>
          <w:rFonts w:hint="cs"/>
          <w:rtl/>
        </w:rPr>
        <w:t>ات</w:t>
      </w:r>
      <w:r w:rsidR="001B1F8D" w:rsidRPr="001B1F8D">
        <w:rPr>
          <w:rFonts w:hint="cs"/>
          <w:rtl/>
        </w:rPr>
        <w:t xml:space="preserve"> «سهل بن زیاد»</w:t>
      </w:r>
      <w:bookmarkEnd w:id="149"/>
    </w:p>
    <w:p w:rsidR="00B02E56" w:rsidRDefault="001B1F8D" w:rsidP="00E46860">
      <w:pPr>
        <w:pStyle w:val="Heading5"/>
        <w:rPr>
          <w:rtl/>
        </w:rPr>
      </w:pPr>
      <w:bookmarkStart w:id="150" w:name="_Toc40762456"/>
      <w:r w:rsidRPr="003C213A">
        <w:rPr>
          <w:rFonts w:hint="cs"/>
          <w:rtl/>
        </w:rPr>
        <w:t>الف) توثیق خاص توسط «شیخ طوسی» در رجال</w:t>
      </w:r>
      <w:bookmarkEnd w:id="150"/>
    </w:p>
    <w:p w:rsidR="00B02E56" w:rsidRDefault="00B02E56" w:rsidP="00B02E56">
      <w:pPr>
        <w:rPr>
          <w:rtl/>
        </w:rPr>
      </w:pPr>
      <w:r>
        <w:rPr>
          <w:rFonts w:hint="cs"/>
          <w:rtl/>
        </w:rPr>
        <w:t>«</w:t>
      </w:r>
      <w:r w:rsidRPr="00B02E56">
        <w:rPr>
          <w:rFonts w:hint="cs"/>
          <w:rtl/>
        </w:rPr>
        <w:t xml:space="preserve">5699- 4 سهل بن </w:t>
      </w:r>
      <w:r w:rsidR="00CB70A1">
        <w:rPr>
          <w:rtl/>
        </w:rPr>
        <w:t>ز</w:t>
      </w:r>
      <w:r w:rsidR="00CB70A1">
        <w:rPr>
          <w:rFonts w:hint="cs"/>
          <w:rtl/>
        </w:rPr>
        <w:t>ی</w:t>
      </w:r>
      <w:r w:rsidR="00CB70A1">
        <w:rPr>
          <w:rFonts w:hint="eastAsia"/>
          <w:rtl/>
        </w:rPr>
        <w:t>اد</w:t>
      </w:r>
      <w:r w:rsidRPr="00B02E56">
        <w:rPr>
          <w:rFonts w:hint="cs"/>
          <w:rtl/>
        </w:rPr>
        <w:t xml:space="preserve"> </w:t>
      </w:r>
      <w:r w:rsidR="00CB70A1">
        <w:rPr>
          <w:rtl/>
        </w:rPr>
        <w:t>الآدم</w:t>
      </w:r>
      <w:r w:rsidR="00CB70A1">
        <w:rPr>
          <w:rFonts w:hint="cs"/>
          <w:rtl/>
        </w:rPr>
        <w:t>ی</w:t>
      </w:r>
      <w:r w:rsidRPr="00B02E56">
        <w:rPr>
          <w:rFonts w:hint="cs"/>
          <w:rtl/>
        </w:rPr>
        <w:t>،</w:t>
      </w:r>
      <w:r>
        <w:rPr>
          <w:rFonts w:hint="cs"/>
          <w:rtl/>
        </w:rPr>
        <w:t xml:space="preserve"> </w:t>
      </w:r>
      <w:r w:rsidR="00CB70A1">
        <w:rPr>
          <w:rFonts w:hint="cs"/>
          <w:rtl/>
        </w:rPr>
        <w:t>ی</w:t>
      </w:r>
      <w:r w:rsidR="00CB70A1">
        <w:rPr>
          <w:rFonts w:hint="eastAsia"/>
          <w:rtl/>
        </w:rPr>
        <w:t>کن</w:t>
      </w:r>
      <w:r w:rsidR="00CB70A1">
        <w:rPr>
          <w:rFonts w:hint="cs"/>
          <w:rtl/>
        </w:rPr>
        <w:t>ی</w:t>
      </w:r>
      <w:r>
        <w:rPr>
          <w:rFonts w:hint="cs"/>
          <w:rtl/>
        </w:rPr>
        <w:t xml:space="preserve"> أبا </w:t>
      </w:r>
      <w:r w:rsidR="00CB70A1">
        <w:rPr>
          <w:rtl/>
        </w:rPr>
        <w:t>سع</w:t>
      </w:r>
      <w:r w:rsidR="00CB70A1">
        <w:rPr>
          <w:rFonts w:hint="cs"/>
          <w:rtl/>
        </w:rPr>
        <w:t>ی</w:t>
      </w:r>
      <w:r w:rsidR="00CB70A1">
        <w:rPr>
          <w:rFonts w:hint="eastAsia"/>
          <w:rtl/>
        </w:rPr>
        <w:t>د</w:t>
      </w:r>
      <w:r>
        <w:rPr>
          <w:rFonts w:hint="cs"/>
          <w:rtl/>
        </w:rPr>
        <w:t xml:space="preserve">، ثقة، </w:t>
      </w:r>
      <w:r w:rsidR="00CB70A1">
        <w:rPr>
          <w:rtl/>
        </w:rPr>
        <w:t>راز</w:t>
      </w:r>
      <w:r w:rsidR="00CB70A1">
        <w:rPr>
          <w:rFonts w:hint="cs"/>
          <w:rtl/>
        </w:rPr>
        <w:t>ی</w:t>
      </w:r>
      <w:r>
        <w:rPr>
          <w:rFonts w:hint="cs"/>
          <w:rtl/>
        </w:rPr>
        <w:t>».</w:t>
      </w:r>
      <w:r>
        <w:rPr>
          <w:rStyle w:val="FootnoteReference"/>
          <w:rtl/>
        </w:rPr>
        <w:footnoteReference w:id="108"/>
      </w:r>
    </w:p>
    <w:p w:rsidR="00196006" w:rsidRPr="00B02E56" w:rsidRDefault="00196006" w:rsidP="00E46860">
      <w:pPr>
        <w:pStyle w:val="Heading5"/>
        <w:rPr>
          <w:rtl/>
        </w:rPr>
      </w:pPr>
      <w:bookmarkStart w:id="151" w:name="_Toc40762457"/>
      <w:r>
        <w:rPr>
          <w:rFonts w:hint="cs"/>
          <w:rtl/>
        </w:rPr>
        <w:lastRenderedPageBreak/>
        <w:t>نقد</w:t>
      </w:r>
      <w:bookmarkEnd w:id="151"/>
    </w:p>
    <w:p w:rsidR="001B1F8D" w:rsidRPr="003C213A" w:rsidRDefault="001B1F8D" w:rsidP="00B02E56">
      <w:pPr>
        <w:jc w:val="both"/>
        <w:rPr>
          <w:rtl/>
        </w:rPr>
      </w:pPr>
      <w:r w:rsidRPr="003C213A">
        <w:rPr>
          <w:rFonts w:hint="cs"/>
          <w:rtl/>
        </w:rPr>
        <w:t>این توثیق معارض با تضعیف خود «شیخ طوسی» در «استبصار» و «فهرست» و تضعیف «نجاشی» است.</w:t>
      </w:r>
    </w:p>
    <w:p w:rsidR="001B1F8D" w:rsidRPr="001B1F8D" w:rsidRDefault="001B1F8D" w:rsidP="001B1F8D">
      <w:pPr>
        <w:jc w:val="both"/>
        <w:rPr>
          <w:rFonts w:asciiTheme="minorHAnsi" w:hAnsiTheme="minorHAnsi"/>
          <w:color w:val="auto"/>
          <w:sz w:val="28"/>
          <w:rtl/>
        </w:rPr>
      </w:pPr>
      <w:r w:rsidRPr="001B1F8D">
        <w:rPr>
          <w:rFonts w:asciiTheme="minorHAnsi" w:hAnsiTheme="minorHAnsi" w:hint="cs"/>
          <w:color w:val="auto"/>
          <w:sz w:val="28"/>
          <w:rtl/>
        </w:rPr>
        <w:t xml:space="preserve">بین </w:t>
      </w:r>
      <w:r w:rsidRPr="001B1F8D">
        <w:rPr>
          <w:rFonts w:asciiTheme="minorHAnsi" w:hAnsiTheme="minorHAnsi"/>
          <w:color w:val="auto"/>
          <w:sz w:val="28"/>
          <w:rtl/>
        </w:rPr>
        <w:t>کتاب‌ها</w:t>
      </w:r>
      <w:r w:rsidRPr="001B1F8D">
        <w:rPr>
          <w:rFonts w:asciiTheme="minorHAnsi" w:hAnsiTheme="minorHAnsi" w:hint="cs"/>
          <w:color w:val="auto"/>
          <w:sz w:val="28"/>
          <w:rtl/>
        </w:rPr>
        <w:t xml:space="preserve">ی «شیخ طوسی»، کتاب «رجال» از «فهرست» متأخر است ولی «رجال» و «استبصار» </w:t>
      </w:r>
      <w:r w:rsidRPr="001B1F8D">
        <w:rPr>
          <w:rFonts w:asciiTheme="minorHAnsi" w:hAnsiTheme="minorHAnsi"/>
          <w:color w:val="auto"/>
          <w:sz w:val="28"/>
          <w:rtl/>
        </w:rPr>
        <w:t>هم‌دوره</w:t>
      </w:r>
      <w:r w:rsidRPr="001B1F8D">
        <w:rPr>
          <w:rFonts w:asciiTheme="minorHAnsi" w:hAnsiTheme="minorHAnsi" w:hint="cs"/>
          <w:color w:val="auto"/>
          <w:sz w:val="28"/>
          <w:rtl/>
        </w:rPr>
        <w:t xml:space="preserve"> هستند با این تفاوت که کتاب «رجال» ناتمام مانده است ولی کتاب «استبصار» کامل شده است؛ بنابراین </w:t>
      </w:r>
      <w:r w:rsidRPr="001B1F8D">
        <w:rPr>
          <w:rFonts w:asciiTheme="minorHAnsi" w:hAnsiTheme="minorHAnsi"/>
          <w:color w:val="auto"/>
          <w:sz w:val="28"/>
          <w:rtl/>
        </w:rPr>
        <w:t>نم</w:t>
      </w:r>
      <w:r w:rsidRPr="001B1F8D">
        <w:rPr>
          <w:rFonts w:asciiTheme="minorHAnsi" w:hAnsiTheme="minorHAnsi" w:hint="cs"/>
          <w:color w:val="auto"/>
          <w:sz w:val="28"/>
          <w:rtl/>
        </w:rPr>
        <w:t>ی‌</w:t>
      </w:r>
      <w:r w:rsidRPr="001B1F8D">
        <w:rPr>
          <w:rFonts w:asciiTheme="minorHAnsi" w:hAnsiTheme="minorHAnsi" w:hint="eastAsia"/>
          <w:color w:val="auto"/>
          <w:sz w:val="28"/>
          <w:rtl/>
        </w:rPr>
        <w:t>توان</w:t>
      </w:r>
      <w:r w:rsidRPr="001B1F8D">
        <w:rPr>
          <w:rFonts w:asciiTheme="minorHAnsi" w:hAnsiTheme="minorHAnsi" w:hint="cs"/>
          <w:color w:val="auto"/>
          <w:sz w:val="28"/>
          <w:rtl/>
        </w:rPr>
        <w:t xml:space="preserve"> گفت که نظر نهایی «شیخ طوسی» توثیق است. اگر نظر «شیخ طوسی» در کتاب «استبصار» نبود، </w:t>
      </w:r>
      <w:r w:rsidRPr="001B1F8D">
        <w:rPr>
          <w:rFonts w:asciiTheme="minorHAnsi" w:hAnsiTheme="minorHAnsi"/>
          <w:color w:val="auto"/>
          <w:sz w:val="28"/>
          <w:rtl/>
        </w:rPr>
        <w:t>م</w:t>
      </w:r>
      <w:r w:rsidRPr="001B1F8D">
        <w:rPr>
          <w:rFonts w:asciiTheme="minorHAnsi" w:hAnsiTheme="minorHAnsi" w:hint="cs"/>
          <w:color w:val="auto"/>
          <w:sz w:val="28"/>
          <w:rtl/>
        </w:rPr>
        <w:t>ی‌</w:t>
      </w:r>
      <w:r w:rsidRPr="001B1F8D">
        <w:rPr>
          <w:rFonts w:asciiTheme="minorHAnsi" w:hAnsiTheme="minorHAnsi" w:hint="eastAsia"/>
          <w:color w:val="auto"/>
          <w:sz w:val="28"/>
          <w:rtl/>
        </w:rPr>
        <w:t>توانست</w:t>
      </w:r>
      <w:r w:rsidRPr="001B1F8D">
        <w:rPr>
          <w:rFonts w:asciiTheme="minorHAnsi" w:hAnsiTheme="minorHAnsi" w:hint="cs"/>
          <w:color w:val="auto"/>
          <w:sz w:val="28"/>
          <w:rtl/>
        </w:rPr>
        <w:t>ی</w:t>
      </w:r>
      <w:r w:rsidRPr="001B1F8D">
        <w:rPr>
          <w:rFonts w:asciiTheme="minorHAnsi" w:hAnsiTheme="minorHAnsi" w:hint="eastAsia"/>
          <w:color w:val="auto"/>
          <w:sz w:val="28"/>
          <w:rtl/>
        </w:rPr>
        <w:t>م</w:t>
      </w:r>
      <w:r w:rsidRPr="001B1F8D">
        <w:rPr>
          <w:rFonts w:asciiTheme="minorHAnsi" w:hAnsiTheme="minorHAnsi" w:hint="cs"/>
          <w:color w:val="auto"/>
          <w:sz w:val="28"/>
          <w:rtl/>
        </w:rPr>
        <w:t xml:space="preserve"> کلام «شیخ طوسی» در «رجال» را نظر نهایی وی بدانیم.</w:t>
      </w:r>
    </w:p>
    <w:p w:rsidR="001B1F8D" w:rsidRPr="001B1F8D" w:rsidRDefault="001B1F8D" w:rsidP="001B1F8D">
      <w:pPr>
        <w:jc w:val="both"/>
        <w:rPr>
          <w:rFonts w:asciiTheme="minorHAnsi" w:hAnsiTheme="minorHAnsi"/>
          <w:color w:val="auto"/>
          <w:sz w:val="28"/>
          <w:rtl/>
        </w:rPr>
      </w:pPr>
      <w:r w:rsidRPr="001B1F8D">
        <w:rPr>
          <w:rFonts w:asciiTheme="minorHAnsi" w:hAnsiTheme="minorHAnsi" w:hint="cs"/>
          <w:color w:val="auto"/>
          <w:sz w:val="28"/>
          <w:rtl/>
        </w:rPr>
        <w:t xml:space="preserve">روش «شیخ طوسی» نیز به این نحو نبوده که یک باب را تمام کند و سپس باب بعدی را آغاز کند، بلکه وی راویان را تا زمان امام حسن عسکری علیه‌السلام نام برده است و سپس اطلاعات هریک از روات را ذیل عنوان وی نوشته است و درنتیجه </w:t>
      </w:r>
      <w:r w:rsidRPr="001B1F8D">
        <w:rPr>
          <w:rFonts w:asciiTheme="minorHAnsi" w:hAnsiTheme="minorHAnsi"/>
          <w:color w:val="auto"/>
          <w:sz w:val="28"/>
          <w:rtl/>
        </w:rPr>
        <w:t>نم</w:t>
      </w:r>
      <w:r w:rsidRPr="001B1F8D">
        <w:rPr>
          <w:rFonts w:asciiTheme="minorHAnsi" w:hAnsiTheme="minorHAnsi" w:hint="cs"/>
          <w:color w:val="auto"/>
          <w:sz w:val="28"/>
          <w:rtl/>
        </w:rPr>
        <w:t>ی‌</w:t>
      </w:r>
      <w:r w:rsidRPr="001B1F8D">
        <w:rPr>
          <w:rFonts w:asciiTheme="minorHAnsi" w:hAnsiTheme="minorHAnsi" w:hint="eastAsia"/>
          <w:color w:val="auto"/>
          <w:sz w:val="28"/>
          <w:rtl/>
        </w:rPr>
        <w:t>توان</w:t>
      </w:r>
      <w:r w:rsidRPr="001B1F8D">
        <w:rPr>
          <w:rFonts w:asciiTheme="minorHAnsi" w:hAnsiTheme="minorHAnsi" w:hint="cs"/>
          <w:color w:val="auto"/>
          <w:sz w:val="28"/>
          <w:rtl/>
        </w:rPr>
        <w:t xml:space="preserve"> کلام او را نظر نهایی وی دانست.</w:t>
      </w:r>
    </w:p>
    <w:p w:rsidR="001B1F8D" w:rsidRPr="001B1F8D" w:rsidRDefault="001B1F8D" w:rsidP="001B1F8D">
      <w:pPr>
        <w:jc w:val="both"/>
        <w:rPr>
          <w:rFonts w:asciiTheme="minorHAnsi" w:hAnsiTheme="minorHAnsi"/>
          <w:color w:val="auto"/>
          <w:sz w:val="28"/>
          <w:rtl/>
        </w:rPr>
      </w:pPr>
      <w:r w:rsidRPr="001B1F8D">
        <w:rPr>
          <w:rFonts w:asciiTheme="minorHAnsi" w:hAnsiTheme="minorHAnsi" w:hint="cs"/>
          <w:color w:val="auto"/>
          <w:sz w:val="28"/>
          <w:rtl/>
        </w:rPr>
        <w:t>از طرف دیگر حتی اگر نظر نهایی «شیخ طوسی» توثیق باشد، با تضعیف «نجاشی»، شهادت «احمد بن محمد بن عیسی» به کذب «سهل بن زیاد» و تضعیف مکتب خراسان در تعارض است.</w:t>
      </w:r>
    </w:p>
    <w:p w:rsidR="00196006" w:rsidRDefault="001B1F8D" w:rsidP="00E46860">
      <w:pPr>
        <w:pStyle w:val="Heading5"/>
        <w:rPr>
          <w:rtl/>
        </w:rPr>
      </w:pPr>
      <w:bookmarkStart w:id="152" w:name="_Toc40762458"/>
      <w:r w:rsidRPr="003C213A">
        <w:rPr>
          <w:rFonts w:hint="cs"/>
          <w:rtl/>
        </w:rPr>
        <w:t>ب) کثرت روایت اجلاء مع عدم ورود قدح فیه</w:t>
      </w:r>
      <w:bookmarkEnd w:id="152"/>
    </w:p>
    <w:p w:rsidR="001B1F8D" w:rsidRDefault="001B1F8D" w:rsidP="00196006">
      <w:pPr>
        <w:jc w:val="both"/>
        <w:rPr>
          <w:rtl/>
        </w:rPr>
      </w:pPr>
      <w:r w:rsidRPr="003C213A">
        <w:rPr>
          <w:rFonts w:hint="cs"/>
          <w:rtl/>
        </w:rPr>
        <w:t>در کتب اربعه 2304 روایت از وی نقل شده است؛ پس وی کثیرالروایه است. از طرفی اجلاء نیز از او روایت دارند؛ به‌طور مثال «کلینی»، «محمد بن حسن طائی رازی»، «علی بن محمد علان رازی» دایی «کلینی» و «محمد بن یحیی الاشعری» از وی نقل روایت دارند.</w:t>
      </w:r>
    </w:p>
    <w:p w:rsidR="00196006" w:rsidRPr="003C213A" w:rsidRDefault="00483232" w:rsidP="00E46860">
      <w:pPr>
        <w:pStyle w:val="Heading5"/>
        <w:rPr>
          <w:rtl/>
        </w:rPr>
      </w:pPr>
      <w:bookmarkStart w:id="153" w:name="_Toc40762459"/>
      <w:r>
        <w:rPr>
          <w:rFonts w:hint="cs"/>
          <w:rtl/>
        </w:rPr>
        <w:t>نقد</w:t>
      </w:r>
      <w:bookmarkEnd w:id="153"/>
    </w:p>
    <w:p w:rsidR="001B1F8D" w:rsidRPr="001B1F8D" w:rsidRDefault="001B1F8D" w:rsidP="001B1F8D">
      <w:pPr>
        <w:jc w:val="both"/>
        <w:rPr>
          <w:rFonts w:asciiTheme="minorHAnsi" w:hAnsiTheme="minorHAnsi"/>
          <w:color w:val="auto"/>
          <w:sz w:val="28"/>
          <w:rtl/>
        </w:rPr>
      </w:pPr>
      <w:r w:rsidRPr="001B1F8D">
        <w:rPr>
          <w:rFonts w:asciiTheme="minorHAnsi" w:hAnsiTheme="minorHAnsi" w:hint="cs"/>
          <w:color w:val="auto"/>
          <w:sz w:val="28"/>
          <w:rtl/>
        </w:rPr>
        <w:t xml:space="preserve">از راه کثرت روایت اجلاء </w:t>
      </w:r>
      <w:r w:rsidRPr="001B1F8D">
        <w:rPr>
          <w:rFonts w:asciiTheme="minorHAnsi" w:hAnsiTheme="minorHAnsi"/>
          <w:color w:val="auto"/>
          <w:sz w:val="28"/>
          <w:rtl/>
        </w:rPr>
        <w:t>نم</w:t>
      </w:r>
      <w:r w:rsidRPr="001B1F8D">
        <w:rPr>
          <w:rFonts w:asciiTheme="minorHAnsi" w:hAnsiTheme="minorHAnsi" w:hint="cs"/>
          <w:color w:val="auto"/>
          <w:sz w:val="28"/>
          <w:rtl/>
        </w:rPr>
        <w:t>ی‌</w:t>
      </w:r>
      <w:r w:rsidRPr="001B1F8D">
        <w:rPr>
          <w:rFonts w:asciiTheme="minorHAnsi" w:hAnsiTheme="minorHAnsi" w:hint="eastAsia"/>
          <w:color w:val="auto"/>
          <w:sz w:val="28"/>
          <w:rtl/>
        </w:rPr>
        <w:t>توان</w:t>
      </w:r>
      <w:r w:rsidRPr="001B1F8D">
        <w:rPr>
          <w:rFonts w:asciiTheme="minorHAnsi" w:hAnsiTheme="minorHAnsi" w:hint="cs"/>
          <w:color w:val="auto"/>
          <w:sz w:val="28"/>
          <w:rtl/>
        </w:rPr>
        <w:t xml:space="preserve"> قائل به توثیق «سهل بن زیاد» شد؛ زیرا برای توثیق باید «کثرت روایت اجلاء مع عدم ورود قدح فیه» ثابت شود و در مورد «سهل بن زیاد»:</w:t>
      </w:r>
    </w:p>
    <w:p w:rsidR="001B1F8D" w:rsidRPr="001B1F8D" w:rsidRDefault="001B1F8D" w:rsidP="007B6B10">
      <w:pPr>
        <w:ind w:left="720"/>
        <w:jc w:val="both"/>
        <w:rPr>
          <w:rFonts w:asciiTheme="minorHAnsi" w:hAnsiTheme="minorHAnsi"/>
          <w:color w:val="auto"/>
          <w:sz w:val="28"/>
          <w:rtl/>
        </w:rPr>
      </w:pPr>
      <w:r w:rsidRPr="001B1F8D">
        <w:rPr>
          <w:rFonts w:asciiTheme="minorHAnsi" w:hAnsiTheme="minorHAnsi" w:hint="cs"/>
          <w:color w:val="auto"/>
          <w:sz w:val="28"/>
          <w:rtl/>
        </w:rPr>
        <w:t xml:space="preserve">گرچه هم کثرت روایت ثابت است و هم تعداد زیادی از وی نقل روایت </w:t>
      </w:r>
      <w:r w:rsidRPr="001B1F8D">
        <w:rPr>
          <w:rFonts w:asciiTheme="minorHAnsi" w:hAnsiTheme="minorHAnsi"/>
          <w:color w:val="auto"/>
          <w:sz w:val="28"/>
          <w:rtl/>
        </w:rPr>
        <w:t>کرده‌اند</w:t>
      </w:r>
      <w:r w:rsidRPr="001B1F8D">
        <w:rPr>
          <w:rFonts w:asciiTheme="minorHAnsi" w:hAnsiTheme="minorHAnsi" w:hint="cs"/>
          <w:color w:val="auto"/>
          <w:sz w:val="28"/>
          <w:rtl/>
        </w:rPr>
        <w:t>؛</w:t>
      </w:r>
    </w:p>
    <w:p w:rsidR="001B1F8D" w:rsidRPr="001B1F8D" w:rsidRDefault="001B1F8D" w:rsidP="00CE2B9B">
      <w:pPr>
        <w:ind w:left="720"/>
        <w:jc w:val="both"/>
        <w:rPr>
          <w:rFonts w:asciiTheme="minorHAnsi" w:hAnsiTheme="minorHAnsi"/>
          <w:color w:val="auto"/>
          <w:sz w:val="28"/>
          <w:rtl/>
        </w:rPr>
      </w:pPr>
      <w:r w:rsidRPr="001B1F8D">
        <w:rPr>
          <w:rFonts w:asciiTheme="minorHAnsi" w:hAnsiTheme="minorHAnsi" w:hint="cs"/>
          <w:color w:val="auto"/>
          <w:sz w:val="28"/>
          <w:rtl/>
        </w:rPr>
        <w:t xml:space="preserve">اما این افراد عمدتاً از یک مکتب یعنی مکتب ری هستند. </w:t>
      </w:r>
      <w:r w:rsidR="0014574C" w:rsidRPr="0014574C">
        <w:rPr>
          <w:rFonts w:asciiTheme="minorHAnsi" w:hAnsiTheme="minorHAnsi"/>
          <w:color w:val="auto"/>
          <w:sz w:val="28"/>
          <w:rtl/>
        </w:rPr>
        <w:t>البته در م</w:t>
      </w:r>
      <w:r w:rsidR="0014574C" w:rsidRPr="0014574C">
        <w:rPr>
          <w:rFonts w:asciiTheme="minorHAnsi" w:hAnsiTheme="minorHAnsi" w:hint="cs"/>
          <w:color w:val="auto"/>
          <w:sz w:val="28"/>
          <w:rtl/>
        </w:rPr>
        <w:t>ی</w:t>
      </w:r>
      <w:r w:rsidR="0014574C" w:rsidRPr="0014574C">
        <w:rPr>
          <w:rFonts w:asciiTheme="minorHAnsi" w:hAnsiTheme="minorHAnsi" w:hint="eastAsia"/>
          <w:color w:val="auto"/>
          <w:sz w:val="28"/>
          <w:rtl/>
        </w:rPr>
        <w:t>ان</w:t>
      </w:r>
      <w:r w:rsidR="0014574C" w:rsidRPr="0014574C">
        <w:rPr>
          <w:rFonts w:asciiTheme="minorHAnsi" w:hAnsiTheme="minorHAnsi"/>
          <w:color w:val="auto"/>
          <w:sz w:val="28"/>
          <w:rtl/>
        </w:rPr>
        <w:t xml:space="preserve"> راو</w:t>
      </w:r>
      <w:r w:rsidR="0014574C" w:rsidRPr="0014574C">
        <w:rPr>
          <w:rFonts w:asciiTheme="minorHAnsi" w:hAnsiTheme="minorHAnsi" w:hint="cs"/>
          <w:color w:val="auto"/>
          <w:sz w:val="28"/>
          <w:rtl/>
        </w:rPr>
        <w:t>ی</w:t>
      </w:r>
      <w:r w:rsidR="0014574C" w:rsidRPr="0014574C">
        <w:rPr>
          <w:rFonts w:asciiTheme="minorHAnsi" w:hAnsiTheme="minorHAnsi" w:hint="eastAsia"/>
          <w:color w:val="auto"/>
          <w:sz w:val="28"/>
          <w:rtl/>
        </w:rPr>
        <w:t>ان</w:t>
      </w:r>
      <w:r w:rsidR="0014574C" w:rsidRPr="0014574C">
        <w:rPr>
          <w:rFonts w:asciiTheme="minorHAnsi" w:hAnsiTheme="minorHAnsi"/>
          <w:color w:val="auto"/>
          <w:sz w:val="28"/>
          <w:rtl/>
        </w:rPr>
        <w:t xml:space="preserve"> از «سهل بن ز</w:t>
      </w:r>
      <w:r w:rsidR="0014574C" w:rsidRPr="0014574C">
        <w:rPr>
          <w:rFonts w:asciiTheme="minorHAnsi" w:hAnsiTheme="minorHAnsi" w:hint="cs"/>
          <w:color w:val="auto"/>
          <w:sz w:val="28"/>
          <w:rtl/>
        </w:rPr>
        <w:t>ی</w:t>
      </w:r>
      <w:r w:rsidR="0014574C" w:rsidRPr="0014574C">
        <w:rPr>
          <w:rFonts w:asciiTheme="minorHAnsi" w:hAnsiTheme="minorHAnsi" w:hint="eastAsia"/>
          <w:color w:val="auto"/>
          <w:sz w:val="28"/>
          <w:rtl/>
        </w:rPr>
        <w:t>اد</w:t>
      </w:r>
      <w:r w:rsidR="0014574C" w:rsidRPr="0014574C">
        <w:rPr>
          <w:rFonts w:asciiTheme="minorHAnsi" w:hAnsiTheme="minorHAnsi"/>
          <w:color w:val="auto"/>
          <w:sz w:val="28"/>
          <w:rtl/>
        </w:rPr>
        <w:t xml:space="preserve"> الآدم</w:t>
      </w:r>
      <w:r w:rsidR="0014574C" w:rsidRPr="0014574C">
        <w:rPr>
          <w:rFonts w:asciiTheme="minorHAnsi" w:hAnsiTheme="minorHAnsi" w:hint="cs"/>
          <w:color w:val="auto"/>
          <w:sz w:val="28"/>
          <w:rtl/>
        </w:rPr>
        <w:t>ی</w:t>
      </w:r>
      <w:r w:rsidR="0014574C" w:rsidRPr="0014574C">
        <w:rPr>
          <w:rFonts w:asciiTheme="minorHAnsi" w:hAnsiTheme="minorHAnsi"/>
          <w:color w:val="auto"/>
          <w:sz w:val="28"/>
          <w:rtl/>
        </w:rPr>
        <w:t xml:space="preserve"> الراز</w:t>
      </w:r>
      <w:r w:rsidR="0014574C" w:rsidRPr="0014574C">
        <w:rPr>
          <w:rFonts w:asciiTheme="minorHAnsi" w:hAnsiTheme="minorHAnsi" w:hint="cs"/>
          <w:color w:val="auto"/>
          <w:sz w:val="28"/>
          <w:rtl/>
        </w:rPr>
        <w:t>ی</w:t>
      </w:r>
      <w:r w:rsidR="0014574C" w:rsidRPr="0014574C">
        <w:rPr>
          <w:rFonts w:asciiTheme="minorHAnsi" w:hAnsiTheme="minorHAnsi" w:hint="eastAsia"/>
          <w:color w:val="auto"/>
          <w:sz w:val="28"/>
          <w:rtl/>
        </w:rPr>
        <w:t>»</w:t>
      </w:r>
      <w:r w:rsidR="0014574C" w:rsidRPr="0014574C">
        <w:rPr>
          <w:rFonts w:asciiTheme="minorHAnsi" w:hAnsiTheme="minorHAnsi"/>
          <w:color w:val="auto"/>
          <w:sz w:val="28"/>
          <w:rtl/>
        </w:rPr>
        <w:t xml:space="preserve"> راو</w:t>
      </w:r>
      <w:r w:rsidR="0014574C" w:rsidRPr="0014574C">
        <w:rPr>
          <w:rFonts w:asciiTheme="minorHAnsi" w:hAnsiTheme="minorHAnsi" w:hint="cs"/>
          <w:color w:val="auto"/>
          <w:sz w:val="28"/>
          <w:rtl/>
        </w:rPr>
        <w:t>ی</w:t>
      </w:r>
      <w:r w:rsidR="0014574C" w:rsidRPr="0014574C">
        <w:rPr>
          <w:rFonts w:asciiTheme="minorHAnsi" w:hAnsiTheme="minorHAnsi" w:hint="eastAsia"/>
          <w:color w:val="auto"/>
          <w:sz w:val="28"/>
          <w:rtl/>
        </w:rPr>
        <w:t>ان</w:t>
      </w:r>
      <w:r w:rsidR="0014574C" w:rsidRPr="0014574C">
        <w:rPr>
          <w:rFonts w:asciiTheme="minorHAnsi" w:hAnsiTheme="minorHAnsi" w:hint="cs"/>
          <w:color w:val="auto"/>
          <w:sz w:val="28"/>
          <w:rtl/>
        </w:rPr>
        <w:t>ی</w:t>
      </w:r>
      <w:r w:rsidR="0014574C" w:rsidRPr="0014574C">
        <w:rPr>
          <w:rFonts w:asciiTheme="minorHAnsi" w:hAnsiTheme="minorHAnsi"/>
          <w:color w:val="auto"/>
          <w:sz w:val="28"/>
          <w:rtl/>
        </w:rPr>
        <w:t xml:space="preserve"> از مکاتب د</w:t>
      </w:r>
      <w:r w:rsidR="0014574C" w:rsidRPr="0014574C">
        <w:rPr>
          <w:rFonts w:asciiTheme="minorHAnsi" w:hAnsiTheme="minorHAnsi" w:hint="cs"/>
          <w:color w:val="auto"/>
          <w:sz w:val="28"/>
          <w:rtl/>
        </w:rPr>
        <w:t>ی</w:t>
      </w:r>
      <w:r w:rsidR="0014574C" w:rsidRPr="0014574C">
        <w:rPr>
          <w:rFonts w:asciiTheme="minorHAnsi" w:hAnsiTheme="minorHAnsi" w:hint="eastAsia"/>
          <w:color w:val="auto"/>
          <w:sz w:val="28"/>
          <w:rtl/>
        </w:rPr>
        <w:t>گر</w:t>
      </w:r>
      <w:r w:rsidR="0014574C" w:rsidRPr="0014574C">
        <w:rPr>
          <w:rFonts w:asciiTheme="minorHAnsi" w:hAnsiTheme="minorHAnsi"/>
          <w:color w:val="auto"/>
          <w:sz w:val="28"/>
          <w:rtl/>
        </w:rPr>
        <w:t xml:space="preserve"> ن</w:t>
      </w:r>
      <w:r w:rsidR="0014574C" w:rsidRPr="0014574C">
        <w:rPr>
          <w:rFonts w:asciiTheme="minorHAnsi" w:hAnsiTheme="minorHAnsi" w:hint="cs"/>
          <w:color w:val="auto"/>
          <w:sz w:val="28"/>
          <w:rtl/>
        </w:rPr>
        <w:t>ی</w:t>
      </w:r>
      <w:r w:rsidR="0014574C" w:rsidRPr="0014574C">
        <w:rPr>
          <w:rFonts w:asciiTheme="minorHAnsi" w:hAnsiTheme="minorHAnsi" w:hint="eastAsia"/>
          <w:color w:val="auto"/>
          <w:sz w:val="28"/>
          <w:rtl/>
        </w:rPr>
        <w:t>ز</w:t>
      </w:r>
      <w:r w:rsidR="0014574C" w:rsidRPr="0014574C">
        <w:rPr>
          <w:rFonts w:asciiTheme="minorHAnsi" w:hAnsiTheme="minorHAnsi"/>
          <w:color w:val="auto"/>
          <w:sz w:val="28"/>
          <w:rtl/>
        </w:rPr>
        <w:t xml:space="preserve"> هستند، ول</w:t>
      </w:r>
      <w:r w:rsidR="0014574C" w:rsidRPr="0014574C">
        <w:rPr>
          <w:rFonts w:asciiTheme="minorHAnsi" w:hAnsiTheme="minorHAnsi" w:hint="cs"/>
          <w:color w:val="auto"/>
          <w:sz w:val="28"/>
          <w:rtl/>
        </w:rPr>
        <w:t>ی</w:t>
      </w:r>
      <w:r w:rsidR="0014574C" w:rsidRPr="0014574C">
        <w:rPr>
          <w:rFonts w:asciiTheme="minorHAnsi" w:hAnsiTheme="minorHAnsi"/>
          <w:color w:val="auto"/>
          <w:sz w:val="28"/>
          <w:rtl/>
        </w:rPr>
        <w:t xml:space="preserve"> در مقا</w:t>
      </w:r>
      <w:r w:rsidR="0014574C" w:rsidRPr="0014574C">
        <w:rPr>
          <w:rFonts w:asciiTheme="minorHAnsi" w:hAnsiTheme="minorHAnsi" w:hint="cs"/>
          <w:color w:val="auto"/>
          <w:sz w:val="28"/>
          <w:rtl/>
        </w:rPr>
        <w:t>ی</w:t>
      </w:r>
      <w:r w:rsidR="0014574C" w:rsidRPr="0014574C">
        <w:rPr>
          <w:rFonts w:asciiTheme="minorHAnsi" w:hAnsiTheme="minorHAnsi" w:hint="eastAsia"/>
          <w:color w:val="auto"/>
          <w:sz w:val="28"/>
          <w:rtl/>
        </w:rPr>
        <w:t>سه</w:t>
      </w:r>
      <w:r w:rsidR="0014574C" w:rsidRPr="0014574C">
        <w:rPr>
          <w:rFonts w:asciiTheme="minorHAnsi" w:hAnsiTheme="minorHAnsi"/>
          <w:color w:val="auto"/>
          <w:sz w:val="28"/>
          <w:rtl/>
        </w:rPr>
        <w:t xml:space="preserve"> با روات مکتب ر</w:t>
      </w:r>
      <w:r w:rsidR="0014574C" w:rsidRPr="0014574C">
        <w:rPr>
          <w:rFonts w:asciiTheme="minorHAnsi" w:hAnsiTheme="minorHAnsi" w:hint="cs"/>
          <w:color w:val="auto"/>
          <w:sz w:val="28"/>
          <w:rtl/>
        </w:rPr>
        <w:t>ی</w:t>
      </w:r>
      <w:r w:rsidR="0014574C" w:rsidRPr="0014574C">
        <w:rPr>
          <w:rFonts w:asciiTheme="minorHAnsi" w:hAnsiTheme="minorHAnsi"/>
          <w:color w:val="auto"/>
          <w:sz w:val="28"/>
          <w:rtl/>
        </w:rPr>
        <w:t xml:space="preserve"> تعداد نقل آنها اندک است</w:t>
      </w:r>
      <w:r w:rsidR="00342484">
        <w:rPr>
          <w:rFonts w:asciiTheme="minorHAnsi" w:hAnsiTheme="minorHAnsi"/>
          <w:color w:val="auto"/>
          <w:sz w:val="28"/>
          <w:rtl/>
        </w:rPr>
        <w:t xml:space="preserve">؛ </w:t>
      </w:r>
      <w:r w:rsidR="0014574C" w:rsidRPr="0014574C">
        <w:rPr>
          <w:rFonts w:asciiTheme="minorHAnsi" w:hAnsiTheme="minorHAnsi"/>
          <w:color w:val="auto"/>
          <w:sz w:val="28"/>
          <w:rtl/>
        </w:rPr>
        <w:t xml:space="preserve">مثلا «محمد بن احمد بن </w:t>
      </w:r>
      <w:r w:rsidR="0014574C" w:rsidRPr="0014574C">
        <w:rPr>
          <w:rFonts w:asciiTheme="minorHAnsi" w:hAnsiTheme="minorHAnsi" w:hint="cs"/>
          <w:color w:val="auto"/>
          <w:sz w:val="28"/>
          <w:rtl/>
        </w:rPr>
        <w:t>ی</w:t>
      </w:r>
      <w:r w:rsidR="0014574C" w:rsidRPr="0014574C">
        <w:rPr>
          <w:rFonts w:asciiTheme="minorHAnsi" w:hAnsiTheme="minorHAnsi" w:hint="eastAsia"/>
          <w:color w:val="auto"/>
          <w:sz w:val="28"/>
          <w:rtl/>
        </w:rPr>
        <w:t>ح</w:t>
      </w:r>
      <w:r w:rsidR="0014574C" w:rsidRPr="0014574C">
        <w:rPr>
          <w:rFonts w:asciiTheme="minorHAnsi" w:hAnsiTheme="minorHAnsi" w:hint="cs"/>
          <w:color w:val="auto"/>
          <w:sz w:val="28"/>
          <w:rtl/>
        </w:rPr>
        <w:t>یی</w:t>
      </w:r>
      <w:r w:rsidR="0014574C" w:rsidRPr="0014574C">
        <w:rPr>
          <w:rFonts w:asciiTheme="minorHAnsi" w:hAnsiTheme="minorHAnsi"/>
          <w:color w:val="auto"/>
          <w:sz w:val="28"/>
          <w:rtl/>
        </w:rPr>
        <w:t xml:space="preserve"> بن عمران الاشعر</w:t>
      </w:r>
      <w:r w:rsidR="0014574C" w:rsidRPr="0014574C">
        <w:rPr>
          <w:rFonts w:asciiTheme="minorHAnsi" w:hAnsiTheme="minorHAnsi" w:hint="cs"/>
          <w:color w:val="auto"/>
          <w:sz w:val="28"/>
          <w:rtl/>
        </w:rPr>
        <w:t>ی</w:t>
      </w:r>
      <w:r w:rsidR="0014574C" w:rsidRPr="0014574C">
        <w:rPr>
          <w:rFonts w:asciiTheme="minorHAnsi" w:hAnsiTheme="minorHAnsi" w:hint="eastAsia"/>
          <w:color w:val="auto"/>
          <w:sz w:val="28"/>
          <w:rtl/>
        </w:rPr>
        <w:t>»</w:t>
      </w:r>
      <w:r w:rsidR="0014574C" w:rsidRPr="0014574C">
        <w:rPr>
          <w:rFonts w:asciiTheme="minorHAnsi" w:hAnsiTheme="minorHAnsi"/>
          <w:color w:val="auto"/>
          <w:sz w:val="28"/>
          <w:rtl/>
        </w:rPr>
        <w:t xml:space="preserve"> ن</w:t>
      </w:r>
      <w:r w:rsidR="0014574C" w:rsidRPr="0014574C">
        <w:rPr>
          <w:rFonts w:asciiTheme="minorHAnsi" w:hAnsiTheme="minorHAnsi" w:hint="cs"/>
          <w:color w:val="auto"/>
          <w:sz w:val="28"/>
          <w:rtl/>
        </w:rPr>
        <w:t>ی</w:t>
      </w:r>
      <w:r w:rsidR="0014574C" w:rsidRPr="0014574C">
        <w:rPr>
          <w:rFonts w:asciiTheme="minorHAnsi" w:hAnsiTheme="minorHAnsi" w:hint="eastAsia"/>
          <w:color w:val="auto"/>
          <w:sz w:val="28"/>
          <w:rtl/>
        </w:rPr>
        <w:t>ز</w:t>
      </w:r>
      <w:r w:rsidR="0014574C" w:rsidRPr="0014574C">
        <w:rPr>
          <w:rFonts w:asciiTheme="minorHAnsi" w:hAnsiTheme="minorHAnsi"/>
          <w:color w:val="auto"/>
          <w:sz w:val="28"/>
          <w:rtl/>
        </w:rPr>
        <w:t xml:space="preserve"> از راو</w:t>
      </w:r>
      <w:r w:rsidR="0014574C" w:rsidRPr="0014574C">
        <w:rPr>
          <w:rFonts w:asciiTheme="minorHAnsi" w:hAnsiTheme="minorHAnsi" w:hint="cs"/>
          <w:color w:val="auto"/>
          <w:sz w:val="28"/>
          <w:rtl/>
        </w:rPr>
        <w:t>ی</w:t>
      </w:r>
      <w:r w:rsidR="0014574C" w:rsidRPr="0014574C">
        <w:rPr>
          <w:rFonts w:asciiTheme="minorHAnsi" w:hAnsiTheme="minorHAnsi" w:hint="eastAsia"/>
          <w:color w:val="auto"/>
          <w:sz w:val="28"/>
          <w:rtl/>
        </w:rPr>
        <w:t>ان</w:t>
      </w:r>
      <w:r w:rsidR="0014574C" w:rsidRPr="0014574C">
        <w:rPr>
          <w:rFonts w:asciiTheme="minorHAnsi" w:hAnsiTheme="minorHAnsi"/>
          <w:color w:val="auto"/>
          <w:sz w:val="28"/>
          <w:rtl/>
        </w:rPr>
        <w:t xml:space="preserve"> بدون واسطه </w:t>
      </w:r>
      <w:r w:rsidR="00285A89">
        <w:rPr>
          <w:rFonts w:asciiTheme="minorHAnsi" w:hAnsiTheme="minorHAnsi" w:hint="cs"/>
          <w:color w:val="auto"/>
          <w:sz w:val="28"/>
          <w:rtl/>
        </w:rPr>
        <w:t>«</w:t>
      </w:r>
      <w:r w:rsidR="0014574C" w:rsidRPr="0014574C">
        <w:rPr>
          <w:rFonts w:asciiTheme="minorHAnsi" w:hAnsiTheme="minorHAnsi"/>
          <w:color w:val="auto"/>
          <w:sz w:val="28"/>
          <w:rtl/>
        </w:rPr>
        <w:t>سهل بن ز</w:t>
      </w:r>
      <w:r w:rsidR="0014574C" w:rsidRPr="0014574C">
        <w:rPr>
          <w:rFonts w:asciiTheme="minorHAnsi" w:hAnsiTheme="minorHAnsi" w:hint="cs"/>
          <w:color w:val="auto"/>
          <w:sz w:val="28"/>
          <w:rtl/>
        </w:rPr>
        <w:t>ی</w:t>
      </w:r>
      <w:r w:rsidR="0014574C" w:rsidRPr="0014574C">
        <w:rPr>
          <w:rFonts w:asciiTheme="minorHAnsi" w:hAnsiTheme="minorHAnsi" w:hint="eastAsia"/>
          <w:color w:val="auto"/>
          <w:sz w:val="28"/>
          <w:rtl/>
        </w:rPr>
        <w:t>اد</w:t>
      </w:r>
      <w:r w:rsidR="00285A89">
        <w:rPr>
          <w:rFonts w:asciiTheme="minorHAnsi" w:hAnsiTheme="minorHAnsi" w:hint="cs"/>
          <w:color w:val="auto"/>
          <w:sz w:val="28"/>
          <w:rtl/>
        </w:rPr>
        <w:t>»</w:t>
      </w:r>
      <w:r w:rsidR="0014574C" w:rsidRPr="0014574C">
        <w:rPr>
          <w:rFonts w:asciiTheme="minorHAnsi" w:hAnsiTheme="minorHAnsi"/>
          <w:color w:val="auto"/>
          <w:sz w:val="28"/>
          <w:rtl/>
        </w:rPr>
        <w:t xml:space="preserve"> و</w:t>
      </w:r>
      <w:r w:rsidR="00B81A0D">
        <w:rPr>
          <w:rFonts w:asciiTheme="minorHAnsi" w:hAnsiTheme="minorHAnsi"/>
          <w:color w:val="auto"/>
          <w:sz w:val="28"/>
          <w:rtl/>
        </w:rPr>
        <w:t xml:space="preserve"> </w:t>
      </w:r>
      <w:r w:rsidR="0014574C" w:rsidRPr="0014574C">
        <w:rPr>
          <w:rFonts w:asciiTheme="minorHAnsi" w:hAnsiTheme="minorHAnsi"/>
          <w:color w:val="auto"/>
          <w:sz w:val="28"/>
          <w:rtl/>
        </w:rPr>
        <w:t>از مکتب قم است؛ ول</w:t>
      </w:r>
      <w:r w:rsidR="0014574C" w:rsidRPr="0014574C">
        <w:rPr>
          <w:rFonts w:asciiTheme="minorHAnsi" w:hAnsiTheme="minorHAnsi" w:hint="cs"/>
          <w:color w:val="auto"/>
          <w:sz w:val="28"/>
          <w:rtl/>
        </w:rPr>
        <w:t>ی</w:t>
      </w:r>
      <w:r w:rsidR="0014574C" w:rsidRPr="0014574C">
        <w:rPr>
          <w:rFonts w:asciiTheme="minorHAnsi" w:hAnsiTheme="minorHAnsi"/>
          <w:color w:val="auto"/>
          <w:sz w:val="28"/>
          <w:rtl/>
        </w:rPr>
        <w:t xml:space="preserve"> با حذف روا</w:t>
      </w:r>
      <w:r w:rsidR="0014574C" w:rsidRPr="0014574C">
        <w:rPr>
          <w:rFonts w:asciiTheme="minorHAnsi" w:hAnsiTheme="minorHAnsi" w:hint="cs"/>
          <w:color w:val="auto"/>
          <w:sz w:val="28"/>
          <w:rtl/>
        </w:rPr>
        <w:t>ی</w:t>
      </w:r>
      <w:r w:rsidR="0014574C" w:rsidRPr="0014574C">
        <w:rPr>
          <w:rFonts w:asciiTheme="minorHAnsi" w:hAnsiTheme="minorHAnsi" w:hint="eastAsia"/>
          <w:color w:val="auto"/>
          <w:sz w:val="28"/>
          <w:rtl/>
        </w:rPr>
        <w:t>ات</w:t>
      </w:r>
      <w:r w:rsidR="0014574C" w:rsidRPr="0014574C">
        <w:rPr>
          <w:rFonts w:asciiTheme="minorHAnsi" w:hAnsiTheme="minorHAnsi"/>
          <w:color w:val="auto"/>
          <w:sz w:val="28"/>
          <w:rtl/>
        </w:rPr>
        <w:t xml:space="preserve"> تکرار</w:t>
      </w:r>
      <w:r w:rsidR="0014574C" w:rsidRPr="0014574C">
        <w:rPr>
          <w:rFonts w:asciiTheme="minorHAnsi" w:hAnsiTheme="minorHAnsi" w:hint="cs"/>
          <w:color w:val="auto"/>
          <w:sz w:val="28"/>
          <w:rtl/>
        </w:rPr>
        <w:t>ی</w:t>
      </w:r>
      <w:r w:rsidR="0014574C" w:rsidRPr="0014574C">
        <w:rPr>
          <w:rFonts w:asciiTheme="minorHAnsi" w:hAnsiTheme="minorHAnsi"/>
          <w:color w:val="auto"/>
          <w:sz w:val="28"/>
          <w:rtl/>
        </w:rPr>
        <w:t xml:space="preserve"> تنها 35 روا</w:t>
      </w:r>
      <w:r w:rsidR="0014574C" w:rsidRPr="0014574C">
        <w:rPr>
          <w:rFonts w:asciiTheme="minorHAnsi" w:hAnsiTheme="minorHAnsi" w:hint="cs"/>
          <w:color w:val="auto"/>
          <w:sz w:val="28"/>
          <w:rtl/>
        </w:rPr>
        <w:t>ی</w:t>
      </w:r>
      <w:r w:rsidR="0014574C" w:rsidRPr="0014574C">
        <w:rPr>
          <w:rFonts w:asciiTheme="minorHAnsi" w:hAnsiTheme="minorHAnsi" w:hint="eastAsia"/>
          <w:color w:val="auto"/>
          <w:sz w:val="28"/>
          <w:rtl/>
        </w:rPr>
        <w:t>ت</w:t>
      </w:r>
      <w:r w:rsidR="0014574C" w:rsidRPr="0014574C">
        <w:rPr>
          <w:rFonts w:asciiTheme="minorHAnsi" w:hAnsiTheme="minorHAnsi"/>
          <w:color w:val="auto"/>
          <w:sz w:val="28"/>
          <w:rtl/>
        </w:rPr>
        <w:t xml:space="preserve"> از «سهل بن ز</w:t>
      </w:r>
      <w:r w:rsidR="0014574C" w:rsidRPr="0014574C">
        <w:rPr>
          <w:rFonts w:asciiTheme="minorHAnsi" w:hAnsiTheme="minorHAnsi" w:hint="cs"/>
          <w:color w:val="auto"/>
          <w:sz w:val="28"/>
          <w:rtl/>
        </w:rPr>
        <w:t>ی</w:t>
      </w:r>
      <w:r w:rsidR="0014574C" w:rsidRPr="0014574C">
        <w:rPr>
          <w:rFonts w:asciiTheme="minorHAnsi" w:hAnsiTheme="minorHAnsi" w:hint="eastAsia"/>
          <w:color w:val="auto"/>
          <w:sz w:val="28"/>
          <w:rtl/>
        </w:rPr>
        <w:t>اد»</w:t>
      </w:r>
      <w:r w:rsidR="0014574C" w:rsidRPr="0014574C">
        <w:rPr>
          <w:rFonts w:asciiTheme="minorHAnsi" w:hAnsiTheme="minorHAnsi"/>
          <w:color w:val="auto"/>
          <w:sz w:val="28"/>
          <w:rtl/>
        </w:rPr>
        <w:t xml:space="preserve"> نقل م</w:t>
      </w:r>
      <w:r w:rsidR="0014574C" w:rsidRPr="0014574C">
        <w:rPr>
          <w:rFonts w:asciiTheme="minorHAnsi" w:hAnsiTheme="minorHAnsi" w:hint="cs"/>
          <w:color w:val="auto"/>
          <w:sz w:val="28"/>
          <w:rtl/>
        </w:rPr>
        <w:t>ی‌</w:t>
      </w:r>
      <w:r w:rsidR="0014574C" w:rsidRPr="0014574C">
        <w:rPr>
          <w:rFonts w:asciiTheme="minorHAnsi" w:hAnsiTheme="minorHAnsi" w:hint="eastAsia"/>
          <w:color w:val="auto"/>
          <w:sz w:val="28"/>
          <w:rtl/>
        </w:rPr>
        <w:t>کند</w:t>
      </w:r>
      <w:r w:rsidR="0014574C" w:rsidRPr="0014574C">
        <w:rPr>
          <w:rFonts w:asciiTheme="minorHAnsi" w:hAnsiTheme="minorHAnsi"/>
          <w:color w:val="auto"/>
          <w:sz w:val="28"/>
          <w:rtl/>
        </w:rPr>
        <w:t xml:space="preserve"> که در مقا</w:t>
      </w:r>
      <w:r w:rsidR="0014574C" w:rsidRPr="0014574C">
        <w:rPr>
          <w:rFonts w:asciiTheme="minorHAnsi" w:hAnsiTheme="minorHAnsi" w:hint="cs"/>
          <w:color w:val="auto"/>
          <w:sz w:val="28"/>
          <w:rtl/>
        </w:rPr>
        <w:t>ی</w:t>
      </w:r>
      <w:r w:rsidR="0014574C" w:rsidRPr="0014574C">
        <w:rPr>
          <w:rFonts w:asciiTheme="minorHAnsi" w:hAnsiTheme="minorHAnsi" w:hint="eastAsia"/>
          <w:color w:val="auto"/>
          <w:sz w:val="28"/>
          <w:rtl/>
        </w:rPr>
        <w:t>سه</w:t>
      </w:r>
      <w:r w:rsidR="0014574C" w:rsidRPr="0014574C">
        <w:rPr>
          <w:rFonts w:asciiTheme="minorHAnsi" w:hAnsiTheme="minorHAnsi"/>
          <w:color w:val="auto"/>
          <w:sz w:val="28"/>
          <w:rtl/>
        </w:rPr>
        <w:t xml:space="preserve"> با سا</w:t>
      </w:r>
      <w:r w:rsidR="0014574C" w:rsidRPr="0014574C">
        <w:rPr>
          <w:rFonts w:asciiTheme="minorHAnsi" w:hAnsiTheme="minorHAnsi" w:hint="cs"/>
          <w:color w:val="auto"/>
          <w:sz w:val="28"/>
          <w:rtl/>
        </w:rPr>
        <w:t>ی</w:t>
      </w:r>
      <w:r w:rsidR="0014574C" w:rsidRPr="0014574C">
        <w:rPr>
          <w:rFonts w:asciiTheme="minorHAnsi" w:hAnsiTheme="minorHAnsi" w:hint="eastAsia"/>
          <w:color w:val="auto"/>
          <w:sz w:val="28"/>
          <w:rtl/>
        </w:rPr>
        <w:t>ر</w:t>
      </w:r>
      <w:r w:rsidR="0014574C" w:rsidRPr="0014574C">
        <w:rPr>
          <w:rFonts w:asciiTheme="minorHAnsi" w:hAnsiTheme="minorHAnsi"/>
          <w:color w:val="auto"/>
          <w:sz w:val="28"/>
          <w:rtl/>
        </w:rPr>
        <w:t xml:space="preserve"> راو</w:t>
      </w:r>
      <w:r w:rsidR="0014574C" w:rsidRPr="0014574C">
        <w:rPr>
          <w:rFonts w:asciiTheme="minorHAnsi" w:hAnsiTheme="minorHAnsi" w:hint="cs"/>
          <w:color w:val="auto"/>
          <w:sz w:val="28"/>
          <w:rtl/>
        </w:rPr>
        <w:t>ی</w:t>
      </w:r>
      <w:r w:rsidR="0014574C" w:rsidRPr="0014574C">
        <w:rPr>
          <w:rFonts w:asciiTheme="minorHAnsi" w:hAnsiTheme="minorHAnsi" w:hint="eastAsia"/>
          <w:color w:val="auto"/>
          <w:sz w:val="28"/>
          <w:rtl/>
        </w:rPr>
        <w:t>ان</w:t>
      </w:r>
      <w:r w:rsidR="0014574C" w:rsidRPr="0014574C">
        <w:rPr>
          <w:rFonts w:asciiTheme="minorHAnsi" w:hAnsiTheme="minorHAnsi"/>
          <w:color w:val="auto"/>
          <w:sz w:val="28"/>
          <w:rtl/>
        </w:rPr>
        <w:t xml:space="preserve"> </w:t>
      </w:r>
      <w:r w:rsidR="00CE2B9B">
        <w:rPr>
          <w:rFonts w:asciiTheme="minorHAnsi" w:hAnsiTheme="minorHAnsi" w:hint="cs"/>
          <w:color w:val="auto"/>
          <w:sz w:val="28"/>
          <w:rtl/>
        </w:rPr>
        <w:t>«</w:t>
      </w:r>
      <w:r w:rsidR="0014574C" w:rsidRPr="0014574C">
        <w:rPr>
          <w:rFonts w:asciiTheme="minorHAnsi" w:hAnsiTheme="minorHAnsi"/>
          <w:color w:val="auto"/>
          <w:sz w:val="28"/>
          <w:rtl/>
        </w:rPr>
        <w:t>سهل بن ز</w:t>
      </w:r>
      <w:r w:rsidR="0014574C" w:rsidRPr="0014574C">
        <w:rPr>
          <w:rFonts w:asciiTheme="minorHAnsi" w:hAnsiTheme="minorHAnsi" w:hint="cs"/>
          <w:color w:val="auto"/>
          <w:sz w:val="28"/>
          <w:rtl/>
        </w:rPr>
        <w:t>ی</w:t>
      </w:r>
      <w:r w:rsidR="0014574C" w:rsidRPr="0014574C">
        <w:rPr>
          <w:rFonts w:asciiTheme="minorHAnsi" w:hAnsiTheme="minorHAnsi" w:hint="eastAsia"/>
          <w:color w:val="auto"/>
          <w:sz w:val="28"/>
          <w:rtl/>
        </w:rPr>
        <w:t>اد</w:t>
      </w:r>
      <w:r w:rsidR="00CE2B9B">
        <w:rPr>
          <w:rFonts w:asciiTheme="minorHAnsi" w:hAnsiTheme="minorHAnsi" w:hint="cs"/>
          <w:color w:val="auto"/>
          <w:sz w:val="28"/>
          <w:rtl/>
        </w:rPr>
        <w:t>» (</w:t>
      </w:r>
      <w:r w:rsidR="0014574C" w:rsidRPr="0014574C">
        <w:rPr>
          <w:rFonts w:asciiTheme="minorHAnsi" w:hAnsiTheme="minorHAnsi"/>
          <w:color w:val="auto"/>
          <w:sz w:val="28"/>
          <w:rtl/>
        </w:rPr>
        <w:t xml:space="preserve">همانند </w:t>
      </w:r>
      <w:r w:rsidR="00CE2B9B">
        <w:rPr>
          <w:rFonts w:asciiTheme="minorHAnsi" w:hAnsiTheme="minorHAnsi" w:hint="cs"/>
          <w:color w:val="auto"/>
          <w:sz w:val="28"/>
          <w:rtl/>
        </w:rPr>
        <w:t>«</w:t>
      </w:r>
      <w:r w:rsidR="0014574C" w:rsidRPr="0014574C">
        <w:rPr>
          <w:rFonts w:asciiTheme="minorHAnsi" w:hAnsiTheme="minorHAnsi"/>
          <w:color w:val="auto"/>
          <w:sz w:val="28"/>
          <w:rtl/>
        </w:rPr>
        <w:t>عل</w:t>
      </w:r>
      <w:r w:rsidR="0014574C" w:rsidRPr="0014574C">
        <w:rPr>
          <w:rFonts w:asciiTheme="minorHAnsi" w:hAnsiTheme="minorHAnsi" w:hint="cs"/>
          <w:color w:val="auto"/>
          <w:sz w:val="28"/>
          <w:rtl/>
        </w:rPr>
        <w:t>ی</w:t>
      </w:r>
      <w:r w:rsidR="0014574C" w:rsidRPr="0014574C">
        <w:rPr>
          <w:rFonts w:asciiTheme="minorHAnsi" w:hAnsiTheme="minorHAnsi"/>
          <w:color w:val="auto"/>
          <w:sz w:val="28"/>
          <w:rtl/>
        </w:rPr>
        <w:t xml:space="preserve"> بن محمد علان الکل</w:t>
      </w:r>
      <w:r w:rsidR="0014574C" w:rsidRPr="0014574C">
        <w:rPr>
          <w:rFonts w:asciiTheme="minorHAnsi" w:hAnsiTheme="minorHAnsi" w:hint="cs"/>
          <w:color w:val="auto"/>
          <w:sz w:val="28"/>
          <w:rtl/>
        </w:rPr>
        <w:t>ی</w:t>
      </w:r>
      <w:r w:rsidR="0014574C" w:rsidRPr="0014574C">
        <w:rPr>
          <w:rFonts w:asciiTheme="minorHAnsi" w:hAnsiTheme="minorHAnsi" w:hint="eastAsia"/>
          <w:color w:val="auto"/>
          <w:sz w:val="28"/>
          <w:rtl/>
        </w:rPr>
        <w:t>ن</w:t>
      </w:r>
      <w:r w:rsidR="0014574C" w:rsidRPr="0014574C">
        <w:rPr>
          <w:rFonts w:asciiTheme="minorHAnsi" w:hAnsiTheme="minorHAnsi" w:hint="cs"/>
          <w:color w:val="auto"/>
          <w:sz w:val="28"/>
          <w:rtl/>
        </w:rPr>
        <w:t>ی</w:t>
      </w:r>
      <w:r w:rsidR="00CE2B9B">
        <w:rPr>
          <w:rFonts w:asciiTheme="minorHAnsi" w:hAnsiTheme="minorHAnsi" w:hint="cs"/>
          <w:color w:val="auto"/>
          <w:sz w:val="28"/>
          <w:rtl/>
        </w:rPr>
        <w:t>»،</w:t>
      </w:r>
      <w:r w:rsidR="0014574C" w:rsidRPr="0014574C">
        <w:rPr>
          <w:rFonts w:asciiTheme="minorHAnsi" w:hAnsiTheme="minorHAnsi"/>
          <w:color w:val="auto"/>
          <w:sz w:val="28"/>
          <w:rtl/>
        </w:rPr>
        <w:t xml:space="preserve"> </w:t>
      </w:r>
      <w:r w:rsidR="00CE2B9B">
        <w:rPr>
          <w:rFonts w:asciiTheme="minorHAnsi" w:hAnsiTheme="minorHAnsi" w:hint="cs"/>
          <w:color w:val="auto"/>
          <w:sz w:val="28"/>
          <w:rtl/>
        </w:rPr>
        <w:t>«</w:t>
      </w:r>
      <w:r w:rsidR="0014574C" w:rsidRPr="0014574C">
        <w:rPr>
          <w:rFonts w:asciiTheme="minorHAnsi" w:hAnsiTheme="minorHAnsi"/>
          <w:color w:val="auto"/>
          <w:sz w:val="28"/>
          <w:rtl/>
        </w:rPr>
        <w:t>محمد بن الحسن الطائ</w:t>
      </w:r>
      <w:r w:rsidR="0014574C" w:rsidRPr="0014574C">
        <w:rPr>
          <w:rFonts w:asciiTheme="minorHAnsi" w:hAnsiTheme="minorHAnsi" w:hint="cs"/>
          <w:color w:val="auto"/>
          <w:sz w:val="28"/>
          <w:rtl/>
        </w:rPr>
        <w:t>ی</w:t>
      </w:r>
      <w:r w:rsidR="0014574C" w:rsidRPr="0014574C">
        <w:rPr>
          <w:rFonts w:asciiTheme="minorHAnsi" w:hAnsiTheme="minorHAnsi"/>
          <w:color w:val="auto"/>
          <w:sz w:val="28"/>
          <w:rtl/>
        </w:rPr>
        <w:t xml:space="preserve"> الراز</w:t>
      </w:r>
      <w:r w:rsidR="0014574C" w:rsidRPr="0014574C">
        <w:rPr>
          <w:rFonts w:asciiTheme="minorHAnsi" w:hAnsiTheme="minorHAnsi" w:hint="cs"/>
          <w:color w:val="auto"/>
          <w:sz w:val="28"/>
          <w:rtl/>
        </w:rPr>
        <w:t>ی</w:t>
      </w:r>
      <w:r w:rsidR="00CE2B9B">
        <w:rPr>
          <w:rFonts w:asciiTheme="minorHAnsi" w:hAnsiTheme="minorHAnsi" w:hint="cs"/>
          <w:color w:val="auto"/>
          <w:sz w:val="28"/>
          <w:rtl/>
        </w:rPr>
        <w:t>»</w:t>
      </w:r>
      <w:r w:rsidR="00CE2B9B">
        <w:rPr>
          <w:rFonts w:asciiTheme="minorHAnsi" w:hAnsiTheme="minorHAnsi"/>
          <w:color w:val="auto"/>
          <w:sz w:val="28"/>
          <w:rtl/>
        </w:rPr>
        <w:t xml:space="preserve"> و</w:t>
      </w:r>
      <w:r w:rsidR="0014574C" w:rsidRPr="0014574C">
        <w:rPr>
          <w:rFonts w:asciiTheme="minorHAnsi" w:hAnsiTheme="minorHAnsi"/>
          <w:color w:val="auto"/>
          <w:sz w:val="28"/>
          <w:rtl/>
        </w:rPr>
        <w:t>...</w:t>
      </w:r>
      <w:r w:rsidR="00CE2B9B">
        <w:rPr>
          <w:rFonts w:asciiTheme="minorHAnsi" w:hAnsiTheme="minorHAnsi" w:hint="cs"/>
          <w:color w:val="auto"/>
          <w:sz w:val="28"/>
          <w:rtl/>
        </w:rPr>
        <w:t>)</w:t>
      </w:r>
      <w:r w:rsidR="0014574C" w:rsidRPr="0014574C">
        <w:rPr>
          <w:rFonts w:asciiTheme="minorHAnsi" w:hAnsiTheme="minorHAnsi"/>
          <w:color w:val="auto"/>
          <w:sz w:val="28"/>
          <w:rtl/>
        </w:rPr>
        <w:t xml:space="preserve"> روا</w:t>
      </w:r>
      <w:r w:rsidR="0014574C" w:rsidRPr="0014574C">
        <w:rPr>
          <w:rFonts w:asciiTheme="minorHAnsi" w:hAnsiTheme="minorHAnsi" w:hint="cs"/>
          <w:color w:val="auto"/>
          <w:sz w:val="28"/>
          <w:rtl/>
        </w:rPr>
        <w:t>ی</w:t>
      </w:r>
      <w:r w:rsidR="0014574C" w:rsidRPr="0014574C">
        <w:rPr>
          <w:rFonts w:asciiTheme="minorHAnsi" w:hAnsiTheme="minorHAnsi" w:hint="eastAsia"/>
          <w:color w:val="auto"/>
          <w:sz w:val="28"/>
          <w:rtl/>
        </w:rPr>
        <w:t>اتش</w:t>
      </w:r>
      <w:r w:rsidR="0014574C" w:rsidRPr="0014574C">
        <w:rPr>
          <w:rFonts w:asciiTheme="minorHAnsi" w:hAnsiTheme="minorHAnsi"/>
          <w:color w:val="auto"/>
          <w:sz w:val="28"/>
          <w:rtl/>
        </w:rPr>
        <w:t xml:space="preserve"> اندک است</w:t>
      </w:r>
      <w:r w:rsidR="00CE2B9B">
        <w:rPr>
          <w:rFonts w:asciiTheme="minorHAnsi" w:hAnsiTheme="minorHAnsi" w:hint="cs"/>
          <w:color w:val="auto"/>
          <w:sz w:val="28"/>
          <w:rtl/>
        </w:rPr>
        <w:t>؛</w:t>
      </w:r>
    </w:p>
    <w:p w:rsidR="001B1F8D" w:rsidRPr="001B1F8D" w:rsidRDefault="0014574C" w:rsidP="0014574C">
      <w:pPr>
        <w:ind w:left="720"/>
        <w:jc w:val="both"/>
        <w:rPr>
          <w:rFonts w:asciiTheme="minorHAnsi" w:hAnsiTheme="minorHAnsi"/>
          <w:color w:val="auto"/>
          <w:sz w:val="28"/>
          <w:rtl/>
        </w:rPr>
      </w:pPr>
      <w:r>
        <w:rPr>
          <w:rFonts w:asciiTheme="minorHAnsi" w:hAnsiTheme="minorHAnsi" w:hint="cs"/>
          <w:color w:val="auto"/>
          <w:sz w:val="28"/>
          <w:rtl/>
        </w:rPr>
        <w:t xml:space="preserve">و </w:t>
      </w:r>
      <w:r w:rsidR="001B1F8D" w:rsidRPr="001B1F8D">
        <w:rPr>
          <w:rFonts w:asciiTheme="minorHAnsi" w:hAnsiTheme="minorHAnsi" w:hint="cs"/>
          <w:color w:val="auto"/>
          <w:sz w:val="28"/>
          <w:rtl/>
        </w:rPr>
        <w:t>از طرف دیگر در مورد وی قدح نیز وارد شده است.</w:t>
      </w:r>
    </w:p>
    <w:p w:rsidR="00483232" w:rsidRDefault="001B1F8D" w:rsidP="00E46860">
      <w:pPr>
        <w:pStyle w:val="Heading5"/>
        <w:rPr>
          <w:rtl/>
        </w:rPr>
      </w:pPr>
      <w:bookmarkStart w:id="154" w:name="_Toc40762460"/>
      <w:r w:rsidRPr="003C213A">
        <w:rPr>
          <w:rFonts w:hint="cs"/>
          <w:rtl/>
        </w:rPr>
        <w:t xml:space="preserve">ج) راویان </w:t>
      </w:r>
      <w:r w:rsidRPr="003C213A">
        <w:rPr>
          <w:rtl/>
        </w:rPr>
        <w:t>کامل الزیارات</w:t>
      </w:r>
      <w:bookmarkEnd w:id="154"/>
    </w:p>
    <w:p w:rsidR="00483232" w:rsidRDefault="00483232" w:rsidP="00E46860">
      <w:pPr>
        <w:pStyle w:val="Heading5"/>
        <w:rPr>
          <w:rtl/>
        </w:rPr>
      </w:pPr>
      <w:bookmarkStart w:id="155" w:name="_Toc40762461"/>
      <w:r>
        <w:rPr>
          <w:rFonts w:hint="cs"/>
          <w:rtl/>
        </w:rPr>
        <w:t>نقد</w:t>
      </w:r>
      <w:bookmarkEnd w:id="155"/>
    </w:p>
    <w:p w:rsidR="001B1F8D" w:rsidRPr="003C213A" w:rsidRDefault="001B1F8D" w:rsidP="00483232">
      <w:pPr>
        <w:jc w:val="both"/>
        <w:rPr>
          <w:rtl/>
        </w:rPr>
      </w:pPr>
      <w:r w:rsidRPr="003C213A">
        <w:rPr>
          <w:rFonts w:hint="cs"/>
          <w:rtl/>
        </w:rPr>
        <w:t xml:space="preserve">«سهل بن زیاد» از راویان این کتاب هست اما ازآنجایی‌که از راویان </w:t>
      </w:r>
      <w:r w:rsidRPr="003C213A">
        <w:rPr>
          <w:rtl/>
        </w:rPr>
        <w:t>باواسطه‌</w:t>
      </w:r>
      <w:r w:rsidRPr="003C213A">
        <w:rPr>
          <w:rFonts w:hint="cs"/>
          <w:rtl/>
        </w:rPr>
        <w:t xml:space="preserve">ی این کتاب است، توثیق وی ثابت </w:t>
      </w:r>
      <w:r w:rsidRPr="003C213A">
        <w:rPr>
          <w:rtl/>
        </w:rPr>
        <w:t>نم</w:t>
      </w:r>
      <w:r w:rsidRPr="003C213A">
        <w:rPr>
          <w:rFonts w:hint="cs"/>
          <w:rtl/>
        </w:rPr>
        <w:t>ی‌</w:t>
      </w:r>
      <w:r w:rsidRPr="003C213A">
        <w:rPr>
          <w:rFonts w:hint="eastAsia"/>
          <w:rtl/>
        </w:rPr>
        <w:t>شود</w:t>
      </w:r>
      <w:r w:rsidRPr="003C213A">
        <w:rPr>
          <w:rFonts w:hint="cs"/>
          <w:rtl/>
        </w:rPr>
        <w:t>.</w:t>
      </w:r>
    </w:p>
    <w:p w:rsidR="00483232" w:rsidRDefault="001B1F8D" w:rsidP="00E46860">
      <w:pPr>
        <w:pStyle w:val="Heading5"/>
        <w:rPr>
          <w:rtl/>
        </w:rPr>
      </w:pPr>
      <w:bookmarkStart w:id="156" w:name="_Toc40762462"/>
      <w:r w:rsidRPr="003C213A">
        <w:rPr>
          <w:rFonts w:hint="cs"/>
          <w:rtl/>
        </w:rPr>
        <w:t>د) وقوع در اسناد تفسیر «علی بن ابراهیم»</w:t>
      </w:r>
      <w:bookmarkEnd w:id="156"/>
    </w:p>
    <w:p w:rsidR="00483232" w:rsidRDefault="00483232" w:rsidP="00E46860">
      <w:pPr>
        <w:pStyle w:val="Heading5"/>
        <w:rPr>
          <w:rtl/>
        </w:rPr>
      </w:pPr>
      <w:bookmarkStart w:id="157" w:name="_Toc40762463"/>
      <w:r>
        <w:rPr>
          <w:rFonts w:hint="cs"/>
          <w:rtl/>
        </w:rPr>
        <w:t>نقد</w:t>
      </w:r>
      <w:bookmarkEnd w:id="157"/>
    </w:p>
    <w:p w:rsidR="001B1F8D" w:rsidRPr="003C213A" w:rsidRDefault="001B1F8D" w:rsidP="00483232">
      <w:pPr>
        <w:jc w:val="both"/>
        <w:rPr>
          <w:rtl/>
        </w:rPr>
      </w:pPr>
      <w:r w:rsidRPr="003C213A">
        <w:rPr>
          <w:rtl/>
        </w:rPr>
        <w:t>ازآنجایی‌که</w:t>
      </w:r>
      <w:r w:rsidRPr="003C213A">
        <w:rPr>
          <w:rFonts w:hint="cs"/>
          <w:rtl/>
        </w:rPr>
        <w:t xml:space="preserve"> </w:t>
      </w:r>
      <w:r w:rsidRPr="003C213A">
        <w:rPr>
          <w:rtl/>
        </w:rPr>
        <w:t>نسخه‌</w:t>
      </w:r>
      <w:r w:rsidRPr="003C213A">
        <w:rPr>
          <w:rFonts w:hint="cs"/>
          <w:rtl/>
        </w:rPr>
        <w:t xml:space="preserve">ی کنونی این تفسیر را معتبر </w:t>
      </w:r>
      <w:r w:rsidRPr="003C213A">
        <w:rPr>
          <w:rtl/>
        </w:rPr>
        <w:t>نم</w:t>
      </w:r>
      <w:r w:rsidRPr="003C213A">
        <w:rPr>
          <w:rFonts w:hint="cs"/>
          <w:rtl/>
        </w:rPr>
        <w:t>ی‌</w:t>
      </w:r>
      <w:r w:rsidRPr="003C213A">
        <w:rPr>
          <w:rFonts w:hint="eastAsia"/>
          <w:rtl/>
        </w:rPr>
        <w:t>دان</w:t>
      </w:r>
      <w:r w:rsidRPr="003C213A">
        <w:rPr>
          <w:rFonts w:hint="cs"/>
          <w:rtl/>
        </w:rPr>
        <w:t>ی</w:t>
      </w:r>
      <w:r w:rsidRPr="003C213A">
        <w:rPr>
          <w:rFonts w:hint="eastAsia"/>
          <w:rtl/>
        </w:rPr>
        <w:t>م</w:t>
      </w:r>
      <w:r w:rsidRPr="003C213A">
        <w:rPr>
          <w:rFonts w:hint="cs"/>
          <w:rtl/>
        </w:rPr>
        <w:t xml:space="preserve">، </w:t>
      </w:r>
      <w:r w:rsidRPr="003C213A">
        <w:rPr>
          <w:rtl/>
        </w:rPr>
        <w:t>نم</w:t>
      </w:r>
      <w:r w:rsidRPr="003C213A">
        <w:rPr>
          <w:rFonts w:hint="cs"/>
          <w:rtl/>
        </w:rPr>
        <w:t>ی‌</w:t>
      </w:r>
      <w:r w:rsidRPr="003C213A">
        <w:rPr>
          <w:rFonts w:hint="eastAsia"/>
          <w:rtl/>
        </w:rPr>
        <w:t>توان</w:t>
      </w:r>
      <w:r w:rsidRPr="003C213A">
        <w:rPr>
          <w:rFonts w:hint="cs"/>
          <w:rtl/>
        </w:rPr>
        <w:t>ی</w:t>
      </w:r>
      <w:r w:rsidRPr="003C213A">
        <w:rPr>
          <w:rFonts w:hint="eastAsia"/>
          <w:rtl/>
        </w:rPr>
        <w:t>م</w:t>
      </w:r>
      <w:r w:rsidRPr="003C213A">
        <w:rPr>
          <w:rFonts w:hint="cs"/>
          <w:rtl/>
        </w:rPr>
        <w:t xml:space="preserve"> از این راه قائل به توثیق «سهل بن زیاد» شویم. این نسخه از شخصی به نام «ابوالعباس» نقل شده که توثیق ندارد و گرایش زیدیه نیز در وی بسیار قوی بوده است.</w:t>
      </w:r>
    </w:p>
    <w:p w:rsidR="00483232" w:rsidRDefault="001B1F8D" w:rsidP="00E46860">
      <w:pPr>
        <w:pStyle w:val="Heading5"/>
        <w:rPr>
          <w:rtl/>
        </w:rPr>
      </w:pPr>
      <w:bookmarkStart w:id="158" w:name="_Toc40762464"/>
      <w:r w:rsidRPr="003C213A">
        <w:rPr>
          <w:rFonts w:hint="cs"/>
          <w:rtl/>
        </w:rPr>
        <w:t>ه) توثیق فقهای متأخر</w:t>
      </w:r>
      <w:bookmarkEnd w:id="158"/>
    </w:p>
    <w:p w:rsidR="00483232" w:rsidRDefault="00483232" w:rsidP="00E46860">
      <w:pPr>
        <w:pStyle w:val="Heading5"/>
        <w:rPr>
          <w:rtl/>
        </w:rPr>
      </w:pPr>
      <w:bookmarkStart w:id="159" w:name="_Toc40762465"/>
      <w:r>
        <w:rPr>
          <w:rFonts w:hint="cs"/>
          <w:rtl/>
        </w:rPr>
        <w:t>نقد</w:t>
      </w:r>
      <w:bookmarkEnd w:id="159"/>
    </w:p>
    <w:p w:rsidR="001B1F8D" w:rsidRPr="003C213A" w:rsidRDefault="001B1F8D" w:rsidP="00DA4864">
      <w:pPr>
        <w:jc w:val="both"/>
        <w:rPr>
          <w:rtl/>
        </w:rPr>
      </w:pPr>
      <w:r w:rsidRPr="003C213A">
        <w:rPr>
          <w:rFonts w:hint="cs"/>
          <w:rtl/>
        </w:rPr>
        <w:t xml:space="preserve">بسیاری از فقهای متأخر قائل به وثاقت وی </w:t>
      </w:r>
      <w:r w:rsidR="00CB70A1">
        <w:rPr>
          <w:rtl/>
        </w:rPr>
        <w:t>بوده‌اند</w:t>
      </w:r>
      <w:r w:rsidRPr="003C213A">
        <w:rPr>
          <w:rFonts w:hint="cs"/>
          <w:rtl/>
        </w:rPr>
        <w:t>؛ اما ازآنجایی‌که مبنای ما در رجوع به رجال، رجوع جاهل به عالم نیست، توثیق فقهای متأخر نیز در توثیق «سهل بن زیاد» برای ما کارایی ندارد.</w:t>
      </w:r>
    </w:p>
    <w:p w:rsidR="001B1F8D" w:rsidRPr="001B1F8D" w:rsidRDefault="00CB70A1" w:rsidP="001B1F8D">
      <w:pPr>
        <w:jc w:val="both"/>
        <w:rPr>
          <w:rFonts w:asciiTheme="minorHAnsi" w:hAnsiTheme="minorHAnsi" w:cs="B Titr"/>
          <w:color w:val="auto"/>
          <w:sz w:val="24"/>
          <w:szCs w:val="24"/>
          <w:rtl/>
        </w:rPr>
      </w:pPr>
      <w:r>
        <w:rPr>
          <w:rFonts w:asciiTheme="minorHAnsi" w:hAnsiTheme="minorHAnsi" w:cs="B Titr"/>
          <w:color w:val="auto"/>
          <w:sz w:val="24"/>
          <w:szCs w:val="24"/>
          <w:rtl/>
        </w:rPr>
        <w:t>جمع‌بند</w:t>
      </w:r>
      <w:r>
        <w:rPr>
          <w:rFonts w:asciiTheme="minorHAnsi" w:hAnsiTheme="minorHAnsi" w:cs="B Titr" w:hint="cs"/>
          <w:color w:val="auto"/>
          <w:sz w:val="24"/>
          <w:szCs w:val="24"/>
          <w:rtl/>
        </w:rPr>
        <w:t>ی</w:t>
      </w:r>
      <w:r w:rsidR="001B1F8D" w:rsidRPr="001B1F8D">
        <w:rPr>
          <w:rFonts w:asciiTheme="minorHAnsi" w:hAnsiTheme="minorHAnsi" w:cs="B Titr" w:hint="cs"/>
          <w:color w:val="auto"/>
          <w:sz w:val="24"/>
          <w:szCs w:val="24"/>
          <w:rtl/>
        </w:rPr>
        <w:t xml:space="preserve"> مطالب </w:t>
      </w:r>
      <w:r w:rsidR="00BB6C51">
        <w:rPr>
          <w:rFonts w:asciiTheme="minorHAnsi" w:hAnsiTheme="minorHAnsi" w:cs="B Titr" w:hint="cs"/>
          <w:color w:val="auto"/>
          <w:sz w:val="24"/>
          <w:szCs w:val="24"/>
          <w:rtl/>
        </w:rPr>
        <w:t xml:space="preserve">گفته شده </w:t>
      </w:r>
      <w:r w:rsidR="001B1F8D" w:rsidRPr="001B1F8D">
        <w:rPr>
          <w:rFonts w:asciiTheme="minorHAnsi" w:hAnsiTheme="minorHAnsi" w:cs="B Titr" w:hint="cs"/>
          <w:color w:val="auto"/>
          <w:sz w:val="24"/>
          <w:szCs w:val="24"/>
          <w:rtl/>
        </w:rPr>
        <w:t>در مورد «سهل بن زیاد»</w:t>
      </w:r>
    </w:p>
    <w:p w:rsidR="001B1F8D" w:rsidRDefault="00B005E9" w:rsidP="001515CF">
      <w:pPr>
        <w:pStyle w:val="Heading4"/>
        <w:rPr>
          <w:rtl/>
        </w:rPr>
      </w:pPr>
      <w:bookmarkStart w:id="160" w:name="_Toc40762466"/>
      <w:r>
        <w:rPr>
          <w:rFonts w:hint="cs"/>
          <w:rtl/>
        </w:rPr>
        <w:lastRenderedPageBreak/>
        <w:t xml:space="preserve">«سهل بن زیاد» در </w:t>
      </w:r>
      <w:r w:rsidR="001515CF">
        <w:rPr>
          <w:rFonts w:hint="cs"/>
          <w:rtl/>
        </w:rPr>
        <w:t>مکاتب</w:t>
      </w:r>
      <w:r w:rsidR="001B1F8D" w:rsidRPr="001B1F8D">
        <w:rPr>
          <w:rFonts w:hint="cs"/>
          <w:rtl/>
        </w:rPr>
        <w:t xml:space="preserve"> رجالی معاصر</w:t>
      </w:r>
      <w:bookmarkEnd w:id="160"/>
    </w:p>
    <w:p w:rsidR="001515CF" w:rsidRPr="001515CF" w:rsidRDefault="001515CF" w:rsidP="001515CF">
      <w:pPr>
        <w:pStyle w:val="Heading5"/>
        <w:rPr>
          <w:rtl/>
        </w:rPr>
      </w:pPr>
      <w:bookmarkStart w:id="161" w:name="_Toc40762467"/>
      <w:r>
        <w:rPr>
          <w:rFonts w:hint="cs"/>
          <w:rtl/>
        </w:rPr>
        <w:t>مکتب «مرحوم خویی»</w:t>
      </w:r>
      <w:bookmarkEnd w:id="161"/>
    </w:p>
    <w:p w:rsidR="001B1F8D" w:rsidRPr="001B1F8D" w:rsidRDefault="001B1F8D" w:rsidP="001B1F8D">
      <w:pPr>
        <w:jc w:val="both"/>
        <w:rPr>
          <w:rFonts w:asciiTheme="minorHAnsi" w:hAnsiTheme="minorHAnsi"/>
          <w:color w:val="auto"/>
          <w:sz w:val="28"/>
          <w:rtl/>
        </w:rPr>
      </w:pPr>
      <w:r w:rsidRPr="001B1F8D">
        <w:rPr>
          <w:rFonts w:asciiTheme="minorHAnsi" w:hAnsiTheme="minorHAnsi" w:hint="cs"/>
          <w:color w:val="auto"/>
          <w:sz w:val="28"/>
          <w:rtl/>
        </w:rPr>
        <w:t xml:space="preserve">مکتب رجالی </w:t>
      </w:r>
      <w:r w:rsidR="00B005E9">
        <w:rPr>
          <w:rFonts w:asciiTheme="minorHAnsi" w:hAnsiTheme="minorHAnsi" w:hint="cs"/>
          <w:color w:val="auto"/>
          <w:sz w:val="28"/>
          <w:rtl/>
        </w:rPr>
        <w:t>«</w:t>
      </w:r>
      <w:r w:rsidRPr="001B1F8D">
        <w:rPr>
          <w:rFonts w:asciiTheme="minorHAnsi" w:hAnsiTheme="minorHAnsi" w:hint="cs"/>
          <w:color w:val="auto"/>
          <w:sz w:val="28"/>
          <w:rtl/>
        </w:rPr>
        <w:t>مرحوم خو</w:t>
      </w:r>
      <w:r w:rsidR="00B005E9">
        <w:rPr>
          <w:rFonts w:asciiTheme="minorHAnsi" w:hAnsiTheme="minorHAnsi" w:hint="cs"/>
          <w:color w:val="auto"/>
          <w:sz w:val="28"/>
          <w:rtl/>
        </w:rPr>
        <w:t>ی</w:t>
      </w:r>
      <w:r w:rsidRPr="001B1F8D">
        <w:rPr>
          <w:rFonts w:asciiTheme="minorHAnsi" w:hAnsiTheme="minorHAnsi" w:hint="cs"/>
          <w:color w:val="auto"/>
          <w:sz w:val="28"/>
          <w:rtl/>
        </w:rPr>
        <w:t>ی</w:t>
      </w:r>
      <w:r w:rsidR="00B005E9">
        <w:rPr>
          <w:rFonts w:asciiTheme="minorHAnsi" w:hAnsiTheme="minorHAnsi" w:hint="cs"/>
          <w:color w:val="auto"/>
          <w:sz w:val="28"/>
          <w:rtl/>
        </w:rPr>
        <w:t>»،</w:t>
      </w:r>
      <w:r w:rsidRPr="001B1F8D">
        <w:rPr>
          <w:rFonts w:asciiTheme="minorHAnsi" w:hAnsiTheme="minorHAnsi" w:hint="cs"/>
          <w:color w:val="auto"/>
          <w:sz w:val="28"/>
          <w:rtl/>
        </w:rPr>
        <w:t xml:space="preserve"> «سهل بن زیاد» را ثقه </w:t>
      </w:r>
      <w:r w:rsidRPr="001B1F8D">
        <w:rPr>
          <w:rFonts w:asciiTheme="minorHAnsi" w:hAnsiTheme="minorHAnsi"/>
          <w:color w:val="auto"/>
          <w:sz w:val="28"/>
          <w:rtl/>
        </w:rPr>
        <w:t>نم</w:t>
      </w:r>
      <w:r w:rsidRPr="001B1F8D">
        <w:rPr>
          <w:rFonts w:asciiTheme="minorHAnsi" w:hAnsiTheme="minorHAnsi" w:hint="cs"/>
          <w:color w:val="auto"/>
          <w:sz w:val="28"/>
          <w:rtl/>
        </w:rPr>
        <w:t>ی‌</w:t>
      </w:r>
      <w:r w:rsidRPr="001B1F8D">
        <w:rPr>
          <w:rFonts w:asciiTheme="minorHAnsi" w:hAnsiTheme="minorHAnsi" w:hint="eastAsia"/>
          <w:color w:val="auto"/>
          <w:sz w:val="28"/>
          <w:rtl/>
        </w:rPr>
        <w:t>داند</w:t>
      </w:r>
      <w:r w:rsidRPr="001B1F8D">
        <w:rPr>
          <w:rFonts w:asciiTheme="minorHAnsi" w:hAnsiTheme="minorHAnsi" w:hint="cs"/>
          <w:color w:val="auto"/>
          <w:sz w:val="28"/>
          <w:rtl/>
        </w:rPr>
        <w:t xml:space="preserve"> و </w:t>
      </w:r>
      <w:r w:rsidRPr="001B1F8D">
        <w:rPr>
          <w:rFonts w:asciiTheme="minorHAnsi" w:hAnsiTheme="minorHAnsi"/>
          <w:color w:val="auto"/>
          <w:sz w:val="28"/>
          <w:rtl/>
        </w:rPr>
        <w:t>راه‌ها</w:t>
      </w:r>
      <w:r w:rsidRPr="001B1F8D">
        <w:rPr>
          <w:rFonts w:asciiTheme="minorHAnsi" w:hAnsiTheme="minorHAnsi" w:hint="cs"/>
          <w:color w:val="auto"/>
          <w:sz w:val="28"/>
          <w:rtl/>
        </w:rPr>
        <w:t xml:space="preserve">ی توثیق را رد </w:t>
      </w:r>
      <w:r w:rsidRPr="001B1F8D">
        <w:rPr>
          <w:rFonts w:asciiTheme="minorHAnsi" w:hAnsiTheme="minorHAnsi"/>
          <w:color w:val="auto"/>
          <w:sz w:val="28"/>
          <w:rtl/>
        </w:rPr>
        <w:t>م</w:t>
      </w:r>
      <w:r w:rsidRPr="001B1F8D">
        <w:rPr>
          <w:rFonts w:asciiTheme="minorHAnsi" w:hAnsiTheme="minorHAnsi" w:hint="cs"/>
          <w:color w:val="auto"/>
          <w:sz w:val="28"/>
          <w:rtl/>
        </w:rPr>
        <w:t>ی‌</w:t>
      </w:r>
      <w:r w:rsidRPr="001B1F8D">
        <w:rPr>
          <w:rFonts w:asciiTheme="minorHAnsi" w:hAnsiTheme="minorHAnsi" w:hint="eastAsia"/>
          <w:color w:val="auto"/>
          <w:sz w:val="28"/>
          <w:rtl/>
        </w:rPr>
        <w:t>کنند</w:t>
      </w:r>
      <w:r w:rsidRPr="001B1F8D">
        <w:rPr>
          <w:rFonts w:asciiTheme="minorHAnsi" w:hAnsiTheme="minorHAnsi" w:hint="cs"/>
          <w:color w:val="auto"/>
          <w:sz w:val="28"/>
          <w:rtl/>
        </w:rPr>
        <w:t xml:space="preserve"> و درنهایت به خاطر تضعیفی که در «استبصار» آمده است، ضعیف بودن وی را ترجیح </w:t>
      </w:r>
      <w:r w:rsidRPr="001B1F8D">
        <w:rPr>
          <w:rFonts w:asciiTheme="minorHAnsi" w:hAnsiTheme="minorHAnsi"/>
          <w:color w:val="auto"/>
          <w:sz w:val="28"/>
          <w:rtl/>
        </w:rPr>
        <w:t>م</w:t>
      </w:r>
      <w:r w:rsidRPr="001B1F8D">
        <w:rPr>
          <w:rFonts w:asciiTheme="minorHAnsi" w:hAnsiTheme="minorHAnsi" w:hint="cs"/>
          <w:color w:val="auto"/>
          <w:sz w:val="28"/>
          <w:rtl/>
        </w:rPr>
        <w:t>ی‌</w:t>
      </w:r>
      <w:r w:rsidRPr="001B1F8D">
        <w:rPr>
          <w:rFonts w:asciiTheme="minorHAnsi" w:hAnsiTheme="minorHAnsi" w:hint="eastAsia"/>
          <w:color w:val="auto"/>
          <w:sz w:val="28"/>
          <w:rtl/>
        </w:rPr>
        <w:t>دهند</w:t>
      </w:r>
      <w:r w:rsidRPr="001B1F8D">
        <w:rPr>
          <w:rFonts w:asciiTheme="minorHAnsi" w:hAnsiTheme="minorHAnsi" w:hint="cs"/>
          <w:color w:val="auto"/>
          <w:sz w:val="28"/>
          <w:rtl/>
        </w:rPr>
        <w:t xml:space="preserve">. «مرحوم خویی» در «معجم رجال حدیث» جلد 8 صفحه 337 تا 340 در مورد «سهل بن زیاد» بحث </w:t>
      </w:r>
      <w:r w:rsidRPr="001B1F8D">
        <w:rPr>
          <w:rFonts w:asciiTheme="minorHAnsi" w:hAnsiTheme="minorHAnsi"/>
          <w:color w:val="auto"/>
          <w:sz w:val="28"/>
          <w:rtl/>
        </w:rPr>
        <w:t>م</w:t>
      </w:r>
      <w:r w:rsidRPr="001B1F8D">
        <w:rPr>
          <w:rFonts w:asciiTheme="minorHAnsi" w:hAnsiTheme="minorHAnsi" w:hint="cs"/>
          <w:color w:val="auto"/>
          <w:sz w:val="28"/>
          <w:rtl/>
        </w:rPr>
        <w:t>ی‌</w:t>
      </w:r>
      <w:r w:rsidRPr="001B1F8D">
        <w:rPr>
          <w:rFonts w:asciiTheme="minorHAnsi" w:hAnsiTheme="minorHAnsi" w:hint="eastAsia"/>
          <w:color w:val="auto"/>
          <w:sz w:val="28"/>
          <w:rtl/>
        </w:rPr>
        <w:t>کنند</w:t>
      </w:r>
      <w:r w:rsidRPr="001B1F8D">
        <w:rPr>
          <w:rFonts w:asciiTheme="minorHAnsi" w:hAnsiTheme="minorHAnsi" w:hint="cs"/>
          <w:color w:val="auto"/>
          <w:sz w:val="28"/>
          <w:rtl/>
        </w:rPr>
        <w:t xml:space="preserve"> و درنهایت قائل به تضعیف ایشان </w:t>
      </w:r>
      <w:r w:rsidRPr="001B1F8D">
        <w:rPr>
          <w:rFonts w:asciiTheme="minorHAnsi" w:hAnsiTheme="minorHAnsi"/>
          <w:color w:val="auto"/>
          <w:sz w:val="28"/>
          <w:rtl/>
        </w:rPr>
        <w:t>م</w:t>
      </w:r>
      <w:r w:rsidRPr="001B1F8D">
        <w:rPr>
          <w:rFonts w:asciiTheme="minorHAnsi" w:hAnsiTheme="minorHAnsi" w:hint="cs"/>
          <w:color w:val="auto"/>
          <w:sz w:val="28"/>
          <w:rtl/>
        </w:rPr>
        <w:t>ی‌</w:t>
      </w:r>
      <w:r w:rsidRPr="001B1F8D">
        <w:rPr>
          <w:rFonts w:asciiTheme="minorHAnsi" w:hAnsiTheme="minorHAnsi" w:hint="eastAsia"/>
          <w:color w:val="auto"/>
          <w:sz w:val="28"/>
          <w:rtl/>
        </w:rPr>
        <w:t>شوند</w:t>
      </w:r>
      <w:r w:rsidRPr="001B1F8D">
        <w:rPr>
          <w:rFonts w:asciiTheme="minorHAnsi" w:hAnsiTheme="minorHAnsi" w:hint="cs"/>
          <w:color w:val="auto"/>
          <w:sz w:val="28"/>
          <w:rtl/>
        </w:rPr>
        <w:t xml:space="preserve">. «مرحوم تبریزی» نیز که در این مکتب قرار دارد، وی را تضعیف </w:t>
      </w:r>
      <w:r w:rsidRPr="001B1F8D">
        <w:rPr>
          <w:rFonts w:asciiTheme="minorHAnsi" w:hAnsiTheme="minorHAnsi"/>
          <w:color w:val="auto"/>
          <w:sz w:val="28"/>
          <w:rtl/>
        </w:rPr>
        <w:t>م</w:t>
      </w:r>
      <w:r w:rsidRPr="001B1F8D">
        <w:rPr>
          <w:rFonts w:asciiTheme="minorHAnsi" w:hAnsiTheme="minorHAnsi" w:hint="cs"/>
          <w:color w:val="auto"/>
          <w:sz w:val="28"/>
          <w:rtl/>
        </w:rPr>
        <w:t>ی‌</w:t>
      </w:r>
      <w:r w:rsidRPr="001B1F8D">
        <w:rPr>
          <w:rFonts w:asciiTheme="minorHAnsi" w:hAnsiTheme="minorHAnsi" w:hint="eastAsia"/>
          <w:color w:val="auto"/>
          <w:sz w:val="28"/>
          <w:rtl/>
        </w:rPr>
        <w:t>کند</w:t>
      </w:r>
      <w:r w:rsidRPr="001B1F8D">
        <w:rPr>
          <w:rFonts w:asciiTheme="minorHAnsi" w:hAnsiTheme="minorHAnsi" w:hint="cs"/>
          <w:color w:val="auto"/>
          <w:sz w:val="28"/>
          <w:rtl/>
        </w:rPr>
        <w:t>.</w:t>
      </w:r>
    </w:p>
    <w:p w:rsidR="001515CF" w:rsidRDefault="001515CF" w:rsidP="001515CF">
      <w:pPr>
        <w:pStyle w:val="Heading5"/>
        <w:rPr>
          <w:rtl/>
        </w:rPr>
      </w:pPr>
      <w:bookmarkStart w:id="162" w:name="_Toc40762468"/>
      <w:r>
        <w:rPr>
          <w:rFonts w:hint="cs"/>
          <w:rtl/>
        </w:rPr>
        <w:t xml:space="preserve">مکتب </w:t>
      </w:r>
      <w:r w:rsidR="001B1F8D" w:rsidRPr="001B1F8D">
        <w:rPr>
          <w:rFonts w:hint="cs"/>
          <w:rtl/>
        </w:rPr>
        <w:t>«</w:t>
      </w:r>
      <w:r>
        <w:rPr>
          <w:rFonts w:hint="cs"/>
          <w:rtl/>
        </w:rPr>
        <w:t xml:space="preserve">مرحوم </w:t>
      </w:r>
      <w:r w:rsidR="001B1F8D" w:rsidRPr="001B1F8D">
        <w:rPr>
          <w:rFonts w:hint="cs"/>
          <w:rtl/>
        </w:rPr>
        <w:t>تستری»</w:t>
      </w:r>
      <w:bookmarkEnd w:id="162"/>
    </w:p>
    <w:p w:rsidR="001B1F8D" w:rsidRPr="001B1F8D" w:rsidRDefault="001515CF" w:rsidP="001515CF">
      <w:pPr>
        <w:jc w:val="both"/>
        <w:rPr>
          <w:rFonts w:asciiTheme="minorHAnsi" w:hAnsiTheme="minorHAnsi"/>
          <w:color w:val="auto"/>
          <w:sz w:val="28"/>
          <w:rtl/>
        </w:rPr>
      </w:pPr>
      <w:r>
        <w:rPr>
          <w:rFonts w:asciiTheme="minorHAnsi" w:hAnsiTheme="minorHAnsi" w:hint="cs"/>
          <w:color w:val="auto"/>
          <w:sz w:val="28"/>
          <w:rtl/>
        </w:rPr>
        <w:t xml:space="preserve">ایشان </w:t>
      </w:r>
      <w:r w:rsidR="001B1F8D" w:rsidRPr="001B1F8D">
        <w:rPr>
          <w:rFonts w:asciiTheme="minorHAnsi" w:hAnsiTheme="minorHAnsi" w:hint="cs"/>
          <w:color w:val="auto"/>
          <w:sz w:val="28"/>
          <w:rtl/>
        </w:rPr>
        <w:t xml:space="preserve">در «قاموس الرجال» جلد 5 صفحه 360 وارد بحث </w:t>
      </w:r>
      <w:r w:rsidR="001B1F8D" w:rsidRPr="001B1F8D">
        <w:rPr>
          <w:rFonts w:asciiTheme="minorHAnsi" w:hAnsiTheme="minorHAnsi"/>
          <w:color w:val="auto"/>
          <w:sz w:val="28"/>
          <w:rtl/>
        </w:rPr>
        <w:t>م</w:t>
      </w:r>
      <w:r w:rsidR="001B1F8D" w:rsidRPr="001B1F8D">
        <w:rPr>
          <w:rFonts w:asciiTheme="minorHAnsi" w:hAnsiTheme="minorHAnsi" w:hint="cs"/>
          <w:color w:val="auto"/>
          <w:sz w:val="28"/>
          <w:rtl/>
        </w:rPr>
        <w:t>ی‌</w:t>
      </w:r>
      <w:r w:rsidR="001B1F8D" w:rsidRPr="001B1F8D">
        <w:rPr>
          <w:rFonts w:asciiTheme="minorHAnsi" w:hAnsiTheme="minorHAnsi" w:hint="eastAsia"/>
          <w:color w:val="auto"/>
          <w:sz w:val="28"/>
          <w:rtl/>
        </w:rPr>
        <w:t>شود</w:t>
      </w:r>
      <w:r w:rsidR="001B1F8D" w:rsidRPr="001B1F8D">
        <w:rPr>
          <w:rFonts w:asciiTheme="minorHAnsi" w:hAnsiTheme="minorHAnsi" w:hint="cs"/>
          <w:color w:val="auto"/>
          <w:sz w:val="28"/>
          <w:rtl/>
        </w:rPr>
        <w:t xml:space="preserve"> و تضعیفی که در مورد «سهل بن زیاد» دارد، </w:t>
      </w:r>
      <w:r w:rsidR="001B1F8D" w:rsidRPr="001B1F8D">
        <w:rPr>
          <w:rFonts w:asciiTheme="minorHAnsi" w:hAnsiTheme="minorHAnsi"/>
          <w:color w:val="auto"/>
          <w:sz w:val="28"/>
          <w:rtl/>
        </w:rPr>
        <w:t>محکم‌تر</w:t>
      </w:r>
      <w:r w:rsidR="001B1F8D" w:rsidRPr="001B1F8D">
        <w:rPr>
          <w:rFonts w:asciiTheme="minorHAnsi" w:hAnsiTheme="minorHAnsi" w:hint="cs"/>
          <w:color w:val="auto"/>
          <w:sz w:val="28"/>
          <w:rtl/>
        </w:rPr>
        <w:t xml:space="preserve"> از تضعیف «مرحوم خویی» است. وی </w:t>
      </w:r>
      <w:r w:rsidR="001B1F8D" w:rsidRPr="001B1F8D">
        <w:rPr>
          <w:rFonts w:asciiTheme="minorHAnsi" w:hAnsiTheme="minorHAnsi"/>
          <w:color w:val="auto"/>
          <w:sz w:val="28"/>
          <w:rtl/>
        </w:rPr>
        <w:t>م</w:t>
      </w:r>
      <w:r w:rsidR="001B1F8D" w:rsidRPr="001B1F8D">
        <w:rPr>
          <w:rFonts w:asciiTheme="minorHAnsi" w:hAnsiTheme="minorHAnsi" w:hint="cs"/>
          <w:color w:val="auto"/>
          <w:sz w:val="28"/>
          <w:rtl/>
        </w:rPr>
        <w:t>ی‌</w:t>
      </w:r>
      <w:r w:rsidR="001B1F8D" w:rsidRPr="001B1F8D">
        <w:rPr>
          <w:rFonts w:asciiTheme="minorHAnsi" w:hAnsiTheme="minorHAnsi" w:hint="eastAsia"/>
          <w:color w:val="auto"/>
          <w:sz w:val="28"/>
          <w:rtl/>
        </w:rPr>
        <w:t>گو</w:t>
      </w:r>
      <w:r w:rsidR="001B1F8D" w:rsidRPr="001B1F8D">
        <w:rPr>
          <w:rFonts w:asciiTheme="minorHAnsi" w:hAnsiTheme="minorHAnsi" w:hint="cs"/>
          <w:color w:val="auto"/>
          <w:sz w:val="28"/>
          <w:rtl/>
        </w:rPr>
        <w:t>ی</w:t>
      </w:r>
      <w:r w:rsidR="001B1F8D" w:rsidRPr="001B1F8D">
        <w:rPr>
          <w:rFonts w:asciiTheme="minorHAnsi" w:hAnsiTheme="minorHAnsi" w:hint="eastAsia"/>
          <w:color w:val="auto"/>
          <w:sz w:val="28"/>
          <w:rtl/>
        </w:rPr>
        <w:t>د</w:t>
      </w:r>
      <w:r w:rsidR="001B1F8D" w:rsidRPr="001B1F8D">
        <w:rPr>
          <w:rFonts w:asciiTheme="minorHAnsi" w:hAnsiTheme="minorHAnsi" w:hint="cs"/>
          <w:color w:val="auto"/>
          <w:sz w:val="28"/>
          <w:rtl/>
        </w:rPr>
        <w:t xml:space="preserve">: بعد از اتفاق افرادی مانند «فضل بن شاذان»، «احمد بن محمد بن عیسی»، «ابن الولید»، «ابن بابویه» «ابن نوح»، «کشی» و «قتیبی» بر ضعف «سهل بن زیاد» و ضعیف دانستن وی توسط «نجاشی» و «شیخ طوسی» در «استبصار»، توثیق «سهل بن زیاد» توسط «شیخ طوسی» در رجال از اعتبار </w:t>
      </w:r>
      <w:r w:rsidR="001B1F8D" w:rsidRPr="001B1F8D">
        <w:rPr>
          <w:rFonts w:asciiTheme="minorHAnsi" w:hAnsiTheme="minorHAnsi"/>
          <w:color w:val="auto"/>
          <w:sz w:val="28"/>
          <w:rtl/>
        </w:rPr>
        <w:t>م</w:t>
      </w:r>
      <w:r w:rsidR="001B1F8D" w:rsidRPr="001B1F8D">
        <w:rPr>
          <w:rFonts w:asciiTheme="minorHAnsi" w:hAnsiTheme="minorHAnsi" w:hint="cs"/>
          <w:color w:val="auto"/>
          <w:sz w:val="28"/>
          <w:rtl/>
        </w:rPr>
        <w:t>ی‌</w:t>
      </w:r>
      <w:r w:rsidR="001B1F8D" w:rsidRPr="001B1F8D">
        <w:rPr>
          <w:rFonts w:asciiTheme="minorHAnsi" w:hAnsiTheme="minorHAnsi" w:hint="eastAsia"/>
          <w:color w:val="auto"/>
          <w:sz w:val="28"/>
          <w:rtl/>
        </w:rPr>
        <w:t>افتد</w:t>
      </w:r>
      <w:r w:rsidR="001B1F8D" w:rsidRPr="001B1F8D">
        <w:rPr>
          <w:rFonts w:asciiTheme="minorHAnsi" w:hAnsiTheme="minorHAnsi" w:hint="cs"/>
          <w:color w:val="auto"/>
          <w:sz w:val="28"/>
          <w:rtl/>
        </w:rPr>
        <w:t xml:space="preserve">. در منابع </w:t>
      </w:r>
      <w:r w:rsidR="001B1F8D" w:rsidRPr="001B1F8D">
        <w:rPr>
          <w:rFonts w:asciiTheme="minorHAnsi" w:hAnsiTheme="minorHAnsi"/>
          <w:color w:val="auto"/>
          <w:sz w:val="28"/>
          <w:rtl/>
        </w:rPr>
        <w:t>اول</w:t>
      </w:r>
      <w:r w:rsidR="001B1F8D" w:rsidRPr="001B1F8D">
        <w:rPr>
          <w:rFonts w:asciiTheme="minorHAnsi" w:hAnsiTheme="minorHAnsi" w:hint="cs"/>
          <w:color w:val="auto"/>
          <w:sz w:val="28"/>
          <w:rtl/>
        </w:rPr>
        <w:t>ی</w:t>
      </w:r>
      <w:r w:rsidR="001B1F8D" w:rsidRPr="001B1F8D">
        <w:rPr>
          <w:rFonts w:asciiTheme="minorHAnsi" w:hAnsiTheme="minorHAnsi" w:hint="eastAsia"/>
          <w:color w:val="auto"/>
          <w:sz w:val="28"/>
          <w:rtl/>
        </w:rPr>
        <w:t>ه‌</w:t>
      </w:r>
      <w:r w:rsidR="001B1F8D" w:rsidRPr="001B1F8D">
        <w:rPr>
          <w:rFonts w:asciiTheme="minorHAnsi" w:hAnsiTheme="minorHAnsi" w:hint="cs"/>
          <w:color w:val="auto"/>
          <w:sz w:val="28"/>
          <w:rtl/>
        </w:rPr>
        <w:t xml:space="preserve">ی رجالی فقط توثیق «شیخ طوسی» در رجال و توثیق مکتب ری را داریم و این میزان اعتماد قدرت مقابله با مقدار زیاد تضعیفی که در مورد وی </w:t>
      </w:r>
      <w:r w:rsidR="001B1F8D" w:rsidRPr="001B1F8D">
        <w:rPr>
          <w:rFonts w:asciiTheme="minorHAnsi" w:hAnsiTheme="minorHAnsi"/>
          <w:color w:val="auto"/>
          <w:sz w:val="28"/>
          <w:rtl/>
        </w:rPr>
        <w:t>شده</w:t>
      </w:r>
      <w:r w:rsidR="001B1F8D" w:rsidRPr="001B1F8D">
        <w:rPr>
          <w:rFonts w:asciiTheme="minorHAnsi" w:hAnsiTheme="minorHAnsi" w:hint="cs"/>
          <w:color w:val="auto"/>
          <w:sz w:val="28"/>
          <w:rtl/>
        </w:rPr>
        <w:t xml:space="preserve"> است را ندارد.</w:t>
      </w:r>
    </w:p>
    <w:p w:rsidR="001515CF" w:rsidRDefault="001515CF" w:rsidP="001F3DDA">
      <w:pPr>
        <w:pStyle w:val="Heading5"/>
        <w:rPr>
          <w:rFonts w:asciiTheme="minorHAnsi" w:hAnsiTheme="minorHAnsi"/>
          <w:sz w:val="28"/>
          <w:rtl/>
        </w:rPr>
      </w:pPr>
      <w:bookmarkStart w:id="163" w:name="_Toc40762469"/>
      <w:r>
        <w:rPr>
          <w:rFonts w:asciiTheme="minorHAnsi" w:hAnsiTheme="minorHAnsi" w:hint="cs"/>
          <w:sz w:val="28"/>
          <w:rtl/>
        </w:rPr>
        <w:t>مکتب «</w:t>
      </w:r>
      <w:r w:rsidRPr="001F3DDA">
        <w:rPr>
          <w:rFonts w:hint="cs"/>
          <w:rtl/>
        </w:rPr>
        <w:t>مرحوم</w:t>
      </w:r>
      <w:r>
        <w:rPr>
          <w:rFonts w:asciiTheme="minorHAnsi" w:hAnsiTheme="minorHAnsi" w:hint="cs"/>
          <w:sz w:val="28"/>
          <w:rtl/>
        </w:rPr>
        <w:t xml:space="preserve"> ما</w:t>
      </w:r>
      <w:r w:rsidRPr="001F3DDA">
        <w:rPr>
          <w:rFonts w:hint="cs"/>
          <w:rtl/>
        </w:rPr>
        <w:t>م</w:t>
      </w:r>
      <w:r>
        <w:rPr>
          <w:rFonts w:asciiTheme="minorHAnsi" w:hAnsiTheme="minorHAnsi" w:hint="cs"/>
          <w:sz w:val="28"/>
          <w:rtl/>
        </w:rPr>
        <w:t>قانی»</w:t>
      </w:r>
      <w:bookmarkEnd w:id="163"/>
    </w:p>
    <w:p w:rsidR="001B1F8D" w:rsidRPr="001B1F8D" w:rsidRDefault="001F3DDA" w:rsidP="001F3DDA">
      <w:pPr>
        <w:jc w:val="both"/>
        <w:rPr>
          <w:rFonts w:asciiTheme="minorHAnsi" w:hAnsiTheme="minorHAnsi"/>
          <w:color w:val="auto"/>
          <w:sz w:val="28"/>
          <w:rtl/>
        </w:rPr>
      </w:pPr>
      <w:r>
        <w:rPr>
          <w:rFonts w:asciiTheme="minorHAnsi" w:hAnsiTheme="minorHAnsi" w:hint="cs"/>
          <w:color w:val="auto"/>
          <w:sz w:val="28"/>
          <w:rtl/>
        </w:rPr>
        <w:t xml:space="preserve">برخلاف دو مکتب قبل، </w:t>
      </w:r>
      <w:r w:rsidR="001515CF">
        <w:rPr>
          <w:rFonts w:asciiTheme="minorHAnsi" w:hAnsiTheme="minorHAnsi" w:hint="cs"/>
          <w:color w:val="auto"/>
          <w:sz w:val="28"/>
          <w:rtl/>
        </w:rPr>
        <w:t xml:space="preserve">مکتب </w:t>
      </w:r>
      <w:r w:rsidR="001B1F8D" w:rsidRPr="001B1F8D">
        <w:rPr>
          <w:rFonts w:asciiTheme="minorHAnsi" w:hAnsiTheme="minorHAnsi" w:hint="cs"/>
          <w:color w:val="auto"/>
          <w:sz w:val="28"/>
          <w:rtl/>
        </w:rPr>
        <w:t xml:space="preserve">«مامقانی» به «سهل بن زیاد» اعتماد دارد. علاوه بر قرائنی که بر توثیق «سهل بن زیاد» گفته شد، «مامقانی» </w:t>
      </w:r>
      <w:r w:rsidR="001B1F8D" w:rsidRPr="001B1F8D">
        <w:rPr>
          <w:rFonts w:asciiTheme="minorHAnsi" w:hAnsiTheme="minorHAnsi"/>
          <w:color w:val="auto"/>
          <w:sz w:val="28"/>
          <w:rtl/>
        </w:rPr>
        <w:t>قر</w:t>
      </w:r>
      <w:r w:rsidR="001B1F8D" w:rsidRPr="001B1F8D">
        <w:rPr>
          <w:rFonts w:asciiTheme="minorHAnsi" w:hAnsiTheme="minorHAnsi" w:hint="cs"/>
          <w:color w:val="auto"/>
          <w:sz w:val="28"/>
          <w:rtl/>
        </w:rPr>
        <w:t>ی</w:t>
      </w:r>
      <w:r w:rsidR="001B1F8D" w:rsidRPr="001B1F8D">
        <w:rPr>
          <w:rFonts w:asciiTheme="minorHAnsi" w:hAnsiTheme="minorHAnsi" w:hint="eastAsia"/>
          <w:color w:val="auto"/>
          <w:sz w:val="28"/>
          <w:rtl/>
        </w:rPr>
        <w:t>نه‌ا</w:t>
      </w:r>
      <w:r w:rsidR="001B1F8D" w:rsidRPr="001B1F8D">
        <w:rPr>
          <w:rFonts w:asciiTheme="minorHAnsi" w:hAnsiTheme="minorHAnsi" w:hint="cs"/>
          <w:color w:val="auto"/>
          <w:sz w:val="28"/>
          <w:rtl/>
        </w:rPr>
        <w:t xml:space="preserve">ی دیگر را نیز ذکر </w:t>
      </w:r>
      <w:r w:rsidR="001B1F8D" w:rsidRPr="001B1F8D">
        <w:rPr>
          <w:rFonts w:asciiTheme="minorHAnsi" w:hAnsiTheme="minorHAnsi"/>
          <w:color w:val="auto"/>
          <w:sz w:val="28"/>
          <w:rtl/>
        </w:rPr>
        <w:t>م</w:t>
      </w:r>
      <w:r w:rsidR="001B1F8D" w:rsidRPr="001B1F8D">
        <w:rPr>
          <w:rFonts w:asciiTheme="minorHAnsi" w:hAnsiTheme="minorHAnsi" w:hint="cs"/>
          <w:color w:val="auto"/>
          <w:sz w:val="28"/>
          <w:rtl/>
        </w:rPr>
        <w:t>ی‌</w:t>
      </w:r>
      <w:r w:rsidR="001B1F8D" w:rsidRPr="001B1F8D">
        <w:rPr>
          <w:rFonts w:asciiTheme="minorHAnsi" w:hAnsiTheme="minorHAnsi" w:hint="eastAsia"/>
          <w:color w:val="auto"/>
          <w:sz w:val="28"/>
          <w:rtl/>
        </w:rPr>
        <w:t>کند</w:t>
      </w:r>
      <w:r w:rsidR="001B1F8D" w:rsidRPr="001B1F8D">
        <w:rPr>
          <w:rFonts w:asciiTheme="minorHAnsi" w:hAnsiTheme="minorHAnsi" w:hint="cs"/>
          <w:color w:val="auto"/>
          <w:sz w:val="28"/>
          <w:rtl/>
        </w:rPr>
        <w:t xml:space="preserve">. در «منتهی المقال» جلد 3 </w:t>
      </w:r>
      <w:r w:rsidR="001B1F8D" w:rsidRPr="001B1F8D">
        <w:rPr>
          <w:rFonts w:asciiTheme="minorHAnsi" w:hAnsiTheme="minorHAnsi"/>
          <w:color w:val="auto"/>
          <w:sz w:val="28"/>
          <w:rtl/>
        </w:rPr>
        <w:t>صفحه‌</w:t>
      </w:r>
      <w:r w:rsidR="001B1F8D" w:rsidRPr="001B1F8D">
        <w:rPr>
          <w:rFonts w:asciiTheme="minorHAnsi" w:hAnsiTheme="minorHAnsi" w:hint="cs"/>
          <w:color w:val="auto"/>
          <w:sz w:val="28"/>
          <w:rtl/>
        </w:rPr>
        <w:t xml:space="preserve">ی 439 این مطلب آمده است: «شیخ مفید» </w:t>
      </w:r>
      <w:r w:rsidR="001B1F8D" w:rsidRPr="001B1F8D">
        <w:rPr>
          <w:rFonts w:asciiTheme="minorHAnsi" w:hAnsiTheme="minorHAnsi"/>
          <w:color w:val="auto"/>
          <w:sz w:val="28"/>
          <w:rtl/>
        </w:rPr>
        <w:t>رساله‌ا</w:t>
      </w:r>
      <w:r w:rsidR="001B1F8D" w:rsidRPr="001B1F8D">
        <w:rPr>
          <w:rFonts w:asciiTheme="minorHAnsi" w:hAnsiTheme="minorHAnsi" w:hint="cs"/>
          <w:color w:val="auto"/>
          <w:sz w:val="28"/>
          <w:rtl/>
        </w:rPr>
        <w:t xml:space="preserve">ی دارد که روایاتی را از «شیخ صدوق» نقل </w:t>
      </w:r>
      <w:r w:rsidR="001B1F8D" w:rsidRPr="001B1F8D">
        <w:rPr>
          <w:rFonts w:asciiTheme="minorHAnsi" w:hAnsiTheme="minorHAnsi"/>
          <w:color w:val="auto"/>
          <w:sz w:val="28"/>
          <w:rtl/>
        </w:rPr>
        <w:t>م</w:t>
      </w:r>
      <w:r w:rsidR="001B1F8D" w:rsidRPr="001B1F8D">
        <w:rPr>
          <w:rFonts w:asciiTheme="minorHAnsi" w:hAnsiTheme="minorHAnsi" w:hint="cs"/>
          <w:color w:val="auto"/>
          <w:sz w:val="28"/>
          <w:rtl/>
        </w:rPr>
        <w:t>ی‌</w:t>
      </w:r>
      <w:r w:rsidR="001B1F8D" w:rsidRPr="001B1F8D">
        <w:rPr>
          <w:rFonts w:asciiTheme="minorHAnsi" w:hAnsiTheme="minorHAnsi" w:hint="eastAsia"/>
          <w:color w:val="auto"/>
          <w:sz w:val="28"/>
          <w:rtl/>
        </w:rPr>
        <w:t>کنند</w:t>
      </w:r>
      <w:r w:rsidR="001B1F8D" w:rsidRPr="001B1F8D">
        <w:rPr>
          <w:rFonts w:asciiTheme="minorHAnsi" w:hAnsiTheme="minorHAnsi" w:hint="cs"/>
          <w:color w:val="auto"/>
          <w:sz w:val="28"/>
          <w:rtl/>
        </w:rPr>
        <w:t xml:space="preserve">. «سهل بن زیاد» جزء راویان این روایات است و «شیخ مفید» در بررسی سندی </w:t>
      </w:r>
      <w:r w:rsidR="001B1F8D" w:rsidRPr="001B1F8D">
        <w:rPr>
          <w:rFonts w:asciiTheme="minorHAnsi" w:hAnsiTheme="minorHAnsi"/>
          <w:color w:val="auto"/>
          <w:sz w:val="28"/>
          <w:rtl/>
        </w:rPr>
        <w:t>م</w:t>
      </w:r>
      <w:r w:rsidR="001B1F8D" w:rsidRPr="001B1F8D">
        <w:rPr>
          <w:rFonts w:asciiTheme="minorHAnsi" w:hAnsiTheme="minorHAnsi" w:hint="cs"/>
          <w:color w:val="auto"/>
          <w:sz w:val="28"/>
          <w:rtl/>
        </w:rPr>
        <w:t>ی‌</w:t>
      </w:r>
      <w:r w:rsidR="001B1F8D" w:rsidRPr="001B1F8D">
        <w:rPr>
          <w:rFonts w:asciiTheme="minorHAnsi" w:hAnsiTheme="minorHAnsi" w:hint="eastAsia"/>
          <w:color w:val="auto"/>
          <w:sz w:val="28"/>
          <w:rtl/>
        </w:rPr>
        <w:t>گو</w:t>
      </w:r>
      <w:r w:rsidR="001B1F8D" w:rsidRPr="001B1F8D">
        <w:rPr>
          <w:rFonts w:asciiTheme="minorHAnsi" w:hAnsiTheme="minorHAnsi" w:hint="cs"/>
          <w:color w:val="auto"/>
          <w:sz w:val="28"/>
          <w:rtl/>
        </w:rPr>
        <w:t>ی</w:t>
      </w:r>
      <w:r w:rsidR="001B1F8D" w:rsidRPr="001B1F8D">
        <w:rPr>
          <w:rFonts w:asciiTheme="minorHAnsi" w:hAnsiTheme="minorHAnsi" w:hint="eastAsia"/>
          <w:color w:val="auto"/>
          <w:sz w:val="28"/>
          <w:rtl/>
        </w:rPr>
        <w:t>د</w:t>
      </w:r>
      <w:r w:rsidR="001B1F8D" w:rsidRPr="001B1F8D">
        <w:rPr>
          <w:rFonts w:asciiTheme="minorHAnsi" w:hAnsiTheme="minorHAnsi" w:hint="cs"/>
          <w:color w:val="auto"/>
          <w:sz w:val="28"/>
          <w:rtl/>
        </w:rPr>
        <w:t xml:space="preserve">: اگر این روایات مرسل نبود، به آنها عمل </w:t>
      </w:r>
      <w:r w:rsidR="001B1F8D" w:rsidRPr="001B1F8D">
        <w:rPr>
          <w:rFonts w:asciiTheme="minorHAnsi" w:hAnsiTheme="minorHAnsi"/>
          <w:color w:val="auto"/>
          <w:sz w:val="28"/>
          <w:rtl/>
        </w:rPr>
        <w:t>م</w:t>
      </w:r>
      <w:r w:rsidR="001B1F8D" w:rsidRPr="001B1F8D">
        <w:rPr>
          <w:rFonts w:asciiTheme="minorHAnsi" w:hAnsiTheme="minorHAnsi" w:hint="cs"/>
          <w:color w:val="auto"/>
          <w:sz w:val="28"/>
          <w:rtl/>
        </w:rPr>
        <w:t>ی‌</w:t>
      </w:r>
      <w:r w:rsidR="001B1F8D" w:rsidRPr="001B1F8D">
        <w:rPr>
          <w:rFonts w:asciiTheme="minorHAnsi" w:hAnsiTheme="minorHAnsi" w:hint="eastAsia"/>
          <w:color w:val="auto"/>
          <w:sz w:val="28"/>
          <w:rtl/>
        </w:rPr>
        <w:t>کرد</w:t>
      </w:r>
      <w:r w:rsidR="001B1F8D" w:rsidRPr="001B1F8D">
        <w:rPr>
          <w:rFonts w:asciiTheme="minorHAnsi" w:hAnsiTheme="minorHAnsi" w:hint="cs"/>
          <w:color w:val="auto"/>
          <w:sz w:val="28"/>
          <w:rtl/>
        </w:rPr>
        <w:t>ی</w:t>
      </w:r>
      <w:r w:rsidR="001B1F8D" w:rsidRPr="001B1F8D">
        <w:rPr>
          <w:rFonts w:asciiTheme="minorHAnsi" w:hAnsiTheme="minorHAnsi" w:hint="eastAsia"/>
          <w:color w:val="auto"/>
          <w:sz w:val="28"/>
          <w:rtl/>
        </w:rPr>
        <w:t>م</w:t>
      </w:r>
      <w:r w:rsidR="001B1F8D" w:rsidRPr="001B1F8D">
        <w:rPr>
          <w:rFonts w:asciiTheme="minorHAnsi" w:hAnsiTheme="minorHAnsi" w:hint="cs"/>
          <w:color w:val="auto"/>
          <w:sz w:val="28"/>
          <w:rtl/>
        </w:rPr>
        <w:t xml:space="preserve">؛ یعنی «شیخ مفید»، «سهل بن زیاد» را تضعیف نکرده است و گفته اگر روایات مرسل نبود، به آنها عمل </w:t>
      </w:r>
      <w:r w:rsidR="001B1F8D" w:rsidRPr="001B1F8D">
        <w:rPr>
          <w:rFonts w:asciiTheme="minorHAnsi" w:hAnsiTheme="minorHAnsi"/>
          <w:color w:val="auto"/>
          <w:sz w:val="28"/>
          <w:rtl/>
        </w:rPr>
        <w:t>م</w:t>
      </w:r>
      <w:r w:rsidR="001B1F8D" w:rsidRPr="001B1F8D">
        <w:rPr>
          <w:rFonts w:asciiTheme="minorHAnsi" w:hAnsiTheme="minorHAnsi" w:hint="cs"/>
          <w:color w:val="auto"/>
          <w:sz w:val="28"/>
          <w:rtl/>
        </w:rPr>
        <w:t>ی‌</w:t>
      </w:r>
      <w:r w:rsidR="001B1F8D" w:rsidRPr="001B1F8D">
        <w:rPr>
          <w:rFonts w:asciiTheme="minorHAnsi" w:hAnsiTheme="minorHAnsi" w:hint="eastAsia"/>
          <w:color w:val="auto"/>
          <w:sz w:val="28"/>
          <w:rtl/>
        </w:rPr>
        <w:t>کرد</w:t>
      </w:r>
      <w:r w:rsidR="001B1F8D" w:rsidRPr="001B1F8D">
        <w:rPr>
          <w:rFonts w:asciiTheme="minorHAnsi" w:hAnsiTheme="minorHAnsi" w:hint="cs"/>
          <w:color w:val="auto"/>
          <w:sz w:val="28"/>
          <w:rtl/>
        </w:rPr>
        <w:t>ی</w:t>
      </w:r>
      <w:r w:rsidR="001B1F8D" w:rsidRPr="001B1F8D">
        <w:rPr>
          <w:rFonts w:asciiTheme="minorHAnsi" w:hAnsiTheme="minorHAnsi" w:hint="eastAsia"/>
          <w:color w:val="auto"/>
          <w:sz w:val="28"/>
          <w:rtl/>
        </w:rPr>
        <w:t>م</w:t>
      </w:r>
      <w:r w:rsidR="001B1F8D" w:rsidRPr="001B1F8D">
        <w:rPr>
          <w:rFonts w:asciiTheme="minorHAnsi" w:hAnsiTheme="minorHAnsi" w:hint="cs"/>
          <w:color w:val="auto"/>
          <w:sz w:val="28"/>
          <w:rtl/>
        </w:rPr>
        <w:t xml:space="preserve">. درنتیجه وی در میان رجالیون بغداد نیز طرفدار بوده است و تضعیف وی را ناشی از </w:t>
      </w:r>
      <w:r w:rsidR="001B1F8D" w:rsidRPr="001B1F8D">
        <w:rPr>
          <w:rFonts w:asciiTheme="minorHAnsi" w:hAnsiTheme="minorHAnsi"/>
          <w:color w:val="auto"/>
          <w:sz w:val="28"/>
          <w:rtl/>
        </w:rPr>
        <w:t>بحث‌ها</w:t>
      </w:r>
      <w:r w:rsidR="001B1F8D" w:rsidRPr="001B1F8D">
        <w:rPr>
          <w:rFonts w:asciiTheme="minorHAnsi" w:hAnsiTheme="minorHAnsi" w:hint="cs"/>
          <w:color w:val="auto"/>
          <w:sz w:val="28"/>
          <w:rtl/>
        </w:rPr>
        <w:t xml:space="preserve">ی اعتقادی و غلو </w:t>
      </w:r>
      <w:r w:rsidR="001B1F8D" w:rsidRPr="001B1F8D">
        <w:rPr>
          <w:rFonts w:asciiTheme="minorHAnsi" w:hAnsiTheme="minorHAnsi"/>
          <w:color w:val="auto"/>
          <w:sz w:val="28"/>
          <w:rtl/>
        </w:rPr>
        <w:t>م</w:t>
      </w:r>
      <w:r w:rsidR="001B1F8D" w:rsidRPr="001B1F8D">
        <w:rPr>
          <w:rFonts w:asciiTheme="minorHAnsi" w:hAnsiTheme="minorHAnsi" w:hint="cs"/>
          <w:color w:val="auto"/>
          <w:sz w:val="28"/>
          <w:rtl/>
        </w:rPr>
        <w:t>ی‌</w:t>
      </w:r>
      <w:r w:rsidR="001B1F8D" w:rsidRPr="001B1F8D">
        <w:rPr>
          <w:rFonts w:asciiTheme="minorHAnsi" w:hAnsiTheme="minorHAnsi" w:hint="eastAsia"/>
          <w:color w:val="auto"/>
          <w:sz w:val="28"/>
          <w:rtl/>
        </w:rPr>
        <w:t>داند</w:t>
      </w:r>
      <w:r w:rsidR="001B1F8D" w:rsidRPr="001B1F8D">
        <w:rPr>
          <w:rFonts w:asciiTheme="minorHAnsi" w:hAnsiTheme="minorHAnsi" w:hint="cs"/>
          <w:color w:val="auto"/>
          <w:sz w:val="28"/>
          <w:rtl/>
        </w:rPr>
        <w:t>.</w:t>
      </w:r>
    </w:p>
    <w:p w:rsidR="001B1F8D" w:rsidRPr="001B1F8D" w:rsidRDefault="001B1F8D" w:rsidP="001B1F8D">
      <w:pPr>
        <w:jc w:val="both"/>
        <w:rPr>
          <w:rFonts w:asciiTheme="minorHAnsi" w:hAnsiTheme="minorHAnsi"/>
          <w:color w:val="auto"/>
          <w:sz w:val="28"/>
          <w:rtl/>
        </w:rPr>
      </w:pPr>
      <w:r w:rsidRPr="001B1F8D">
        <w:rPr>
          <w:rFonts w:asciiTheme="minorHAnsi" w:hAnsiTheme="minorHAnsi" w:hint="cs"/>
          <w:color w:val="auto"/>
          <w:sz w:val="28"/>
          <w:rtl/>
        </w:rPr>
        <w:t xml:space="preserve">مرحوم امام و آیت الله شبیری نیز «سهل بن زیاد» را ثقه </w:t>
      </w:r>
      <w:r w:rsidRPr="001B1F8D">
        <w:rPr>
          <w:rFonts w:asciiTheme="minorHAnsi" w:hAnsiTheme="minorHAnsi"/>
          <w:color w:val="auto"/>
          <w:sz w:val="28"/>
          <w:rtl/>
        </w:rPr>
        <w:t>م</w:t>
      </w:r>
      <w:r w:rsidRPr="001B1F8D">
        <w:rPr>
          <w:rFonts w:asciiTheme="minorHAnsi" w:hAnsiTheme="minorHAnsi" w:hint="cs"/>
          <w:color w:val="auto"/>
          <w:sz w:val="28"/>
          <w:rtl/>
        </w:rPr>
        <w:t>ی‌</w:t>
      </w:r>
      <w:r w:rsidRPr="001B1F8D">
        <w:rPr>
          <w:rFonts w:asciiTheme="minorHAnsi" w:hAnsiTheme="minorHAnsi" w:hint="eastAsia"/>
          <w:color w:val="auto"/>
          <w:sz w:val="28"/>
          <w:rtl/>
        </w:rPr>
        <w:t>دانند</w:t>
      </w:r>
      <w:r w:rsidRPr="001B1F8D">
        <w:rPr>
          <w:rFonts w:asciiTheme="minorHAnsi" w:hAnsiTheme="minorHAnsi" w:hint="cs"/>
          <w:color w:val="auto"/>
          <w:sz w:val="28"/>
          <w:rtl/>
        </w:rPr>
        <w:t>.</w:t>
      </w:r>
    </w:p>
    <w:p w:rsidR="001F3DDA" w:rsidRDefault="00CB70A1" w:rsidP="00BA4106">
      <w:pPr>
        <w:pStyle w:val="Heading4"/>
        <w:rPr>
          <w:rtl/>
        </w:rPr>
      </w:pPr>
      <w:bookmarkStart w:id="164" w:name="_Toc40762470"/>
      <w:r>
        <w:rPr>
          <w:rtl/>
        </w:rPr>
        <w:t>جمع‌بند</w:t>
      </w:r>
      <w:r>
        <w:rPr>
          <w:rFonts w:hint="cs"/>
          <w:rtl/>
        </w:rPr>
        <w:t>ی</w:t>
      </w:r>
      <w:bookmarkEnd w:id="164"/>
    </w:p>
    <w:p w:rsidR="00214BAE" w:rsidRPr="001B1F8D" w:rsidRDefault="00214BAE" w:rsidP="00214BAE">
      <w:pPr>
        <w:jc w:val="both"/>
        <w:rPr>
          <w:rFonts w:asciiTheme="minorHAnsi" w:hAnsiTheme="minorHAnsi"/>
          <w:color w:val="auto"/>
          <w:sz w:val="28"/>
          <w:rtl/>
        </w:rPr>
      </w:pPr>
      <w:r w:rsidRPr="001B1F8D">
        <w:rPr>
          <w:rFonts w:asciiTheme="minorHAnsi" w:hAnsiTheme="minorHAnsi"/>
          <w:color w:val="auto"/>
          <w:sz w:val="28"/>
          <w:rtl/>
        </w:rPr>
        <w:t>راه‌ها</w:t>
      </w:r>
      <w:r w:rsidRPr="001B1F8D">
        <w:rPr>
          <w:rFonts w:asciiTheme="minorHAnsi" w:hAnsiTheme="minorHAnsi" w:hint="cs"/>
          <w:color w:val="auto"/>
          <w:sz w:val="28"/>
          <w:rtl/>
        </w:rPr>
        <w:t xml:space="preserve">یی برای توثیق «سهل بن زیاد» بیان شده که آنها را رد کردیم؛ </w:t>
      </w:r>
      <w:r w:rsidRPr="001B1F8D">
        <w:rPr>
          <w:rFonts w:asciiTheme="minorHAnsi" w:hAnsiTheme="minorHAnsi"/>
          <w:color w:val="auto"/>
          <w:sz w:val="28"/>
          <w:rtl/>
        </w:rPr>
        <w:t>درحال</w:t>
      </w:r>
      <w:r w:rsidRPr="001B1F8D">
        <w:rPr>
          <w:rFonts w:asciiTheme="minorHAnsi" w:hAnsiTheme="minorHAnsi" w:hint="cs"/>
          <w:color w:val="auto"/>
          <w:sz w:val="28"/>
          <w:rtl/>
        </w:rPr>
        <w:t>ی‌</w:t>
      </w:r>
      <w:r w:rsidRPr="001B1F8D">
        <w:rPr>
          <w:rFonts w:asciiTheme="minorHAnsi" w:hAnsiTheme="minorHAnsi" w:hint="eastAsia"/>
          <w:color w:val="auto"/>
          <w:sz w:val="28"/>
          <w:rtl/>
        </w:rPr>
        <w:t>که</w:t>
      </w:r>
      <w:r w:rsidRPr="001B1F8D">
        <w:rPr>
          <w:rFonts w:asciiTheme="minorHAnsi" w:hAnsiTheme="minorHAnsi" w:hint="cs"/>
          <w:color w:val="auto"/>
          <w:sz w:val="28"/>
          <w:rtl/>
        </w:rPr>
        <w:t xml:space="preserve"> تضعیف وی پابرجاست. این تضعیف همان شهادت «احمد بن محمد بن عیسی» به کذب «سهل بن زیاد» است.</w:t>
      </w:r>
    </w:p>
    <w:p w:rsidR="00214BAE" w:rsidRPr="003C213A" w:rsidRDefault="00214BAE" w:rsidP="00214BAE">
      <w:pPr>
        <w:jc w:val="both"/>
        <w:rPr>
          <w:rtl/>
        </w:rPr>
      </w:pPr>
      <w:r w:rsidRPr="003C213A">
        <w:rPr>
          <w:rtl/>
        </w:rPr>
        <w:t>مروی عنه</w:t>
      </w:r>
      <w:r w:rsidRPr="003C213A">
        <w:rPr>
          <w:rFonts w:hint="cs"/>
          <w:rtl/>
        </w:rPr>
        <w:t xml:space="preserve"> «سهل بن زیاد»: وی </w:t>
      </w:r>
      <w:r w:rsidRPr="003C213A">
        <w:rPr>
          <w:rtl/>
        </w:rPr>
        <w:t>مرو</w:t>
      </w:r>
      <w:r w:rsidRPr="003C213A">
        <w:rPr>
          <w:rFonts w:hint="cs"/>
          <w:rtl/>
        </w:rPr>
        <w:t>ی‌</w:t>
      </w:r>
      <w:r w:rsidRPr="003C213A">
        <w:rPr>
          <w:rFonts w:hint="eastAsia"/>
          <w:rtl/>
        </w:rPr>
        <w:t>عنه‌ها</w:t>
      </w:r>
      <w:r w:rsidRPr="003C213A">
        <w:rPr>
          <w:rFonts w:hint="cs"/>
          <w:rtl/>
        </w:rPr>
        <w:t>ی مهمی دارد:</w:t>
      </w:r>
    </w:p>
    <w:p w:rsidR="00214BAE" w:rsidRPr="001B1F8D" w:rsidRDefault="00214BAE" w:rsidP="00214BAE">
      <w:pPr>
        <w:ind w:left="720"/>
        <w:jc w:val="both"/>
        <w:rPr>
          <w:rFonts w:asciiTheme="minorHAnsi" w:hAnsiTheme="minorHAnsi"/>
          <w:color w:val="auto"/>
          <w:sz w:val="28"/>
          <w:rtl/>
        </w:rPr>
      </w:pPr>
      <w:r w:rsidRPr="001B1F8D">
        <w:rPr>
          <w:rFonts w:asciiTheme="minorHAnsi" w:hAnsiTheme="minorHAnsi" w:hint="cs"/>
          <w:color w:val="auto"/>
          <w:sz w:val="28"/>
          <w:rtl/>
        </w:rPr>
        <w:t>5 حدیث را مستقیماً از امام حسن عسکری علیه‌السلام؛</w:t>
      </w:r>
    </w:p>
    <w:p w:rsidR="00214BAE" w:rsidRPr="001B1F8D" w:rsidRDefault="00214BAE" w:rsidP="00214BAE">
      <w:pPr>
        <w:ind w:left="720"/>
        <w:jc w:val="both"/>
        <w:rPr>
          <w:rFonts w:asciiTheme="minorHAnsi" w:hAnsiTheme="minorHAnsi"/>
          <w:color w:val="auto"/>
          <w:sz w:val="28"/>
          <w:rtl/>
        </w:rPr>
      </w:pPr>
      <w:r w:rsidRPr="001B1F8D">
        <w:rPr>
          <w:rFonts w:asciiTheme="minorHAnsi" w:hAnsiTheme="minorHAnsi" w:hint="cs"/>
          <w:color w:val="auto"/>
          <w:sz w:val="28"/>
          <w:rtl/>
        </w:rPr>
        <w:t>540 روایت از «احمد بن محمد بن ابی نصر بزنطی»؛</w:t>
      </w:r>
    </w:p>
    <w:p w:rsidR="00214BAE" w:rsidRPr="001B1F8D" w:rsidRDefault="00214BAE" w:rsidP="00214BAE">
      <w:pPr>
        <w:ind w:left="720"/>
        <w:jc w:val="both"/>
        <w:rPr>
          <w:rFonts w:asciiTheme="minorHAnsi" w:hAnsiTheme="minorHAnsi"/>
          <w:color w:val="auto"/>
          <w:sz w:val="28"/>
          <w:rtl/>
        </w:rPr>
      </w:pPr>
      <w:r w:rsidRPr="001B1F8D">
        <w:rPr>
          <w:rFonts w:asciiTheme="minorHAnsi" w:hAnsiTheme="minorHAnsi" w:hint="cs"/>
          <w:color w:val="auto"/>
          <w:sz w:val="28"/>
          <w:rtl/>
        </w:rPr>
        <w:t>140 روایت از «محمد بن حسن بن شمون»؛</w:t>
      </w:r>
    </w:p>
    <w:p w:rsidR="00214BAE" w:rsidRPr="001B1F8D" w:rsidRDefault="00214BAE" w:rsidP="00214BAE">
      <w:pPr>
        <w:ind w:left="720"/>
        <w:jc w:val="both"/>
        <w:rPr>
          <w:rFonts w:asciiTheme="minorHAnsi" w:hAnsiTheme="minorHAnsi"/>
          <w:color w:val="auto"/>
          <w:sz w:val="28"/>
          <w:rtl/>
        </w:rPr>
      </w:pPr>
      <w:r w:rsidRPr="001B1F8D">
        <w:rPr>
          <w:rFonts w:asciiTheme="minorHAnsi" w:hAnsiTheme="minorHAnsi" w:hint="cs"/>
          <w:color w:val="auto"/>
          <w:sz w:val="28"/>
          <w:rtl/>
        </w:rPr>
        <w:t>100 روایت از «عبدالعظیم حسنی»؛</w:t>
      </w:r>
    </w:p>
    <w:p w:rsidR="00214BAE" w:rsidRPr="001B1F8D" w:rsidRDefault="00214BAE" w:rsidP="00214BAE">
      <w:pPr>
        <w:ind w:left="720"/>
        <w:jc w:val="both"/>
        <w:rPr>
          <w:rFonts w:asciiTheme="minorHAnsi" w:hAnsiTheme="minorHAnsi"/>
          <w:color w:val="auto"/>
          <w:sz w:val="28"/>
          <w:rtl/>
        </w:rPr>
      </w:pPr>
      <w:r w:rsidRPr="001B1F8D">
        <w:rPr>
          <w:rFonts w:asciiTheme="minorHAnsi" w:hAnsiTheme="minorHAnsi" w:hint="cs"/>
          <w:color w:val="auto"/>
          <w:sz w:val="28"/>
          <w:rtl/>
        </w:rPr>
        <w:t>60 روایت از «علی بن مهزیار»؛</w:t>
      </w:r>
    </w:p>
    <w:p w:rsidR="00214BAE" w:rsidRPr="001B1F8D" w:rsidRDefault="00214BAE" w:rsidP="00214BAE">
      <w:pPr>
        <w:ind w:left="720"/>
        <w:jc w:val="both"/>
        <w:rPr>
          <w:rFonts w:asciiTheme="minorHAnsi" w:hAnsiTheme="minorHAnsi"/>
          <w:color w:val="auto"/>
          <w:sz w:val="28"/>
          <w:rtl/>
        </w:rPr>
      </w:pPr>
      <w:r w:rsidRPr="001B1F8D">
        <w:rPr>
          <w:rFonts w:asciiTheme="minorHAnsi" w:hAnsiTheme="minorHAnsi" w:hint="cs"/>
          <w:color w:val="auto"/>
          <w:sz w:val="28"/>
          <w:rtl/>
        </w:rPr>
        <w:t>81 روایت از «محمد بن عیسی بن عبید»؛</w:t>
      </w:r>
    </w:p>
    <w:p w:rsidR="00214BAE" w:rsidRPr="001B1F8D" w:rsidRDefault="00214BAE" w:rsidP="00214BAE">
      <w:pPr>
        <w:ind w:left="720"/>
        <w:jc w:val="both"/>
        <w:rPr>
          <w:rFonts w:asciiTheme="minorHAnsi" w:hAnsiTheme="minorHAnsi"/>
          <w:color w:val="auto"/>
          <w:sz w:val="28"/>
          <w:rtl/>
        </w:rPr>
      </w:pPr>
      <w:r w:rsidRPr="001B1F8D">
        <w:rPr>
          <w:rFonts w:asciiTheme="minorHAnsi" w:hAnsiTheme="minorHAnsi" w:hint="cs"/>
          <w:color w:val="auto"/>
          <w:sz w:val="28"/>
          <w:rtl/>
        </w:rPr>
        <w:t>و 513 روایت از «حسن بن محبوب السراد» دارد؛</w:t>
      </w:r>
    </w:p>
    <w:p w:rsidR="00214BAE" w:rsidRPr="001B1F8D" w:rsidRDefault="00214BAE" w:rsidP="00214BAE">
      <w:pPr>
        <w:jc w:val="both"/>
        <w:rPr>
          <w:rFonts w:asciiTheme="minorHAnsi" w:hAnsiTheme="minorHAnsi"/>
          <w:color w:val="auto"/>
          <w:sz w:val="28"/>
          <w:rtl/>
        </w:rPr>
      </w:pPr>
      <w:r w:rsidRPr="001B1F8D">
        <w:rPr>
          <w:rFonts w:asciiTheme="minorHAnsi" w:hAnsiTheme="minorHAnsi" w:hint="cs"/>
          <w:color w:val="auto"/>
          <w:sz w:val="28"/>
          <w:rtl/>
        </w:rPr>
        <w:t xml:space="preserve">این افراد کسانی هستند که همه به دنبال نقل روایت از </w:t>
      </w:r>
      <w:r>
        <w:rPr>
          <w:rFonts w:asciiTheme="minorHAnsi" w:hAnsiTheme="minorHAnsi" w:hint="cs"/>
          <w:color w:val="auto"/>
          <w:sz w:val="28"/>
          <w:rtl/>
        </w:rPr>
        <w:t>این افراد</w:t>
      </w:r>
      <w:r w:rsidRPr="001B1F8D">
        <w:rPr>
          <w:rFonts w:asciiTheme="minorHAnsi" w:hAnsiTheme="minorHAnsi" w:hint="cs"/>
          <w:color w:val="auto"/>
          <w:sz w:val="28"/>
          <w:rtl/>
        </w:rPr>
        <w:t xml:space="preserve"> بوده و از اجلاء اصحاب </w:t>
      </w:r>
      <w:r>
        <w:rPr>
          <w:rFonts w:asciiTheme="minorHAnsi" w:hAnsiTheme="minorHAnsi" w:hint="cs"/>
          <w:color w:val="auto"/>
          <w:sz w:val="28"/>
          <w:rtl/>
        </w:rPr>
        <w:t xml:space="preserve">به شمار </w:t>
      </w:r>
      <w:r w:rsidR="00CB70A1">
        <w:rPr>
          <w:rFonts w:asciiTheme="minorHAnsi" w:hAnsiTheme="minorHAnsi"/>
          <w:color w:val="auto"/>
          <w:sz w:val="28"/>
          <w:rtl/>
        </w:rPr>
        <w:t>م</w:t>
      </w:r>
      <w:r w:rsidR="00CB70A1">
        <w:rPr>
          <w:rFonts w:asciiTheme="minorHAnsi" w:hAnsiTheme="minorHAnsi" w:hint="cs"/>
          <w:color w:val="auto"/>
          <w:sz w:val="28"/>
          <w:rtl/>
        </w:rPr>
        <w:t>ی‌</w:t>
      </w:r>
      <w:r w:rsidR="00CB70A1">
        <w:rPr>
          <w:rFonts w:asciiTheme="minorHAnsi" w:hAnsiTheme="minorHAnsi" w:hint="eastAsia"/>
          <w:color w:val="auto"/>
          <w:sz w:val="28"/>
          <w:rtl/>
        </w:rPr>
        <w:t>روند</w:t>
      </w:r>
      <w:r w:rsidRPr="001B1F8D">
        <w:rPr>
          <w:rFonts w:asciiTheme="minorHAnsi" w:hAnsiTheme="minorHAnsi" w:hint="cs"/>
          <w:color w:val="auto"/>
          <w:sz w:val="28"/>
          <w:rtl/>
        </w:rPr>
        <w:t xml:space="preserve">. به همین دلیل روایات «سهل بن زیاد» مهم است و </w:t>
      </w:r>
      <w:r w:rsidRPr="001B1F8D">
        <w:rPr>
          <w:rFonts w:asciiTheme="minorHAnsi" w:hAnsiTheme="minorHAnsi"/>
          <w:color w:val="auto"/>
          <w:sz w:val="28"/>
          <w:rtl/>
        </w:rPr>
        <w:t>راو</w:t>
      </w:r>
      <w:r w:rsidRPr="001B1F8D">
        <w:rPr>
          <w:rFonts w:asciiTheme="minorHAnsi" w:hAnsiTheme="minorHAnsi" w:hint="cs"/>
          <w:color w:val="auto"/>
          <w:sz w:val="28"/>
          <w:rtl/>
        </w:rPr>
        <w:t>ی‌</w:t>
      </w:r>
      <w:r w:rsidRPr="001B1F8D">
        <w:rPr>
          <w:rFonts w:asciiTheme="minorHAnsi" w:hAnsiTheme="minorHAnsi" w:hint="eastAsia"/>
          <w:color w:val="auto"/>
          <w:sz w:val="28"/>
          <w:rtl/>
        </w:rPr>
        <w:t>ا</w:t>
      </w:r>
      <w:r w:rsidRPr="001B1F8D">
        <w:rPr>
          <w:rFonts w:asciiTheme="minorHAnsi" w:hAnsiTheme="minorHAnsi" w:hint="cs"/>
          <w:color w:val="auto"/>
          <w:sz w:val="28"/>
          <w:rtl/>
        </w:rPr>
        <w:t>ی نیست که بتوان به‌راحتی از کنار روایات او گذشت. اگر کسی به دنبال روایات «بزنطی» و «حسن بن محبوب» باشد، «سهل بن زیاد» بیش از 1000 روایت از این دو نقل کرده است و درنتیجه وی راوی مهمی است.</w:t>
      </w:r>
    </w:p>
    <w:p w:rsidR="00214BAE" w:rsidRPr="001B1F8D" w:rsidRDefault="00214BAE" w:rsidP="00214BAE">
      <w:pPr>
        <w:jc w:val="both"/>
        <w:rPr>
          <w:rFonts w:asciiTheme="minorHAnsi" w:hAnsiTheme="minorHAnsi"/>
          <w:color w:val="auto"/>
          <w:sz w:val="28"/>
          <w:rtl/>
        </w:rPr>
      </w:pPr>
      <w:r w:rsidRPr="001B1F8D">
        <w:rPr>
          <w:rFonts w:asciiTheme="minorHAnsi" w:hAnsiTheme="minorHAnsi" w:hint="cs"/>
          <w:color w:val="auto"/>
          <w:sz w:val="28"/>
          <w:rtl/>
        </w:rPr>
        <w:t xml:space="preserve">با توجه به این مطلب، وقتی مشاهده </w:t>
      </w:r>
      <w:r w:rsidRPr="001B1F8D">
        <w:rPr>
          <w:rFonts w:asciiTheme="minorHAnsi" w:hAnsiTheme="minorHAnsi"/>
          <w:color w:val="auto"/>
          <w:sz w:val="28"/>
          <w:rtl/>
        </w:rPr>
        <w:t>م</w:t>
      </w:r>
      <w:r w:rsidRPr="001B1F8D">
        <w:rPr>
          <w:rFonts w:asciiTheme="minorHAnsi" w:hAnsiTheme="minorHAnsi" w:hint="cs"/>
          <w:color w:val="auto"/>
          <w:sz w:val="28"/>
          <w:rtl/>
        </w:rPr>
        <w:t>ی‌</w:t>
      </w:r>
      <w:r w:rsidRPr="001B1F8D">
        <w:rPr>
          <w:rFonts w:asciiTheme="minorHAnsi" w:hAnsiTheme="minorHAnsi" w:hint="eastAsia"/>
          <w:color w:val="auto"/>
          <w:sz w:val="28"/>
          <w:rtl/>
        </w:rPr>
        <w:t>شود</w:t>
      </w:r>
      <w:r w:rsidRPr="001B1F8D">
        <w:rPr>
          <w:rFonts w:asciiTheme="minorHAnsi" w:hAnsiTheme="minorHAnsi" w:hint="cs"/>
          <w:color w:val="auto"/>
          <w:sz w:val="28"/>
          <w:rtl/>
        </w:rPr>
        <w:t xml:space="preserve"> که بسیاری از فقهای خارج از مکتب ری متفردات وی را </w:t>
      </w:r>
      <w:r w:rsidRPr="001B1F8D">
        <w:rPr>
          <w:rFonts w:asciiTheme="minorHAnsi" w:hAnsiTheme="minorHAnsi"/>
          <w:color w:val="auto"/>
          <w:sz w:val="28"/>
          <w:rtl/>
        </w:rPr>
        <w:t>نم</w:t>
      </w:r>
      <w:r w:rsidRPr="001B1F8D">
        <w:rPr>
          <w:rFonts w:asciiTheme="minorHAnsi" w:hAnsiTheme="minorHAnsi" w:hint="cs"/>
          <w:color w:val="auto"/>
          <w:sz w:val="28"/>
          <w:rtl/>
        </w:rPr>
        <w:t>ی‌</w:t>
      </w:r>
      <w:r w:rsidRPr="001B1F8D">
        <w:rPr>
          <w:rFonts w:asciiTheme="minorHAnsi" w:hAnsiTheme="minorHAnsi" w:hint="eastAsia"/>
          <w:color w:val="auto"/>
          <w:sz w:val="28"/>
          <w:rtl/>
        </w:rPr>
        <w:t>پذ</w:t>
      </w:r>
      <w:r w:rsidRPr="001B1F8D">
        <w:rPr>
          <w:rFonts w:asciiTheme="minorHAnsi" w:hAnsiTheme="minorHAnsi" w:hint="cs"/>
          <w:color w:val="auto"/>
          <w:sz w:val="28"/>
          <w:rtl/>
        </w:rPr>
        <w:t>ی</w:t>
      </w:r>
      <w:r w:rsidRPr="001B1F8D">
        <w:rPr>
          <w:rFonts w:asciiTheme="minorHAnsi" w:hAnsiTheme="minorHAnsi" w:hint="eastAsia"/>
          <w:color w:val="auto"/>
          <w:sz w:val="28"/>
          <w:rtl/>
        </w:rPr>
        <w:t>رند</w:t>
      </w:r>
      <w:r w:rsidRPr="001B1F8D">
        <w:rPr>
          <w:rFonts w:asciiTheme="minorHAnsi" w:hAnsiTheme="minorHAnsi" w:hint="cs"/>
          <w:color w:val="auto"/>
          <w:sz w:val="28"/>
          <w:rtl/>
        </w:rPr>
        <w:t xml:space="preserve">، این نتیجه حاصل </w:t>
      </w:r>
      <w:r w:rsidRPr="001B1F8D">
        <w:rPr>
          <w:rFonts w:asciiTheme="minorHAnsi" w:hAnsiTheme="minorHAnsi"/>
          <w:color w:val="auto"/>
          <w:sz w:val="28"/>
          <w:rtl/>
        </w:rPr>
        <w:t>م</w:t>
      </w:r>
      <w:r w:rsidRPr="001B1F8D">
        <w:rPr>
          <w:rFonts w:asciiTheme="minorHAnsi" w:hAnsiTheme="minorHAnsi" w:hint="cs"/>
          <w:color w:val="auto"/>
          <w:sz w:val="28"/>
          <w:rtl/>
        </w:rPr>
        <w:t>ی‌</w:t>
      </w:r>
      <w:r w:rsidRPr="001B1F8D">
        <w:rPr>
          <w:rFonts w:asciiTheme="minorHAnsi" w:hAnsiTheme="minorHAnsi" w:hint="eastAsia"/>
          <w:color w:val="auto"/>
          <w:sz w:val="28"/>
          <w:rtl/>
        </w:rPr>
        <w:t>شود</w:t>
      </w:r>
      <w:r w:rsidRPr="001B1F8D">
        <w:rPr>
          <w:rFonts w:asciiTheme="minorHAnsi" w:hAnsiTheme="minorHAnsi" w:hint="cs"/>
          <w:color w:val="auto"/>
          <w:sz w:val="28"/>
          <w:rtl/>
        </w:rPr>
        <w:t xml:space="preserve"> که قدحی در او </w:t>
      </w:r>
      <w:r w:rsidRPr="001B1F8D">
        <w:rPr>
          <w:rFonts w:asciiTheme="minorHAnsi" w:hAnsiTheme="minorHAnsi"/>
          <w:color w:val="auto"/>
          <w:sz w:val="28"/>
          <w:rtl/>
        </w:rPr>
        <w:t>د</w:t>
      </w:r>
      <w:r w:rsidRPr="001B1F8D">
        <w:rPr>
          <w:rFonts w:asciiTheme="minorHAnsi" w:hAnsiTheme="minorHAnsi" w:hint="cs"/>
          <w:color w:val="auto"/>
          <w:sz w:val="28"/>
          <w:rtl/>
        </w:rPr>
        <w:t>ی</w:t>
      </w:r>
      <w:r w:rsidRPr="001B1F8D">
        <w:rPr>
          <w:rFonts w:asciiTheme="minorHAnsi" w:hAnsiTheme="minorHAnsi" w:hint="eastAsia"/>
          <w:color w:val="auto"/>
          <w:sz w:val="28"/>
          <w:rtl/>
        </w:rPr>
        <w:t>ده‌اند</w:t>
      </w:r>
      <w:r w:rsidRPr="001B1F8D">
        <w:rPr>
          <w:rFonts w:asciiTheme="minorHAnsi" w:hAnsiTheme="minorHAnsi" w:hint="cs"/>
          <w:color w:val="auto"/>
          <w:sz w:val="28"/>
          <w:rtl/>
        </w:rPr>
        <w:t xml:space="preserve"> و </w:t>
      </w:r>
      <w:r w:rsidRPr="001B1F8D">
        <w:rPr>
          <w:rFonts w:asciiTheme="minorHAnsi" w:hAnsiTheme="minorHAnsi"/>
          <w:color w:val="auto"/>
          <w:sz w:val="28"/>
          <w:rtl/>
        </w:rPr>
        <w:t>ا</w:t>
      </w:r>
      <w:r w:rsidRPr="001B1F8D">
        <w:rPr>
          <w:rFonts w:asciiTheme="minorHAnsi" w:hAnsiTheme="minorHAnsi" w:hint="cs"/>
          <w:color w:val="auto"/>
          <w:sz w:val="28"/>
          <w:rtl/>
        </w:rPr>
        <w:t>ی</w:t>
      </w:r>
      <w:r w:rsidRPr="001B1F8D">
        <w:rPr>
          <w:rFonts w:asciiTheme="minorHAnsi" w:hAnsiTheme="minorHAnsi" w:hint="eastAsia"/>
          <w:color w:val="auto"/>
          <w:sz w:val="28"/>
          <w:rtl/>
        </w:rPr>
        <w:t>ن‌گونه</w:t>
      </w:r>
      <w:r w:rsidRPr="001B1F8D">
        <w:rPr>
          <w:rFonts w:asciiTheme="minorHAnsi" w:hAnsiTheme="minorHAnsi" w:hint="cs"/>
          <w:color w:val="auto"/>
          <w:sz w:val="28"/>
          <w:rtl/>
        </w:rPr>
        <w:t xml:space="preserve"> نبوده که به‌راحتی از کنار او عبور کنند.</w:t>
      </w:r>
    </w:p>
    <w:p w:rsidR="001B1F8D" w:rsidRPr="003C213A" w:rsidRDefault="00A75830" w:rsidP="001F3DDA">
      <w:pPr>
        <w:jc w:val="both"/>
        <w:rPr>
          <w:rtl/>
        </w:rPr>
      </w:pPr>
      <w:r>
        <w:rPr>
          <w:rFonts w:hint="cs"/>
          <w:rtl/>
        </w:rPr>
        <w:t xml:space="preserve">پس </w:t>
      </w:r>
      <w:r w:rsidR="001B1F8D" w:rsidRPr="003C213A">
        <w:rPr>
          <w:rFonts w:hint="cs"/>
          <w:rtl/>
        </w:rPr>
        <w:t xml:space="preserve">درمجموع حجتی برای اعتماد به متفردات «سهل بن زیاد» نیافتیم؛ زیرا قرائنی که برای وثاقت وی ذکر </w:t>
      </w:r>
      <w:r w:rsidR="001B1F8D" w:rsidRPr="003C213A">
        <w:rPr>
          <w:rtl/>
        </w:rPr>
        <w:t>شده‌اند</w:t>
      </w:r>
      <w:r w:rsidR="001B1F8D" w:rsidRPr="003C213A">
        <w:rPr>
          <w:rFonts w:hint="cs"/>
          <w:rtl/>
        </w:rPr>
        <w:t xml:space="preserve"> یا دلالت بر این مطلب ندارند یا مبتلا به معارض هستند. انضمام قرائنی که بتواند برای ما اطمینان حاصل کند نیز به دست نیاوردیم. درنتیجه </w:t>
      </w:r>
      <w:r w:rsidR="001B1F8D" w:rsidRPr="003C213A">
        <w:rPr>
          <w:rtl/>
        </w:rPr>
        <w:t>نم</w:t>
      </w:r>
      <w:r w:rsidR="001B1F8D" w:rsidRPr="003C213A">
        <w:rPr>
          <w:rFonts w:hint="cs"/>
          <w:rtl/>
        </w:rPr>
        <w:t>ی‌</w:t>
      </w:r>
      <w:r w:rsidR="001B1F8D" w:rsidRPr="003C213A">
        <w:rPr>
          <w:rFonts w:hint="eastAsia"/>
          <w:rtl/>
        </w:rPr>
        <w:t>توان</w:t>
      </w:r>
      <w:r w:rsidR="001B1F8D" w:rsidRPr="003C213A">
        <w:rPr>
          <w:rFonts w:hint="cs"/>
          <w:rtl/>
        </w:rPr>
        <w:t>ی</w:t>
      </w:r>
      <w:r w:rsidR="001B1F8D" w:rsidRPr="003C213A">
        <w:rPr>
          <w:rFonts w:hint="eastAsia"/>
          <w:rtl/>
        </w:rPr>
        <w:t>م</w:t>
      </w:r>
      <w:r w:rsidR="001B1F8D" w:rsidRPr="003C213A">
        <w:rPr>
          <w:rFonts w:hint="cs"/>
          <w:rtl/>
        </w:rPr>
        <w:t xml:space="preserve"> به روایات «سهل بن زیاد» مانند روایاتی که با سند </w:t>
      </w:r>
      <w:r w:rsidR="001B1F8D" w:rsidRPr="003C213A">
        <w:rPr>
          <w:rtl/>
        </w:rPr>
        <w:t>«عِدَّةٌ مِنْ أَصْحَابِنَا عَنْ سَهْلِ بْنِ زِیادٍ عَنْ جَعْفَرِ بْنِ مُحَمَّدٍ الْأَشْعَرِی</w:t>
      </w:r>
      <w:r w:rsidR="001B1F8D" w:rsidRPr="003C213A">
        <w:rPr>
          <w:rFonts w:hint="cs"/>
          <w:rtl/>
        </w:rPr>
        <w:t xml:space="preserve"> </w:t>
      </w:r>
      <w:r w:rsidR="001B1F8D" w:rsidRPr="003C213A">
        <w:rPr>
          <w:rtl/>
        </w:rPr>
        <w:t>عَنْ عَبْدِ اللَّهِ بْنِ مَیمُونٍ الْقَدَّاح»</w:t>
      </w:r>
      <w:r w:rsidR="001B1F8D" w:rsidRPr="003C213A">
        <w:rPr>
          <w:rFonts w:hint="cs"/>
          <w:rtl/>
        </w:rPr>
        <w:t xml:space="preserve"> نقل </w:t>
      </w:r>
      <w:r w:rsidR="001B1F8D" w:rsidRPr="003C213A">
        <w:rPr>
          <w:rtl/>
        </w:rPr>
        <w:t>شده‌اند</w:t>
      </w:r>
      <w:r w:rsidR="001B1F8D" w:rsidRPr="003C213A">
        <w:rPr>
          <w:rFonts w:hint="cs"/>
          <w:rtl/>
        </w:rPr>
        <w:t>، عمل کنیم.</w:t>
      </w:r>
    </w:p>
    <w:p w:rsidR="001B1F8D" w:rsidRPr="001B1F8D" w:rsidRDefault="001B1F8D" w:rsidP="001B1F8D">
      <w:pPr>
        <w:jc w:val="both"/>
        <w:rPr>
          <w:rFonts w:asciiTheme="minorHAnsi" w:hAnsiTheme="minorHAnsi"/>
          <w:color w:val="auto"/>
          <w:sz w:val="28"/>
          <w:rtl/>
        </w:rPr>
      </w:pPr>
      <w:r w:rsidRPr="001B1F8D">
        <w:rPr>
          <w:rFonts w:asciiTheme="minorHAnsi" w:hAnsiTheme="minorHAnsi" w:hint="cs"/>
          <w:color w:val="auto"/>
          <w:sz w:val="28"/>
          <w:rtl/>
        </w:rPr>
        <w:lastRenderedPageBreak/>
        <w:t xml:space="preserve">البته این روایات را </w:t>
      </w:r>
      <w:r w:rsidRPr="001B1F8D">
        <w:rPr>
          <w:rFonts w:asciiTheme="minorHAnsi" w:hAnsiTheme="minorHAnsi"/>
          <w:color w:val="auto"/>
          <w:sz w:val="28"/>
          <w:rtl/>
        </w:rPr>
        <w:t>م</w:t>
      </w:r>
      <w:r w:rsidRPr="001B1F8D">
        <w:rPr>
          <w:rFonts w:asciiTheme="minorHAnsi" w:hAnsiTheme="minorHAnsi" w:hint="cs"/>
          <w:color w:val="auto"/>
          <w:sz w:val="28"/>
          <w:rtl/>
        </w:rPr>
        <w:t>ی‌</w:t>
      </w:r>
      <w:r w:rsidRPr="001B1F8D">
        <w:rPr>
          <w:rFonts w:asciiTheme="minorHAnsi" w:hAnsiTheme="minorHAnsi" w:hint="eastAsia"/>
          <w:color w:val="auto"/>
          <w:sz w:val="28"/>
          <w:rtl/>
        </w:rPr>
        <w:t>توان</w:t>
      </w:r>
      <w:r w:rsidRPr="001B1F8D">
        <w:rPr>
          <w:rFonts w:asciiTheme="minorHAnsi" w:hAnsiTheme="minorHAnsi" w:hint="cs"/>
          <w:color w:val="auto"/>
          <w:sz w:val="28"/>
          <w:rtl/>
        </w:rPr>
        <w:t>ی</w:t>
      </w:r>
      <w:r w:rsidRPr="001B1F8D">
        <w:rPr>
          <w:rFonts w:asciiTheme="minorHAnsi" w:hAnsiTheme="minorHAnsi" w:hint="eastAsia"/>
          <w:color w:val="auto"/>
          <w:sz w:val="28"/>
          <w:rtl/>
        </w:rPr>
        <w:t>م</w:t>
      </w:r>
      <w:r w:rsidRPr="001B1F8D">
        <w:rPr>
          <w:rFonts w:asciiTheme="minorHAnsi" w:hAnsiTheme="minorHAnsi" w:hint="cs"/>
          <w:color w:val="auto"/>
          <w:sz w:val="28"/>
          <w:rtl/>
        </w:rPr>
        <w:t xml:space="preserve"> به‌عنوان مؤید قبول کنیم اما </w:t>
      </w:r>
      <w:r w:rsidRPr="001B1F8D">
        <w:rPr>
          <w:rFonts w:asciiTheme="minorHAnsi" w:hAnsiTheme="minorHAnsi"/>
          <w:color w:val="auto"/>
          <w:sz w:val="28"/>
          <w:rtl/>
        </w:rPr>
        <w:t>نم</w:t>
      </w:r>
      <w:r w:rsidRPr="001B1F8D">
        <w:rPr>
          <w:rFonts w:asciiTheme="minorHAnsi" w:hAnsiTheme="minorHAnsi" w:hint="cs"/>
          <w:color w:val="auto"/>
          <w:sz w:val="28"/>
          <w:rtl/>
        </w:rPr>
        <w:t>ی‌</w:t>
      </w:r>
      <w:r w:rsidRPr="001B1F8D">
        <w:rPr>
          <w:rFonts w:asciiTheme="minorHAnsi" w:hAnsiTheme="minorHAnsi" w:hint="eastAsia"/>
          <w:color w:val="auto"/>
          <w:sz w:val="28"/>
          <w:rtl/>
        </w:rPr>
        <w:t>توان</w:t>
      </w:r>
      <w:r w:rsidRPr="001B1F8D">
        <w:rPr>
          <w:rFonts w:asciiTheme="minorHAnsi" w:hAnsiTheme="minorHAnsi" w:hint="cs"/>
          <w:color w:val="auto"/>
          <w:sz w:val="28"/>
          <w:rtl/>
        </w:rPr>
        <w:t>ی</w:t>
      </w:r>
      <w:r w:rsidRPr="001B1F8D">
        <w:rPr>
          <w:rFonts w:asciiTheme="minorHAnsi" w:hAnsiTheme="minorHAnsi" w:hint="eastAsia"/>
          <w:color w:val="auto"/>
          <w:sz w:val="28"/>
          <w:rtl/>
        </w:rPr>
        <w:t>م</w:t>
      </w:r>
      <w:r w:rsidRPr="001B1F8D">
        <w:rPr>
          <w:rFonts w:asciiTheme="minorHAnsi" w:hAnsiTheme="minorHAnsi" w:hint="cs"/>
          <w:color w:val="auto"/>
          <w:sz w:val="28"/>
          <w:rtl/>
        </w:rPr>
        <w:t xml:space="preserve"> آنها را </w:t>
      </w:r>
      <w:r w:rsidRPr="001B1F8D">
        <w:rPr>
          <w:rFonts w:asciiTheme="minorHAnsi" w:hAnsiTheme="minorHAnsi"/>
          <w:color w:val="auto"/>
          <w:sz w:val="28"/>
          <w:rtl/>
        </w:rPr>
        <w:t>به‌عنوان</w:t>
      </w:r>
      <w:r w:rsidRPr="001B1F8D">
        <w:rPr>
          <w:rFonts w:asciiTheme="minorHAnsi" w:hAnsiTheme="minorHAnsi" w:hint="cs"/>
          <w:color w:val="auto"/>
          <w:sz w:val="28"/>
          <w:rtl/>
        </w:rPr>
        <w:t xml:space="preserve"> دلیل بپذیریم و اگر در جایی فتوایی وابسته به متفردات «سهل بن زیاد» بود، </w:t>
      </w:r>
      <w:r w:rsidRPr="001B1F8D">
        <w:rPr>
          <w:rFonts w:asciiTheme="minorHAnsi" w:hAnsiTheme="minorHAnsi"/>
          <w:color w:val="auto"/>
          <w:sz w:val="28"/>
          <w:rtl/>
        </w:rPr>
        <w:t>نم</w:t>
      </w:r>
      <w:r w:rsidRPr="001B1F8D">
        <w:rPr>
          <w:rFonts w:asciiTheme="minorHAnsi" w:hAnsiTheme="minorHAnsi" w:hint="cs"/>
          <w:color w:val="auto"/>
          <w:sz w:val="28"/>
          <w:rtl/>
        </w:rPr>
        <w:t>ی‌</w:t>
      </w:r>
      <w:r w:rsidRPr="001B1F8D">
        <w:rPr>
          <w:rFonts w:asciiTheme="minorHAnsi" w:hAnsiTheme="minorHAnsi" w:hint="eastAsia"/>
          <w:color w:val="auto"/>
          <w:sz w:val="28"/>
          <w:rtl/>
        </w:rPr>
        <w:t>توان</w:t>
      </w:r>
      <w:r w:rsidRPr="001B1F8D">
        <w:rPr>
          <w:rFonts w:asciiTheme="minorHAnsi" w:hAnsiTheme="minorHAnsi" w:hint="cs"/>
          <w:color w:val="auto"/>
          <w:sz w:val="28"/>
          <w:rtl/>
        </w:rPr>
        <w:t>ی</w:t>
      </w:r>
      <w:r w:rsidRPr="001B1F8D">
        <w:rPr>
          <w:rFonts w:asciiTheme="minorHAnsi" w:hAnsiTheme="minorHAnsi" w:hint="eastAsia"/>
          <w:color w:val="auto"/>
          <w:sz w:val="28"/>
          <w:rtl/>
        </w:rPr>
        <w:t>م</w:t>
      </w:r>
      <w:r w:rsidRPr="001B1F8D">
        <w:rPr>
          <w:rFonts w:asciiTheme="minorHAnsi" w:hAnsiTheme="minorHAnsi" w:hint="cs"/>
          <w:color w:val="auto"/>
          <w:sz w:val="28"/>
          <w:rtl/>
        </w:rPr>
        <w:t xml:space="preserve"> فتوا بدهیم.</w:t>
      </w:r>
    </w:p>
    <w:p w:rsidR="001B1F8D" w:rsidRPr="001B1F8D" w:rsidRDefault="001B1F8D" w:rsidP="00A75830">
      <w:pPr>
        <w:pStyle w:val="2"/>
        <w:rPr>
          <w:rtl/>
        </w:rPr>
      </w:pPr>
      <w:bookmarkStart w:id="165" w:name="_Toc40762471"/>
      <w:r w:rsidRPr="001B1F8D">
        <w:rPr>
          <w:rFonts w:hint="cs"/>
          <w:rtl/>
        </w:rPr>
        <w:t>13. «</w:t>
      </w:r>
      <w:r w:rsidRPr="001B1F8D">
        <w:rPr>
          <w:rtl/>
        </w:rPr>
        <w:t>الْحُسَینُ بْنُ سَعِیدٍ عَنِ الْحَسَنِ أَخِیهِ عَنْ زُرْعَةَ عَنْ سَمَاعَة</w:t>
      </w:r>
      <w:r w:rsidRPr="001B1F8D">
        <w:rPr>
          <w:rFonts w:hint="cs"/>
          <w:rtl/>
        </w:rPr>
        <w:t>».</w:t>
      </w:r>
      <w:bookmarkEnd w:id="165"/>
    </w:p>
    <w:p w:rsidR="00A75830" w:rsidRDefault="001B1F8D" w:rsidP="00A75830">
      <w:pPr>
        <w:pStyle w:val="3"/>
        <w:rPr>
          <w:rtl/>
        </w:rPr>
      </w:pPr>
      <w:bookmarkStart w:id="166" w:name="_Toc40762472"/>
      <w:r w:rsidRPr="003C213A">
        <w:rPr>
          <w:rFonts w:hint="cs"/>
          <w:rtl/>
        </w:rPr>
        <w:t>«الحسین بن سعید»</w:t>
      </w:r>
      <w:bookmarkEnd w:id="166"/>
    </w:p>
    <w:p w:rsidR="001B1F8D" w:rsidRPr="003C213A" w:rsidRDefault="001B1F8D" w:rsidP="00A75830">
      <w:pPr>
        <w:jc w:val="both"/>
        <w:rPr>
          <w:rtl/>
        </w:rPr>
      </w:pPr>
      <w:r w:rsidRPr="003C213A">
        <w:rPr>
          <w:rFonts w:hint="cs"/>
          <w:rtl/>
        </w:rPr>
        <w:t>«حسین بن سعید اهوازی» صاحب 10 اصل از اصول اربعمائه.</w:t>
      </w:r>
    </w:p>
    <w:p w:rsidR="00A75830" w:rsidRDefault="00A75830" w:rsidP="00A75830">
      <w:pPr>
        <w:pStyle w:val="3"/>
        <w:rPr>
          <w:rtl/>
        </w:rPr>
      </w:pPr>
      <w:bookmarkStart w:id="167" w:name="_Toc40762473"/>
      <w:r>
        <w:rPr>
          <w:rFonts w:hint="cs"/>
          <w:rtl/>
        </w:rPr>
        <w:t>«الحسن»</w:t>
      </w:r>
      <w:bookmarkEnd w:id="167"/>
    </w:p>
    <w:p w:rsidR="001B1F8D" w:rsidRPr="003C213A" w:rsidRDefault="001B1F8D" w:rsidP="00634270">
      <w:pPr>
        <w:jc w:val="both"/>
        <w:rPr>
          <w:rtl/>
        </w:rPr>
      </w:pPr>
      <w:r w:rsidRPr="003C213A">
        <w:rPr>
          <w:rFonts w:hint="cs"/>
          <w:rtl/>
        </w:rPr>
        <w:t xml:space="preserve">«حسن بن سعید بن حماد بن سعید بن مهران الاهوازی». این دو برادر درمجموع 30 کتاب </w:t>
      </w:r>
      <w:r w:rsidRPr="003C213A">
        <w:rPr>
          <w:rtl/>
        </w:rPr>
        <w:t>نوشته‌اند</w:t>
      </w:r>
      <w:r w:rsidRPr="003C213A">
        <w:rPr>
          <w:rFonts w:hint="cs"/>
          <w:rtl/>
        </w:rPr>
        <w:t xml:space="preserve"> که 12 کتاب از اصول بوده است. از نظر طبقه امام رضا و امام جواد علیهماالسلام را درک </w:t>
      </w:r>
      <w:r w:rsidRPr="003C213A">
        <w:rPr>
          <w:rtl/>
        </w:rPr>
        <w:t>کرده‌اند</w:t>
      </w:r>
      <w:r w:rsidRPr="003C213A">
        <w:rPr>
          <w:rFonts w:hint="cs"/>
          <w:rtl/>
        </w:rPr>
        <w:t xml:space="preserve">. شاگرد «علی بن مهزیار اهوازی» و «عبدالله بن محمد حضینی» </w:t>
      </w:r>
      <w:r w:rsidRPr="003C213A">
        <w:rPr>
          <w:rtl/>
        </w:rPr>
        <w:t>بوده‌اند</w:t>
      </w:r>
      <w:r w:rsidRPr="003C213A">
        <w:rPr>
          <w:rFonts w:hint="cs"/>
          <w:rtl/>
        </w:rPr>
        <w:t xml:space="preserve"> و پس از «علی بن مهزیار» بزرگان اهواز شدند ولی به قم مهاجرت کردند و پس از این دو، عمر مکتب اهواز نیز تمام شد. هر دو برادر از فقهای ثقه هستند.</w:t>
      </w:r>
    </w:p>
    <w:p w:rsidR="00A75830" w:rsidRDefault="001B1F8D" w:rsidP="00A75830">
      <w:pPr>
        <w:pStyle w:val="3"/>
        <w:rPr>
          <w:rtl/>
        </w:rPr>
      </w:pPr>
      <w:bookmarkStart w:id="168" w:name="_Toc40762474"/>
      <w:r w:rsidRPr="003C213A">
        <w:rPr>
          <w:rFonts w:hint="cs"/>
          <w:rtl/>
        </w:rPr>
        <w:t>«زرعه»</w:t>
      </w:r>
      <w:bookmarkEnd w:id="168"/>
    </w:p>
    <w:p w:rsidR="001B1F8D" w:rsidRPr="003C213A" w:rsidRDefault="001B1F8D" w:rsidP="00A75830">
      <w:pPr>
        <w:jc w:val="both"/>
        <w:rPr>
          <w:rtl/>
        </w:rPr>
      </w:pPr>
      <w:r w:rsidRPr="003C213A">
        <w:rPr>
          <w:rFonts w:hint="cs"/>
          <w:rtl/>
        </w:rPr>
        <w:t xml:space="preserve">«زرعه بن محمد الحضرمی». در ثقه بودن وی بحثی نیست اما بعضی وی را واقفی </w:t>
      </w:r>
      <w:r w:rsidRPr="003C213A">
        <w:rPr>
          <w:rtl/>
        </w:rPr>
        <w:t>م</w:t>
      </w:r>
      <w:r w:rsidRPr="003C213A">
        <w:rPr>
          <w:rFonts w:hint="cs"/>
          <w:rtl/>
        </w:rPr>
        <w:t>ی‌</w:t>
      </w:r>
      <w:r w:rsidRPr="003C213A">
        <w:rPr>
          <w:rFonts w:hint="eastAsia"/>
          <w:rtl/>
        </w:rPr>
        <w:t>دانند</w:t>
      </w:r>
      <w:r w:rsidRPr="003C213A">
        <w:rPr>
          <w:rFonts w:hint="cs"/>
          <w:rtl/>
        </w:rPr>
        <w:t xml:space="preserve">. </w:t>
      </w:r>
      <w:r w:rsidRPr="003C213A">
        <w:rPr>
          <w:rtl/>
        </w:rPr>
        <w:t>ازآنجا</w:t>
      </w:r>
      <w:r w:rsidRPr="003C213A">
        <w:rPr>
          <w:rFonts w:hint="cs"/>
          <w:rtl/>
        </w:rPr>
        <w:t>یی‌</w:t>
      </w:r>
      <w:r w:rsidRPr="003C213A">
        <w:rPr>
          <w:rFonts w:hint="eastAsia"/>
          <w:rtl/>
        </w:rPr>
        <w:t>که</w:t>
      </w:r>
      <w:r w:rsidRPr="003C213A">
        <w:rPr>
          <w:rFonts w:hint="cs"/>
          <w:rtl/>
        </w:rPr>
        <w:t xml:space="preserve"> خبر موثقه را نیز مانند خبر صحیحه حجت </w:t>
      </w:r>
      <w:r w:rsidRPr="003C213A">
        <w:rPr>
          <w:rtl/>
        </w:rPr>
        <w:t>م</w:t>
      </w:r>
      <w:r w:rsidRPr="003C213A">
        <w:rPr>
          <w:rFonts w:hint="cs"/>
          <w:rtl/>
        </w:rPr>
        <w:t>ی‌</w:t>
      </w:r>
      <w:r w:rsidRPr="003C213A">
        <w:rPr>
          <w:rFonts w:hint="eastAsia"/>
          <w:rtl/>
        </w:rPr>
        <w:t>دان</w:t>
      </w:r>
      <w:r w:rsidRPr="003C213A">
        <w:rPr>
          <w:rFonts w:hint="cs"/>
          <w:rtl/>
        </w:rPr>
        <w:t>ی</w:t>
      </w:r>
      <w:r w:rsidRPr="003C213A">
        <w:rPr>
          <w:rFonts w:hint="eastAsia"/>
          <w:rtl/>
        </w:rPr>
        <w:t>م</w:t>
      </w:r>
      <w:r w:rsidRPr="003C213A">
        <w:rPr>
          <w:rFonts w:hint="cs"/>
          <w:rtl/>
        </w:rPr>
        <w:t xml:space="preserve">، این بحث برای ما تفاوتی ایجاد </w:t>
      </w:r>
      <w:r w:rsidRPr="003C213A">
        <w:rPr>
          <w:rtl/>
        </w:rPr>
        <w:t>نم</w:t>
      </w:r>
      <w:r w:rsidRPr="003C213A">
        <w:rPr>
          <w:rFonts w:hint="cs"/>
          <w:rtl/>
        </w:rPr>
        <w:t>ی‌</w:t>
      </w:r>
      <w:r w:rsidRPr="003C213A">
        <w:rPr>
          <w:rFonts w:hint="eastAsia"/>
          <w:rtl/>
        </w:rPr>
        <w:t>کند</w:t>
      </w:r>
      <w:r w:rsidRPr="003C213A">
        <w:rPr>
          <w:rFonts w:hint="cs"/>
          <w:rtl/>
        </w:rPr>
        <w:t>. علاوه بر این، راوی بعدی علی الاقوی واقفی است.</w:t>
      </w:r>
    </w:p>
    <w:p w:rsidR="00A75830" w:rsidRDefault="00A75830" w:rsidP="00A75830">
      <w:pPr>
        <w:pStyle w:val="3"/>
        <w:rPr>
          <w:rtl/>
        </w:rPr>
      </w:pPr>
      <w:bookmarkStart w:id="169" w:name="_Toc40762475"/>
      <w:r>
        <w:rPr>
          <w:rFonts w:hint="cs"/>
          <w:rtl/>
        </w:rPr>
        <w:t>«سماعه»</w:t>
      </w:r>
      <w:bookmarkEnd w:id="169"/>
    </w:p>
    <w:p w:rsidR="001B1F8D" w:rsidRPr="003C213A" w:rsidRDefault="001B1F8D" w:rsidP="00634270">
      <w:pPr>
        <w:jc w:val="both"/>
        <w:rPr>
          <w:rtl/>
        </w:rPr>
      </w:pPr>
      <w:r w:rsidRPr="003C213A">
        <w:rPr>
          <w:rFonts w:hint="cs"/>
          <w:rtl/>
        </w:rPr>
        <w:t xml:space="preserve">«سماعه بن مهران». واقفی. البته علمایی مانند «آیت الله شبیری» معتقدند که وی واقفی نبوده و صرفاً با </w:t>
      </w:r>
      <w:r w:rsidRPr="003C213A">
        <w:rPr>
          <w:rtl/>
        </w:rPr>
        <w:t>واقف</w:t>
      </w:r>
      <w:r w:rsidRPr="003C213A">
        <w:rPr>
          <w:rFonts w:hint="cs"/>
          <w:rtl/>
        </w:rPr>
        <w:t>ی‌</w:t>
      </w:r>
      <w:r w:rsidRPr="003C213A">
        <w:rPr>
          <w:rFonts w:hint="eastAsia"/>
          <w:rtl/>
        </w:rPr>
        <w:t>ها</w:t>
      </w:r>
      <w:r w:rsidRPr="003C213A">
        <w:rPr>
          <w:rFonts w:hint="cs"/>
          <w:rtl/>
        </w:rPr>
        <w:t xml:space="preserve"> در ارتباط بوده است.</w:t>
      </w:r>
    </w:p>
    <w:p w:rsidR="001B1F8D" w:rsidRPr="001B1F8D" w:rsidRDefault="001B1F8D" w:rsidP="001B1F8D">
      <w:pPr>
        <w:jc w:val="both"/>
        <w:rPr>
          <w:rFonts w:asciiTheme="minorHAnsi" w:hAnsiTheme="minorHAnsi"/>
          <w:color w:val="auto"/>
          <w:sz w:val="28"/>
          <w:rtl/>
        </w:rPr>
      </w:pPr>
      <w:r w:rsidRPr="001B1F8D">
        <w:rPr>
          <w:rFonts w:asciiTheme="minorHAnsi" w:hAnsiTheme="minorHAnsi" w:hint="cs"/>
          <w:color w:val="auto"/>
          <w:sz w:val="28"/>
          <w:rtl/>
        </w:rPr>
        <w:t>درنتیجه این سند، موثقه است.</w:t>
      </w:r>
    </w:p>
    <w:p w:rsidR="001B1F8D" w:rsidRPr="001B1F8D" w:rsidRDefault="001B1F8D" w:rsidP="000A0F4F">
      <w:pPr>
        <w:pStyle w:val="2"/>
        <w:rPr>
          <w:rtl/>
        </w:rPr>
      </w:pPr>
      <w:bookmarkStart w:id="170" w:name="_Toc40762476"/>
      <w:r w:rsidRPr="001B1F8D">
        <w:rPr>
          <w:rFonts w:hint="cs"/>
          <w:rtl/>
        </w:rPr>
        <w:t>14. «</w:t>
      </w:r>
      <w:r w:rsidRPr="001B1F8D">
        <w:rPr>
          <w:rtl/>
        </w:rPr>
        <w:t>الْحُسَینِ بْنِ سَعِیدٍ عَنْ عُثْمَانَ بْنِ عِیسَی عَنْ سَمَاعَة</w:t>
      </w:r>
      <w:r w:rsidRPr="001B1F8D">
        <w:rPr>
          <w:rFonts w:hint="cs"/>
          <w:rtl/>
        </w:rPr>
        <w:t>».</w:t>
      </w:r>
      <w:bookmarkEnd w:id="170"/>
    </w:p>
    <w:p w:rsidR="000A0F4F" w:rsidRDefault="001B1F8D" w:rsidP="008B5CE6">
      <w:pPr>
        <w:pStyle w:val="3"/>
        <w:rPr>
          <w:rtl/>
        </w:rPr>
      </w:pPr>
      <w:bookmarkStart w:id="171" w:name="_Toc40762477"/>
      <w:r w:rsidRPr="003C213A">
        <w:rPr>
          <w:rFonts w:hint="cs"/>
          <w:rtl/>
        </w:rPr>
        <w:t>«عثمان بن عیسی»</w:t>
      </w:r>
      <w:bookmarkEnd w:id="171"/>
    </w:p>
    <w:p w:rsidR="001B1F8D" w:rsidRPr="003C213A" w:rsidRDefault="001B1F8D" w:rsidP="000A0F4F">
      <w:pPr>
        <w:jc w:val="both"/>
        <w:rPr>
          <w:rtl/>
        </w:rPr>
      </w:pPr>
      <w:r w:rsidRPr="003C213A">
        <w:rPr>
          <w:rFonts w:hint="cs"/>
          <w:rtl/>
        </w:rPr>
        <w:t xml:space="preserve">«عثمان بن عیسی کلابی». از سران واقفه که از </w:t>
      </w:r>
      <w:r w:rsidRPr="003C213A">
        <w:rPr>
          <w:rtl/>
        </w:rPr>
        <w:t>وکلا</w:t>
      </w:r>
      <w:r w:rsidRPr="003C213A">
        <w:rPr>
          <w:rFonts w:hint="cs"/>
          <w:rtl/>
        </w:rPr>
        <w:t xml:space="preserve">ی امام کاظم علیه‌السلام بودند. پس از امام کاظم علیه‌السلام، درخواست تملک یا تقسیم </w:t>
      </w:r>
      <w:r w:rsidRPr="003C213A">
        <w:rPr>
          <w:rtl/>
        </w:rPr>
        <w:t>پول‌ها</w:t>
      </w:r>
      <w:r w:rsidRPr="003C213A">
        <w:rPr>
          <w:rFonts w:hint="cs"/>
          <w:rtl/>
        </w:rPr>
        <w:t>یی را داشتند</w:t>
      </w:r>
      <w:r w:rsidR="00186BDB" w:rsidRPr="003C213A">
        <w:rPr>
          <w:rFonts w:hint="cs"/>
          <w:rtl/>
        </w:rPr>
        <w:t xml:space="preserve"> که</w:t>
      </w:r>
      <w:r w:rsidRPr="003C213A">
        <w:rPr>
          <w:rFonts w:hint="cs"/>
          <w:rtl/>
        </w:rPr>
        <w:t xml:space="preserve"> به وکالت از امام کاظم علیه‌السلام در دست آنها بود اما امام رضا علیه‌السلام با این </w:t>
      </w:r>
      <w:r w:rsidRPr="003C213A">
        <w:rPr>
          <w:rtl/>
        </w:rPr>
        <w:t>خواسته‌</w:t>
      </w:r>
      <w:r w:rsidRPr="003C213A">
        <w:rPr>
          <w:rFonts w:hint="cs"/>
          <w:rtl/>
        </w:rPr>
        <w:t xml:space="preserve">ی آنها موافقت نکرد و ایشان نیز امامت امام رضا علیه‌السلام را انکار کردند. سپس از «احمد بن موسی» شاه‌چراغ درخواست </w:t>
      </w:r>
      <w:r w:rsidRPr="003C213A">
        <w:rPr>
          <w:rtl/>
        </w:rPr>
        <w:t>م</w:t>
      </w:r>
      <w:r w:rsidRPr="003C213A">
        <w:rPr>
          <w:rFonts w:hint="cs"/>
          <w:rtl/>
        </w:rPr>
        <w:t>ی‌</w:t>
      </w:r>
      <w:r w:rsidRPr="003C213A">
        <w:rPr>
          <w:rFonts w:hint="eastAsia"/>
          <w:rtl/>
        </w:rPr>
        <w:t>کنند</w:t>
      </w:r>
      <w:r w:rsidRPr="003C213A">
        <w:rPr>
          <w:rFonts w:hint="cs"/>
          <w:rtl/>
        </w:rPr>
        <w:t xml:space="preserve"> که وی را به‌عنوان امام بعدی معرفی کنند که وی نیز با زیرکی این امر را </w:t>
      </w:r>
      <w:r w:rsidRPr="003C213A">
        <w:rPr>
          <w:rtl/>
        </w:rPr>
        <w:t>م</w:t>
      </w:r>
      <w:r w:rsidRPr="003C213A">
        <w:rPr>
          <w:rFonts w:hint="cs"/>
          <w:rtl/>
        </w:rPr>
        <w:t>ی‌</w:t>
      </w:r>
      <w:r w:rsidRPr="003C213A">
        <w:rPr>
          <w:rFonts w:hint="eastAsia"/>
          <w:rtl/>
        </w:rPr>
        <w:t>پذ</w:t>
      </w:r>
      <w:r w:rsidRPr="003C213A">
        <w:rPr>
          <w:rFonts w:hint="cs"/>
          <w:rtl/>
        </w:rPr>
        <w:t>ی</w:t>
      </w:r>
      <w:r w:rsidRPr="003C213A">
        <w:rPr>
          <w:rFonts w:hint="eastAsia"/>
          <w:rtl/>
        </w:rPr>
        <w:t>رد</w:t>
      </w:r>
      <w:r w:rsidRPr="003C213A">
        <w:rPr>
          <w:rFonts w:hint="cs"/>
          <w:rtl/>
        </w:rPr>
        <w:t xml:space="preserve"> و در اجتماعی که به‌منظور معرفی ایشان به‌عنوان امام شکل گرفته بود، حقیقت را به مردم اعلام </w:t>
      </w:r>
      <w:r w:rsidRPr="003C213A">
        <w:rPr>
          <w:rtl/>
        </w:rPr>
        <w:t>م</w:t>
      </w:r>
      <w:r w:rsidRPr="003C213A">
        <w:rPr>
          <w:rFonts w:hint="cs"/>
          <w:rtl/>
        </w:rPr>
        <w:t>ی‌</w:t>
      </w:r>
      <w:r w:rsidRPr="003C213A">
        <w:rPr>
          <w:rFonts w:hint="eastAsia"/>
          <w:rtl/>
        </w:rPr>
        <w:t>کند</w:t>
      </w:r>
      <w:r w:rsidRPr="003C213A">
        <w:rPr>
          <w:rFonts w:hint="cs"/>
          <w:rtl/>
        </w:rPr>
        <w:t xml:space="preserve">. به این علت پس از مدت کوتاهی وضع این افراد در میان شیعه به نحوی </w:t>
      </w:r>
      <w:r w:rsidRPr="003C213A">
        <w:rPr>
          <w:rtl/>
        </w:rPr>
        <w:t>م</w:t>
      </w:r>
      <w:r w:rsidRPr="003C213A">
        <w:rPr>
          <w:rFonts w:hint="cs"/>
          <w:rtl/>
        </w:rPr>
        <w:t>ی‌</w:t>
      </w:r>
      <w:r w:rsidRPr="003C213A">
        <w:rPr>
          <w:rFonts w:hint="eastAsia"/>
          <w:rtl/>
        </w:rPr>
        <w:t>شود</w:t>
      </w:r>
      <w:r w:rsidRPr="003C213A">
        <w:rPr>
          <w:rFonts w:hint="cs"/>
          <w:rtl/>
        </w:rPr>
        <w:t xml:space="preserve"> که از آنها با عنوان «کلاب ممطوره» یاد </w:t>
      </w:r>
      <w:r w:rsidRPr="003C213A">
        <w:rPr>
          <w:rtl/>
        </w:rPr>
        <w:t>م</w:t>
      </w:r>
      <w:r w:rsidRPr="003C213A">
        <w:rPr>
          <w:rFonts w:hint="cs"/>
          <w:rtl/>
        </w:rPr>
        <w:t>ی‌</w:t>
      </w:r>
      <w:r w:rsidRPr="003C213A">
        <w:rPr>
          <w:rFonts w:hint="eastAsia"/>
          <w:rtl/>
        </w:rPr>
        <w:t>شود</w:t>
      </w:r>
      <w:r w:rsidRPr="003C213A">
        <w:rPr>
          <w:rFonts w:hint="cs"/>
          <w:rtl/>
        </w:rPr>
        <w:t>.</w:t>
      </w:r>
    </w:p>
    <w:p w:rsidR="001B1F8D" w:rsidRPr="001B1F8D" w:rsidRDefault="001B1F8D" w:rsidP="00052491">
      <w:pPr>
        <w:jc w:val="both"/>
        <w:rPr>
          <w:rFonts w:asciiTheme="minorHAnsi" w:hAnsiTheme="minorHAnsi"/>
          <w:color w:val="auto"/>
          <w:sz w:val="28"/>
          <w:rtl/>
        </w:rPr>
      </w:pPr>
      <w:r w:rsidRPr="001B1F8D">
        <w:rPr>
          <w:rFonts w:asciiTheme="minorHAnsi" w:hAnsiTheme="minorHAnsi" w:hint="cs"/>
          <w:color w:val="auto"/>
          <w:sz w:val="28"/>
          <w:rtl/>
        </w:rPr>
        <w:t xml:space="preserve">«عثمان بن عیسی» و «علی بن </w:t>
      </w:r>
      <w:r w:rsidRPr="001B1F8D">
        <w:rPr>
          <w:rFonts w:asciiTheme="minorHAnsi" w:hAnsiTheme="minorHAnsi"/>
          <w:color w:val="auto"/>
          <w:sz w:val="28"/>
          <w:rtl/>
        </w:rPr>
        <w:t>أب</w:t>
      </w:r>
      <w:r w:rsidRPr="001B1F8D">
        <w:rPr>
          <w:rFonts w:asciiTheme="minorHAnsi" w:hAnsiTheme="minorHAnsi" w:hint="cs"/>
          <w:color w:val="auto"/>
          <w:sz w:val="28"/>
          <w:rtl/>
        </w:rPr>
        <w:t xml:space="preserve">ی حمزه» در </w:t>
      </w:r>
      <w:r w:rsidRPr="001B1F8D">
        <w:rPr>
          <w:rFonts w:asciiTheme="minorHAnsi" w:hAnsiTheme="minorHAnsi"/>
          <w:color w:val="auto"/>
          <w:sz w:val="28"/>
          <w:rtl/>
        </w:rPr>
        <w:t>دوره‌ا</w:t>
      </w:r>
      <w:r w:rsidRPr="001B1F8D">
        <w:rPr>
          <w:rFonts w:asciiTheme="minorHAnsi" w:hAnsiTheme="minorHAnsi" w:hint="cs"/>
          <w:color w:val="auto"/>
          <w:sz w:val="28"/>
          <w:rtl/>
        </w:rPr>
        <w:t xml:space="preserve">ی ثقه و از فقها بودند و در </w:t>
      </w:r>
      <w:r w:rsidRPr="001B1F8D">
        <w:rPr>
          <w:rFonts w:asciiTheme="minorHAnsi" w:hAnsiTheme="minorHAnsi"/>
          <w:color w:val="auto"/>
          <w:sz w:val="28"/>
          <w:rtl/>
        </w:rPr>
        <w:t>دوره‌ا</w:t>
      </w:r>
      <w:r w:rsidRPr="001B1F8D">
        <w:rPr>
          <w:rFonts w:asciiTheme="minorHAnsi" w:hAnsiTheme="minorHAnsi" w:hint="cs"/>
          <w:color w:val="auto"/>
          <w:sz w:val="28"/>
          <w:rtl/>
        </w:rPr>
        <w:t xml:space="preserve">ی ضعیف بودند. با توجه به این مطلب سؤال این است که </w:t>
      </w:r>
      <w:r w:rsidRPr="001B1F8D">
        <w:rPr>
          <w:rFonts w:asciiTheme="minorHAnsi" w:hAnsiTheme="minorHAnsi"/>
          <w:color w:val="auto"/>
          <w:sz w:val="28"/>
          <w:rtl/>
        </w:rPr>
        <w:t>نحوه‌</w:t>
      </w:r>
      <w:r w:rsidRPr="001B1F8D">
        <w:rPr>
          <w:rFonts w:asciiTheme="minorHAnsi" w:hAnsiTheme="minorHAnsi" w:hint="cs"/>
          <w:color w:val="auto"/>
          <w:sz w:val="28"/>
          <w:rtl/>
        </w:rPr>
        <w:t xml:space="preserve">ی برخورد با روایات ایشان باید چگونه باشد. اگر </w:t>
      </w:r>
      <w:r w:rsidRPr="001B1F8D">
        <w:rPr>
          <w:rFonts w:asciiTheme="minorHAnsi" w:hAnsiTheme="minorHAnsi"/>
          <w:color w:val="auto"/>
          <w:sz w:val="28"/>
          <w:rtl/>
        </w:rPr>
        <w:t>قر</w:t>
      </w:r>
      <w:r w:rsidRPr="001B1F8D">
        <w:rPr>
          <w:rFonts w:asciiTheme="minorHAnsi" w:hAnsiTheme="minorHAnsi" w:hint="cs"/>
          <w:color w:val="auto"/>
          <w:sz w:val="28"/>
          <w:rtl/>
        </w:rPr>
        <w:t>ی</w:t>
      </w:r>
      <w:r w:rsidRPr="001B1F8D">
        <w:rPr>
          <w:rFonts w:asciiTheme="minorHAnsi" w:hAnsiTheme="minorHAnsi" w:hint="eastAsia"/>
          <w:color w:val="auto"/>
          <w:sz w:val="28"/>
          <w:rtl/>
        </w:rPr>
        <w:t>نه‌ا</w:t>
      </w:r>
      <w:r w:rsidRPr="001B1F8D">
        <w:rPr>
          <w:rFonts w:asciiTheme="minorHAnsi" w:hAnsiTheme="minorHAnsi" w:hint="cs"/>
          <w:color w:val="auto"/>
          <w:sz w:val="28"/>
          <w:rtl/>
        </w:rPr>
        <w:t xml:space="preserve">ی یافت شد که نشان داد روایتی از ایشان مربوط به قبل از واقفی شدن است، همه آن روایت را </w:t>
      </w:r>
      <w:r w:rsidRPr="001B1F8D">
        <w:rPr>
          <w:rFonts w:asciiTheme="minorHAnsi" w:hAnsiTheme="minorHAnsi"/>
          <w:color w:val="auto"/>
          <w:sz w:val="28"/>
          <w:rtl/>
        </w:rPr>
        <w:t>م</w:t>
      </w:r>
      <w:r w:rsidRPr="001B1F8D">
        <w:rPr>
          <w:rFonts w:asciiTheme="minorHAnsi" w:hAnsiTheme="minorHAnsi" w:hint="cs"/>
          <w:color w:val="auto"/>
          <w:sz w:val="28"/>
          <w:rtl/>
        </w:rPr>
        <w:t>ی‌</w:t>
      </w:r>
      <w:r w:rsidRPr="001B1F8D">
        <w:rPr>
          <w:rFonts w:asciiTheme="minorHAnsi" w:hAnsiTheme="minorHAnsi" w:hint="eastAsia"/>
          <w:color w:val="auto"/>
          <w:sz w:val="28"/>
          <w:rtl/>
        </w:rPr>
        <w:t>پذ</w:t>
      </w:r>
      <w:r w:rsidRPr="001B1F8D">
        <w:rPr>
          <w:rFonts w:asciiTheme="minorHAnsi" w:hAnsiTheme="minorHAnsi" w:hint="cs"/>
          <w:color w:val="auto"/>
          <w:sz w:val="28"/>
          <w:rtl/>
        </w:rPr>
        <w:t>ی</w:t>
      </w:r>
      <w:r w:rsidRPr="001B1F8D">
        <w:rPr>
          <w:rFonts w:asciiTheme="minorHAnsi" w:hAnsiTheme="minorHAnsi" w:hint="eastAsia"/>
          <w:color w:val="auto"/>
          <w:sz w:val="28"/>
          <w:rtl/>
        </w:rPr>
        <w:t>رند</w:t>
      </w:r>
      <w:r w:rsidRPr="001B1F8D">
        <w:rPr>
          <w:rFonts w:asciiTheme="minorHAnsi" w:hAnsiTheme="minorHAnsi" w:hint="cs"/>
          <w:color w:val="auto"/>
          <w:sz w:val="28"/>
          <w:rtl/>
        </w:rPr>
        <w:t xml:space="preserve"> و اگر </w:t>
      </w:r>
      <w:r w:rsidRPr="001B1F8D">
        <w:rPr>
          <w:rFonts w:asciiTheme="minorHAnsi" w:hAnsiTheme="minorHAnsi"/>
          <w:color w:val="auto"/>
          <w:sz w:val="28"/>
          <w:rtl/>
        </w:rPr>
        <w:t>قر</w:t>
      </w:r>
      <w:r w:rsidRPr="001B1F8D">
        <w:rPr>
          <w:rFonts w:asciiTheme="minorHAnsi" w:hAnsiTheme="minorHAnsi" w:hint="cs"/>
          <w:color w:val="auto"/>
          <w:sz w:val="28"/>
          <w:rtl/>
        </w:rPr>
        <w:t>ی</w:t>
      </w:r>
      <w:r w:rsidRPr="001B1F8D">
        <w:rPr>
          <w:rFonts w:asciiTheme="minorHAnsi" w:hAnsiTheme="minorHAnsi" w:hint="eastAsia"/>
          <w:color w:val="auto"/>
          <w:sz w:val="28"/>
          <w:rtl/>
        </w:rPr>
        <w:t>نه‌ا</w:t>
      </w:r>
      <w:r w:rsidRPr="001B1F8D">
        <w:rPr>
          <w:rFonts w:asciiTheme="minorHAnsi" w:hAnsiTheme="minorHAnsi" w:hint="cs"/>
          <w:color w:val="auto"/>
          <w:sz w:val="28"/>
          <w:rtl/>
        </w:rPr>
        <w:t xml:space="preserve">ی یافت شد که نشان </w:t>
      </w:r>
      <w:r w:rsidRPr="001B1F8D">
        <w:rPr>
          <w:rFonts w:asciiTheme="minorHAnsi" w:hAnsiTheme="minorHAnsi"/>
          <w:color w:val="auto"/>
          <w:sz w:val="28"/>
          <w:rtl/>
        </w:rPr>
        <w:t>داد</w:t>
      </w:r>
      <w:r w:rsidRPr="001B1F8D">
        <w:rPr>
          <w:rFonts w:asciiTheme="minorHAnsi" w:hAnsiTheme="minorHAnsi" w:hint="cs"/>
          <w:color w:val="auto"/>
          <w:sz w:val="28"/>
          <w:rtl/>
        </w:rPr>
        <w:t xml:space="preserve"> روایتی از ایشان مربوط به بعد از واقفی شدن است، همه آن روایت را رد </w:t>
      </w:r>
      <w:r w:rsidRPr="001B1F8D">
        <w:rPr>
          <w:rFonts w:asciiTheme="minorHAnsi" w:hAnsiTheme="minorHAnsi"/>
          <w:color w:val="auto"/>
          <w:sz w:val="28"/>
          <w:rtl/>
        </w:rPr>
        <w:t>م</w:t>
      </w:r>
      <w:r w:rsidRPr="001B1F8D">
        <w:rPr>
          <w:rFonts w:asciiTheme="minorHAnsi" w:hAnsiTheme="minorHAnsi" w:hint="cs"/>
          <w:color w:val="auto"/>
          <w:sz w:val="28"/>
          <w:rtl/>
        </w:rPr>
        <w:t>ی‌</w:t>
      </w:r>
      <w:r w:rsidRPr="001B1F8D">
        <w:rPr>
          <w:rFonts w:asciiTheme="minorHAnsi" w:hAnsiTheme="minorHAnsi" w:hint="eastAsia"/>
          <w:color w:val="auto"/>
          <w:sz w:val="28"/>
          <w:rtl/>
        </w:rPr>
        <w:t>کنند</w:t>
      </w:r>
      <w:r w:rsidRPr="001B1F8D">
        <w:rPr>
          <w:rFonts w:asciiTheme="minorHAnsi" w:hAnsiTheme="minorHAnsi" w:hint="cs"/>
          <w:color w:val="auto"/>
          <w:sz w:val="28"/>
          <w:rtl/>
        </w:rPr>
        <w:t xml:space="preserve"> و بحث در مورد روایاتی است که </w:t>
      </w:r>
      <w:r w:rsidRPr="001B1F8D">
        <w:rPr>
          <w:rFonts w:asciiTheme="minorHAnsi" w:hAnsiTheme="minorHAnsi"/>
          <w:color w:val="auto"/>
          <w:sz w:val="28"/>
          <w:rtl/>
        </w:rPr>
        <w:t>قر</w:t>
      </w:r>
      <w:r w:rsidRPr="001B1F8D">
        <w:rPr>
          <w:rFonts w:asciiTheme="minorHAnsi" w:hAnsiTheme="minorHAnsi" w:hint="cs"/>
          <w:color w:val="auto"/>
          <w:sz w:val="28"/>
          <w:rtl/>
        </w:rPr>
        <w:t>ی</w:t>
      </w:r>
      <w:r w:rsidRPr="001B1F8D">
        <w:rPr>
          <w:rFonts w:asciiTheme="minorHAnsi" w:hAnsiTheme="minorHAnsi" w:hint="eastAsia"/>
          <w:color w:val="auto"/>
          <w:sz w:val="28"/>
          <w:rtl/>
        </w:rPr>
        <w:t>نه‌ا</w:t>
      </w:r>
      <w:r w:rsidRPr="001B1F8D">
        <w:rPr>
          <w:rFonts w:asciiTheme="minorHAnsi" w:hAnsiTheme="minorHAnsi" w:hint="cs"/>
          <w:color w:val="auto"/>
          <w:sz w:val="28"/>
          <w:rtl/>
        </w:rPr>
        <w:t xml:space="preserve">ی بر </w:t>
      </w:r>
      <w:r w:rsidRPr="001B1F8D">
        <w:rPr>
          <w:rFonts w:asciiTheme="minorHAnsi" w:hAnsiTheme="minorHAnsi"/>
          <w:color w:val="auto"/>
          <w:sz w:val="28"/>
          <w:rtl/>
        </w:rPr>
        <w:t>ه</w:t>
      </w:r>
      <w:r w:rsidRPr="001B1F8D">
        <w:rPr>
          <w:rFonts w:asciiTheme="minorHAnsi" w:hAnsiTheme="minorHAnsi" w:hint="cs"/>
          <w:color w:val="auto"/>
          <w:sz w:val="28"/>
          <w:rtl/>
        </w:rPr>
        <w:t>ی</w:t>
      </w:r>
      <w:r w:rsidRPr="001B1F8D">
        <w:rPr>
          <w:rFonts w:asciiTheme="minorHAnsi" w:hAnsiTheme="minorHAnsi" w:hint="eastAsia"/>
          <w:color w:val="auto"/>
          <w:sz w:val="28"/>
          <w:rtl/>
        </w:rPr>
        <w:t>چ‌</w:t>
      </w:r>
      <w:r w:rsidRPr="001B1F8D">
        <w:rPr>
          <w:rFonts w:asciiTheme="minorHAnsi" w:hAnsiTheme="minorHAnsi" w:hint="cs"/>
          <w:color w:val="auto"/>
          <w:sz w:val="28"/>
          <w:rtl/>
        </w:rPr>
        <w:t>ی</w:t>
      </w:r>
      <w:r w:rsidRPr="001B1F8D">
        <w:rPr>
          <w:rFonts w:asciiTheme="minorHAnsi" w:hAnsiTheme="minorHAnsi" w:hint="eastAsia"/>
          <w:color w:val="auto"/>
          <w:sz w:val="28"/>
          <w:rtl/>
        </w:rPr>
        <w:t>ک</w:t>
      </w:r>
      <w:r w:rsidRPr="001B1F8D">
        <w:rPr>
          <w:rFonts w:asciiTheme="minorHAnsi" w:hAnsiTheme="minorHAnsi" w:hint="cs"/>
          <w:color w:val="auto"/>
          <w:sz w:val="28"/>
          <w:rtl/>
        </w:rPr>
        <w:t xml:space="preserve"> از دو طرف در مورد آنها وجود ندارد.</w:t>
      </w:r>
      <w:r w:rsidR="00052491" w:rsidRPr="001B1F8D">
        <w:rPr>
          <w:rFonts w:asciiTheme="minorHAnsi" w:hAnsiTheme="minorHAnsi" w:hint="cs"/>
          <w:color w:val="auto"/>
          <w:sz w:val="28"/>
          <w:rtl/>
        </w:rPr>
        <w:t xml:space="preserve"> </w:t>
      </w:r>
      <w:r w:rsidRPr="001B1F8D">
        <w:rPr>
          <w:rFonts w:asciiTheme="minorHAnsi" w:hAnsiTheme="minorHAnsi" w:hint="cs"/>
          <w:color w:val="auto"/>
          <w:sz w:val="28"/>
          <w:rtl/>
        </w:rPr>
        <w:t>در این زمینه دو گرایش وجود دارد:</w:t>
      </w:r>
    </w:p>
    <w:p w:rsidR="00E13AB1" w:rsidRDefault="001B1F8D" w:rsidP="00052491">
      <w:pPr>
        <w:pStyle w:val="Heading4"/>
        <w:rPr>
          <w:rtl/>
        </w:rPr>
      </w:pPr>
      <w:bookmarkStart w:id="172" w:name="_Toc40762478"/>
      <w:r w:rsidRPr="003C213A">
        <w:rPr>
          <w:rFonts w:hint="cs"/>
          <w:rtl/>
        </w:rPr>
        <w:t xml:space="preserve">الف) </w:t>
      </w:r>
      <w:r w:rsidR="00E13AB1">
        <w:rPr>
          <w:rFonts w:hint="cs"/>
          <w:rtl/>
        </w:rPr>
        <w:t xml:space="preserve">کلام </w:t>
      </w:r>
      <w:r w:rsidRPr="003C213A">
        <w:rPr>
          <w:rFonts w:hint="cs"/>
          <w:rtl/>
        </w:rPr>
        <w:t>«مرحوم خویی» و «مرحوم تبریزی»</w:t>
      </w:r>
      <w:bookmarkEnd w:id="172"/>
    </w:p>
    <w:p w:rsidR="001B1F8D" w:rsidRPr="003C213A" w:rsidRDefault="00E13AB1" w:rsidP="00E13AB1">
      <w:pPr>
        <w:jc w:val="both"/>
        <w:rPr>
          <w:rtl/>
        </w:rPr>
      </w:pPr>
      <w:r>
        <w:rPr>
          <w:rFonts w:hint="cs"/>
          <w:rtl/>
        </w:rPr>
        <w:t xml:space="preserve">ایشان </w:t>
      </w:r>
      <w:r w:rsidR="001B1F8D" w:rsidRPr="003C213A">
        <w:rPr>
          <w:rFonts w:hint="cs"/>
          <w:rtl/>
        </w:rPr>
        <w:t xml:space="preserve">معتقدند اگر </w:t>
      </w:r>
      <w:r w:rsidR="001B1F8D" w:rsidRPr="003C213A">
        <w:rPr>
          <w:rtl/>
        </w:rPr>
        <w:t>قر</w:t>
      </w:r>
      <w:r w:rsidR="001B1F8D" w:rsidRPr="003C213A">
        <w:rPr>
          <w:rFonts w:hint="cs"/>
          <w:rtl/>
        </w:rPr>
        <w:t>ی</w:t>
      </w:r>
      <w:r w:rsidR="001B1F8D" w:rsidRPr="003C213A">
        <w:rPr>
          <w:rFonts w:hint="eastAsia"/>
          <w:rtl/>
        </w:rPr>
        <w:t>نه‌ا</w:t>
      </w:r>
      <w:r w:rsidR="001B1F8D" w:rsidRPr="003C213A">
        <w:rPr>
          <w:rFonts w:hint="cs"/>
          <w:rtl/>
        </w:rPr>
        <w:t xml:space="preserve">ی یافتیم که نشان دهد روایت ایشان مربوط به قبل از تأسیس واقفیه باشد، </w:t>
      </w:r>
      <w:r w:rsidR="001B1F8D" w:rsidRPr="003C213A">
        <w:rPr>
          <w:rtl/>
        </w:rPr>
        <w:t>م</w:t>
      </w:r>
      <w:r w:rsidR="001B1F8D" w:rsidRPr="003C213A">
        <w:rPr>
          <w:rFonts w:hint="cs"/>
          <w:rtl/>
        </w:rPr>
        <w:t>ی‌</w:t>
      </w:r>
      <w:r w:rsidR="001B1F8D" w:rsidRPr="003C213A">
        <w:rPr>
          <w:rFonts w:hint="eastAsia"/>
          <w:rtl/>
        </w:rPr>
        <w:t>توان</w:t>
      </w:r>
      <w:r w:rsidR="001B1F8D" w:rsidRPr="003C213A">
        <w:rPr>
          <w:rFonts w:hint="cs"/>
          <w:rtl/>
        </w:rPr>
        <w:t>ی</w:t>
      </w:r>
      <w:r w:rsidR="001B1F8D" w:rsidRPr="003C213A">
        <w:rPr>
          <w:rFonts w:hint="eastAsia"/>
          <w:rtl/>
        </w:rPr>
        <w:t>م</w:t>
      </w:r>
      <w:r w:rsidR="001B1F8D" w:rsidRPr="003C213A">
        <w:rPr>
          <w:rFonts w:hint="cs"/>
          <w:rtl/>
        </w:rPr>
        <w:t xml:space="preserve"> به آن روایت اعتماد پیدا کنیم؛ اما اگر </w:t>
      </w:r>
      <w:r w:rsidR="001B1F8D" w:rsidRPr="003C213A">
        <w:rPr>
          <w:rtl/>
        </w:rPr>
        <w:t>قر</w:t>
      </w:r>
      <w:r w:rsidR="001B1F8D" w:rsidRPr="003C213A">
        <w:rPr>
          <w:rFonts w:hint="cs"/>
          <w:rtl/>
        </w:rPr>
        <w:t>ی</w:t>
      </w:r>
      <w:r w:rsidR="001B1F8D" w:rsidRPr="003C213A">
        <w:rPr>
          <w:rFonts w:hint="eastAsia"/>
          <w:rtl/>
        </w:rPr>
        <w:t>نه‌ا</w:t>
      </w:r>
      <w:r w:rsidR="001B1F8D" w:rsidRPr="003C213A">
        <w:rPr>
          <w:rFonts w:hint="cs"/>
          <w:rtl/>
        </w:rPr>
        <w:t xml:space="preserve">ی یافت نشد، </w:t>
      </w:r>
      <w:r w:rsidR="001B1F8D" w:rsidRPr="003C213A">
        <w:rPr>
          <w:rtl/>
        </w:rPr>
        <w:t>نم</w:t>
      </w:r>
      <w:r w:rsidR="001B1F8D" w:rsidRPr="003C213A">
        <w:rPr>
          <w:rFonts w:hint="cs"/>
          <w:rtl/>
        </w:rPr>
        <w:t>ی‌</w:t>
      </w:r>
      <w:r w:rsidR="001B1F8D" w:rsidRPr="003C213A">
        <w:rPr>
          <w:rFonts w:hint="eastAsia"/>
          <w:rtl/>
        </w:rPr>
        <w:t>توان</w:t>
      </w:r>
      <w:r w:rsidR="001B1F8D" w:rsidRPr="003C213A">
        <w:rPr>
          <w:rFonts w:hint="cs"/>
          <w:rtl/>
        </w:rPr>
        <w:t xml:space="preserve"> به روایت عمل کرد.</w:t>
      </w:r>
    </w:p>
    <w:p w:rsidR="00E13AB1" w:rsidRDefault="001B1F8D" w:rsidP="00052491">
      <w:pPr>
        <w:pStyle w:val="Heading4"/>
        <w:rPr>
          <w:rtl/>
        </w:rPr>
      </w:pPr>
      <w:bookmarkStart w:id="173" w:name="_Toc40762479"/>
      <w:r w:rsidRPr="003C213A">
        <w:rPr>
          <w:rFonts w:hint="cs"/>
          <w:rtl/>
        </w:rPr>
        <w:t>دلیل</w:t>
      </w:r>
      <w:bookmarkEnd w:id="173"/>
    </w:p>
    <w:p w:rsidR="001B1F8D" w:rsidRPr="003C213A" w:rsidRDefault="001B1F8D" w:rsidP="00E13AB1">
      <w:pPr>
        <w:jc w:val="both"/>
        <w:rPr>
          <w:rtl/>
        </w:rPr>
      </w:pPr>
      <w:r w:rsidRPr="003C213A">
        <w:rPr>
          <w:rFonts w:hint="cs"/>
          <w:rtl/>
        </w:rPr>
        <w:t>اصل بر عدم حجیت است و درنتیجه اگر دلیلی بر حجیت نیافتیم، اصل عدم حجیت روایت است.</w:t>
      </w:r>
    </w:p>
    <w:p w:rsidR="00E13AB1" w:rsidRDefault="001B1F8D" w:rsidP="00052491">
      <w:pPr>
        <w:pStyle w:val="Heading4"/>
        <w:rPr>
          <w:rtl/>
        </w:rPr>
      </w:pPr>
      <w:bookmarkStart w:id="174" w:name="_Toc40762480"/>
      <w:r w:rsidRPr="003C213A">
        <w:rPr>
          <w:rFonts w:hint="cs"/>
          <w:rtl/>
        </w:rPr>
        <w:t xml:space="preserve">ب) </w:t>
      </w:r>
      <w:r w:rsidR="00E13AB1">
        <w:rPr>
          <w:rFonts w:hint="cs"/>
          <w:rtl/>
        </w:rPr>
        <w:t>کلام «مرحوم امام» و «آیت الله شبیری»</w:t>
      </w:r>
      <w:bookmarkEnd w:id="174"/>
    </w:p>
    <w:p w:rsidR="001B1F8D" w:rsidRPr="003C213A" w:rsidRDefault="001B1F8D" w:rsidP="00634270">
      <w:pPr>
        <w:jc w:val="both"/>
        <w:rPr>
          <w:rtl/>
        </w:rPr>
      </w:pPr>
      <w:r w:rsidRPr="003C213A">
        <w:rPr>
          <w:rFonts w:hint="cs"/>
          <w:rtl/>
        </w:rPr>
        <w:t>در مقابل علمایی مانند «مرحوم امام» و «آیت الله شبیری» معتقدند که</w:t>
      </w:r>
      <w:r w:rsidRPr="003C213A">
        <w:rPr>
          <w:rtl/>
        </w:rPr>
        <w:t xml:space="preserve"> </w:t>
      </w:r>
      <w:r w:rsidRPr="003C213A">
        <w:rPr>
          <w:rFonts w:hint="cs"/>
          <w:rtl/>
        </w:rPr>
        <w:t xml:space="preserve">اگر </w:t>
      </w:r>
      <w:r w:rsidRPr="003C213A">
        <w:rPr>
          <w:rtl/>
        </w:rPr>
        <w:t>قر</w:t>
      </w:r>
      <w:r w:rsidRPr="003C213A">
        <w:rPr>
          <w:rFonts w:hint="cs"/>
          <w:rtl/>
        </w:rPr>
        <w:t>ی</w:t>
      </w:r>
      <w:r w:rsidRPr="003C213A">
        <w:rPr>
          <w:rFonts w:hint="eastAsia"/>
          <w:rtl/>
        </w:rPr>
        <w:t>نه‌ا</w:t>
      </w:r>
      <w:r w:rsidRPr="003C213A">
        <w:rPr>
          <w:rFonts w:hint="cs"/>
          <w:rtl/>
        </w:rPr>
        <w:t xml:space="preserve">ی یافتیم که نشان دهد روایت ایشان مربوط به بعد از تأسیس واقفیه یا </w:t>
      </w:r>
      <w:r w:rsidRPr="003C213A">
        <w:rPr>
          <w:rtl/>
        </w:rPr>
        <w:t>زمان‌ها</w:t>
      </w:r>
      <w:r w:rsidRPr="003C213A">
        <w:rPr>
          <w:rFonts w:hint="cs"/>
          <w:rtl/>
        </w:rPr>
        <w:t xml:space="preserve">ی نزدیک به آن باشد، </w:t>
      </w:r>
      <w:r w:rsidRPr="003C213A">
        <w:rPr>
          <w:rtl/>
        </w:rPr>
        <w:t>نم</w:t>
      </w:r>
      <w:r w:rsidRPr="003C213A">
        <w:rPr>
          <w:rFonts w:hint="cs"/>
          <w:rtl/>
        </w:rPr>
        <w:t>ی‌</w:t>
      </w:r>
      <w:r w:rsidRPr="003C213A">
        <w:rPr>
          <w:rFonts w:hint="eastAsia"/>
          <w:rtl/>
        </w:rPr>
        <w:t>توان</w:t>
      </w:r>
      <w:r w:rsidRPr="003C213A">
        <w:rPr>
          <w:rFonts w:hint="cs"/>
          <w:rtl/>
        </w:rPr>
        <w:t>ی</w:t>
      </w:r>
      <w:r w:rsidRPr="003C213A">
        <w:rPr>
          <w:rFonts w:hint="eastAsia"/>
          <w:rtl/>
        </w:rPr>
        <w:t>م</w:t>
      </w:r>
      <w:r w:rsidRPr="003C213A">
        <w:rPr>
          <w:rFonts w:hint="cs"/>
          <w:rtl/>
        </w:rPr>
        <w:t xml:space="preserve"> به روایت اعتماد کنیم؛ اما اگر </w:t>
      </w:r>
      <w:r w:rsidRPr="003C213A">
        <w:rPr>
          <w:rtl/>
        </w:rPr>
        <w:t>قر</w:t>
      </w:r>
      <w:r w:rsidRPr="003C213A">
        <w:rPr>
          <w:rFonts w:hint="cs"/>
          <w:rtl/>
        </w:rPr>
        <w:t>ی</w:t>
      </w:r>
      <w:r w:rsidRPr="003C213A">
        <w:rPr>
          <w:rFonts w:hint="eastAsia"/>
          <w:rtl/>
        </w:rPr>
        <w:t>نه‌ا</w:t>
      </w:r>
      <w:r w:rsidRPr="003C213A">
        <w:rPr>
          <w:rFonts w:hint="cs"/>
          <w:rtl/>
        </w:rPr>
        <w:t xml:space="preserve">ی یافت نشد، </w:t>
      </w:r>
      <w:r w:rsidRPr="003C213A">
        <w:rPr>
          <w:rtl/>
        </w:rPr>
        <w:t>م</w:t>
      </w:r>
      <w:r w:rsidRPr="003C213A">
        <w:rPr>
          <w:rFonts w:hint="cs"/>
          <w:rtl/>
        </w:rPr>
        <w:t>ی‌</w:t>
      </w:r>
      <w:r w:rsidRPr="003C213A">
        <w:rPr>
          <w:rFonts w:hint="eastAsia"/>
          <w:rtl/>
        </w:rPr>
        <w:t>توان</w:t>
      </w:r>
      <w:r w:rsidRPr="003C213A">
        <w:rPr>
          <w:rFonts w:hint="cs"/>
          <w:rtl/>
        </w:rPr>
        <w:t xml:space="preserve"> به روایت عمل کرد.</w:t>
      </w:r>
    </w:p>
    <w:p w:rsidR="00D0362A" w:rsidRDefault="001B1F8D" w:rsidP="00052491">
      <w:pPr>
        <w:pStyle w:val="Heading4"/>
        <w:rPr>
          <w:rtl/>
        </w:rPr>
      </w:pPr>
      <w:bookmarkStart w:id="175" w:name="_Toc40762481"/>
      <w:r w:rsidRPr="003C213A">
        <w:rPr>
          <w:rFonts w:hint="cs"/>
          <w:rtl/>
        </w:rPr>
        <w:t>دلیل</w:t>
      </w:r>
      <w:bookmarkEnd w:id="175"/>
    </w:p>
    <w:p w:rsidR="001B1F8D" w:rsidRPr="003C213A" w:rsidRDefault="001B1F8D" w:rsidP="00D0362A">
      <w:pPr>
        <w:jc w:val="both"/>
        <w:rPr>
          <w:rtl/>
        </w:rPr>
      </w:pPr>
      <w:r w:rsidRPr="003C213A">
        <w:rPr>
          <w:rtl/>
        </w:rPr>
        <w:t>عمده‌</w:t>
      </w:r>
      <w:r w:rsidRPr="003C213A">
        <w:rPr>
          <w:rFonts w:hint="cs"/>
          <w:rtl/>
        </w:rPr>
        <w:t xml:space="preserve">ی روایاتی که این افراد دارند مربوط به قبل از واقفی شدن است و کثرت در یک طرف و ندرت در طرف مقابل </w:t>
      </w:r>
      <w:r w:rsidRPr="003C213A">
        <w:rPr>
          <w:rtl/>
        </w:rPr>
        <w:t>منشأ</w:t>
      </w:r>
      <w:r w:rsidRPr="003C213A">
        <w:rPr>
          <w:rFonts w:hint="cs"/>
          <w:rtl/>
        </w:rPr>
        <w:t xml:space="preserve"> ظهور شده و ظاهر این است که روایت مربوط به قبل از واقفی شدن است.</w:t>
      </w:r>
    </w:p>
    <w:p w:rsidR="00D0362A" w:rsidRDefault="001B1F8D" w:rsidP="00052491">
      <w:pPr>
        <w:pStyle w:val="Heading4"/>
        <w:rPr>
          <w:rtl/>
        </w:rPr>
      </w:pPr>
      <w:bookmarkStart w:id="176" w:name="_Toc40762482"/>
      <w:r w:rsidRPr="003C213A">
        <w:rPr>
          <w:rFonts w:hint="cs"/>
          <w:rtl/>
        </w:rPr>
        <w:lastRenderedPageBreak/>
        <w:t>اشکال «مرحوم تبریزی»</w:t>
      </w:r>
      <w:bookmarkEnd w:id="176"/>
    </w:p>
    <w:p w:rsidR="001B1F8D" w:rsidRPr="003C213A" w:rsidRDefault="001B1F8D" w:rsidP="00D0362A">
      <w:pPr>
        <w:jc w:val="both"/>
        <w:rPr>
          <w:rtl/>
        </w:rPr>
      </w:pPr>
      <w:r w:rsidRPr="003C213A">
        <w:rPr>
          <w:rFonts w:hint="cs"/>
          <w:rtl/>
        </w:rPr>
        <w:t xml:space="preserve">این کثرت ثابت نیست. برای یافتن کثرت و ندرت باید موارد مشکوک کنار گذاشته شود و موارد معلوم مورد بررسی قرار بگیرند و در مورد این افراد، اکثر روایاتشان جزء روایات مشکوک قرار </w:t>
      </w:r>
      <w:r w:rsidRPr="003C213A">
        <w:rPr>
          <w:rtl/>
        </w:rPr>
        <w:t>م</w:t>
      </w:r>
      <w:r w:rsidRPr="003C213A">
        <w:rPr>
          <w:rFonts w:hint="cs"/>
          <w:rtl/>
        </w:rPr>
        <w:t>ی‌</w:t>
      </w:r>
      <w:r w:rsidRPr="003C213A">
        <w:rPr>
          <w:rFonts w:hint="eastAsia"/>
          <w:rtl/>
        </w:rPr>
        <w:t>گ</w:t>
      </w:r>
      <w:r w:rsidRPr="003C213A">
        <w:rPr>
          <w:rFonts w:hint="cs"/>
          <w:rtl/>
        </w:rPr>
        <w:t>ی</w:t>
      </w:r>
      <w:r w:rsidRPr="003C213A">
        <w:rPr>
          <w:rFonts w:hint="eastAsia"/>
          <w:rtl/>
        </w:rPr>
        <w:t>رد</w:t>
      </w:r>
      <w:r w:rsidRPr="003C213A">
        <w:rPr>
          <w:rFonts w:hint="cs"/>
          <w:rtl/>
        </w:rPr>
        <w:t>؛ یعنی تعداد راویانی که:</w:t>
      </w:r>
    </w:p>
    <w:p w:rsidR="001B1F8D" w:rsidRPr="001B1F8D" w:rsidRDefault="001B1F8D" w:rsidP="00214D7F">
      <w:pPr>
        <w:ind w:left="720"/>
        <w:jc w:val="both"/>
        <w:rPr>
          <w:rFonts w:asciiTheme="minorHAnsi" w:hAnsiTheme="minorHAnsi"/>
          <w:color w:val="auto"/>
          <w:sz w:val="28"/>
          <w:rtl/>
        </w:rPr>
      </w:pPr>
      <w:r w:rsidRPr="001B1F8D">
        <w:rPr>
          <w:rFonts w:asciiTheme="minorHAnsi" w:hAnsiTheme="minorHAnsi" w:hint="cs"/>
          <w:color w:val="auto"/>
          <w:sz w:val="28"/>
          <w:rtl/>
        </w:rPr>
        <w:t xml:space="preserve">قبل از واقفی شدن این افراد از دنیا </w:t>
      </w:r>
      <w:r w:rsidRPr="001B1F8D">
        <w:rPr>
          <w:rFonts w:asciiTheme="minorHAnsi" w:hAnsiTheme="minorHAnsi"/>
          <w:color w:val="auto"/>
          <w:sz w:val="28"/>
          <w:rtl/>
        </w:rPr>
        <w:t>رفته‌اند</w:t>
      </w:r>
      <w:r w:rsidRPr="001B1F8D">
        <w:rPr>
          <w:rFonts w:asciiTheme="minorHAnsi" w:hAnsiTheme="minorHAnsi" w:hint="cs"/>
          <w:color w:val="auto"/>
          <w:sz w:val="28"/>
          <w:rtl/>
        </w:rPr>
        <w:t xml:space="preserve"> و درنتیجه روایت آنها مربوط به قبل از زمان واقفی شدن بوده است؛</w:t>
      </w:r>
    </w:p>
    <w:p w:rsidR="001B1F8D" w:rsidRPr="001B1F8D" w:rsidRDefault="001B1F8D" w:rsidP="00214D7F">
      <w:pPr>
        <w:ind w:left="720"/>
        <w:jc w:val="both"/>
        <w:rPr>
          <w:rFonts w:asciiTheme="minorHAnsi" w:hAnsiTheme="minorHAnsi"/>
          <w:color w:val="auto"/>
          <w:sz w:val="28"/>
          <w:rtl/>
        </w:rPr>
      </w:pPr>
      <w:r w:rsidRPr="001B1F8D">
        <w:rPr>
          <w:rFonts w:asciiTheme="minorHAnsi" w:hAnsiTheme="minorHAnsi" w:hint="cs"/>
          <w:color w:val="auto"/>
          <w:sz w:val="28"/>
          <w:rtl/>
        </w:rPr>
        <w:t xml:space="preserve">یا بعد از واقفی شدن با این افراد ارتباط پیدا </w:t>
      </w:r>
      <w:r w:rsidRPr="001B1F8D">
        <w:rPr>
          <w:rFonts w:asciiTheme="minorHAnsi" w:hAnsiTheme="minorHAnsi"/>
          <w:color w:val="auto"/>
          <w:sz w:val="28"/>
          <w:rtl/>
        </w:rPr>
        <w:t>کرده‌اند</w:t>
      </w:r>
      <w:r w:rsidRPr="001B1F8D">
        <w:rPr>
          <w:rFonts w:asciiTheme="minorHAnsi" w:hAnsiTheme="minorHAnsi" w:hint="cs"/>
          <w:color w:val="auto"/>
          <w:sz w:val="28"/>
          <w:rtl/>
        </w:rPr>
        <w:t xml:space="preserve"> و درنتیجه روایت آنها مربوط به بعد از زمان واقفی شدن بوده است؛</w:t>
      </w:r>
    </w:p>
    <w:p w:rsidR="001B1F8D" w:rsidRPr="001B1F8D" w:rsidRDefault="001B1F8D" w:rsidP="001B1F8D">
      <w:pPr>
        <w:jc w:val="both"/>
        <w:rPr>
          <w:rFonts w:asciiTheme="minorHAnsi" w:hAnsiTheme="minorHAnsi"/>
          <w:color w:val="auto"/>
          <w:sz w:val="28"/>
          <w:rtl/>
        </w:rPr>
      </w:pPr>
      <w:r w:rsidRPr="001B1F8D">
        <w:rPr>
          <w:rFonts w:asciiTheme="minorHAnsi" w:hAnsiTheme="minorHAnsi" w:hint="cs"/>
          <w:color w:val="auto"/>
          <w:sz w:val="28"/>
          <w:rtl/>
        </w:rPr>
        <w:t xml:space="preserve">کم است و </w:t>
      </w:r>
      <w:r w:rsidRPr="001B1F8D">
        <w:rPr>
          <w:rFonts w:asciiTheme="minorHAnsi" w:hAnsiTheme="minorHAnsi"/>
          <w:color w:val="auto"/>
          <w:sz w:val="28"/>
          <w:rtl/>
        </w:rPr>
        <w:t>عمده‌</w:t>
      </w:r>
      <w:r w:rsidRPr="001B1F8D">
        <w:rPr>
          <w:rFonts w:asciiTheme="minorHAnsi" w:hAnsiTheme="minorHAnsi" w:hint="cs"/>
          <w:color w:val="auto"/>
          <w:sz w:val="28"/>
          <w:rtl/>
        </w:rPr>
        <w:t xml:space="preserve">ی روایت از این افراد از کسانی است که قبل و بعد از واقفی شدن این افراد زنده </w:t>
      </w:r>
      <w:r w:rsidRPr="001B1F8D">
        <w:rPr>
          <w:rFonts w:asciiTheme="minorHAnsi" w:hAnsiTheme="minorHAnsi"/>
          <w:color w:val="auto"/>
          <w:sz w:val="28"/>
          <w:rtl/>
        </w:rPr>
        <w:t>بوده‌اند</w:t>
      </w:r>
      <w:r w:rsidRPr="001B1F8D">
        <w:rPr>
          <w:rFonts w:asciiTheme="minorHAnsi" w:hAnsiTheme="minorHAnsi" w:hint="cs"/>
          <w:color w:val="auto"/>
          <w:sz w:val="28"/>
          <w:rtl/>
        </w:rPr>
        <w:t xml:space="preserve"> و درنتیجه کثرت ثابت </w:t>
      </w:r>
      <w:r w:rsidRPr="001B1F8D">
        <w:rPr>
          <w:rFonts w:asciiTheme="minorHAnsi" w:hAnsiTheme="minorHAnsi"/>
          <w:color w:val="auto"/>
          <w:sz w:val="28"/>
          <w:rtl/>
        </w:rPr>
        <w:t>نم</w:t>
      </w:r>
      <w:r w:rsidRPr="001B1F8D">
        <w:rPr>
          <w:rFonts w:asciiTheme="minorHAnsi" w:hAnsiTheme="minorHAnsi" w:hint="cs"/>
          <w:color w:val="auto"/>
          <w:sz w:val="28"/>
          <w:rtl/>
        </w:rPr>
        <w:t>ی‌</w:t>
      </w:r>
      <w:r w:rsidRPr="001B1F8D">
        <w:rPr>
          <w:rFonts w:asciiTheme="minorHAnsi" w:hAnsiTheme="minorHAnsi" w:hint="eastAsia"/>
          <w:color w:val="auto"/>
          <w:sz w:val="28"/>
          <w:rtl/>
        </w:rPr>
        <w:t>شود</w:t>
      </w:r>
      <w:r w:rsidRPr="001B1F8D">
        <w:rPr>
          <w:rFonts w:asciiTheme="minorHAnsi" w:hAnsiTheme="minorHAnsi" w:hint="cs"/>
          <w:color w:val="auto"/>
          <w:sz w:val="28"/>
          <w:rtl/>
        </w:rPr>
        <w:t>.</w:t>
      </w:r>
    </w:p>
    <w:p w:rsidR="00D0362A" w:rsidRDefault="00D0362A" w:rsidP="00052491">
      <w:pPr>
        <w:pStyle w:val="Heading4"/>
        <w:rPr>
          <w:rtl/>
        </w:rPr>
      </w:pPr>
      <w:bookmarkStart w:id="177" w:name="_Toc40762483"/>
      <w:r>
        <w:rPr>
          <w:rFonts w:hint="cs"/>
          <w:rtl/>
        </w:rPr>
        <w:t>مختار (</w:t>
      </w:r>
      <w:r w:rsidR="001B1F8D" w:rsidRPr="003C213A">
        <w:rPr>
          <w:rFonts w:hint="cs"/>
          <w:rtl/>
        </w:rPr>
        <w:t xml:space="preserve">کلام </w:t>
      </w:r>
      <w:r>
        <w:rPr>
          <w:rFonts w:hint="cs"/>
          <w:rtl/>
        </w:rPr>
        <w:t xml:space="preserve">«مرحوم </w:t>
      </w:r>
      <w:r w:rsidR="008B5CE6">
        <w:rPr>
          <w:rFonts w:hint="cs"/>
          <w:rtl/>
        </w:rPr>
        <w:t xml:space="preserve">استاد </w:t>
      </w:r>
      <w:r>
        <w:rPr>
          <w:rFonts w:hint="cs"/>
          <w:rtl/>
        </w:rPr>
        <w:t>ترابی»)</w:t>
      </w:r>
      <w:bookmarkEnd w:id="177"/>
    </w:p>
    <w:p w:rsidR="001B1F8D" w:rsidRPr="003C213A" w:rsidRDefault="001B1F8D" w:rsidP="00D0362A">
      <w:pPr>
        <w:jc w:val="both"/>
        <w:rPr>
          <w:rtl/>
        </w:rPr>
      </w:pPr>
      <w:r w:rsidRPr="003C213A">
        <w:rPr>
          <w:rFonts w:hint="cs"/>
          <w:rtl/>
        </w:rPr>
        <w:t>«</w:t>
      </w:r>
      <w:r w:rsidR="008B5CE6">
        <w:rPr>
          <w:rFonts w:hint="cs"/>
          <w:rtl/>
        </w:rPr>
        <w:t xml:space="preserve">مرحوم </w:t>
      </w:r>
      <w:r w:rsidRPr="003C213A">
        <w:rPr>
          <w:rFonts w:hint="cs"/>
          <w:rtl/>
        </w:rPr>
        <w:t xml:space="preserve">استاد ترابی» </w:t>
      </w:r>
      <w:r w:rsidRPr="003C213A">
        <w:rPr>
          <w:rtl/>
        </w:rPr>
        <w:t>نکته‌ا</w:t>
      </w:r>
      <w:r w:rsidRPr="003C213A">
        <w:rPr>
          <w:rFonts w:hint="cs"/>
          <w:rtl/>
        </w:rPr>
        <w:t xml:space="preserve">ی در مورد این افراد دارد که مورد پذیرش ما نیز هست. در این مورد این افراد </w:t>
      </w:r>
      <w:r w:rsidRPr="003C213A">
        <w:rPr>
          <w:rtl/>
        </w:rPr>
        <w:t>ا</w:t>
      </w:r>
      <w:r w:rsidRPr="003C213A">
        <w:rPr>
          <w:rFonts w:hint="cs"/>
          <w:rtl/>
        </w:rPr>
        <w:t>ی</w:t>
      </w:r>
      <w:r w:rsidRPr="003C213A">
        <w:rPr>
          <w:rFonts w:hint="eastAsia"/>
          <w:rtl/>
        </w:rPr>
        <w:t>ن‌گونه</w:t>
      </w:r>
      <w:r w:rsidRPr="003C213A">
        <w:rPr>
          <w:rFonts w:hint="cs"/>
          <w:rtl/>
        </w:rPr>
        <w:t xml:space="preserve"> وارد شده است که هنوز شش ماه از جریان واقفی شدن این افراد نگذشته بود که این افراد در شیعه به «کلاب ممطوره» معروف شده بودند.</w:t>
      </w:r>
    </w:p>
    <w:p w:rsidR="001B1F8D" w:rsidRPr="001B1F8D" w:rsidRDefault="001B1F8D" w:rsidP="001B1F8D">
      <w:pPr>
        <w:jc w:val="both"/>
        <w:rPr>
          <w:rFonts w:asciiTheme="minorHAnsi" w:hAnsiTheme="minorHAnsi"/>
          <w:color w:val="auto"/>
          <w:sz w:val="28"/>
          <w:rtl/>
        </w:rPr>
      </w:pPr>
      <w:r w:rsidRPr="001B1F8D">
        <w:rPr>
          <w:rFonts w:asciiTheme="minorHAnsi" w:hAnsiTheme="minorHAnsi" w:hint="cs"/>
          <w:color w:val="auto"/>
          <w:sz w:val="28"/>
          <w:rtl/>
        </w:rPr>
        <w:t xml:space="preserve">این تشبیه </w:t>
      </w:r>
      <w:r w:rsidRPr="001B1F8D">
        <w:rPr>
          <w:rFonts w:asciiTheme="minorHAnsi" w:hAnsiTheme="minorHAnsi"/>
          <w:color w:val="auto"/>
          <w:sz w:val="28"/>
          <w:rtl/>
        </w:rPr>
        <w:t>نکته‌ا</w:t>
      </w:r>
      <w:r w:rsidRPr="001B1F8D">
        <w:rPr>
          <w:rFonts w:asciiTheme="minorHAnsi" w:hAnsiTheme="minorHAnsi" w:hint="cs"/>
          <w:color w:val="auto"/>
          <w:sz w:val="28"/>
          <w:rtl/>
        </w:rPr>
        <w:t xml:space="preserve">ی را </w:t>
      </w:r>
      <w:r w:rsidRPr="001B1F8D">
        <w:rPr>
          <w:rFonts w:asciiTheme="minorHAnsi" w:hAnsiTheme="minorHAnsi"/>
          <w:color w:val="auto"/>
          <w:sz w:val="28"/>
          <w:rtl/>
        </w:rPr>
        <w:t>م</w:t>
      </w:r>
      <w:r w:rsidRPr="001B1F8D">
        <w:rPr>
          <w:rFonts w:asciiTheme="minorHAnsi" w:hAnsiTheme="minorHAnsi" w:hint="cs"/>
          <w:color w:val="auto"/>
          <w:sz w:val="28"/>
          <w:rtl/>
        </w:rPr>
        <w:t>ی‌</w:t>
      </w:r>
      <w:r w:rsidRPr="001B1F8D">
        <w:rPr>
          <w:rFonts w:asciiTheme="minorHAnsi" w:hAnsiTheme="minorHAnsi" w:hint="eastAsia"/>
          <w:color w:val="auto"/>
          <w:sz w:val="28"/>
          <w:rtl/>
        </w:rPr>
        <w:t>رساند</w:t>
      </w:r>
      <w:r w:rsidRPr="001B1F8D">
        <w:rPr>
          <w:rFonts w:asciiTheme="minorHAnsi" w:hAnsiTheme="minorHAnsi" w:hint="cs"/>
          <w:color w:val="auto"/>
          <w:sz w:val="28"/>
          <w:rtl/>
        </w:rPr>
        <w:t xml:space="preserve">. توضیح اینکه سگ نجس است و </w:t>
      </w:r>
      <w:r w:rsidRPr="001B1F8D">
        <w:rPr>
          <w:rFonts w:asciiTheme="minorHAnsi" w:hAnsiTheme="minorHAnsi"/>
          <w:color w:val="auto"/>
          <w:sz w:val="28"/>
          <w:rtl/>
        </w:rPr>
        <w:t>مؤمن</w:t>
      </w:r>
      <w:r w:rsidRPr="001B1F8D">
        <w:rPr>
          <w:rFonts w:asciiTheme="minorHAnsi" w:hAnsiTheme="minorHAnsi" w:hint="cs"/>
          <w:color w:val="auto"/>
          <w:sz w:val="28"/>
          <w:rtl/>
        </w:rPr>
        <w:t xml:space="preserve"> سعی </w:t>
      </w:r>
      <w:r w:rsidRPr="001B1F8D">
        <w:rPr>
          <w:rFonts w:asciiTheme="minorHAnsi" w:hAnsiTheme="minorHAnsi"/>
          <w:color w:val="auto"/>
          <w:sz w:val="28"/>
          <w:rtl/>
        </w:rPr>
        <w:t>م</w:t>
      </w:r>
      <w:r w:rsidRPr="001B1F8D">
        <w:rPr>
          <w:rFonts w:asciiTheme="minorHAnsi" w:hAnsiTheme="minorHAnsi" w:hint="cs"/>
          <w:color w:val="auto"/>
          <w:sz w:val="28"/>
          <w:rtl/>
        </w:rPr>
        <w:t>ی‌</w:t>
      </w:r>
      <w:r w:rsidRPr="001B1F8D">
        <w:rPr>
          <w:rFonts w:asciiTheme="minorHAnsi" w:hAnsiTheme="minorHAnsi" w:hint="eastAsia"/>
          <w:color w:val="auto"/>
          <w:sz w:val="28"/>
          <w:rtl/>
        </w:rPr>
        <w:t>کند</w:t>
      </w:r>
      <w:r w:rsidRPr="001B1F8D">
        <w:rPr>
          <w:rFonts w:asciiTheme="minorHAnsi" w:hAnsiTheme="minorHAnsi" w:hint="cs"/>
          <w:color w:val="auto"/>
          <w:sz w:val="28"/>
          <w:rtl/>
        </w:rPr>
        <w:t xml:space="preserve"> که سگ در زندگی او نباشد. حال اگر سگ، باران‌خورده نیز باشد، دوری از وی بیشتر </w:t>
      </w:r>
      <w:r w:rsidRPr="001B1F8D">
        <w:rPr>
          <w:rFonts w:asciiTheme="minorHAnsi" w:hAnsiTheme="minorHAnsi"/>
          <w:color w:val="auto"/>
          <w:sz w:val="28"/>
          <w:rtl/>
        </w:rPr>
        <w:t>م</w:t>
      </w:r>
      <w:r w:rsidRPr="001B1F8D">
        <w:rPr>
          <w:rFonts w:asciiTheme="minorHAnsi" w:hAnsiTheme="minorHAnsi" w:hint="cs"/>
          <w:color w:val="auto"/>
          <w:sz w:val="28"/>
          <w:rtl/>
        </w:rPr>
        <w:t>ی‌</w:t>
      </w:r>
      <w:r w:rsidRPr="001B1F8D">
        <w:rPr>
          <w:rFonts w:asciiTheme="minorHAnsi" w:hAnsiTheme="minorHAnsi" w:hint="eastAsia"/>
          <w:color w:val="auto"/>
          <w:sz w:val="28"/>
          <w:rtl/>
        </w:rPr>
        <w:t>شود</w:t>
      </w:r>
      <w:r w:rsidRPr="001B1F8D">
        <w:rPr>
          <w:rFonts w:asciiTheme="minorHAnsi" w:hAnsiTheme="minorHAnsi" w:hint="cs"/>
          <w:color w:val="auto"/>
          <w:sz w:val="28"/>
          <w:rtl/>
        </w:rPr>
        <w:t xml:space="preserve">. ظهور این تعبیر این است که شیعیان پس از مدت کوتاهی از این افراد دوری </w:t>
      </w:r>
      <w:r w:rsidRPr="001B1F8D">
        <w:rPr>
          <w:rFonts w:asciiTheme="minorHAnsi" w:hAnsiTheme="minorHAnsi"/>
          <w:color w:val="auto"/>
          <w:sz w:val="28"/>
          <w:rtl/>
        </w:rPr>
        <w:t>م</w:t>
      </w:r>
      <w:r w:rsidRPr="001B1F8D">
        <w:rPr>
          <w:rFonts w:asciiTheme="minorHAnsi" w:hAnsiTheme="minorHAnsi" w:hint="cs"/>
          <w:color w:val="auto"/>
          <w:sz w:val="28"/>
          <w:rtl/>
        </w:rPr>
        <w:t>ی‌</w:t>
      </w:r>
      <w:r w:rsidRPr="001B1F8D">
        <w:rPr>
          <w:rFonts w:asciiTheme="minorHAnsi" w:hAnsiTheme="minorHAnsi" w:hint="eastAsia"/>
          <w:color w:val="auto"/>
          <w:sz w:val="28"/>
          <w:rtl/>
        </w:rPr>
        <w:t>کردند</w:t>
      </w:r>
      <w:r w:rsidRPr="001B1F8D">
        <w:rPr>
          <w:rFonts w:asciiTheme="minorHAnsi" w:hAnsiTheme="minorHAnsi" w:hint="cs"/>
          <w:color w:val="auto"/>
          <w:sz w:val="28"/>
          <w:rtl/>
        </w:rPr>
        <w:t xml:space="preserve">؛ بنابراین زمانی که </w:t>
      </w:r>
      <w:r w:rsidRPr="001B1F8D">
        <w:rPr>
          <w:rFonts w:asciiTheme="minorHAnsi" w:hAnsiTheme="minorHAnsi"/>
          <w:color w:val="auto"/>
          <w:sz w:val="28"/>
          <w:rtl/>
        </w:rPr>
        <w:t>ش</w:t>
      </w:r>
      <w:r w:rsidRPr="001B1F8D">
        <w:rPr>
          <w:rFonts w:asciiTheme="minorHAnsi" w:hAnsiTheme="minorHAnsi" w:hint="cs"/>
          <w:color w:val="auto"/>
          <w:sz w:val="28"/>
          <w:rtl/>
        </w:rPr>
        <w:t>ی</w:t>
      </w:r>
      <w:r w:rsidRPr="001B1F8D">
        <w:rPr>
          <w:rFonts w:asciiTheme="minorHAnsi" w:hAnsiTheme="minorHAnsi" w:hint="eastAsia"/>
          <w:color w:val="auto"/>
          <w:sz w:val="28"/>
          <w:rtl/>
        </w:rPr>
        <w:t>عه‌ا</w:t>
      </w:r>
      <w:r w:rsidRPr="001B1F8D">
        <w:rPr>
          <w:rFonts w:asciiTheme="minorHAnsi" w:hAnsiTheme="minorHAnsi" w:hint="cs"/>
          <w:color w:val="auto"/>
          <w:sz w:val="28"/>
          <w:rtl/>
        </w:rPr>
        <w:t xml:space="preserve">ی مانند «حسین بن سعید اهوازی» از این افراد نقل روایت </w:t>
      </w:r>
      <w:r w:rsidRPr="001B1F8D">
        <w:rPr>
          <w:rFonts w:asciiTheme="minorHAnsi" w:hAnsiTheme="minorHAnsi"/>
          <w:color w:val="auto"/>
          <w:sz w:val="28"/>
          <w:rtl/>
        </w:rPr>
        <w:t>م</w:t>
      </w:r>
      <w:r w:rsidRPr="001B1F8D">
        <w:rPr>
          <w:rFonts w:asciiTheme="minorHAnsi" w:hAnsiTheme="minorHAnsi" w:hint="cs"/>
          <w:color w:val="auto"/>
          <w:sz w:val="28"/>
          <w:rtl/>
        </w:rPr>
        <w:t>ی‌</w:t>
      </w:r>
      <w:r w:rsidRPr="001B1F8D">
        <w:rPr>
          <w:rFonts w:asciiTheme="minorHAnsi" w:hAnsiTheme="minorHAnsi" w:hint="eastAsia"/>
          <w:color w:val="auto"/>
          <w:sz w:val="28"/>
          <w:rtl/>
        </w:rPr>
        <w:t>کند</w:t>
      </w:r>
      <w:r w:rsidRPr="001B1F8D">
        <w:rPr>
          <w:rFonts w:asciiTheme="minorHAnsi" w:hAnsiTheme="minorHAnsi" w:hint="cs"/>
          <w:color w:val="auto"/>
          <w:sz w:val="28"/>
          <w:rtl/>
        </w:rPr>
        <w:t xml:space="preserve">، ظاهر حال این </w:t>
      </w:r>
      <w:r w:rsidRPr="001B1F8D">
        <w:rPr>
          <w:rFonts w:asciiTheme="minorHAnsi" w:hAnsiTheme="minorHAnsi"/>
          <w:color w:val="auto"/>
          <w:sz w:val="28"/>
          <w:rtl/>
        </w:rPr>
        <w:t>م</w:t>
      </w:r>
      <w:r w:rsidRPr="001B1F8D">
        <w:rPr>
          <w:rFonts w:asciiTheme="minorHAnsi" w:hAnsiTheme="minorHAnsi" w:hint="cs"/>
          <w:color w:val="auto"/>
          <w:sz w:val="28"/>
          <w:rtl/>
        </w:rPr>
        <w:t>ی‌</w:t>
      </w:r>
      <w:r w:rsidRPr="001B1F8D">
        <w:rPr>
          <w:rFonts w:asciiTheme="minorHAnsi" w:hAnsiTheme="minorHAnsi" w:hint="eastAsia"/>
          <w:color w:val="auto"/>
          <w:sz w:val="28"/>
          <w:rtl/>
        </w:rPr>
        <w:t>شود</w:t>
      </w:r>
      <w:r w:rsidRPr="001B1F8D">
        <w:rPr>
          <w:rFonts w:asciiTheme="minorHAnsi" w:hAnsiTheme="minorHAnsi" w:hint="cs"/>
          <w:color w:val="auto"/>
          <w:sz w:val="28"/>
          <w:rtl/>
        </w:rPr>
        <w:t xml:space="preserve"> که این روایت مربوط به قبل از واقفی شدن بوده است و درنتیجه تا </w:t>
      </w:r>
      <w:r w:rsidRPr="001B1F8D">
        <w:rPr>
          <w:rFonts w:asciiTheme="minorHAnsi" w:hAnsiTheme="minorHAnsi"/>
          <w:color w:val="auto"/>
          <w:sz w:val="28"/>
          <w:rtl/>
        </w:rPr>
        <w:t>قر</w:t>
      </w:r>
      <w:r w:rsidRPr="001B1F8D">
        <w:rPr>
          <w:rFonts w:asciiTheme="minorHAnsi" w:hAnsiTheme="minorHAnsi" w:hint="cs"/>
          <w:color w:val="auto"/>
          <w:sz w:val="28"/>
          <w:rtl/>
        </w:rPr>
        <w:t>ی</w:t>
      </w:r>
      <w:r w:rsidRPr="001B1F8D">
        <w:rPr>
          <w:rFonts w:asciiTheme="minorHAnsi" w:hAnsiTheme="minorHAnsi" w:hint="eastAsia"/>
          <w:color w:val="auto"/>
          <w:sz w:val="28"/>
          <w:rtl/>
        </w:rPr>
        <w:t>نه‌ا</w:t>
      </w:r>
      <w:r w:rsidRPr="001B1F8D">
        <w:rPr>
          <w:rFonts w:asciiTheme="minorHAnsi" w:hAnsiTheme="minorHAnsi" w:hint="cs"/>
          <w:color w:val="auto"/>
          <w:sz w:val="28"/>
          <w:rtl/>
        </w:rPr>
        <w:t>ی یافت نشود که این روایت مربوط به دوران واقفی شدن به بعد است، روایات آنها مورد اعتماد است.</w:t>
      </w:r>
    </w:p>
    <w:p w:rsidR="001B1F8D" w:rsidRPr="003C213A" w:rsidRDefault="001B1F8D" w:rsidP="00634270">
      <w:pPr>
        <w:jc w:val="both"/>
        <w:rPr>
          <w:rtl/>
        </w:rPr>
      </w:pPr>
      <w:r w:rsidRPr="003C213A">
        <w:rPr>
          <w:rFonts w:hint="cs"/>
          <w:rtl/>
        </w:rPr>
        <w:t>«سماعه»: «سماعه بن مهران». ثقه و واقفی.</w:t>
      </w:r>
    </w:p>
    <w:p w:rsidR="001B1F8D" w:rsidRPr="001B1F8D" w:rsidRDefault="001B1F8D" w:rsidP="001B1F8D">
      <w:pPr>
        <w:jc w:val="both"/>
        <w:rPr>
          <w:rFonts w:asciiTheme="minorHAnsi" w:hAnsiTheme="minorHAnsi"/>
          <w:color w:val="auto"/>
          <w:sz w:val="28"/>
          <w:rtl/>
        </w:rPr>
      </w:pPr>
      <w:r w:rsidRPr="001B1F8D">
        <w:rPr>
          <w:rFonts w:asciiTheme="minorHAnsi" w:hAnsiTheme="minorHAnsi" w:hint="cs"/>
          <w:color w:val="auto"/>
          <w:sz w:val="28"/>
          <w:rtl/>
        </w:rPr>
        <w:t xml:space="preserve">درنتیجه این سند، موثقه است. البته طبق مبنای «آیت الله شبیری» که «سماعه» را واقفی </w:t>
      </w:r>
      <w:r w:rsidRPr="001B1F8D">
        <w:rPr>
          <w:rFonts w:asciiTheme="minorHAnsi" w:hAnsiTheme="minorHAnsi"/>
          <w:color w:val="auto"/>
          <w:sz w:val="28"/>
          <w:rtl/>
        </w:rPr>
        <w:t>نم</w:t>
      </w:r>
      <w:r w:rsidRPr="001B1F8D">
        <w:rPr>
          <w:rFonts w:asciiTheme="minorHAnsi" w:hAnsiTheme="minorHAnsi" w:hint="cs"/>
          <w:color w:val="auto"/>
          <w:sz w:val="28"/>
          <w:rtl/>
        </w:rPr>
        <w:t>ی‌</w:t>
      </w:r>
      <w:r w:rsidRPr="001B1F8D">
        <w:rPr>
          <w:rFonts w:asciiTheme="minorHAnsi" w:hAnsiTheme="minorHAnsi" w:hint="eastAsia"/>
          <w:color w:val="auto"/>
          <w:sz w:val="28"/>
          <w:rtl/>
        </w:rPr>
        <w:t>دانند</w:t>
      </w:r>
      <w:r w:rsidRPr="001B1F8D">
        <w:rPr>
          <w:rFonts w:asciiTheme="minorHAnsi" w:hAnsiTheme="minorHAnsi" w:hint="cs"/>
          <w:color w:val="auto"/>
          <w:sz w:val="28"/>
          <w:rtl/>
        </w:rPr>
        <w:t>، این سند صحیحه خواهد بود.</w:t>
      </w:r>
    </w:p>
    <w:p w:rsidR="001B1F8D" w:rsidRPr="001B1F8D" w:rsidRDefault="001B1F8D" w:rsidP="00337CB1">
      <w:pPr>
        <w:pStyle w:val="2"/>
        <w:rPr>
          <w:rtl/>
        </w:rPr>
      </w:pPr>
      <w:bookmarkStart w:id="178" w:name="_Toc40762484"/>
      <w:r w:rsidRPr="001B1F8D">
        <w:rPr>
          <w:rFonts w:hint="cs"/>
          <w:rtl/>
        </w:rPr>
        <w:t>15. «</w:t>
      </w:r>
      <w:r w:rsidRPr="001B1F8D">
        <w:rPr>
          <w:rtl/>
        </w:rPr>
        <w:t>الْحُسَینِ بْنِ سَعِیدٍ عَنِ النَّضْرِ بْنِ سُوَیدٍ عَنِ ابْنِ سِنَان</w:t>
      </w:r>
      <w:r w:rsidRPr="001B1F8D">
        <w:rPr>
          <w:rFonts w:hint="cs"/>
          <w:rtl/>
        </w:rPr>
        <w:t xml:space="preserve"> </w:t>
      </w:r>
      <w:r w:rsidRPr="001B1F8D">
        <w:rPr>
          <w:rtl/>
        </w:rPr>
        <w:t>عَنْ أَبِی عَبْدِ اللَّه</w:t>
      </w:r>
      <w:r w:rsidRPr="001B1F8D">
        <w:rPr>
          <w:rFonts w:hint="cs"/>
          <w:rtl/>
        </w:rPr>
        <w:t xml:space="preserve"> </w:t>
      </w:r>
      <w:r w:rsidRPr="001B1F8D">
        <w:rPr>
          <w:rtl/>
        </w:rPr>
        <w:t>عل</w:t>
      </w:r>
      <w:r w:rsidRPr="001B1F8D">
        <w:rPr>
          <w:rFonts w:hint="cs"/>
          <w:rtl/>
        </w:rPr>
        <w:t>ی</w:t>
      </w:r>
      <w:r w:rsidRPr="001B1F8D">
        <w:rPr>
          <w:rFonts w:hint="eastAsia"/>
          <w:rtl/>
        </w:rPr>
        <w:t>ه‌السلام</w:t>
      </w:r>
      <w:r w:rsidRPr="001B1F8D">
        <w:rPr>
          <w:rFonts w:hint="cs"/>
          <w:rtl/>
        </w:rPr>
        <w:t>».</w:t>
      </w:r>
      <w:bookmarkEnd w:id="178"/>
    </w:p>
    <w:p w:rsidR="00337CB1" w:rsidRDefault="001B1F8D" w:rsidP="00337CB1">
      <w:pPr>
        <w:pStyle w:val="3"/>
        <w:rPr>
          <w:rtl/>
        </w:rPr>
      </w:pPr>
      <w:bookmarkStart w:id="179" w:name="_Toc40762485"/>
      <w:r w:rsidRPr="003C213A">
        <w:rPr>
          <w:rFonts w:hint="cs"/>
          <w:rtl/>
        </w:rPr>
        <w:t>«نضر بن سوید»</w:t>
      </w:r>
      <w:bookmarkEnd w:id="179"/>
    </w:p>
    <w:p w:rsidR="001B1F8D" w:rsidRPr="003C213A" w:rsidRDefault="001B1F8D" w:rsidP="00337CB1">
      <w:pPr>
        <w:jc w:val="both"/>
        <w:rPr>
          <w:rtl/>
        </w:rPr>
      </w:pPr>
      <w:r w:rsidRPr="003C213A">
        <w:rPr>
          <w:rFonts w:hint="cs"/>
          <w:rtl/>
        </w:rPr>
        <w:t xml:space="preserve">«نضر بن سوید صیرفی». امامی، ثقه و از علمای اصحاب. وی ابتدا کوفی بوده است و کوفیین از ابتدا </w:t>
      </w:r>
      <w:r w:rsidRPr="003C213A">
        <w:rPr>
          <w:rtl/>
        </w:rPr>
        <w:t>آسان‌گ</w:t>
      </w:r>
      <w:r w:rsidRPr="003C213A">
        <w:rPr>
          <w:rFonts w:hint="cs"/>
          <w:rtl/>
        </w:rPr>
        <w:t>ی</w:t>
      </w:r>
      <w:r w:rsidRPr="003C213A">
        <w:rPr>
          <w:rFonts w:hint="eastAsia"/>
          <w:rtl/>
        </w:rPr>
        <w:t>ر</w:t>
      </w:r>
      <w:r w:rsidRPr="003C213A">
        <w:rPr>
          <w:rFonts w:hint="cs"/>
          <w:rtl/>
        </w:rPr>
        <w:t xml:space="preserve"> نبودند. از زمانی که گروهی که مبانی خاصی داشتند، زعامت کوفیین را به دست گرفتند، کوفیین دیگری که مبانی متفاوتی داشتند به بغداد مهاجرت کردند که یکی از آنها «نضر بن سوید» بود.</w:t>
      </w:r>
    </w:p>
    <w:p w:rsidR="00337CB1" w:rsidRDefault="001B1F8D" w:rsidP="00337CB1">
      <w:pPr>
        <w:pStyle w:val="3"/>
        <w:rPr>
          <w:rtl/>
        </w:rPr>
      </w:pPr>
      <w:bookmarkStart w:id="180" w:name="_Toc40762486"/>
      <w:r w:rsidRPr="003C213A">
        <w:rPr>
          <w:rFonts w:hint="cs"/>
          <w:rtl/>
        </w:rPr>
        <w:t>«ابن سنان»</w:t>
      </w:r>
      <w:bookmarkEnd w:id="180"/>
    </w:p>
    <w:p w:rsidR="001B1F8D" w:rsidRPr="003C213A" w:rsidRDefault="001B1F8D" w:rsidP="00337CB1">
      <w:pPr>
        <w:jc w:val="both"/>
      </w:pPr>
      <w:r w:rsidRPr="003C213A">
        <w:rPr>
          <w:rFonts w:hint="cs"/>
          <w:rtl/>
        </w:rPr>
        <w:t xml:space="preserve">ازآنجایی‌که این راوی از «امام صادق علیه‌السلام» نقل روایت دارد، پس «عبدالله بن سنان» است؛ زیرا «محمد بن سنان» از اصحاب «امام رضا </w:t>
      </w:r>
      <w:r w:rsidRPr="003C213A">
        <w:rPr>
          <w:rtl/>
        </w:rPr>
        <w:t>عل</w:t>
      </w:r>
      <w:r w:rsidRPr="003C213A">
        <w:rPr>
          <w:rFonts w:hint="cs"/>
          <w:rtl/>
        </w:rPr>
        <w:t>ی</w:t>
      </w:r>
      <w:r w:rsidRPr="003C213A">
        <w:rPr>
          <w:rFonts w:hint="eastAsia"/>
          <w:rtl/>
        </w:rPr>
        <w:t>ه‌السلام</w:t>
      </w:r>
      <w:r w:rsidRPr="003C213A">
        <w:rPr>
          <w:rFonts w:hint="cs"/>
          <w:rtl/>
        </w:rPr>
        <w:t>» است. ثقه.</w:t>
      </w:r>
    </w:p>
    <w:p w:rsidR="00D05AFA" w:rsidRDefault="001B1F8D" w:rsidP="00337CB1">
      <w:pPr>
        <w:jc w:val="both"/>
        <w:rPr>
          <w:rFonts w:asciiTheme="minorHAnsi" w:hAnsiTheme="minorHAnsi"/>
          <w:color w:val="auto"/>
          <w:sz w:val="28"/>
        </w:rPr>
      </w:pPr>
      <w:r w:rsidRPr="001B1F8D">
        <w:rPr>
          <w:rFonts w:asciiTheme="minorHAnsi" w:hAnsiTheme="minorHAnsi" w:hint="cs"/>
          <w:color w:val="auto"/>
          <w:sz w:val="28"/>
          <w:rtl/>
        </w:rPr>
        <w:t xml:space="preserve">درنتیجه این سند، طبق </w:t>
      </w:r>
      <w:r w:rsidRPr="001B1F8D">
        <w:rPr>
          <w:rFonts w:asciiTheme="minorHAnsi" w:hAnsiTheme="minorHAnsi"/>
          <w:color w:val="auto"/>
          <w:sz w:val="28"/>
          <w:rtl/>
        </w:rPr>
        <w:t>همه‌</w:t>
      </w:r>
      <w:r w:rsidRPr="001B1F8D">
        <w:rPr>
          <w:rFonts w:asciiTheme="minorHAnsi" w:hAnsiTheme="minorHAnsi" w:hint="cs"/>
          <w:color w:val="auto"/>
          <w:sz w:val="28"/>
          <w:rtl/>
        </w:rPr>
        <w:t xml:space="preserve">ی مبانی صحیحه </w:t>
      </w:r>
      <w:r w:rsidRPr="001B1F8D">
        <w:rPr>
          <w:rFonts w:asciiTheme="minorHAnsi" w:hAnsiTheme="minorHAnsi"/>
          <w:color w:val="auto"/>
          <w:sz w:val="28"/>
          <w:rtl/>
        </w:rPr>
        <w:t>م</w:t>
      </w:r>
      <w:r w:rsidRPr="001B1F8D">
        <w:rPr>
          <w:rFonts w:asciiTheme="minorHAnsi" w:hAnsiTheme="minorHAnsi" w:hint="cs"/>
          <w:color w:val="auto"/>
          <w:sz w:val="28"/>
          <w:rtl/>
        </w:rPr>
        <w:t>ی‌</w:t>
      </w:r>
      <w:r w:rsidRPr="001B1F8D">
        <w:rPr>
          <w:rFonts w:asciiTheme="minorHAnsi" w:hAnsiTheme="minorHAnsi" w:hint="eastAsia"/>
          <w:color w:val="auto"/>
          <w:sz w:val="28"/>
          <w:rtl/>
        </w:rPr>
        <w:t>شود</w:t>
      </w:r>
      <w:r w:rsidRPr="001B1F8D">
        <w:rPr>
          <w:rFonts w:asciiTheme="minorHAnsi" w:hAnsiTheme="minorHAnsi" w:hint="cs"/>
          <w:color w:val="auto"/>
          <w:sz w:val="28"/>
          <w:rtl/>
        </w:rPr>
        <w:t xml:space="preserve"> و چون با سه واسطه به «امام صادق علیه‌السلام» </w:t>
      </w:r>
      <w:r w:rsidRPr="001B1F8D">
        <w:rPr>
          <w:rFonts w:asciiTheme="minorHAnsi" w:hAnsiTheme="minorHAnsi"/>
          <w:color w:val="auto"/>
          <w:sz w:val="28"/>
          <w:rtl/>
        </w:rPr>
        <w:t>م</w:t>
      </w:r>
      <w:r w:rsidRPr="001B1F8D">
        <w:rPr>
          <w:rFonts w:asciiTheme="minorHAnsi" w:hAnsiTheme="minorHAnsi" w:hint="cs"/>
          <w:color w:val="auto"/>
          <w:sz w:val="28"/>
          <w:rtl/>
        </w:rPr>
        <w:t>ی‌</w:t>
      </w:r>
      <w:r w:rsidRPr="001B1F8D">
        <w:rPr>
          <w:rFonts w:asciiTheme="minorHAnsi" w:hAnsiTheme="minorHAnsi" w:hint="eastAsia"/>
          <w:color w:val="auto"/>
          <w:sz w:val="28"/>
          <w:rtl/>
        </w:rPr>
        <w:t>رسد</w:t>
      </w:r>
      <w:r w:rsidRPr="001B1F8D">
        <w:rPr>
          <w:rFonts w:asciiTheme="minorHAnsi" w:hAnsiTheme="minorHAnsi" w:hint="cs"/>
          <w:color w:val="auto"/>
          <w:sz w:val="28"/>
          <w:rtl/>
        </w:rPr>
        <w:t xml:space="preserve">، </w:t>
      </w:r>
      <w:r w:rsidRPr="001B1F8D">
        <w:rPr>
          <w:rFonts w:asciiTheme="minorHAnsi" w:hAnsiTheme="minorHAnsi"/>
          <w:color w:val="auto"/>
          <w:sz w:val="28"/>
          <w:rtl/>
        </w:rPr>
        <w:t>صح</w:t>
      </w:r>
      <w:r w:rsidRPr="001B1F8D">
        <w:rPr>
          <w:rFonts w:asciiTheme="minorHAnsi" w:hAnsiTheme="minorHAnsi" w:hint="cs"/>
          <w:color w:val="auto"/>
          <w:sz w:val="28"/>
          <w:rtl/>
        </w:rPr>
        <w:t>ی</w:t>
      </w:r>
      <w:r w:rsidRPr="001B1F8D">
        <w:rPr>
          <w:rFonts w:asciiTheme="minorHAnsi" w:hAnsiTheme="minorHAnsi" w:hint="eastAsia"/>
          <w:color w:val="auto"/>
          <w:sz w:val="28"/>
          <w:rtl/>
        </w:rPr>
        <w:t>حه‌</w:t>
      </w:r>
      <w:r w:rsidRPr="001B1F8D">
        <w:rPr>
          <w:rFonts w:asciiTheme="minorHAnsi" w:hAnsiTheme="minorHAnsi" w:hint="cs"/>
          <w:color w:val="auto"/>
          <w:sz w:val="28"/>
          <w:rtl/>
        </w:rPr>
        <w:t>ی اعلایی است.</w:t>
      </w:r>
    </w:p>
    <w:p w:rsidR="00D05AFA" w:rsidRPr="00D05AFA" w:rsidRDefault="00D05AFA" w:rsidP="000C1CB1">
      <w:pPr>
        <w:pStyle w:val="2"/>
        <w:rPr>
          <w:rtl/>
        </w:rPr>
      </w:pPr>
      <w:bookmarkStart w:id="181" w:name="_Toc40762487"/>
      <w:r w:rsidRPr="00D05AFA">
        <w:rPr>
          <w:rFonts w:hint="cs"/>
          <w:rtl/>
        </w:rPr>
        <w:t>16. «</w:t>
      </w:r>
      <w:r w:rsidRPr="00D05AFA">
        <w:rPr>
          <w:rtl/>
        </w:rPr>
        <w:t>الْحُسَینُ بْنُ سَعِیدٍ عَنْ فَضَالَةَ عَنْ مُعَاوِیةَ بْنِ عَمَّار</w:t>
      </w:r>
      <w:r w:rsidRPr="00D05AFA">
        <w:rPr>
          <w:rFonts w:hint="cs"/>
          <w:rtl/>
        </w:rPr>
        <w:t>».</w:t>
      </w:r>
      <w:bookmarkEnd w:id="181"/>
    </w:p>
    <w:p w:rsidR="000C1CB1" w:rsidRDefault="00D05AFA" w:rsidP="000C1CB1">
      <w:pPr>
        <w:pStyle w:val="3"/>
        <w:rPr>
          <w:rtl/>
        </w:rPr>
      </w:pPr>
      <w:bookmarkStart w:id="182" w:name="_Toc40762488"/>
      <w:r w:rsidRPr="003C213A">
        <w:rPr>
          <w:rFonts w:hint="cs"/>
          <w:rtl/>
        </w:rPr>
        <w:t>«فضاله»</w:t>
      </w:r>
      <w:bookmarkEnd w:id="182"/>
    </w:p>
    <w:p w:rsidR="00D05AFA" w:rsidRPr="003C213A" w:rsidRDefault="00D05AFA" w:rsidP="000C1CB1">
      <w:pPr>
        <w:jc w:val="both"/>
        <w:rPr>
          <w:rtl/>
        </w:rPr>
      </w:pPr>
      <w:r w:rsidRPr="003C213A">
        <w:rPr>
          <w:rFonts w:hint="cs"/>
          <w:rtl/>
        </w:rPr>
        <w:t xml:space="preserve">«فضاله بن ایوب الازدی الاهوازی». </w:t>
      </w:r>
      <w:r w:rsidRPr="003C213A">
        <w:rPr>
          <w:rtl/>
        </w:rPr>
        <w:t>هم‌دوره</w:t>
      </w:r>
      <w:r w:rsidRPr="003C213A">
        <w:rPr>
          <w:rFonts w:hint="cs"/>
          <w:rtl/>
        </w:rPr>
        <w:t xml:space="preserve"> «علی بن مهزیار». فقیه، مصنف و محدث. به لحاظ علمی و توثیق موردقبول همه است. «نجاشی» در مورد وی </w:t>
      </w:r>
      <w:r w:rsidRPr="003C213A">
        <w:rPr>
          <w:rtl/>
        </w:rPr>
        <w:t>م</w:t>
      </w:r>
      <w:r w:rsidRPr="003C213A">
        <w:rPr>
          <w:rFonts w:hint="cs"/>
          <w:rtl/>
        </w:rPr>
        <w:t>ی‌</w:t>
      </w:r>
      <w:r w:rsidRPr="003C213A">
        <w:rPr>
          <w:rFonts w:hint="eastAsia"/>
          <w:rtl/>
        </w:rPr>
        <w:t>گو</w:t>
      </w:r>
      <w:r w:rsidRPr="003C213A">
        <w:rPr>
          <w:rFonts w:hint="cs"/>
          <w:rtl/>
        </w:rPr>
        <w:t>ی</w:t>
      </w:r>
      <w:r w:rsidRPr="003C213A">
        <w:rPr>
          <w:rFonts w:hint="eastAsia"/>
          <w:rtl/>
        </w:rPr>
        <w:t>د</w:t>
      </w:r>
      <w:r w:rsidRPr="003C213A">
        <w:rPr>
          <w:rFonts w:hint="cs"/>
          <w:rtl/>
        </w:rPr>
        <w:t>: «</w:t>
      </w:r>
      <w:r w:rsidRPr="003C213A">
        <w:rPr>
          <w:rtl/>
        </w:rPr>
        <w:t>عربی صمیم، سکن الأهواز</w:t>
      </w:r>
      <w:r w:rsidRPr="003C213A">
        <w:rPr>
          <w:rFonts w:hint="cs"/>
          <w:rtl/>
        </w:rPr>
        <w:t xml:space="preserve">»؛ </w:t>
      </w:r>
      <w:r w:rsidRPr="003C213A">
        <w:rPr>
          <w:rtl/>
        </w:rPr>
        <w:t>رجال النجاشی، ص: 311</w:t>
      </w:r>
      <w:r w:rsidRPr="003C213A">
        <w:rPr>
          <w:rFonts w:hint="cs"/>
          <w:rtl/>
        </w:rPr>
        <w:t>. از اصحاب امام کاظم و امام رضا علیه‌السلام.</w:t>
      </w:r>
    </w:p>
    <w:p w:rsidR="000C1CB1" w:rsidRDefault="00D05AFA" w:rsidP="000C1CB1">
      <w:pPr>
        <w:pStyle w:val="3"/>
        <w:rPr>
          <w:rtl/>
        </w:rPr>
      </w:pPr>
      <w:bookmarkStart w:id="183" w:name="_Toc40762489"/>
      <w:r w:rsidRPr="003C213A">
        <w:rPr>
          <w:rFonts w:hint="cs"/>
          <w:rtl/>
        </w:rPr>
        <w:t>«معاویه بن عمار»</w:t>
      </w:r>
      <w:bookmarkEnd w:id="183"/>
    </w:p>
    <w:p w:rsidR="00D05AFA" w:rsidRPr="003C213A" w:rsidRDefault="00D05AFA" w:rsidP="000C1CB1">
      <w:pPr>
        <w:jc w:val="both"/>
        <w:rPr>
          <w:rtl/>
        </w:rPr>
      </w:pPr>
      <w:r w:rsidRPr="003C213A">
        <w:rPr>
          <w:rFonts w:hint="cs"/>
          <w:rtl/>
        </w:rPr>
        <w:t xml:space="preserve">پس از «فضاله» چه «معاویه بن عمار» باشد و چه «معاویه بن وهب»، </w:t>
      </w:r>
      <w:r w:rsidR="000C1CB1">
        <w:rPr>
          <w:rFonts w:hint="cs"/>
          <w:rtl/>
        </w:rPr>
        <w:t xml:space="preserve">تفاوتی در سند ایجاد </w:t>
      </w:r>
      <w:r w:rsidR="00CB70A1">
        <w:rPr>
          <w:rtl/>
        </w:rPr>
        <w:t>نم</w:t>
      </w:r>
      <w:r w:rsidR="00CB70A1">
        <w:rPr>
          <w:rFonts w:hint="cs"/>
          <w:rtl/>
        </w:rPr>
        <w:t>ی‌</w:t>
      </w:r>
      <w:r w:rsidR="00CB70A1">
        <w:rPr>
          <w:rFonts w:hint="eastAsia"/>
          <w:rtl/>
        </w:rPr>
        <w:t>شود</w:t>
      </w:r>
      <w:r w:rsidR="000C1CB1">
        <w:rPr>
          <w:rFonts w:hint="cs"/>
          <w:rtl/>
        </w:rPr>
        <w:t xml:space="preserve">؛ زیرا </w:t>
      </w:r>
      <w:r w:rsidRPr="003C213A">
        <w:rPr>
          <w:rFonts w:hint="cs"/>
          <w:rtl/>
        </w:rPr>
        <w:t>هر دو موردقبول همه هستند.</w:t>
      </w:r>
    </w:p>
    <w:p w:rsidR="00D05AFA" w:rsidRPr="00D05AFA" w:rsidRDefault="00D05AFA" w:rsidP="00D05AFA">
      <w:pPr>
        <w:jc w:val="both"/>
        <w:rPr>
          <w:rFonts w:asciiTheme="minorHAnsi" w:hAnsiTheme="minorHAnsi"/>
          <w:color w:val="auto"/>
          <w:sz w:val="28"/>
          <w:rtl/>
        </w:rPr>
      </w:pPr>
      <w:r w:rsidRPr="00D05AFA">
        <w:rPr>
          <w:rFonts w:asciiTheme="minorHAnsi" w:hAnsiTheme="minorHAnsi" w:hint="cs"/>
          <w:color w:val="auto"/>
          <w:sz w:val="28"/>
          <w:rtl/>
        </w:rPr>
        <w:t>درنتیجه این سند صحیحه است.</w:t>
      </w:r>
    </w:p>
    <w:p w:rsidR="00D05AFA" w:rsidRPr="00D05AFA" w:rsidRDefault="00D05AFA" w:rsidP="006B77C4">
      <w:pPr>
        <w:pStyle w:val="2"/>
        <w:rPr>
          <w:rtl/>
        </w:rPr>
      </w:pPr>
      <w:bookmarkStart w:id="184" w:name="_Toc40762490"/>
      <w:r w:rsidRPr="00D05AFA">
        <w:rPr>
          <w:rFonts w:hint="cs"/>
          <w:rtl/>
        </w:rPr>
        <w:t>17. «</w:t>
      </w:r>
      <w:r w:rsidRPr="00D05AFA">
        <w:rPr>
          <w:rtl/>
        </w:rPr>
        <w:t>الْحُسَینُ بْنُ سَعِیدٍ عَنْ فَضَالَةَ عَنِ الْعَلَاءِ عَنْ مُحَمَّدِ بْنِ مُسْلِم</w:t>
      </w:r>
      <w:r w:rsidRPr="00D05AFA">
        <w:rPr>
          <w:rFonts w:hint="cs"/>
          <w:rtl/>
        </w:rPr>
        <w:t>».</w:t>
      </w:r>
      <w:bookmarkEnd w:id="184"/>
    </w:p>
    <w:p w:rsidR="00D05AFA" w:rsidRPr="00D05AFA" w:rsidRDefault="00D05AFA" w:rsidP="00D05AFA">
      <w:pPr>
        <w:jc w:val="both"/>
        <w:rPr>
          <w:rFonts w:asciiTheme="minorHAnsi" w:hAnsiTheme="minorHAnsi"/>
          <w:color w:val="auto"/>
          <w:sz w:val="28"/>
          <w:rtl/>
        </w:rPr>
      </w:pPr>
      <w:r w:rsidRPr="00D05AFA">
        <w:rPr>
          <w:rFonts w:asciiTheme="minorHAnsi" w:hAnsiTheme="minorHAnsi" w:hint="cs"/>
          <w:color w:val="auto"/>
          <w:sz w:val="28"/>
          <w:rtl/>
        </w:rPr>
        <w:t>«حسین بن سعید» علاوه بر «فضاله» از «صفوان بن یحیی» نیز نقل روایت دارد که از مشایخ ثقات است.</w:t>
      </w:r>
    </w:p>
    <w:p w:rsidR="00A97E5E" w:rsidRDefault="00D05AFA" w:rsidP="00A97E5E">
      <w:pPr>
        <w:pStyle w:val="3"/>
        <w:rPr>
          <w:rtl/>
        </w:rPr>
      </w:pPr>
      <w:bookmarkStart w:id="185" w:name="_Toc40762491"/>
      <w:r w:rsidRPr="003C213A">
        <w:rPr>
          <w:rFonts w:hint="cs"/>
          <w:rtl/>
        </w:rPr>
        <w:t>«العلاء»</w:t>
      </w:r>
      <w:bookmarkEnd w:id="185"/>
    </w:p>
    <w:p w:rsidR="00D05AFA" w:rsidRPr="003C213A" w:rsidRDefault="00D05AFA" w:rsidP="00A97E5E">
      <w:pPr>
        <w:jc w:val="both"/>
        <w:rPr>
          <w:rtl/>
        </w:rPr>
      </w:pPr>
      <w:r w:rsidRPr="003C213A">
        <w:rPr>
          <w:rFonts w:hint="cs"/>
          <w:rtl/>
        </w:rPr>
        <w:t>«علاء بن رزین القلاء ثقفی» صاحب یک اصل از اصول اربعمائه. 16 اصل از این اصول اکنون موجود بوده و به چاپ رسیده است که یکی از آنها همان اصل «علاء بن رزین» است.</w:t>
      </w:r>
    </w:p>
    <w:p w:rsidR="00D05AFA" w:rsidRPr="00D05AFA" w:rsidRDefault="00D05AFA" w:rsidP="00D05AFA">
      <w:pPr>
        <w:jc w:val="both"/>
        <w:rPr>
          <w:rFonts w:asciiTheme="minorHAnsi" w:hAnsiTheme="minorHAnsi"/>
          <w:color w:val="auto"/>
          <w:sz w:val="28"/>
          <w:rtl/>
        </w:rPr>
      </w:pPr>
      <w:r w:rsidRPr="00D05AFA">
        <w:rPr>
          <w:rFonts w:asciiTheme="minorHAnsi" w:hAnsiTheme="minorHAnsi" w:hint="cs"/>
          <w:color w:val="auto"/>
          <w:sz w:val="28"/>
          <w:rtl/>
        </w:rPr>
        <w:t>درنتیجه این سند صحیحه است.</w:t>
      </w:r>
    </w:p>
    <w:p w:rsidR="0068489C" w:rsidRDefault="00D05AFA" w:rsidP="00A97E5E">
      <w:pPr>
        <w:pStyle w:val="2"/>
        <w:rPr>
          <w:rtl/>
        </w:rPr>
      </w:pPr>
      <w:bookmarkStart w:id="186" w:name="_Toc40762492"/>
      <w:r w:rsidRPr="00D05AFA">
        <w:rPr>
          <w:rFonts w:hint="cs"/>
          <w:rtl/>
        </w:rPr>
        <w:lastRenderedPageBreak/>
        <w:t>18. «</w:t>
      </w:r>
      <w:r w:rsidRPr="00D05AFA">
        <w:rPr>
          <w:rtl/>
        </w:rPr>
        <w:t>الْحُسَینِ بْنِ سَعِیدٍ عَنْ مُحَمَّدِ بْنِ الْفُضَیلِ عَنْ أبی الصَّبَّاحِ الْکنَانِ</w:t>
      </w:r>
      <w:r w:rsidR="0068489C">
        <w:rPr>
          <w:rFonts w:hint="cs"/>
          <w:rtl/>
        </w:rPr>
        <w:t>ی».</w:t>
      </w:r>
      <w:bookmarkEnd w:id="186"/>
    </w:p>
    <w:p w:rsidR="000F3BF1" w:rsidRDefault="00D05AFA" w:rsidP="00A02802">
      <w:pPr>
        <w:pStyle w:val="3"/>
        <w:rPr>
          <w:rtl/>
        </w:rPr>
      </w:pPr>
      <w:bookmarkStart w:id="187" w:name="_Toc40762493"/>
      <w:r w:rsidRPr="003C213A">
        <w:rPr>
          <w:rFonts w:hint="cs"/>
          <w:rtl/>
        </w:rPr>
        <w:t>«محمد بن الفضیل»</w:t>
      </w:r>
      <w:bookmarkEnd w:id="187"/>
    </w:p>
    <w:p w:rsidR="00D05AFA" w:rsidRPr="003C213A" w:rsidRDefault="00D05AFA" w:rsidP="000F3BF1">
      <w:pPr>
        <w:jc w:val="both"/>
        <w:rPr>
          <w:rtl/>
        </w:rPr>
      </w:pPr>
      <w:r w:rsidRPr="003C213A">
        <w:rPr>
          <w:rFonts w:hint="cs"/>
          <w:rtl/>
        </w:rPr>
        <w:t>این عنوان مشترک بین دو راوی است و در مورد تعیین «محمد بن الفضیل» که از «</w:t>
      </w:r>
      <w:r w:rsidRPr="003C213A">
        <w:rPr>
          <w:rtl/>
        </w:rPr>
        <w:t>أبی</w:t>
      </w:r>
      <w:r w:rsidRPr="003C213A">
        <w:rPr>
          <w:rFonts w:hint="cs"/>
          <w:rtl/>
        </w:rPr>
        <w:t xml:space="preserve"> الصباح الکنانی»</w:t>
      </w:r>
      <w:r w:rsidRPr="00F324CF">
        <w:rPr>
          <w:vertAlign w:val="superscript"/>
          <w:rtl/>
        </w:rPr>
        <w:footnoteReference w:id="109"/>
      </w:r>
      <w:r w:rsidRPr="003C213A">
        <w:rPr>
          <w:rFonts w:hint="cs"/>
          <w:rtl/>
        </w:rPr>
        <w:t xml:space="preserve"> اختلاف‌نظر وجود دارد:</w:t>
      </w:r>
    </w:p>
    <w:p w:rsidR="00D05AFA" w:rsidRPr="00D05AFA" w:rsidRDefault="00D05AFA" w:rsidP="000F3BF1">
      <w:pPr>
        <w:ind w:left="720"/>
        <w:jc w:val="both"/>
        <w:rPr>
          <w:rFonts w:asciiTheme="minorHAnsi" w:hAnsiTheme="minorHAnsi"/>
          <w:color w:val="auto"/>
          <w:sz w:val="28"/>
          <w:rtl/>
        </w:rPr>
      </w:pPr>
      <w:r w:rsidRPr="00D05AFA">
        <w:rPr>
          <w:rFonts w:asciiTheme="minorHAnsi" w:hAnsiTheme="minorHAnsi"/>
          <w:color w:val="auto"/>
          <w:sz w:val="28"/>
          <w:rtl/>
        </w:rPr>
        <w:t>عده‌ا</w:t>
      </w:r>
      <w:r w:rsidRPr="00D05AFA">
        <w:rPr>
          <w:rFonts w:asciiTheme="minorHAnsi" w:hAnsiTheme="minorHAnsi" w:hint="cs"/>
          <w:color w:val="auto"/>
          <w:sz w:val="28"/>
          <w:rtl/>
        </w:rPr>
        <w:t xml:space="preserve">ی وی را «محمد بن الفضیل بن کثیر الصیرفی» </w:t>
      </w:r>
      <w:r w:rsidRPr="00D05AFA">
        <w:rPr>
          <w:rFonts w:asciiTheme="minorHAnsi" w:hAnsiTheme="minorHAnsi"/>
          <w:color w:val="auto"/>
          <w:sz w:val="28"/>
          <w:rtl/>
        </w:rPr>
        <w:t>م</w:t>
      </w:r>
      <w:r w:rsidRPr="00D05AFA">
        <w:rPr>
          <w:rFonts w:asciiTheme="minorHAnsi" w:hAnsiTheme="minorHAnsi" w:hint="cs"/>
          <w:color w:val="auto"/>
          <w:sz w:val="28"/>
          <w:rtl/>
        </w:rPr>
        <w:t>ی‌</w:t>
      </w:r>
      <w:r w:rsidRPr="00D05AFA">
        <w:rPr>
          <w:rFonts w:asciiTheme="minorHAnsi" w:hAnsiTheme="minorHAnsi" w:hint="eastAsia"/>
          <w:color w:val="auto"/>
          <w:sz w:val="28"/>
          <w:rtl/>
        </w:rPr>
        <w:t>دانند</w:t>
      </w:r>
      <w:r w:rsidRPr="00D05AFA">
        <w:rPr>
          <w:rFonts w:asciiTheme="minorHAnsi" w:hAnsiTheme="minorHAnsi" w:hint="cs"/>
          <w:color w:val="auto"/>
          <w:sz w:val="28"/>
          <w:rtl/>
        </w:rPr>
        <w:t>؛</w:t>
      </w:r>
    </w:p>
    <w:p w:rsidR="00D05AFA" w:rsidRPr="00D05AFA" w:rsidRDefault="00D05AFA" w:rsidP="000F3BF1">
      <w:pPr>
        <w:ind w:left="720"/>
        <w:jc w:val="both"/>
        <w:rPr>
          <w:rFonts w:asciiTheme="minorHAnsi" w:hAnsiTheme="minorHAnsi"/>
          <w:color w:val="auto"/>
          <w:sz w:val="28"/>
          <w:rtl/>
        </w:rPr>
      </w:pPr>
      <w:r w:rsidRPr="00D05AFA">
        <w:rPr>
          <w:rFonts w:asciiTheme="minorHAnsi" w:hAnsiTheme="minorHAnsi" w:hint="cs"/>
          <w:color w:val="auto"/>
          <w:sz w:val="28"/>
          <w:rtl/>
        </w:rPr>
        <w:t xml:space="preserve">و </w:t>
      </w:r>
      <w:r w:rsidRPr="00D05AFA">
        <w:rPr>
          <w:rFonts w:asciiTheme="minorHAnsi" w:hAnsiTheme="minorHAnsi"/>
          <w:color w:val="auto"/>
          <w:sz w:val="28"/>
          <w:rtl/>
        </w:rPr>
        <w:t>عده‌ا</w:t>
      </w:r>
      <w:r w:rsidRPr="00D05AFA">
        <w:rPr>
          <w:rFonts w:asciiTheme="minorHAnsi" w:hAnsiTheme="minorHAnsi" w:hint="cs"/>
          <w:color w:val="auto"/>
          <w:sz w:val="28"/>
          <w:rtl/>
        </w:rPr>
        <w:t xml:space="preserve">ی دیگر وی را «محمد بن الفضیل بن یسار» </w:t>
      </w:r>
      <w:r w:rsidRPr="00D05AFA">
        <w:rPr>
          <w:rFonts w:asciiTheme="minorHAnsi" w:hAnsiTheme="minorHAnsi"/>
          <w:color w:val="auto"/>
          <w:sz w:val="28"/>
          <w:rtl/>
        </w:rPr>
        <w:t>م</w:t>
      </w:r>
      <w:r w:rsidRPr="00D05AFA">
        <w:rPr>
          <w:rFonts w:asciiTheme="minorHAnsi" w:hAnsiTheme="minorHAnsi" w:hint="cs"/>
          <w:color w:val="auto"/>
          <w:sz w:val="28"/>
          <w:rtl/>
        </w:rPr>
        <w:t>ی‌</w:t>
      </w:r>
      <w:r w:rsidRPr="00D05AFA">
        <w:rPr>
          <w:rFonts w:asciiTheme="minorHAnsi" w:hAnsiTheme="minorHAnsi" w:hint="eastAsia"/>
          <w:color w:val="auto"/>
          <w:sz w:val="28"/>
          <w:rtl/>
        </w:rPr>
        <w:t>دانند</w:t>
      </w:r>
      <w:r w:rsidRPr="00D05AFA">
        <w:rPr>
          <w:rFonts w:asciiTheme="minorHAnsi" w:hAnsiTheme="minorHAnsi" w:hint="cs"/>
          <w:color w:val="auto"/>
          <w:sz w:val="28"/>
          <w:rtl/>
        </w:rPr>
        <w:t>.</w:t>
      </w:r>
    </w:p>
    <w:p w:rsidR="00D05AFA" w:rsidRPr="00D05AFA" w:rsidRDefault="00D05AFA" w:rsidP="00D05AFA">
      <w:pPr>
        <w:jc w:val="both"/>
        <w:rPr>
          <w:rFonts w:asciiTheme="minorHAnsi" w:hAnsiTheme="minorHAnsi"/>
          <w:color w:val="auto"/>
          <w:sz w:val="28"/>
          <w:rtl/>
        </w:rPr>
      </w:pPr>
      <w:r w:rsidRPr="00D05AFA">
        <w:rPr>
          <w:rFonts w:asciiTheme="minorHAnsi" w:hAnsiTheme="minorHAnsi" w:hint="cs"/>
          <w:color w:val="auto"/>
          <w:sz w:val="28"/>
          <w:rtl/>
        </w:rPr>
        <w:t xml:space="preserve">به نظر ما وی «محمد بن الفضیل بن کثیر الصیرفی» است. در مقابل در کتاب «الرسائل الرجالیه» </w:t>
      </w:r>
      <w:r w:rsidRPr="00D05AFA">
        <w:rPr>
          <w:rFonts w:asciiTheme="minorHAnsi" w:hAnsiTheme="minorHAnsi"/>
          <w:color w:val="auto"/>
          <w:sz w:val="28"/>
          <w:rtl/>
        </w:rPr>
        <w:t>نوشته‌</w:t>
      </w:r>
      <w:r w:rsidRPr="00D05AFA">
        <w:rPr>
          <w:rFonts w:asciiTheme="minorHAnsi" w:hAnsiTheme="minorHAnsi" w:hint="cs"/>
          <w:color w:val="auto"/>
          <w:sz w:val="28"/>
          <w:rtl/>
        </w:rPr>
        <w:t>ی «مرحوم کلباسی» جلد 4 صفحه 11 تا 16 این بحث مطرح شده و ایشان معتقدند که این راوی «محمد بن فضیل یسار» بوده که اسم کامل او «محمد بن قاسم بن فضیل بن یسار» است.</w:t>
      </w:r>
    </w:p>
    <w:p w:rsidR="00D05AFA" w:rsidRPr="00D05AFA" w:rsidRDefault="00D05AFA" w:rsidP="00D05AFA">
      <w:pPr>
        <w:jc w:val="both"/>
        <w:rPr>
          <w:rFonts w:asciiTheme="minorHAnsi" w:hAnsiTheme="minorHAnsi"/>
          <w:color w:val="auto"/>
          <w:sz w:val="28"/>
          <w:rtl/>
        </w:rPr>
      </w:pPr>
      <w:r w:rsidRPr="00D05AFA">
        <w:rPr>
          <w:rFonts w:asciiTheme="minorHAnsi" w:hAnsiTheme="minorHAnsi" w:hint="cs"/>
          <w:color w:val="auto"/>
          <w:sz w:val="28"/>
          <w:rtl/>
        </w:rPr>
        <w:t xml:space="preserve">هر دو «محمد بن الفضیل الصیرفی» و «محمد بن الفضیل یسار» از شاگردان «أبی الصباح الکنانی» و اساتید «حسین بن سعید» هستند ولی با توجه به دو راهی که برای تمییز مشترکات بیان شد به یک شخص </w:t>
      </w:r>
      <w:r w:rsidRPr="00D05AFA">
        <w:rPr>
          <w:rFonts w:asciiTheme="minorHAnsi" w:hAnsiTheme="minorHAnsi"/>
          <w:color w:val="auto"/>
          <w:sz w:val="28"/>
          <w:rtl/>
        </w:rPr>
        <w:t>م</w:t>
      </w:r>
      <w:r w:rsidRPr="00D05AFA">
        <w:rPr>
          <w:rFonts w:asciiTheme="minorHAnsi" w:hAnsiTheme="minorHAnsi" w:hint="cs"/>
          <w:color w:val="auto"/>
          <w:sz w:val="28"/>
          <w:rtl/>
        </w:rPr>
        <w:t>ی‌</w:t>
      </w:r>
      <w:r w:rsidRPr="00D05AFA">
        <w:rPr>
          <w:rFonts w:asciiTheme="minorHAnsi" w:hAnsiTheme="minorHAnsi" w:hint="eastAsia"/>
          <w:color w:val="auto"/>
          <w:sz w:val="28"/>
          <w:rtl/>
        </w:rPr>
        <w:t>رس</w:t>
      </w:r>
      <w:r w:rsidRPr="00D05AFA">
        <w:rPr>
          <w:rFonts w:asciiTheme="minorHAnsi" w:hAnsiTheme="minorHAnsi" w:hint="cs"/>
          <w:color w:val="auto"/>
          <w:sz w:val="28"/>
          <w:rtl/>
        </w:rPr>
        <w:t>ی</w:t>
      </w:r>
      <w:r w:rsidRPr="00D05AFA">
        <w:rPr>
          <w:rFonts w:asciiTheme="minorHAnsi" w:hAnsiTheme="minorHAnsi" w:hint="eastAsia"/>
          <w:color w:val="auto"/>
          <w:sz w:val="28"/>
          <w:rtl/>
        </w:rPr>
        <w:t>م</w:t>
      </w:r>
      <w:r w:rsidRPr="00D05AFA">
        <w:rPr>
          <w:rFonts w:asciiTheme="minorHAnsi" w:hAnsiTheme="minorHAnsi" w:hint="cs"/>
          <w:color w:val="auto"/>
          <w:sz w:val="28"/>
          <w:rtl/>
        </w:rPr>
        <w:t>:</w:t>
      </w:r>
    </w:p>
    <w:p w:rsidR="00D05AFA" w:rsidRPr="00D05AFA" w:rsidRDefault="00D05AFA" w:rsidP="000F3BF1">
      <w:pPr>
        <w:ind w:left="720"/>
        <w:jc w:val="both"/>
        <w:rPr>
          <w:rFonts w:asciiTheme="minorHAnsi" w:hAnsiTheme="minorHAnsi"/>
          <w:color w:val="auto"/>
          <w:sz w:val="28"/>
          <w:rtl/>
        </w:rPr>
      </w:pPr>
      <w:r w:rsidRPr="00D05AFA">
        <w:rPr>
          <w:rFonts w:asciiTheme="minorHAnsi" w:hAnsiTheme="minorHAnsi" w:hint="cs"/>
          <w:color w:val="auto"/>
          <w:sz w:val="28"/>
          <w:rtl/>
        </w:rPr>
        <w:t>اگر روایت خود شخص را معیار قرار دهیم، تعداد روایات «محمد بن الفضیل الصیرفی» بیشتر است؛</w:t>
      </w:r>
    </w:p>
    <w:p w:rsidR="00D05AFA" w:rsidRPr="00D05AFA" w:rsidRDefault="00D05AFA" w:rsidP="000F3BF1">
      <w:pPr>
        <w:ind w:left="720"/>
        <w:jc w:val="both"/>
        <w:rPr>
          <w:rFonts w:asciiTheme="minorHAnsi" w:hAnsiTheme="minorHAnsi"/>
          <w:color w:val="auto"/>
          <w:sz w:val="28"/>
          <w:rtl/>
        </w:rPr>
      </w:pPr>
      <w:r w:rsidRPr="00D05AFA">
        <w:rPr>
          <w:rFonts w:asciiTheme="minorHAnsi" w:hAnsiTheme="minorHAnsi" w:hint="cs"/>
          <w:color w:val="auto"/>
          <w:sz w:val="28"/>
          <w:rtl/>
        </w:rPr>
        <w:t>و اگر تعداد روایات «حسین بن سعید» از این دو را معیار قرار دهیم، تعداد روایات «حسین بن سعید» از «محمد بن الفضیل الصیرفی» بیشتر است و همچنین روایات «محمد بن الفضیل الصیرفی» از «أبی الصباح الکنانی» بیش از روایات «محمد بن الفضیل یس</w:t>
      </w:r>
      <w:r w:rsidR="00A02802">
        <w:rPr>
          <w:rFonts w:asciiTheme="minorHAnsi" w:hAnsiTheme="minorHAnsi" w:hint="cs"/>
          <w:color w:val="auto"/>
          <w:sz w:val="28"/>
          <w:rtl/>
        </w:rPr>
        <w:t>ار» از «أبی الصباح الکنانی» است.</w:t>
      </w:r>
    </w:p>
    <w:p w:rsidR="00D05AFA" w:rsidRPr="003C213A" w:rsidRDefault="00D05AFA" w:rsidP="00074D7C">
      <w:pPr>
        <w:jc w:val="both"/>
        <w:rPr>
          <w:rtl/>
        </w:rPr>
      </w:pPr>
      <w:r w:rsidRPr="003C213A">
        <w:rPr>
          <w:rFonts w:hint="cs"/>
          <w:rtl/>
        </w:rPr>
        <w:t xml:space="preserve">همچنین در کتاب «علل الشرایع» نام وی را به‌صورت کامل را </w:t>
      </w:r>
      <w:r w:rsidRPr="003C213A">
        <w:rPr>
          <w:rtl/>
        </w:rPr>
        <w:t>ا</w:t>
      </w:r>
      <w:r w:rsidRPr="003C213A">
        <w:rPr>
          <w:rFonts w:hint="cs"/>
          <w:rtl/>
        </w:rPr>
        <w:t>ی</w:t>
      </w:r>
      <w:r w:rsidRPr="003C213A">
        <w:rPr>
          <w:rFonts w:hint="eastAsia"/>
          <w:rtl/>
        </w:rPr>
        <w:t>ن‌گونه</w:t>
      </w:r>
      <w:r w:rsidRPr="003C213A">
        <w:rPr>
          <w:rFonts w:hint="cs"/>
          <w:rtl/>
        </w:rPr>
        <w:t xml:space="preserve"> ذکر </w:t>
      </w:r>
      <w:r w:rsidRPr="003C213A">
        <w:rPr>
          <w:rtl/>
        </w:rPr>
        <w:t>م</w:t>
      </w:r>
      <w:r w:rsidRPr="003C213A">
        <w:rPr>
          <w:rFonts w:hint="cs"/>
          <w:rtl/>
        </w:rPr>
        <w:t>ی‌</w:t>
      </w:r>
      <w:r w:rsidRPr="003C213A">
        <w:rPr>
          <w:rFonts w:hint="eastAsia"/>
          <w:rtl/>
        </w:rPr>
        <w:t>کند</w:t>
      </w:r>
      <w:r w:rsidRPr="003C213A">
        <w:rPr>
          <w:rFonts w:hint="cs"/>
          <w:rtl/>
        </w:rPr>
        <w:t>: «</w:t>
      </w:r>
      <w:r w:rsidRPr="003C213A">
        <w:rPr>
          <w:rtl/>
        </w:rPr>
        <w:t>16</w:t>
      </w:r>
      <w:r w:rsidRPr="003C213A">
        <w:rPr>
          <w:rFonts w:hint="cs"/>
          <w:rtl/>
        </w:rPr>
        <w:t>.</w:t>
      </w:r>
      <w:r w:rsidRPr="003C213A">
        <w:rPr>
          <w:rtl/>
        </w:rPr>
        <w:t xml:space="preserve"> حَدَّثَنَا مُحَمَّدُ بْنُ الْحَسَنِ رَحِمَهُ اللَّهُ قَالَ حَدَّثَنَا سَعْدُ بْنُ عَبْدِ اللَّهِ عَنْ مُحَمَّدِ بْنِ الْحُسَینِ بْنِ أبی الْخَطَّابِ وَ مُحَمَّدِ بْنِ عِیسَی بْنِ عُبَیدٍ عَنْ مُحَمَّدِ بْنِ الْفُضَیلِ الصَّیرَفِی عَنْ أبی حَمْزَةَ الثُّمَالِ</w:t>
      </w:r>
      <w:r w:rsidRPr="003C213A">
        <w:rPr>
          <w:rFonts w:hint="cs"/>
          <w:rtl/>
        </w:rPr>
        <w:t>ی»</w:t>
      </w:r>
      <w:r w:rsidR="005451B6">
        <w:rPr>
          <w:rFonts w:hint="cs"/>
          <w:rtl/>
        </w:rPr>
        <w:t>.</w:t>
      </w:r>
      <w:r w:rsidR="005451B6">
        <w:rPr>
          <w:rStyle w:val="FootnoteReference"/>
          <w:rtl/>
        </w:rPr>
        <w:footnoteReference w:id="110"/>
      </w:r>
    </w:p>
    <w:p w:rsidR="00D05AFA" w:rsidRPr="00020598" w:rsidRDefault="00D05AFA" w:rsidP="005451B6">
      <w:pPr>
        <w:jc w:val="both"/>
        <w:rPr>
          <w:rFonts w:asciiTheme="minorHAnsi" w:hAnsiTheme="minorHAnsi"/>
          <w:color w:val="FF0000"/>
          <w:sz w:val="28"/>
          <w:rtl/>
        </w:rPr>
      </w:pPr>
      <w:r w:rsidRPr="00D05AFA">
        <w:rPr>
          <w:rFonts w:asciiTheme="minorHAnsi" w:hAnsiTheme="minorHAnsi" w:hint="cs"/>
          <w:color w:val="auto"/>
          <w:sz w:val="28"/>
          <w:rtl/>
        </w:rPr>
        <w:t xml:space="preserve">در «معانی الاخبار» نیز همین سند ذکر </w:t>
      </w:r>
      <w:r w:rsidRPr="00D05AFA">
        <w:rPr>
          <w:rFonts w:asciiTheme="minorHAnsi" w:hAnsiTheme="minorHAnsi"/>
          <w:color w:val="auto"/>
          <w:sz w:val="28"/>
          <w:rtl/>
        </w:rPr>
        <w:t>م</w:t>
      </w:r>
      <w:r w:rsidRPr="00D05AFA">
        <w:rPr>
          <w:rFonts w:asciiTheme="minorHAnsi" w:hAnsiTheme="minorHAnsi" w:hint="cs"/>
          <w:color w:val="auto"/>
          <w:sz w:val="28"/>
          <w:rtl/>
        </w:rPr>
        <w:t>ی‌</w:t>
      </w:r>
      <w:r w:rsidRPr="00D05AFA">
        <w:rPr>
          <w:rFonts w:asciiTheme="minorHAnsi" w:hAnsiTheme="minorHAnsi" w:hint="eastAsia"/>
          <w:color w:val="auto"/>
          <w:sz w:val="28"/>
          <w:rtl/>
        </w:rPr>
        <w:t>شود</w:t>
      </w:r>
      <w:r w:rsidRPr="00D05AFA">
        <w:rPr>
          <w:rFonts w:asciiTheme="minorHAnsi" w:hAnsiTheme="minorHAnsi" w:hint="cs"/>
          <w:color w:val="auto"/>
          <w:sz w:val="28"/>
          <w:rtl/>
        </w:rPr>
        <w:t xml:space="preserve"> که در انتهای سند «محمد بن الفضیل عن أبی الصباح الکنانی» آمده است: «</w:t>
      </w:r>
      <w:r w:rsidRPr="00D05AFA">
        <w:rPr>
          <w:rFonts w:asciiTheme="minorHAnsi" w:hAnsiTheme="minorHAnsi"/>
          <w:color w:val="auto"/>
          <w:sz w:val="28"/>
          <w:rtl/>
        </w:rPr>
        <w:t>1- أبی رَحِمَهُ اللَّهُ قَالَ حَدَّثَنَا سَعْدُ بْنُ عَبْدِ اللَّهِ عَنْ مُحَمَّدِ بْنِ الْحُسَینِ عَنْ مُحَمَّدِ بْنِ الْفُضَیلِ عَنْ أبی الصَّبَّاح</w:t>
      </w:r>
      <w:r w:rsidRPr="00D05AFA">
        <w:rPr>
          <w:rFonts w:asciiTheme="minorHAnsi" w:hAnsiTheme="minorHAnsi" w:hint="cs"/>
          <w:color w:val="auto"/>
          <w:sz w:val="28"/>
          <w:rtl/>
        </w:rPr>
        <w:t>»</w:t>
      </w:r>
      <w:r w:rsidR="005451B6">
        <w:rPr>
          <w:rFonts w:asciiTheme="minorHAnsi" w:hAnsiTheme="minorHAnsi" w:hint="cs"/>
          <w:color w:val="auto"/>
          <w:sz w:val="28"/>
          <w:rtl/>
        </w:rPr>
        <w:t>.</w:t>
      </w:r>
      <w:r w:rsidR="005451B6">
        <w:rPr>
          <w:rStyle w:val="FootnoteReference"/>
          <w:rFonts w:asciiTheme="minorHAnsi" w:hAnsiTheme="minorHAnsi"/>
          <w:color w:val="auto"/>
          <w:sz w:val="28"/>
          <w:rtl/>
        </w:rPr>
        <w:footnoteReference w:id="111"/>
      </w:r>
      <w:r w:rsidRPr="00D05AFA">
        <w:rPr>
          <w:rFonts w:asciiTheme="minorHAnsi" w:hAnsiTheme="minorHAnsi" w:hint="cs"/>
          <w:color w:val="auto"/>
          <w:sz w:val="28"/>
          <w:rtl/>
        </w:rPr>
        <w:t xml:space="preserve"> </w:t>
      </w:r>
      <w:r w:rsidRPr="00020598">
        <w:rPr>
          <w:rFonts w:asciiTheme="minorHAnsi" w:hAnsiTheme="minorHAnsi"/>
          <w:color w:val="FF0000"/>
          <w:sz w:val="28"/>
          <w:rtl/>
        </w:rPr>
        <w:t>همان‌طور</w:t>
      </w:r>
      <w:r w:rsidRPr="00020598">
        <w:rPr>
          <w:rFonts w:asciiTheme="minorHAnsi" w:hAnsiTheme="minorHAnsi" w:hint="cs"/>
          <w:color w:val="FF0000"/>
          <w:sz w:val="28"/>
          <w:rtl/>
        </w:rPr>
        <w:t xml:space="preserve"> که «نجاشی» </w:t>
      </w:r>
      <w:r w:rsidRPr="00020598">
        <w:rPr>
          <w:rFonts w:asciiTheme="minorHAnsi" w:hAnsiTheme="minorHAnsi"/>
          <w:color w:val="FF0000"/>
          <w:sz w:val="28"/>
          <w:rtl/>
        </w:rPr>
        <w:t>م</w:t>
      </w:r>
      <w:r w:rsidRPr="00020598">
        <w:rPr>
          <w:rFonts w:asciiTheme="minorHAnsi" w:hAnsiTheme="minorHAnsi" w:hint="cs"/>
          <w:color w:val="FF0000"/>
          <w:sz w:val="28"/>
          <w:rtl/>
        </w:rPr>
        <w:t>ی‌</w:t>
      </w:r>
      <w:r w:rsidRPr="00020598">
        <w:rPr>
          <w:rFonts w:asciiTheme="minorHAnsi" w:hAnsiTheme="minorHAnsi" w:hint="eastAsia"/>
          <w:color w:val="FF0000"/>
          <w:sz w:val="28"/>
          <w:rtl/>
        </w:rPr>
        <w:t>گو</w:t>
      </w:r>
      <w:r w:rsidRPr="00020598">
        <w:rPr>
          <w:rFonts w:asciiTheme="minorHAnsi" w:hAnsiTheme="minorHAnsi" w:hint="cs"/>
          <w:color w:val="FF0000"/>
          <w:sz w:val="28"/>
          <w:rtl/>
        </w:rPr>
        <w:t>ی</w:t>
      </w:r>
      <w:r w:rsidRPr="00020598">
        <w:rPr>
          <w:rFonts w:asciiTheme="minorHAnsi" w:hAnsiTheme="minorHAnsi" w:hint="eastAsia"/>
          <w:color w:val="FF0000"/>
          <w:sz w:val="28"/>
          <w:rtl/>
        </w:rPr>
        <w:t>د</w:t>
      </w:r>
      <w:r w:rsidRPr="00020598">
        <w:rPr>
          <w:rFonts w:asciiTheme="minorHAnsi" w:hAnsiTheme="minorHAnsi" w:hint="cs"/>
          <w:color w:val="FF0000"/>
          <w:sz w:val="28"/>
          <w:rtl/>
        </w:rPr>
        <w:t xml:space="preserve"> منظور از «محمد بن الفضیل» در اینجا «محمد بن الفضیل صیرفی»</w:t>
      </w:r>
      <w:r w:rsidR="007F5786" w:rsidRPr="00020598">
        <w:rPr>
          <w:rFonts w:asciiTheme="minorHAnsi" w:hAnsiTheme="minorHAnsi" w:hint="cs"/>
          <w:color w:val="FF0000"/>
          <w:sz w:val="28"/>
          <w:rtl/>
        </w:rPr>
        <w:t xml:space="preserve"> است</w:t>
      </w:r>
      <w:r w:rsidRPr="00020598">
        <w:rPr>
          <w:rFonts w:asciiTheme="minorHAnsi" w:hAnsiTheme="minorHAnsi" w:hint="cs"/>
          <w:color w:val="FF0000"/>
          <w:sz w:val="28"/>
          <w:rtl/>
        </w:rPr>
        <w:t>.</w:t>
      </w:r>
      <w:r w:rsidR="00020598" w:rsidRPr="00020598">
        <w:rPr>
          <w:rFonts w:asciiTheme="minorHAnsi" w:hAnsiTheme="minorHAnsi" w:hint="cs"/>
          <w:color w:val="FF0000"/>
          <w:sz w:val="28"/>
          <w:rtl/>
        </w:rPr>
        <w:t xml:space="preserve"> [منبع]</w:t>
      </w:r>
    </w:p>
    <w:p w:rsidR="00D05AFA" w:rsidRPr="00D05AFA" w:rsidRDefault="00D05AFA" w:rsidP="00D05AFA">
      <w:pPr>
        <w:jc w:val="both"/>
        <w:rPr>
          <w:rFonts w:asciiTheme="minorHAnsi" w:hAnsiTheme="minorHAnsi"/>
          <w:color w:val="auto"/>
          <w:sz w:val="28"/>
          <w:rtl/>
        </w:rPr>
      </w:pPr>
      <w:r w:rsidRPr="00D05AFA">
        <w:rPr>
          <w:rFonts w:asciiTheme="minorHAnsi" w:hAnsiTheme="minorHAnsi" w:hint="cs"/>
          <w:color w:val="auto"/>
          <w:sz w:val="28"/>
          <w:rtl/>
        </w:rPr>
        <w:t xml:space="preserve">«محمد بن الفضیل الصیرفی» امامی و ثقه است و درنتیجه این سند، صحیحه </w:t>
      </w:r>
      <w:r w:rsidRPr="00D05AFA">
        <w:rPr>
          <w:rFonts w:asciiTheme="minorHAnsi" w:hAnsiTheme="minorHAnsi"/>
          <w:color w:val="auto"/>
          <w:sz w:val="28"/>
          <w:rtl/>
        </w:rPr>
        <w:t>م</w:t>
      </w:r>
      <w:r w:rsidRPr="00D05AFA">
        <w:rPr>
          <w:rFonts w:asciiTheme="minorHAnsi" w:hAnsiTheme="minorHAnsi" w:hint="cs"/>
          <w:color w:val="auto"/>
          <w:sz w:val="28"/>
          <w:rtl/>
        </w:rPr>
        <w:t>ی‌</w:t>
      </w:r>
      <w:r w:rsidRPr="00D05AFA">
        <w:rPr>
          <w:rFonts w:asciiTheme="minorHAnsi" w:hAnsiTheme="minorHAnsi" w:hint="eastAsia"/>
          <w:color w:val="auto"/>
          <w:sz w:val="28"/>
          <w:rtl/>
        </w:rPr>
        <w:t>شود</w:t>
      </w:r>
      <w:r w:rsidRPr="00D05AFA">
        <w:rPr>
          <w:rFonts w:asciiTheme="minorHAnsi" w:hAnsiTheme="minorHAnsi" w:hint="cs"/>
          <w:color w:val="auto"/>
          <w:sz w:val="28"/>
          <w:rtl/>
        </w:rPr>
        <w:t>.</w:t>
      </w:r>
    </w:p>
    <w:p w:rsidR="00D05AFA" w:rsidRPr="00D05AFA" w:rsidRDefault="00D05AFA" w:rsidP="00D05AFA">
      <w:pPr>
        <w:jc w:val="both"/>
        <w:rPr>
          <w:rFonts w:asciiTheme="minorHAnsi" w:hAnsiTheme="minorHAnsi" w:cs="B Titr"/>
          <w:color w:val="auto"/>
          <w:sz w:val="24"/>
          <w:szCs w:val="24"/>
          <w:rtl/>
        </w:rPr>
      </w:pPr>
      <w:r w:rsidRPr="00D05AFA">
        <w:rPr>
          <w:rFonts w:asciiTheme="minorHAnsi" w:hAnsiTheme="minorHAnsi" w:cs="B Titr" w:hint="cs"/>
          <w:color w:val="auto"/>
          <w:sz w:val="24"/>
          <w:szCs w:val="24"/>
          <w:rtl/>
        </w:rPr>
        <w:t>19. «</w:t>
      </w:r>
      <w:r w:rsidRPr="00D05AFA">
        <w:rPr>
          <w:rFonts w:asciiTheme="minorHAnsi" w:hAnsiTheme="minorHAnsi" w:cs="B Titr"/>
          <w:color w:val="auto"/>
          <w:sz w:val="24"/>
          <w:szCs w:val="24"/>
          <w:rtl/>
        </w:rPr>
        <w:t>مُحَمَّدُ بْنُ یحْیی عَنْ أَحْمَدَ بْنِ مُحَمَّدٍ عَنْ مُحَمَّدِ بْنِ إِسْمَاعِیلَ عَنْ مُحَمَّدِ بْنِ فُضَیلٍ عَنْ أبی الصَّبَّاحِ الْکنَانِ</w:t>
      </w:r>
      <w:r w:rsidRPr="00D05AFA">
        <w:rPr>
          <w:rFonts w:asciiTheme="minorHAnsi" w:hAnsiTheme="minorHAnsi" w:cs="B Titr" w:hint="cs"/>
          <w:color w:val="auto"/>
          <w:sz w:val="24"/>
          <w:szCs w:val="24"/>
          <w:rtl/>
        </w:rPr>
        <w:t>ی».</w:t>
      </w:r>
    </w:p>
    <w:p w:rsidR="00A02802" w:rsidRDefault="00D05AFA" w:rsidP="00081D65">
      <w:pPr>
        <w:pStyle w:val="3"/>
        <w:rPr>
          <w:rtl/>
        </w:rPr>
      </w:pPr>
      <w:bookmarkStart w:id="188" w:name="_Toc40762494"/>
      <w:r w:rsidRPr="003C213A">
        <w:rPr>
          <w:rFonts w:hint="cs"/>
          <w:rtl/>
        </w:rPr>
        <w:t>«محمد بن یحیی»</w:t>
      </w:r>
      <w:bookmarkEnd w:id="188"/>
    </w:p>
    <w:p w:rsidR="00D05AFA" w:rsidRPr="003C213A" w:rsidRDefault="00D05AFA" w:rsidP="00A02802">
      <w:pPr>
        <w:jc w:val="both"/>
        <w:rPr>
          <w:rtl/>
        </w:rPr>
      </w:pPr>
      <w:r w:rsidRPr="003C213A">
        <w:rPr>
          <w:rFonts w:hint="cs"/>
          <w:rtl/>
        </w:rPr>
        <w:t>«محمد بن یحیی العطار». امامی و ثقه.</w:t>
      </w:r>
    </w:p>
    <w:p w:rsidR="00A02802" w:rsidRDefault="00D05AFA" w:rsidP="00081D65">
      <w:pPr>
        <w:pStyle w:val="3"/>
        <w:rPr>
          <w:rtl/>
        </w:rPr>
      </w:pPr>
      <w:bookmarkStart w:id="189" w:name="_Toc40762495"/>
      <w:r w:rsidRPr="003C213A">
        <w:rPr>
          <w:rFonts w:hint="cs"/>
          <w:rtl/>
        </w:rPr>
        <w:t>«احمد بن محمد»</w:t>
      </w:r>
      <w:bookmarkEnd w:id="189"/>
    </w:p>
    <w:p w:rsidR="00D05AFA" w:rsidRPr="003C213A" w:rsidRDefault="00D05AFA" w:rsidP="00A02802">
      <w:pPr>
        <w:jc w:val="both"/>
        <w:rPr>
          <w:rtl/>
        </w:rPr>
      </w:pPr>
      <w:r w:rsidRPr="003C213A">
        <w:rPr>
          <w:rFonts w:hint="cs"/>
          <w:rtl/>
        </w:rPr>
        <w:t>این عنوان مشترک بین «احمد بن محمد بن عیسی» و «احمد بن محمد بن خالد» است که هر دو ثقه هستند.</w:t>
      </w:r>
    </w:p>
    <w:p w:rsidR="00A02802" w:rsidRDefault="00D05AFA" w:rsidP="00081D65">
      <w:pPr>
        <w:pStyle w:val="3"/>
        <w:rPr>
          <w:rtl/>
        </w:rPr>
      </w:pPr>
      <w:bookmarkStart w:id="190" w:name="_Toc40762496"/>
      <w:r w:rsidRPr="003C213A">
        <w:rPr>
          <w:rFonts w:hint="cs"/>
          <w:rtl/>
        </w:rPr>
        <w:t>«محمد بن اسماعیل»</w:t>
      </w:r>
      <w:bookmarkEnd w:id="190"/>
    </w:p>
    <w:p w:rsidR="00D05AFA" w:rsidRPr="003C213A" w:rsidRDefault="00D05AFA" w:rsidP="008F784A">
      <w:pPr>
        <w:jc w:val="both"/>
        <w:rPr>
          <w:rtl/>
        </w:rPr>
      </w:pPr>
      <w:r w:rsidRPr="003C213A">
        <w:rPr>
          <w:rFonts w:hint="cs"/>
          <w:rtl/>
        </w:rPr>
        <w:t xml:space="preserve">این عنوان نیز مشترک است. برای تمییز این مشترک راویان را از انتهای سند بررسی </w:t>
      </w:r>
      <w:r w:rsidRPr="003C213A">
        <w:rPr>
          <w:rtl/>
        </w:rPr>
        <w:t>م</w:t>
      </w:r>
      <w:r w:rsidRPr="003C213A">
        <w:rPr>
          <w:rFonts w:hint="cs"/>
          <w:rtl/>
        </w:rPr>
        <w:t>ی‌</w:t>
      </w:r>
      <w:r w:rsidRPr="003C213A">
        <w:rPr>
          <w:rFonts w:hint="eastAsia"/>
          <w:rtl/>
        </w:rPr>
        <w:t>کن</w:t>
      </w:r>
      <w:r w:rsidRPr="003C213A">
        <w:rPr>
          <w:rFonts w:hint="cs"/>
          <w:rtl/>
        </w:rPr>
        <w:t>ی</w:t>
      </w:r>
      <w:r w:rsidRPr="003C213A">
        <w:rPr>
          <w:rFonts w:hint="eastAsia"/>
          <w:rtl/>
        </w:rPr>
        <w:t>م</w:t>
      </w:r>
      <w:r w:rsidR="008F784A">
        <w:rPr>
          <w:rFonts w:hint="cs"/>
          <w:rtl/>
        </w:rPr>
        <w:t>:</w:t>
      </w:r>
      <w:r w:rsidRPr="00A02802">
        <w:rPr>
          <w:vertAlign w:val="superscript"/>
          <w:rtl/>
        </w:rPr>
        <w:footnoteReference w:id="112"/>
      </w:r>
    </w:p>
    <w:p w:rsidR="00D05AFA" w:rsidRPr="00D05AFA" w:rsidRDefault="00D05AFA" w:rsidP="00A02802">
      <w:pPr>
        <w:ind w:left="720"/>
        <w:jc w:val="both"/>
        <w:rPr>
          <w:rFonts w:asciiTheme="minorHAnsi" w:hAnsiTheme="minorHAnsi"/>
          <w:color w:val="auto"/>
          <w:sz w:val="28"/>
          <w:rtl/>
        </w:rPr>
      </w:pPr>
      <w:r w:rsidRPr="00D05AFA">
        <w:rPr>
          <w:rFonts w:asciiTheme="minorHAnsi" w:hAnsiTheme="minorHAnsi" w:hint="cs"/>
          <w:color w:val="auto"/>
          <w:sz w:val="28"/>
          <w:rtl/>
        </w:rPr>
        <w:t>راوی «أبی الصباح الکنانی»، «محمد بن فضیل الصیرفی» است؛</w:t>
      </w:r>
    </w:p>
    <w:p w:rsidR="00D05AFA" w:rsidRPr="00D05AFA" w:rsidRDefault="00D05AFA" w:rsidP="00A02802">
      <w:pPr>
        <w:ind w:left="720"/>
        <w:jc w:val="both"/>
        <w:rPr>
          <w:rFonts w:asciiTheme="minorHAnsi" w:hAnsiTheme="minorHAnsi"/>
          <w:color w:val="auto"/>
          <w:sz w:val="28"/>
          <w:rtl/>
        </w:rPr>
      </w:pPr>
      <w:r w:rsidRPr="00D05AFA">
        <w:rPr>
          <w:rFonts w:asciiTheme="minorHAnsi" w:hAnsiTheme="minorHAnsi" w:hint="cs"/>
          <w:color w:val="auto"/>
          <w:sz w:val="28"/>
          <w:rtl/>
        </w:rPr>
        <w:t>راوی «محمد بن فضیل الصیرفی»، «محمد بن اسماعیل بن بزیع» است؛</w:t>
      </w:r>
    </w:p>
    <w:p w:rsidR="00D05AFA" w:rsidRPr="00D05AFA" w:rsidRDefault="00D05AFA" w:rsidP="00A02802">
      <w:pPr>
        <w:ind w:left="720"/>
        <w:jc w:val="both"/>
        <w:rPr>
          <w:rFonts w:asciiTheme="minorHAnsi" w:hAnsiTheme="minorHAnsi"/>
          <w:color w:val="auto"/>
          <w:sz w:val="28"/>
          <w:rtl/>
        </w:rPr>
      </w:pPr>
      <w:r w:rsidRPr="00D05AFA">
        <w:rPr>
          <w:rFonts w:asciiTheme="minorHAnsi" w:hAnsiTheme="minorHAnsi" w:hint="cs"/>
          <w:color w:val="auto"/>
          <w:sz w:val="28"/>
          <w:rtl/>
        </w:rPr>
        <w:t>و راوی «محمد بن اسماعیل بن بزیع»، «احمد بن محمد بن عیسی اشعری» است.</w:t>
      </w:r>
    </w:p>
    <w:p w:rsidR="00D05AFA" w:rsidRPr="00D05AFA" w:rsidRDefault="00D05AFA" w:rsidP="00D05AFA">
      <w:pPr>
        <w:jc w:val="both"/>
        <w:rPr>
          <w:rFonts w:asciiTheme="minorHAnsi" w:hAnsiTheme="minorHAnsi"/>
          <w:color w:val="auto"/>
          <w:sz w:val="28"/>
          <w:rtl/>
        </w:rPr>
      </w:pPr>
      <w:r w:rsidRPr="00D05AFA">
        <w:rPr>
          <w:rFonts w:asciiTheme="minorHAnsi" w:hAnsiTheme="minorHAnsi" w:hint="cs"/>
          <w:color w:val="auto"/>
          <w:sz w:val="28"/>
          <w:rtl/>
        </w:rPr>
        <w:t xml:space="preserve">درنتیجه هم «محمد بن اسماعیل» و هم «احمد بن محمد» که مشترک بودند، حل </w:t>
      </w:r>
      <w:r w:rsidRPr="00D05AFA">
        <w:rPr>
          <w:rFonts w:asciiTheme="minorHAnsi" w:hAnsiTheme="minorHAnsi"/>
          <w:color w:val="auto"/>
          <w:sz w:val="28"/>
          <w:rtl/>
        </w:rPr>
        <w:t>م</w:t>
      </w:r>
      <w:r w:rsidRPr="00D05AFA">
        <w:rPr>
          <w:rFonts w:asciiTheme="minorHAnsi" w:hAnsiTheme="minorHAnsi" w:hint="cs"/>
          <w:color w:val="auto"/>
          <w:sz w:val="28"/>
          <w:rtl/>
        </w:rPr>
        <w:t>ی‌</w:t>
      </w:r>
      <w:r w:rsidRPr="00D05AFA">
        <w:rPr>
          <w:rFonts w:asciiTheme="minorHAnsi" w:hAnsiTheme="minorHAnsi" w:hint="eastAsia"/>
          <w:color w:val="auto"/>
          <w:sz w:val="28"/>
          <w:rtl/>
        </w:rPr>
        <w:t>شوند</w:t>
      </w:r>
      <w:r w:rsidRPr="00D05AFA">
        <w:rPr>
          <w:rFonts w:asciiTheme="minorHAnsi" w:hAnsiTheme="minorHAnsi" w:hint="cs"/>
          <w:color w:val="auto"/>
          <w:sz w:val="28"/>
          <w:rtl/>
        </w:rPr>
        <w:t>.</w:t>
      </w:r>
    </w:p>
    <w:p w:rsidR="00D05AFA" w:rsidRPr="00D05AFA" w:rsidRDefault="00D05AFA" w:rsidP="00D05AFA">
      <w:pPr>
        <w:jc w:val="both"/>
        <w:rPr>
          <w:rFonts w:asciiTheme="minorHAnsi" w:hAnsiTheme="minorHAnsi"/>
          <w:color w:val="auto"/>
          <w:sz w:val="28"/>
          <w:rtl/>
        </w:rPr>
      </w:pPr>
      <w:r w:rsidRPr="00D05AFA">
        <w:rPr>
          <w:rFonts w:asciiTheme="minorHAnsi" w:hAnsiTheme="minorHAnsi" w:hint="cs"/>
          <w:color w:val="auto"/>
          <w:sz w:val="28"/>
          <w:rtl/>
        </w:rPr>
        <w:t>درنتیجه این سند، صحیحه است.</w:t>
      </w:r>
    </w:p>
    <w:p w:rsidR="00D05AFA" w:rsidRPr="00D05AFA" w:rsidRDefault="00D05AFA" w:rsidP="00081D65">
      <w:pPr>
        <w:pStyle w:val="2"/>
        <w:rPr>
          <w:rtl/>
        </w:rPr>
      </w:pPr>
      <w:bookmarkStart w:id="191" w:name="_Toc40762497"/>
      <w:r w:rsidRPr="00D05AFA">
        <w:rPr>
          <w:rFonts w:hint="cs"/>
          <w:rtl/>
        </w:rPr>
        <w:lastRenderedPageBreak/>
        <w:t>20. «</w:t>
      </w:r>
      <w:r w:rsidRPr="00D05AFA">
        <w:rPr>
          <w:rtl/>
        </w:rPr>
        <w:t>مُحَمَّدُ بْنُ یحْیی عَنْ أَحْمَدَ بْنِ مُحَمَّدٍ عَنْ عَلِی بْنِ الْحَکم</w:t>
      </w:r>
      <w:r w:rsidRPr="00D05AFA">
        <w:rPr>
          <w:rFonts w:hint="cs"/>
          <w:rtl/>
        </w:rPr>
        <w:t xml:space="preserve"> </w:t>
      </w:r>
      <w:r w:rsidRPr="00D05AFA">
        <w:rPr>
          <w:rtl/>
        </w:rPr>
        <w:t>عَنْ عَلِی بْنِ أبی حَمْزَةَ</w:t>
      </w:r>
      <w:r w:rsidRPr="00D05AFA">
        <w:rPr>
          <w:rFonts w:hint="cs"/>
          <w:rtl/>
        </w:rPr>
        <w:t xml:space="preserve"> </w:t>
      </w:r>
      <w:r w:rsidRPr="00D05AFA">
        <w:rPr>
          <w:rtl/>
        </w:rPr>
        <w:t>عَنْ أبی بَصِیر</w:t>
      </w:r>
      <w:r w:rsidRPr="00D05AFA">
        <w:rPr>
          <w:rFonts w:hint="cs"/>
          <w:rtl/>
        </w:rPr>
        <w:t>».</w:t>
      </w:r>
      <w:bookmarkEnd w:id="191"/>
    </w:p>
    <w:p w:rsidR="00081D65" w:rsidRDefault="00D05AFA" w:rsidP="00081D65">
      <w:pPr>
        <w:pStyle w:val="3"/>
        <w:rPr>
          <w:rtl/>
        </w:rPr>
      </w:pPr>
      <w:bookmarkStart w:id="192" w:name="_Toc40762498"/>
      <w:r w:rsidRPr="003C213A">
        <w:rPr>
          <w:rFonts w:hint="cs"/>
          <w:rtl/>
        </w:rPr>
        <w:t>«محمد بن یحیی»</w:t>
      </w:r>
      <w:bookmarkEnd w:id="192"/>
    </w:p>
    <w:p w:rsidR="00D05AFA" w:rsidRPr="003C213A" w:rsidRDefault="00D05AFA" w:rsidP="00081D65">
      <w:pPr>
        <w:jc w:val="both"/>
        <w:rPr>
          <w:rtl/>
        </w:rPr>
      </w:pPr>
      <w:r w:rsidRPr="003C213A">
        <w:rPr>
          <w:rFonts w:hint="cs"/>
          <w:rtl/>
        </w:rPr>
        <w:t>«محمد بن یحیی العطار». امامی و ثقه.</w:t>
      </w:r>
    </w:p>
    <w:p w:rsidR="00081D65" w:rsidRDefault="00D05AFA" w:rsidP="00C71631">
      <w:pPr>
        <w:pStyle w:val="3"/>
        <w:rPr>
          <w:rtl/>
        </w:rPr>
      </w:pPr>
      <w:bookmarkStart w:id="193" w:name="_Toc40762499"/>
      <w:r w:rsidRPr="003C213A">
        <w:rPr>
          <w:rFonts w:hint="cs"/>
          <w:rtl/>
        </w:rPr>
        <w:t>«احمد بن محمد»</w:t>
      </w:r>
      <w:bookmarkEnd w:id="193"/>
    </w:p>
    <w:p w:rsidR="00D05AFA" w:rsidRPr="003C213A" w:rsidRDefault="00D05AFA" w:rsidP="00081D65">
      <w:pPr>
        <w:jc w:val="both"/>
      </w:pPr>
      <w:r w:rsidRPr="003C213A">
        <w:rPr>
          <w:rFonts w:hint="cs"/>
          <w:rtl/>
        </w:rPr>
        <w:t>مشترک بین «احمد بن محمد بن عیسی» و «احمد بن محمد بن خالد» است که علی الاقوی منظور، «احمد بن محمد بن عیسی» است.</w:t>
      </w:r>
    </w:p>
    <w:p w:rsidR="00081D65" w:rsidRDefault="00081D65" w:rsidP="00C71631">
      <w:pPr>
        <w:pStyle w:val="3"/>
        <w:rPr>
          <w:rtl/>
        </w:rPr>
      </w:pPr>
      <w:bookmarkStart w:id="194" w:name="_Toc40762500"/>
      <w:r>
        <w:rPr>
          <w:rFonts w:hint="cs"/>
          <w:rtl/>
        </w:rPr>
        <w:t>«علی بن الحکم»</w:t>
      </w:r>
      <w:bookmarkEnd w:id="194"/>
    </w:p>
    <w:p w:rsidR="00D05AFA" w:rsidRPr="003C213A" w:rsidRDefault="00D05AFA" w:rsidP="00081D65">
      <w:pPr>
        <w:jc w:val="both"/>
      </w:pPr>
      <w:r w:rsidRPr="003C213A">
        <w:rPr>
          <w:rFonts w:hint="cs"/>
          <w:rtl/>
        </w:rPr>
        <w:t>«علی بن الحکم بن زبیر النخعی الکوفی» که</w:t>
      </w:r>
      <w:r w:rsidRPr="003C213A">
        <w:rPr>
          <w:rtl/>
        </w:rPr>
        <w:t xml:space="preserve"> </w:t>
      </w:r>
      <w:r w:rsidRPr="003C213A">
        <w:rPr>
          <w:rFonts w:hint="cs"/>
          <w:rtl/>
        </w:rPr>
        <w:t xml:space="preserve">«الانباری» نیز نامیده </w:t>
      </w:r>
      <w:r w:rsidRPr="003C213A">
        <w:rPr>
          <w:rtl/>
        </w:rPr>
        <w:t>م</w:t>
      </w:r>
      <w:r w:rsidRPr="003C213A">
        <w:rPr>
          <w:rFonts w:hint="cs"/>
          <w:rtl/>
        </w:rPr>
        <w:t>ی‌</w:t>
      </w:r>
      <w:r w:rsidRPr="003C213A">
        <w:rPr>
          <w:rFonts w:hint="eastAsia"/>
          <w:rtl/>
        </w:rPr>
        <w:t>شود</w:t>
      </w:r>
      <w:r w:rsidRPr="003C213A">
        <w:rPr>
          <w:rFonts w:hint="cs"/>
          <w:rtl/>
        </w:rPr>
        <w:t>.</w:t>
      </w:r>
    </w:p>
    <w:p w:rsidR="00081D65" w:rsidRDefault="00D05AFA" w:rsidP="00C71631">
      <w:pPr>
        <w:pStyle w:val="3"/>
        <w:rPr>
          <w:rtl/>
        </w:rPr>
      </w:pPr>
      <w:bookmarkStart w:id="195" w:name="_Toc40762501"/>
      <w:r w:rsidRPr="003C213A">
        <w:rPr>
          <w:rFonts w:hint="cs"/>
          <w:rtl/>
        </w:rPr>
        <w:t>«علی بن أبی حمزه»</w:t>
      </w:r>
      <w:bookmarkEnd w:id="195"/>
    </w:p>
    <w:p w:rsidR="00D05AFA" w:rsidRPr="003C213A" w:rsidRDefault="00D05AFA" w:rsidP="00081D65">
      <w:pPr>
        <w:jc w:val="both"/>
        <w:rPr>
          <w:rtl/>
        </w:rPr>
      </w:pPr>
      <w:r w:rsidRPr="003C213A">
        <w:rPr>
          <w:rFonts w:hint="cs"/>
          <w:rtl/>
        </w:rPr>
        <w:t xml:space="preserve">«علی بن أبی حمزه بطائنی» از رئوس واقفیه که در </w:t>
      </w:r>
      <w:r w:rsidRPr="003C213A">
        <w:rPr>
          <w:rtl/>
        </w:rPr>
        <w:t>دوره‌ا</w:t>
      </w:r>
      <w:r w:rsidRPr="003C213A">
        <w:rPr>
          <w:rFonts w:hint="cs"/>
          <w:rtl/>
        </w:rPr>
        <w:t xml:space="preserve">ی ثقه بودند و در </w:t>
      </w:r>
      <w:r w:rsidRPr="003C213A">
        <w:rPr>
          <w:rtl/>
        </w:rPr>
        <w:t>دوره‌ا</w:t>
      </w:r>
      <w:r w:rsidRPr="003C213A">
        <w:rPr>
          <w:rFonts w:hint="cs"/>
          <w:rtl/>
        </w:rPr>
        <w:t xml:space="preserve">ی ضعیف و روایتی که از این افراد نقل </w:t>
      </w:r>
      <w:r w:rsidRPr="003C213A">
        <w:rPr>
          <w:rtl/>
        </w:rPr>
        <w:t>م</w:t>
      </w:r>
      <w:r w:rsidRPr="003C213A">
        <w:rPr>
          <w:rFonts w:hint="cs"/>
          <w:rtl/>
        </w:rPr>
        <w:t>ی‌</w:t>
      </w:r>
      <w:r w:rsidRPr="003C213A">
        <w:rPr>
          <w:rFonts w:hint="eastAsia"/>
          <w:rtl/>
        </w:rPr>
        <w:t>شود</w:t>
      </w:r>
      <w:r w:rsidRPr="003C213A">
        <w:rPr>
          <w:rFonts w:hint="cs"/>
          <w:rtl/>
        </w:rPr>
        <w:t xml:space="preserve"> اگر مربوط به دوران قبل از واقفیه شدن باشد، قابل‌اعتماد است و الا </w:t>
      </w:r>
      <w:r w:rsidRPr="003C213A">
        <w:rPr>
          <w:rtl/>
        </w:rPr>
        <w:t>نم</w:t>
      </w:r>
      <w:r w:rsidRPr="003C213A">
        <w:rPr>
          <w:rFonts w:hint="cs"/>
          <w:rtl/>
        </w:rPr>
        <w:t>ی‌</w:t>
      </w:r>
      <w:r w:rsidRPr="003C213A">
        <w:rPr>
          <w:rFonts w:hint="eastAsia"/>
          <w:rtl/>
        </w:rPr>
        <w:t>توان</w:t>
      </w:r>
      <w:r w:rsidRPr="003C213A">
        <w:rPr>
          <w:rFonts w:hint="cs"/>
          <w:rtl/>
        </w:rPr>
        <w:t xml:space="preserve"> به روایت آنها عمل کرد. </w:t>
      </w:r>
      <w:r w:rsidRPr="003C213A">
        <w:rPr>
          <w:rtl/>
        </w:rPr>
        <w:t>همان‌گونه</w:t>
      </w:r>
      <w:r w:rsidRPr="003C213A">
        <w:rPr>
          <w:rFonts w:hint="cs"/>
          <w:rtl/>
        </w:rPr>
        <w:t xml:space="preserve"> که در مورد «عثمان بن عیسی» گفته شد، به </w:t>
      </w:r>
      <w:r w:rsidRPr="003C213A">
        <w:rPr>
          <w:rtl/>
        </w:rPr>
        <w:t>قر</w:t>
      </w:r>
      <w:r w:rsidRPr="003C213A">
        <w:rPr>
          <w:rFonts w:hint="cs"/>
          <w:rtl/>
        </w:rPr>
        <w:t>ی</w:t>
      </w:r>
      <w:r w:rsidRPr="003C213A">
        <w:rPr>
          <w:rFonts w:hint="eastAsia"/>
          <w:rtl/>
        </w:rPr>
        <w:t>نه‌</w:t>
      </w:r>
      <w:r w:rsidRPr="003C213A">
        <w:rPr>
          <w:rFonts w:hint="cs"/>
          <w:rtl/>
        </w:rPr>
        <w:t>ی «کلاب ممطوره»</w:t>
      </w:r>
      <w:r w:rsidRPr="008F784A">
        <w:rPr>
          <w:vertAlign w:val="superscript"/>
          <w:rtl/>
        </w:rPr>
        <w:footnoteReference w:id="113"/>
      </w:r>
      <w:r w:rsidRPr="003C213A">
        <w:rPr>
          <w:rFonts w:hint="cs"/>
          <w:rtl/>
        </w:rPr>
        <w:t xml:space="preserve"> اگر روایتی از این افراد نقل شده و </w:t>
      </w:r>
      <w:r w:rsidRPr="003C213A">
        <w:rPr>
          <w:rtl/>
        </w:rPr>
        <w:t>قر</w:t>
      </w:r>
      <w:r w:rsidRPr="003C213A">
        <w:rPr>
          <w:rFonts w:hint="cs"/>
          <w:rtl/>
        </w:rPr>
        <w:t>ی</w:t>
      </w:r>
      <w:r w:rsidRPr="003C213A">
        <w:rPr>
          <w:rFonts w:hint="eastAsia"/>
          <w:rtl/>
        </w:rPr>
        <w:t>نه‌ا</w:t>
      </w:r>
      <w:r w:rsidRPr="003C213A">
        <w:rPr>
          <w:rFonts w:hint="cs"/>
          <w:rtl/>
        </w:rPr>
        <w:t xml:space="preserve">ی در آن نبود، این روایت را مربوط به دوران قبل از واقفیه شدن </w:t>
      </w:r>
      <w:r w:rsidRPr="003C213A">
        <w:rPr>
          <w:rtl/>
        </w:rPr>
        <w:t>م</w:t>
      </w:r>
      <w:r w:rsidRPr="003C213A">
        <w:rPr>
          <w:rFonts w:hint="cs"/>
          <w:rtl/>
        </w:rPr>
        <w:t>ی‌</w:t>
      </w:r>
      <w:r w:rsidRPr="003C213A">
        <w:rPr>
          <w:rFonts w:hint="eastAsia"/>
          <w:rtl/>
        </w:rPr>
        <w:t>دان</w:t>
      </w:r>
      <w:r w:rsidRPr="003C213A">
        <w:rPr>
          <w:rFonts w:hint="cs"/>
          <w:rtl/>
        </w:rPr>
        <w:t>ی</w:t>
      </w:r>
      <w:r w:rsidRPr="003C213A">
        <w:rPr>
          <w:rFonts w:hint="eastAsia"/>
          <w:rtl/>
        </w:rPr>
        <w:t>م</w:t>
      </w:r>
      <w:r w:rsidRPr="003C213A">
        <w:rPr>
          <w:rtl/>
        </w:rPr>
        <w:t xml:space="preserve">؛ </w:t>
      </w:r>
      <w:r w:rsidRPr="003C213A">
        <w:rPr>
          <w:rFonts w:hint="cs"/>
          <w:rtl/>
        </w:rPr>
        <w:t xml:space="preserve">بنابراین فقط درصورتی‌که </w:t>
      </w:r>
      <w:r w:rsidRPr="003C213A">
        <w:rPr>
          <w:rtl/>
        </w:rPr>
        <w:t>قر</w:t>
      </w:r>
      <w:r w:rsidRPr="003C213A">
        <w:rPr>
          <w:rFonts w:hint="cs"/>
          <w:rtl/>
        </w:rPr>
        <w:t>ی</w:t>
      </w:r>
      <w:r w:rsidRPr="003C213A">
        <w:rPr>
          <w:rFonts w:hint="eastAsia"/>
          <w:rtl/>
        </w:rPr>
        <w:t>نه‌ا</w:t>
      </w:r>
      <w:r w:rsidRPr="003C213A">
        <w:rPr>
          <w:rFonts w:hint="cs"/>
          <w:rtl/>
        </w:rPr>
        <w:t xml:space="preserve">ی بر عدم اعتماد به روایت این افراد حاصل شد، به روایتشان عمل </w:t>
      </w:r>
      <w:r w:rsidRPr="003C213A">
        <w:rPr>
          <w:rtl/>
        </w:rPr>
        <w:t>نم</w:t>
      </w:r>
      <w:r w:rsidRPr="003C213A">
        <w:rPr>
          <w:rFonts w:hint="cs"/>
          <w:rtl/>
        </w:rPr>
        <w:t>ی‌</w:t>
      </w:r>
      <w:r w:rsidRPr="003C213A">
        <w:rPr>
          <w:rFonts w:hint="eastAsia"/>
          <w:rtl/>
        </w:rPr>
        <w:t>کن</w:t>
      </w:r>
      <w:r w:rsidRPr="003C213A">
        <w:rPr>
          <w:rFonts w:hint="cs"/>
          <w:rtl/>
        </w:rPr>
        <w:t>ی</w:t>
      </w:r>
      <w:r w:rsidRPr="003C213A">
        <w:rPr>
          <w:rFonts w:hint="eastAsia"/>
          <w:rtl/>
        </w:rPr>
        <w:t>م</w:t>
      </w:r>
      <w:r w:rsidRPr="003C213A">
        <w:rPr>
          <w:rFonts w:hint="cs"/>
          <w:rtl/>
        </w:rPr>
        <w:t xml:space="preserve">؛ </w:t>
      </w:r>
      <w:r w:rsidRPr="003C213A">
        <w:rPr>
          <w:rtl/>
        </w:rPr>
        <w:t>به‌طور</w:t>
      </w:r>
      <w:r w:rsidRPr="003C213A">
        <w:rPr>
          <w:rFonts w:hint="cs"/>
          <w:rtl/>
        </w:rPr>
        <w:t xml:space="preserve"> مثال اگر راوی کسی مانند فرزند «علی بن أبی حمزه» باشد که خودش واقفی باشد یا بعد از وقف از وی نقل روایت کرده است، به روایت این افراد عمل </w:t>
      </w:r>
      <w:r w:rsidRPr="003C213A">
        <w:rPr>
          <w:rtl/>
        </w:rPr>
        <w:t>نم</w:t>
      </w:r>
      <w:r w:rsidRPr="003C213A">
        <w:rPr>
          <w:rFonts w:hint="cs"/>
          <w:rtl/>
        </w:rPr>
        <w:t>ی‌</w:t>
      </w:r>
      <w:r w:rsidRPr="003C213A">
        <w:rPr>
          <w:rFonts w:hint="eastAsia"/>
          <w:rtl/>
        </w:rPr>
        <w:t>کن</w:t>
      </w:r>
      <w:r w:rsidRPr="003C213A">
        <w:rPr>
          <w:rFonts w:hint="cs"/>
          <w:rtl/>
        </w:rPr>
        <w:t>ی</w:t>
      </w:r>
      <w:r w:rsidRPr="003C213A">
        <w:rPr>
          <w:rFonts w:hint="eastAsia"/>
          <w:rtl/>
        </w:rPr>
        <w:t>م</w:t>
      </w:r>
      <w:r w:rsidRPr="003C213A">
        <w:rPr>
          <w:rFonts w:hint="cs"/>
          <w:rtl/>
        </w:rPr>
        <w:t xml:space="preserve"> اما صورتی که </w:t>
      </w:r>
      <w:r w:rsidRPr="003C213A">
        <w:rPr>
          <w:rtl/>
        </w:rPr>
        <w:t>قر</w:t>
      </w:r>
      <w:r w:rsidRPr="003C213A">
        <w:rPr>
          <w:rFonts w:hint="cs"/>
          <w:rtl/>
        </w:rPr>
        <w:t>ی</w:t>
      </w:r>
      <w:r w:rsidRPr="003C213A">
        <w:rPr>
          <w:rFonts w:hint="eastAsia"/>
          <w:rtl/>
        </w:rPr>
        <w:t>نه‌ا</w:t>
      </w:r>
      <w:r w:rsidRPr="003C213A">
        <w:rPr>
          <w:rFonts w:hint="cs"/>
          <w:rtl/>
        </w:rPr>
        <w:t xml:space="preserve">ی نباشد، به روایت اعتماد </w:t>
      </w:r>
      <w:r w:rsidRPr="003C213A">
        <w:rPr>
          <w:rtl/>
        </w:rPr>
        <w:t>م</w:t>
      </w:r>
      <w:r w:rsidRPr="003C213A">
        <w:rPr>
          <w:rFonts w:hint="cs"/>
          <w:rtl/>
        </w:rPr>
        <w:t>ی‌</w:t>
      </w:r>
      <w:r w:rsidRPr="003C213A">
        <w:rPr>
          <w:rFonts w:hint="eastAsia"/>
          <w:rtl/>
        </w:rPr>
        <w:t>شود</w:t>
      </w:r>
      <w:r w:rsidRPr="003C213A">
        <w:rPr>
          <w:rFonts w:hint="cs"/>
          <w:rtl/>
        </w:rPr>
        <w:t>.</w:t>
      </w:r>
    </w:p>
    <w:p w:rsidR="00D05AFA" w:rsidRPr="00D05AFA" w:rsidRDefault="00D05AFA" w:rsidP="00D05AFA">
      <w:pPr>
        <w:jc w:val="both"/>
        <w:rPr>
          <w:rFonts w:asciiTheme="minorHAnsi" w:hAnsiTheme="minorHAnsi"/>
          <w:color w:val="auto"/>
          <w:sz w:val="28"/>
        </w:rPr>
      </w:pPr>
      <w:r w:rsidRPr="00D05AFA">
        <w:rPr>
          <w:rFonts w:asciiTheme="minorHAnsi" w:hAnsiTheme="minorHAnsi"/>
          <w:color w:val="auto"/>
          <w:sz w:val="28"/>
          <w:rtl/>
        </w:rPr>
        <w:t>ازآنجا</w:t>
      </w:r>
      <w:r w:rsidRPr="00D05AFA">
        <w:rPr>
          <w:rFonts w:asciiTheme="minorHAnsi" w:hAnsiTheme="minorHAnsi" w:hint="cs"/>
          <w:color w:val="auto"/>
          <w:sz w:val="28"/>
          <w:rtl/>
        </w:rPr>
        <w:t>یی‌</w:t>
      </w:r>
      <w:r w:rsidRPr="00D05AFA">
        <w:rPr>
          <w:rFonts w:asciiTheme="minorHAnsi" w:hAnsiTheme="minorHAnsi" w:hint="eastAsia"/>
          <w:color w:val="auto"/>
          <w:sz w:val="28"/>
          <w:rtl/>
        </w:rPr>
        <w:t>که</w:t>
      </w:r>
      <w:r w:rsidRPr="00D05AFA">
        <w:rPr>
          <w:rFonts w:asciiTheme="minorHAnsi" w:hAnsiTheme="minorHAnsi" w:hint="cs"/>
          <w:color w:val="auto"/>
          <w:sz w:val="28"/>
          <w:rtl/>
        </w:rPr>
        <w:t xml:space="preserve"> در این سند راویِ «علی بن أبی حمزه»، «علی بن الحکم» است که از فقهای امامی و ثقه است، این روایت را </w:t>
      </w:r>
      <w:r w:rsidRPr="00D05AFA">
        <w:rPr>
          <w:rFonts w:asciiTheme="minorHAnsi" w:hAnsiTheme="minorHAnsi"/>
          <w:color w:val="auto"/>
          <w:sz w:val="28"/>
          <w:rtl/>
        </w:rPr>
        <w:t>م</w:t>
      </w:r>
      <w:r w:rsidRPr="00D05AFA">
        <w:rPr>
          <w:rFonts w:asciiTheme="minorHAnsi" w:hAnsiTheme="minorHAnsi" w:hint="cs"/>
          <w:color w:val="auto"/>
          <w:sz w:val="28"/>
          <w:rtl/>
        </w:rPr>
        <w:t>ی‌</w:t>
      </w:r>
      <w:r w:rsidRPr="00D05AFA">
        <w:rPr>
          <w:rFonts w:asciiTheme="minorHAnsi" w:hAnsiTheme="minorHAnsi" w:hint="eastAsia"/>
          <w:color w:val="auto"/>
          <w:sz w:val="28"/>
          <w:rtl/>
        </w:rPr>
        <w:t>پذ</w:t>
      </w:r>
      <w:r w:rsidRPr="00D05AFA">
        <w:rPr>
          <w:rFonts w:asciiTheme="minorHAnsi" w:hAnsiTheme="minorHAnsi" w:hint="cs"/>
          <w:color w:val="auto"/>
          <w:sz w:val="28"/>
          <w:rtl/>
        </w:rPr>
        <w:t>ی</w:t>
      </w:r>
      <w:r w:rsidRPr="00D05AFA">
        <w:rPr>
          <w:rFonts w:asciiTheme="minorHAnsi" w:hAnsiTheme="minorHAnsi" w:hint="eastAsia"/>
          <w:color w:val="auto"/>
          <w:sz w:val="28"/>
          <w:rtl/>
        </w:rPr>
        <w:t>ر</w:t>
      </w:r>
      <w:r w:rsidRPr="00D05AFA">
        <w:rPr>
          <w:rFonts w:asciiTheme="minorHAnsi" w:hAnsiTheme="minorHAnsi" w:hint="cs"/>
          <w:color w:val="auto"/>
          <w:sz w:val="28"/>
          <w:rtl/>
        </w:rPr>
        <w:t>ی</w:t>
      </w:r>
      <w:r w:rsidRPr="00D05AFA">
        <w:rPr>
          <w:rFonts w:asciiTheme="minorHAnsi" w:hAnsiTheme="minorHAnsi" w:hint="eastAsia"/>
          <w:color w:val="auto"/>
          <w:sz w:val="28"/>
          <w:rtl/>
        </w:rPr>
        <w:t>م</w:t>
      </w:r>
      <w:r w:rsidRPr="00D05AFA">
        <w:rPr>
          <w:rFonts w:asciiTheme="minorHAnsi" w:hAnsiTheme="minorHAnsi" w:hint="cs"/>
          <w:color w:val="auto"/>
          <w:sz w:val="28"/>
          <w:rtl/>
        </w:rPr>
        <w:t>.</w:t>
      </w:r>
    </w:p>
    <w:p w:rsidR="00081D65" w:rsidRDefault="00D05AFA" w:rsidP="00442355">
      <w:pPr>
        <w:pStyle w:val="3"/>
        <w:rPr>
          <w:rtl/>
        </w:rPr>
      </w:pPr>
      <w:bookmarkStart w:id="196" w:name="_Toc40762502"/>
      <w:r w:rsidRPr="003C213A">
        <w:rPr>
          <w:rFonts w:hint="cs"/>
          <w:rtl/>
        </w:rPr>
        <w:t>«أبی بصیر»</w:t>
      </w:r>
      <w:bookmarkEnd w:id="196"/>
    </w:p>
    <w:p w:rsidR="00D05AFA" w:rsidRPr="003C213A" w:rsidRDefault="00D05AFA" w:rsidP="00081D65">
      <w:pPr>
        <w:jc w:val="both"/>
        <w:rPr>
          <w:rtl/>
        </w:rPr>
      </w:pPr>
      <w:r w:rsidRPr="003C213A">
        <w:rPr>
          <w:rFonts w:hint="cs"/>
          <w:rtl/>
        </w:rPr>
        <w:t xml:space="preserve">این کنیه مشترک بین «لیث بن البختری المرادی» و «یحیی بن القاسم الاسدی» است که هر دو از «امام صادق علیه‌السلام» نقل روایت </w:t>
      </w:r>
      <w:r w:rsidRPr="003C213A">
        <w:rPr>
          <w:rtl/>
        </w:rPr>
        <w:t>م</w:t>
      </w:r>
      <w:r w:rsidRPr="003C213A">
        <w:rPr>
          <w:rFonts w:hint="cs"/>
          <w:rtl/>
        </w:rPr>
        <w:t>ی‌</w:t>
      </w:r>
      <w:r w:rsidRPr="003C213A">
        <w:rPr>
          <w:rFonts w:hint="eastAsia"/>
          <w:rtl/>
        </w:rPr>
        <w:t>کنند</w:t>
      </w:r>
      <w:r w:rsidRPr="003C213A">
        <w:rPr>
          <w:rFonts w:hint="cs"/>
          <w:rtl/>
        </w:rPr>
        <w:t xml:space="preserve">. </w:t>
      </w:r>
      <w:r w:rsidRPr="003C213A">
        <w:rPr>
          <w:rtl/>
        </w:rPr>
        <w:t>ازآنجا</w:t>
      </w:r>
      <w:r w:rsidRPr="003C213A">
        <w:rPr>
          <w:rFonts w:hint="cs"/>
          <w:rtl/>
        </w:rPr>
        <w:t>یی‌</w:t>
      </w:r>
      <w:r w:rsidRPr="003C213A">
        <w:rPr>
          <w:rFonts w:hint="eastAsia"/>
          <w:rtl/>
        </w:rPr>
        <w:t>که</w:t>
      </w:r>
      <w:r w:rsidRPr="003C213A">
        <w:rPr>
          <w:rFonts w:hint="cs"/>
          <w:rtl/>
        </w:rPr>
        <w:t xml:space="preserve"> هر دو امامی و ثقه هستند، هرکدام باشند، تغییری در سند ایجاد </w:t>
      </w:r>
      <w:r w:rsidRPr="003C213A">
        <w:rPr>
          <w:rtl/>
        </w:rPr>
        <w:t>نم</w:t>
      </w:r>
      <w:r w:rsidRPr="003C213A">
        <w:rPr>
          <w:rFonts w:hint="cs"/>
          <w:rtl/>
        </w:rPr>
        <w:t>ی‌</w:t>
      </w:r>
      <w:r w:rsidRPr="003C213A">
        <w:rPr>
          <w:rFonts w:hint="eastAsia"/>
          <w:rtl/>
        </w:rPr>
        <w:t>شود</w:t>
      </w:r>
      <w:r w:rsidRPr="003C213A">
        <w:rPr>
          <w:rFonts w:hint="cs"/>
          <w:rtl/>
        </w:rPr>
        <w:t xml:space="preserve">؛ هرچند به </w:t>
      </w:r>
      <w:r w:rsidRPr="003C213A">
        <w:rPr>
          <w:rtl/>
        </w:rPr>
        <w:t>قر</w:t>
      </w:r>
      <w:r w:rsidRPr="003C213A">
        <w:rPr>
          <w:rFonts w:hint="cs"/>
          <w:rtl/>
        </w:rPr>
        <w:t>ی</w:t>
      </w:r>
      <w:r w:rsidRPr="003C213A">
        <w:rPr>
          <w:rFonts w:hint="eastAsia"/>
          <w:rtl/>
        </w:rPr>
        <w:t>نه‌</w:t>
      </w:r>
      <w:r w:rsidRPr="003C213A">
        <w:rPr>
          <w:rFonts w:hint="cs"/>
          <w:rtl/>
        </w:rPr>
        <w:t xml:space="preserve">ی اینکه «علی بن أبی حمزه» از او روایت </w:t>
      </w:r>
      <w:r w:rsidRPr="003C213A">
        <w:rPr>
          <w:rtl/>
        </w:rPr>
        <w:t>م</w:t>
      </w:r>
      <w:r w:rsidRPr="003C213A">
        <w:rPr>
          <w:rFonts w:hint="cs"/>
          <w:rtl/>
        </w:rPr>
        <w:t>ی‌</w:t>
      </w:r>
      <w:r w:rsidRPr="003C213A">
        <w:rPr>
          <w:rFonts w:hint="eastAsia"/>
          <w:rtl/>
        </w:rPr>
        <w:t>کند</w:t>
      </w:r>
      <w:r w:rsidRPr="003C213A">
        <w:rPr>
          <w:rFonts w:hint="cs"/>
          <w:rtl/>
        </w:rPr>
        <w:t xml:space="preserve">، در اینجا منظور «یحیی بن القاسم الاسدی» باشد؛ زیرا «یحیی بن القاسم» در اواخر عمر نابینا </w:t>
      </w:r>
      <w:r w:rsidRPr="003C213A">
        <w:rPr>
          <w:rtl/>
        </w:rPr>
        <w:t>م</w:t>
      </w:r>
      <w:r w:rsidRPr="003C213A">
        <w:rPr>
          <w:rFonts w:hint="cs"/>
          <w:rtl/>
        </w:rPr>
        <w:t>ی‌</w:t>
      </w:r>
      <w:r w:rsidRPr="003C213A">
        <w:rPr>
          <w:rFonts w:hint="eastAsia"/>
          <w:rtl/>
        </w:rPr>
        <w:t>شود</w:t>
      </w:r>
      <w:r w:rsidRPr="003C213A">
        <w:rPr>
          <w:rFonts w:hint="cs"/>
          <w:rtl/>
        </w:rPr>
        <w:t xml:space="preserve"> و «علی بن أبی حمزه» </w:t>
      </w:r>
      <w:r w:rsidRPr="003C213A">
        <w:rPr>
          <w:rtl/>
        </w:rPr>
        <w:t>عصا کش</w:t>
      </w:r>
      <w:r w:rsidRPr="003C213A">
        <w:rPr>
          <w:rFonts w:hint="cs"/>
          <w:rtl/>
        </w:rPr>
        <w:t xml:space="preserve"> او بوده است.</w:t>
      </w:r>
    </w:p>
    <w:p w:rsidR="00D05AFA" w:rsidRPr="00D05AFA" w:rsidRDefault="00D05AFA" w:rsidP="00D05AFA">
      <w:pPr>
        <w:jc w:val="both"/>
        <w:rPr>
          <w:rFonts w:asciiTheme="minorHAnsi" w:hAnsiTheme="minorHAnsi"/>
          <w:color w:val="auto"/>
          <w:sz w:val="28"/>
          <w:rtl/>
        </w:rPr>
      </w:pPr>
      <w:r w:rsidRPr="00D05AFA">
        <w:rPr>
          <w:rFonts w:asciiTheme="minorHAnsi" w:hAnsiTheme="minorHAnsi" w:hint="cs"/>
          <w:color w:val="auto"/>
          <w:sz w:val="28"/>
          <w:rtl/>
        </w:rPr>
        <w:t xml:space="preserve">ازآنجایی‌که با توجه به </w:t>
      </w:r>
      <w:r w:rsidRPr="00D05AFA">
        <w:rPr>
          <w:rFonts w:asciiTheme="minorHAnsi" w:hAnsiTheme="minorHAnsi"/>
          <w:color w:val="auto"/>
          <w:sz w:val="28"/>
          <w:rtl/>
        </w:rPr>
        <w:t>قر</w:t>
      </w:r>
      <w:r w:rsidRPr="00D05AFA">
        <w:rPr>
          <w:rFonts w:asciiTheme="minorHAnsi" w:hAnsiTheme="minorHAnsi" w:hint="cs"/>
          <w:color w:val="auto"/>
          <w:sz w:val="28"/>
          <w:rtl/>
        </w:rPr>
        <w:t>ی</w:t>
      </w:r>
      <w:r w:rsidRPr="00D05AFA">
        <w:rPr>
          <w:rFonts w:asciiTheme="minorHAnsi" w:hAnsiTheme="minorHAnsi" w:hint="eastAsia"/>
          <w:color w:val="auto"/>
          <w:sz w:val="28"/>
          <w:rtl/>
        </w:rPr>
        <w:t>نه‌</w:t>
      </w:r>
      <w:r w:rsidRPr="00D05AFA">
        <w:rPr>
          <w:rFonts w:asciiTheme="minorHAnsi" w:hAnsiTheme="minorHAnsi" w:hint="cs"/>
          <w:color w:val="auto"/>
          <w:sz w:val="28"/>
          <w:rtl/>
        </w:rPr>
        <w:t>ی «کلاب ممطوره» این روایت را مربوط به دوران قبل از واقفه شدن «علی بن أبی حمزه» دانستیم، این سند، صحیحه است.</w:t>
      </w:r>
    </w:p>
    <w:p w:rsidR="00D05AFA" w:rsidRPr="003C213A" w:rsidRDefault="00D05AFA" w:rsidP="00442355">
      <w:pPr>
        <w:pStyle w:val="2"/>
        <w:rPr>
          <w:rtl/>
        </w:rPr>
      </w:pPr>
      <w:bookmarkStart w:id="197" w:name="_Toc40762503"/>
      <w:r w:rsidRPr="003C213A">
        <w:rPr>
          <w:rFonts w:hint="cs"/>
          <w:rtl/>
        </w:rPr>
        <w:t>21. «</w:t>
      </w:r>
      <w:r w:rsidRPr="003C213A">
        <w:rPr>
          <w:rtl/>
        </w:rPr>
        <w:t>مُحَمَّدُ بْنُ یحْیی عَنْ أَحْمَدَ بْنِ مُحَمَّدٍ عَنِ ابْنِ مَحْبُوب</w:t>
      </w:r>
      <w:r w:rsidRPr="003C213A">
        <w:rPr>
          <w:rFonts w:hint="cs"/>
          <w:rtl/>
        </w:rPr>
        <w:t xml:space="preserve"> </w:t>
      </w:r>
      <w:r w:rsidRPr="003C213A">
        <w:rPr>
          <w:rtl/>
        </w:rPr>
        <w:t>عَنْ عَبْدِ اللَّهِ بْنِ سِنَان</w:t>
      </w:r>
      <w:r w:rsidRPr="003C213A">
        <w:rPr>
          <w:rFonts w:hint="cs"/>
          <w:rtl/>
        </w:rPr>
        <w:t>».</w:t>
      </w:r>
      <w:bookmarkEnd w:id="197"/>
    </w:p>
    <w:p w:rsidR="00442355" w:rsidRDefault="00D05AFA" w:rsidP="00442355">
      <w:pPr>
        <w:pStyle w:val="3"/>
        <w:rPr>
          <w:rtl/>
        </w:rPr>
      </w:pPr>
      <w:bookmarkStart w:id="198" w:name="_Toc40762504"/>
      <w:r w:rsidRPr="003C213A">
        <w:rPr>
          <w:rFonts w:hint="cs"/>
          <w:rtl/>
        </w:rPr>
        <w:t>«محمد بن یحیی»</w:t>
      </w:r>
      <w:bookmarkEnd w:id="198"/>
    </w:p>
    <w:p w:rsidR="00D05AFA" w:rsidRPr="003C213A" w:rsidRDefault="00D05AFA" w:rsidP="00442355">
      <w:pPr>
        <w:jc w:val="both"/>
        <w:rPr>
          <w:rtl/>
        </w:rPr>
      </w:pPr>
      <w:r w:rsidRPr="003C213A">
        <w:rPr>
          <w:rFonts w:hint="cs"/>
          <w:rtl/>
        </w:rPr>
        <w:t>«محمد بن یحیی العطار».</w:t>
      </w:r>
    </w:p>
    <w:p w:rsidR="00442355" w:rsidRDefault="00D05AFA" w:rsidP="00442355">
      <w:pPr>
        <w:pStyle w:val="3"/>
        <w:rPr>
          <w:rtl/>
        </w:rPr>
      </w:pPr>
      <w:bookmarkStart w:id="199" w:name="_Toc40762505"/>
      <w:r w:rsidRPr="003C213A">
        <w:rPr>
          <w:rFonts w:hint="cs"/>
          <w:rtl/>
        </w:rPr>
        <w:t>«احمد بن م</w:t>
      </w:r>
      <w:r w:rsidR="00442355">
        <w:rPr>
          <w:rFonts w:hint="cs"/>
          <w:rtl/>
        </w:rPr>
        <w:t>حمد»</w:t>
      </w:r>
      <w:bookmarkEnd w:id="199"/>
    </w:p>
    <w:p w:rsidR="00D05AFA" w:rsidRPr="003C213A" w:rsidRDefault="00D05AFA" w:rsidP="00442355">
      <w:pPr>
        <w:jc w:val="both"/>
        <w:rPr>
          <w:rtl/>
        </w:rPr>
      </w:pPr>
      <w:r w:rsidRPr="003C213A">
        <w:rPr>
          <w:rFonts w:hint="cs"/>
          <w:rtl/>
        </w:rPr>
        <w:t>این عنوان مشترک بین «احمد بن محمد بن عیسی» و «احمد بن محمد بن خالد» است.</w:t>
      </w:r>
    </w:p>
    <w:p w:rsidR="00442355" w:rsidRDefault="00D05AFA" w:rsidP="00442355">
      <w:pPr>
        <w:pStyle w:val="3"/>
        <w:rPr>
          <w:rtl/>
        </w:rPr>
      </w:pPr>
      <w:bookmarkStart w:id="200" w:name="_Toc40762506"/>
      <w:r w:rsidRPr="003C213A">
        <w:rPr>
          <w:rFonts w:hint="cs"/>
          <w:rtl/>
        </w:rPr>
        <w:t>«ابن محبوب»</w:t>
      </w:r>
      <w:bookmarkEnd w:id="200"/>
    </w:p>
    <w:p w:rsidR="00D05AFA" w:rsidRPr="003C213A" w:rsidRDefault="00D05AFA" w:rsidP="00442355">
      <w:pPr>
        <w:jc w:val="both"/>
        <w:rPr>
          <w:rtl/>
        </w:rPr>
      </w:pPr>
      <w:r w:rsidRPr="003C213A">
        <w:rPr>
          <w:rFonts w:hint="cs"/>
          <w:rtl/>
        </w:rPr>
        <w:t>«حسن بن محبوب السراد».</w:t>
      </w:r>
    </w:p>
    <w:p w:rsidR="00442355" w:rsidRDefault="00D05AFA" w:rsidP="00442355">
      <w:pPr>
        <w:pStyle w:val="3"/>
        <w:rPr>
          <w:rtl/>
        </w:rPr>
      </w:pPr>
      <w:bookmarkStart w:id="201" w:name="_Toc40762507"/>
      <w:r w:rsidRPr="003C213A">
        <w:rPr>
          <w:rFonts w:hint="cs"/>
          <w:rtl/>
        </w:rPr>
        <w:t>«عبدالله بن سنان»</w:t>
      </w:r>
      <w:bookmarkEnd w:id="201"/>
    </w:p>
    <w:p w:rsidR="00D05AFA" w:rsidRPr="003C213A" w:rsidRDefault="00D05AFA" w:rsidP="00442355">
      <w:pPr>
        <w:jc w:val="both"/>
        <w:rPr>
          <w:rtl/>
        </w:rPr>
      </w:pPr>
      <w:r w:rsidRPr="003C213A">
        <w:rPr>
          <w:rFonts w:hint="cs"/>
          <w:rtl/>
        </w:rPr>
        <w:t>ثقه.</w:t>
      </w:r>
    </w:p>
    <w:p w:rsidR="00D05AFA" w:rsidRPr="00D05AFA" w:rsidRDefault="00D05AFA" w:rsidP="00D05AFA">
      <w:pPr>
        <w:jc w:val="both"/>
        <w:rPr>
          <w:rFonts w:asciiTheme="minorHAnsi" w:hAnsiTheme="minorHAnsi"/>
          <w:color w:val="auto"/>
          <w:sz w:val="28"/>
          <w:rtl/>
        </w:rPr>
      </w:pPr>
      <w:r w:rsidRPr="00D05AFA">
        <w:rPr>
          <w:rFonts w:asciiTheme="minorHAnsi" w:hAnsiTheme="minorHAnsi" w:hint="cs"/>
          <w:color w:val="auto"/>
          <w:sz w:val="28"/>
          <w:rtl/>
        </w:rPr>
        <w:t>درنتیجه این سند، صحیحه است.</w:t>
      </w:r>
    </w:p>
    <w:p w:rsidR="00D05AFA" w:rsidRPr="00D05AFA" w:rsidRDefault="00D05AFA" w:rsidP="00442355">
      <w:pPr>
        <w:pStyle w:val="2"/>
        <w:rPr>
          <w:rtl/>
        </w:rPr>
      </w:pPr>
      <w:bookmarkStart w:id="202" w:name="_Toc40762508"/>
      <w:r w:rsidRPr="00D05AFA">
        <w:rPr>
          <w:rFonts w:hint="cs"/>
          <w:rtl/>
        </w:rPr>
        <w:t>22. «</w:t>
      </w:r>
      <w:r w:rsidRPr="00D05AFA">
        <w:rPr>
          <w:rtl/>
        </w:rPr>
        <w:t>مُحَمَّدُ بْنُ یحْیی عَنْ أَحْمَدَ بْنِ مُحَمَّدِ بْنِ عِیسَی عَنِ ابْنِ فَضَّال</w:t>
      </w:r>
      <w:r w:rsidRPr="00D05AFA">
        <w:rPr>
          <w:rFonts w:hint="cs"/>
          <w:rtl/>
        </w:rPr>
        <w:t xml:space="preserve">ٍ </w:t>
      </w:r>
      <w:r w:rsidRPr="00D05AFA">
        <w:rPr>
          <w:rtl/>
        </w:rPr>
        <w:t>عَنِ ابْنِ بُکیرٍ عَنْ زُرَارَةَ</w:t>
      </w:r>
      <w:r w:rsidRPr="00D05AFA">
        <w:rPr>
          <w:rFonts w:hint="cs"/>
          <w:rtl/>
        </w:rPr>
        <w:t>».</w:t>
      </w:r>
      <w:bookmarkEnd w:id="202"/>
    </w:p>
    <w:p w:rsidR="00442355" w:rsidRDefault="00D05AFA" w:rsidP="00054459">
      <w:pPr>
        <w:pStyle w:val="3"/>
        <w:rPr>
          <w:rtl/>
        </w:rPr>
      </w:pPr>
      <w:bookmarkStart w:id="203" w:name="_Toc40762509"/>
      <w:r w:rsidRPr="003C213A">
        <w:rPr>
          <w:rFonts w:hint="cs"/>
          <w:rtl/>
        </w:rPr>
        <w:t>«محمد بن یحیی»</w:t>
      </w:r>
      <w:bookmarkEnd w:id="203"/>
    </w:p>
    <w:p w:rsidR="00D05AFA" w:rsidRPr="003C213A" w:rsidRDefault="00D05AFA" w:rsidP="00442355">
      <w:pPr>
        <w:jc w:val="both"/>
        <w:rPr>
          <w:rtl/>
        </w:rPr>
      </w:pPr>
      <w:r w:rsidRPr="003C213A">
        <w:rPr>
          <w:rFonts w:hint="cs"/>
          <w:rtl/>
        </w:rPr>
        <w:t>«محمد بن یحیی العطار».</w:t>
      </w:r>
    </w:p>
    <w:p w:rsidR="00442355" w:rsidRDefault="00D05AFA" w:rsidP="00054459">
      <w:pPr>
        <w:pStyle w:val="3"/>
        <w:rPr>
          <w:rtl/>
        </w:rPr>
      </w:pPr>
      <w:bookmarkStart w:id="204" w:name="_Toc40762510"/>
      <w:r w:rsidRPr="003C213A">
        <w:rPr>
          <w:rFonts w:hint="cs"/>
          <w:rtl/>
        </w:rPr>
        <w:lastRenderedPageBreak/>
        <w:t>«ابن فضال»</w:t>
      </w:r>
      <w:bookmarkEnd w:id="204"/>
    </w:p>
    <w:p w:rsidR="00D05AFA" w:rsidRPr="003C213A" w:rsidRDefault="00D05AFA" w:rsidP="00442355">
      <w:pPr>
        <w:jc w:val="both"/>
        <w:rPr>
          <w:rtl/>
        </w:rPr>
      </w:pPr>
      <w:r w:rsidRPr="003C213A">
        <w:rPr>
          <w:rFonts w:hint="cs"/>
          <w:rtl/>
        </w:rPr>
        <w:t xml:space="preserve">«فضال» دارای سه پسر به </w:t>
      </w:r>
      <w:r w:rsidRPr="003C213A">
        <w:rPr>
          <w:rtl/>
        </w:rPr>
        <w:t>نام‌ها</w:t>
      </w:r>
      <w:r w:rsidRPr="003C213A">
        <w:rPr>
          <w:rFonts w:hint="cs"/>
          <w:rtl/>
        </w:rPr>
        <w:t xml:space="preserve">ی «محمد»، «احمد» و «علی» بوده که راوی معروف «علی بن فضال»، «حسن» است. در کتب اربعه تا جایی که استقراء نشان داده است، هر جا نام «ابن فضال» آمده است، منظور «حسن بن علی بن فضال» است و در این سند نیز به </w:t>
      </w:r>
      <w:r w:rsidRPr="003C213A">
        <w:rPr>
          <w:rtl/>
        </w:rPr>
        <w:t>قر</w:t>
      </w:r>
      <w:r w:rsidRPr="003C213A">
        <w:rPr>
          <w:rFonts w:hint="cs"/>
          <w:rtl/>
        </w:rPr>
        <w:t>ی</w:t>
      </w:r>
      <w:r w:rsidRPr="003C213A">
        <w:rPr>
          <w:rFonts w:hint="eastAsia"/>
          <w:rtl/>
        </w:rPr>
        <w:t>نه‌</w:t>
      </w:r>
      <w:r w:rsidRPr="003C213A">
        <w:rPr>
          <w:rFonts w:hint="cs"/>
          <w:rtl/>
        </w:rPr>
        <w:t>ی روایت از «عبدالله ابن بکیر»، مراد «الحسن بن علی بن فضال التمیمی» است. «حسن بن علی بن فضال» فطحی است؛ اما ثقه است.</w:t>
      </w:r>
    </w:p>
    <w:p w:rsidR="00054459" w:rsidRDefault="00D05AFA" w:rsidP="00054459">
      <w:pPr>
        <w:pStyle w:val="3"/>
        <w:rPr>
          <w:rtl/>
        </w:rPr>
      </w:pPr>
      <w:bookmarkStart w:id="205" w:name="_Toc40762511"/>
      <w:r w:rsidRPr="003C213A">
        <w:rPr>
          <w:rFonts w:hint="cs"/>
          <w:rtl/>
        </w:rPr>
        <w:t>«ابن بکیر»</w:t>
      </w:r>
      <w:bookmarkEnd w:id="205"/>
    </w:p>
    <w:p w:rsidR="00D05AFA" w:rsidRPr="003C213A" w:rsidRDefault="00D05AFA" w:rsidP="00054459">
      <w:pPr>
        <w:jc w:val="both"/>
        <w:rPr>
          <w:rtl/>
        </w:rPr>
      </w:pPr>
      <w:r w:rsidRPr="003C213A">
        <w:rPr>
          <w:rFonts w:hint="cs"/>
          <w:rtl/>
        </w:rPr>
        <w:t xml:space="preserve">«عبدالله بن بکیر»، </w:t>
      </w:r>
      <w:r w:rsidRPr="003C213A">
        <w:rPr>
          <w:rtl/>
        </w:rPr>
        <w:t>برادرزاده‌</w:t>
      </w:r>
      <w:r w:rsidRPr="003C213A">
        <w:rPr>
          <w:rFonts w:hint="cs"/>
          <w:rtl/>
        </w:rPr>
        <w:t>ی «زراره». ثقه.</w:t>
      </w:r>
    </w:p>
    <w:p w:rsidR="001A4FDB" w:rsidRDefault="00D05AFA" w:rsidP="00AA02F7">
      <w:pPr>
        <w:jc w:val="both"/>
        <w:rPr>
          <w:rFonts w:asciiTheme="minorHAnsi" w:hAnsiTheme="minorHAnsi"/>
          <w:color w:val="auto"/>
          <w:sz w:val="28"/>
        </w:rPr>
      </w:pPr>
      <w:r w:rsidRPr="00D05AFA">
        <w:rPr>
          <w:rFonts w:asciiTheme="minorHAnsi" w:hAnsiTheme="minorHAnsi" w:hint="cs"/>
          <w:color w:val="auto"/>
          <w:sz w:val="28"/>
          <w:rtl/>
        </w:rPr>
        <w:t xml:space="preserve">درنتیجه این سند، موثقه </w:t>
      </w:r>
      <w:r w:rsidRPr="00D05AFA">
        <w:rPr>
          <w:rFonts w:asciiTheme="minorHAnsi" w:hAnsiTheme="minorHAnsi"/>
          <w:color w:val="auto"/>
          <w:sz w:val="28"/>
          <w:rtl/>
        </w:rPr>
        <w:t>م</w:t>
      </w:r>
      <w:r w:rsidRPr="00D05AFA">
        <w:rPr>
          <w:rFonts w:asciiTheme="minorHAnsi" w:hAnsiTheme="minorHAnsi" w:hint="cs"/>
          <w:color w:val="auto"/>
          <w:sz w:val="28"/>
          <w:rtl/>
        </w:rPr>
        <w:t>ی‌</w:t>
      </w:r>
      <w:r w:rsidRPr="00D05AFA">
        <w:rPr>
          <w:rFonts w:asciiTheme="minorHAnsi" w:hAnsiTheme="minorHAnsi" w:hint="eastAsia"/>
          <w:color w:val="auto"/>
          <w:sz w:val="28"/>
          <w:rtl/>
        </w:rPr>
        <w:t>شود</w:t>
      </w:r>
      <w:r w:rsidRPr="00D05AFA">
        <w:rPr>
          <w:rFonts w:asciiTheme="minorHAnsi" w:hAnsiTheme="minorHAnsi" w:hint="cs"/>
          <w:color w:val="auto"/>
          <w:sz w:val="28"/>
          <w:rtl/>
        </w:rPr>
        <w:t>.</w:t>
      </w:r>
    </w:p>
    <w:p w:rsidR="001A4FDB" w:rsidRDefault="001A4FDB" w:rsidP="005D583C">
      <w:pPr>
        <w:pStyle w:val="2"/>
        <w:rPr>
          <w:rtl/>
        </w:rPr>
      </w:pPr>
      <w:bookmarkStart w:id="206" w:name="_Toc40762512"/>
      <w:r>
        <w:rPr>
          <w:rFonts w:hint="cs"/>
          <w:rtl/>
        </w:rPr>
        <w:t>23. «</w:t>
      </w:r>
      <w:r w:rsidRPr="00D813B9">
        <w:rPr>
          <w:rtl/>
        </w:rPr>
        <w:t xml:space="preserve">مُحَمَّدُ بْنُ </w:t>
      </w:r>
      <w:r>
        <w:rPr>
          <w:rtl/>
        </w:rPr>
        <w:t>ی</w:t>
      </w:r>
      <w:r w:rsidRPr="00D813B9">
        <w:rPr>
          <w:rtl/>
        </w:rPr>
        <w:t>حْ</w:t>
      </w:r>
      <w:r>
        <w:rPr>
          <w:rtl/>
        </w:rPr>
        <w:t>یی</w:t>
      </w:r>
      <w:r w:rsidRPr="00D813B9">
        <w:rPr>
          <w:rtl/>
        </w:rPr>
        <w:t xml:space="preserve"> عَنْ مُحَمَّدِ بْنِ أَحْمَدَ عَنْ أَحْمَدَ بْنِ الْحَسَنِ بْنِ عَلِ</w:t>
      </w:r>
      <w:r>
        <w:rPr>
          <w:rtl/>
        </w:rPr>
        <w:t>ی</w:t>
      </w:r>
      <w:r w:rsidRPr="00D813B9">
        <w:rPr>
          <w:rtl/>
        </w:rPr>
        <w:t xml:space="preserve"> عَنْ عَمْرِو بْنِ سَعِ</w:t>
      </w:r>
      <w:r>
        <w:rPr>
          <w:rtl/>
        </w:rPr>
        <w:t>ی</w:t>
      </w:r>
      <w:r w:rsidRPr="00D813B9">
        <w:rPr>
          <w:rtl/>
        </w:rPr>
        <w:t>دٍ عَنْ مُصَدِّقِ بْنِ صَدَقَةَ عَنْ عَمَّارِ بْنِ مُوسَ</w:t>
      </w:r>
      <w:r>
        <w:rPr>
          <w:rtl/>
        </w:rPr>
        <w:t>ی</w:t>
      </w:r>
      <w:r w:rsidRPr="00D813B9">
        <w:rPr>
          <w:rtl/>
        </w:rPr>
        <w:t xml:space="preserve"> عَنْ </w:t>
      </w:r>
      <w:r>
        <w:rPr>
          <w:rtl/>
        </w:rPr>
        <w:t>أبی</w:t>
      </w:r>
      <w:r w:rsidRPr="00D813B9">
        <w:rPr>
          <w:rtl/>
        </w:rPr>
        <w:t xml:space="preserve"> عَبْدِ </w:t>
      </w:r>
      <w:r>
        <w:rPr>
          <w:rtl/>
        </w:rPr>
        <w:t>اللَّه</w:t>
      </w:r>
      <w:r>
        <w:rPr>
          <w:rFonts w:hint="cs"/>
          <w:rtl/>
        </w:rPr>
        <w:t xml:space="preserve"> علیه‌السلام».</w:t>
      </w:r>
      <w:bookmarkEnd w:id="206"/>
    </w:p>
    <w:p w:rsidR="005D583C" w:rsidRDefault="001A4FDB" w:rsidP="00456F6D">
      <w:pPr>
        <w:pStyle w:val="3"/>
        <w:rPr>
          <w:rtl/>
        </w:rPr>
      </w:pPr>
      <w:bookmarkStart w:id="207" w:name="_Toc40762513"/>
      <w:r>
        <w:rPr>
          <w:rFonts w:hint="cs"/>
          <w:rtl/>
        </w:rPr>
        <w:t>«محمد بن یحیی»</w:t>
      </w:r>
      <w:bookmarkEnd w:id="207"/>
    </w:p>
    <w:p w:rsidR="005D583C" w:rsidRDefault="001A4FDB" w:rsidP="005D583C">
      <w:pPr>
        <w:rPr>
          <w:rStyle w:val="1Char"/>
          <w:rtl/>
        </w:rPr>
      </w:pPr>
      <w:r w:rsidRPr="009933CE">
        <w:rPr>
          <w:rFonts w:hint="cs"/>
          <w:rtl/>
        </w:rPr>
        <w:t>«محمد بن یحیی العطار».</w:t>
      </w:r>
    </w:p>
    <w:p w:rsidR="005D583C" w:rsidRDefault="001A4FDB" w:rsidP="00456F6D">
      <w:pPr>
        <w:pStyle w:val="3"/>
        <w:rPr>
          <w:rtl/>
        </w:rPr>
      </w:pPr>
      <w:bookmarkStart w:id="208" w:name="_Toc40762514"/>
      <w:r w:rsidRPr="009933CE">
        <w:rPr>
          <w:rStyle w:val="1Char"/>
          <w:rFonts w:hint="cs"/>
          <w:rtl/>
        </w:rPr>
        <w:t>«</w:t>
      </w:r>
      <w:r w:rsidRPr="00456F6D">
        <w:rPr>
          <w:rFonts w:hint="cs"/>
          <w:rtl/>
        </w:rPr>
        <w:t>محمد</w:t>
      </w:r>
      <w:r w:rsidRPr="009933CE">
        <w:rPr>
          <w:rStyle w:val="1Char"/>
          <w:rFonts w:hint="cs"/>
          <w:rtl/>
        </w:rPr>
        <w:t xml:space="preserve"> بن احمد»</w:t>
      </w:r>
      <w:bookmarkEnd w:id="208"/>
    </w:p>
    <w:p w:rsidR="001A4FDB" w:rsidRDefault="001A4FDB" w:rsidP="00456F6D">
      <w:pPr>
        <w:jc w:val="both"/>
        <w:rPr>
          <w:rtl/>
        </w:rPr>
      </w:pPr>
      <w:r>
        <w:rPr>
          <w:rFonts w:hint="cs"/>
          <w:rtl/>
        </w:rPr>
        <w:t xml:space="preserve">با توجه به روایت این راوی از «احمد بن الحسن»، مراد «محمد بن احمد بن یحیی بن عمران الاشعری» صاحب کتاب «نوادر الحکمه» است. این کتاب از کتب مشهوره بوده که قبل از کتب اربعه نوشته شده است. خود وی ثقه است اما در مورد ثقه بودن 30 نفر از کسانی که وی از آنها نقل </w:t>
      </w:r>
      <w:r>
        <w:rPr>
          <w:rtl/>
        </w:rPr>
        <w:t>م</w:t>
      </w:r>
      <w:r>
        <w:rPr>
          <w:rFonts w:hint="cs"/>
          <w:rtl/>
        </w:rPr>
        <w:t>ی‌</w:t>
      </w:r>
      <w:r>
        <w:rPr>
          <w:rFonts w:hint="eastAsia"/>
          <w:rtl/>
        </w:rPr>
        <w:t>کند</w:t>
      </w:r>
      <w:r>
        <w:rPr>
          <w:rFonts w:hint="cs"/>
          <w:rtl/>
        </w:rPr>
        <w:t xml:space="preserve"> اختلاف است.</w:t>
      </w:r>
    </w:p>
    <w:p w:rsidR="005D583C" w:rsidRDefault="001A4FDB" w:rsidP="005D583C">
      <w:pPr>
        <w:pStyle w:val="3"/>
        <w:rPr>
          <w:rtl/>
        </w:rPr>
      </w:pPr>
      <w:bookmarkStart w:id="209" w:name="_Toc40762515"/>
      <w:r w:rsidRPr="009933CE">
        <w:rPr>
          <w:rStyle w:val="1Char"/>
          <w:rFonts w:hint="cs"/>
          <w:rtl/>
        </w:rPr>
        <w:t xml:space="preserve">«احمد بن </w:t>
      </w:r>
      <w:r w:rsidRPr="00456F6D">
        <w:rPr>
          <w:rFonts w:hint="cs"/>
          <w:rtl/>
        </w:rPr>
        <w:t>الحسن</w:t>
      </w:r>
      <w:r w:rsidRPr="009933CE">
        <w:rPr>
          <w:rStyle w:val="1Char"/>
          <w:rFonts w:hint="cs"/>
          <w:rtl/>
        </w:rPr>
        <w:t xml:space="preserve"> بن علی»</w:t>
      </w:r>
      <w:bookmarkEnd w:id="209"/>
    </w:p>
    <w:p w:rsidR="001A4FDB" w:rsidRDefault="001A4FDB" w:rsidP="00456F6D">
      <w:pPr>
        <w:jc w:val="both"/>
        <w:rPr>
          <w:rtl/>
        </w:rPr>
      </w:pPr>
      <w:r>
        <w:rPr>
          <w:rFonts w:hint="cs"/>
          <w:rtl/>
        </w:rPr>
        <w:t>«احمد بن الحسن بن علی بن فضال». فطحی و ثقه.</w:t>
      </w:r>
    </w:p>
    <w:p w:rsidR="005D583C" w:rsidRDefault="001A4FDB" w:rsidP="005D583C">
      <w:pPr>
        <w:pStyle w:val="3"/>
        <w:rPr>
          <w:rtl/>
        </w:rPr>
      </w:pPr>
      <w:bookmarkStart w:id="210" w:name="_Toc40762516"/>
      <w:r w:rsidRPr="009933CE">
        <w:rPr>
          <w:rStyle w:val="1Char"/>
          <w:rFonts w:hint="cs"/>
          <w:rtl/>
        </w:rPr>
        <w:t>«عمرو بن سعید»</w:t>
      </w:r>
      <w:bookmarkEnd w:id="210"/>
    </w:p>
    <w:p w:rsidR="001A4FDB" w:rsidRDefault="001A4FDB" w:rsidP="00456F6D">
      <w:pPr>
        <w:jc w:val="both"/>
        <w:rPr>
          <w:rtl/>
        </w:rPr>
      </w:pPr>
      <w:r>
        <w:rPr>
          <w:rFonts w:hint="cs"/>
          <w:rtl/>
        </w:rPr>
        <w:t>«عمرو بن سعید مداینی». فطحی.</w:t>
      </w:r>
    </w:p>
    <w:p w:rsidR="005D583C" w:rsidRDefault="001A4FDB" w:rsidP="005D583C">
      <w:pPr>
        <w:pStyle w:val="3"/>
        <w:rPr>
          <w:rtl/>
        </w:rPr>
      </w:pPr>
      <w:bookmarkStart w:id="211" w:name="_Toc40762517"/>
      <w:r w:rsidRPr="009933CE">
        <w:rPr>
          <w:rStyle w:val="1Char"/>
          <w:rFonts w:hint="cs"/>
          <w:rtl/>
        </w:rPr>
        <w:t xml:space="preserve">«ابن </w:t>
      </w:r>
      <w:r w:rsidRPr="00456F6D">
        <w:rPr>
          <w:rFonts w:hint="cs"/>
          <w:rtl/>
        </w:rPr>
        <w:t>صدقه</w:t>
      </w:r>
      <w:r w:rsidRPr="009933CE">
        <w:rPr>
          <w:rStyle w:val="1Char"/>
          <w:rFonts w:hint="cs"/>
          <w:rtl/>
        </w:rPr>
        <w:t>»</w:t>
      </w:r>
      <w:bookmarkEnd w:id="211"/>
    </w:p>
    <w:p w:rsidR="001A4FDB" w:rsidRDefault="001A4FDB" w:rsidP="00456F6D">
      <w:pPr>
        <w:jc w:val="both"/>
        <w:rPr>
          <w:rtl/>
        </w:rPr>
      </w:pPr>
      <w:r>
        <w:rPr>
          <w:rFonts w:hint="cs"/>
          <w:rtl/>
        </w:rPr>
        <w:t>فطحی.</w:t>
      </w:r>
    </w:p>
    <w:p w:rsidR="005D583C" w:rsidRDefault="001A4FDB" w:rsidP="005D583C">
      <w:pPr>
        <w:pStyle w:val="3"/>
        <w:rPr>
          <w:rtl/>
        </w:rPr>
      </w:pPr>
      <w:bookmarkStart w:id="212" w:name="_Toc40762518"/>
      <w:r w:rsidRPr="009933CE">
        <w:rPr>
          <w:rStyle w:val="1Char"/>
          <w:rFonts w:hint="cs"/>
          <w:rtl/>
        </w:rPr>
        <w:t>«عمار بن موسی»</w:t>
      </w:r>
      <w:bookmarkEnd w:id="212"/>
    </w:p>
    <w:p w:rsidR="001A4FDB" w:rsidRDefault="001A4FDB" w:rsidP="00456F6D">
      <w:pPr>
        <w:jc w:val="both"/>
        <w:rPr>
          <w:rtl/>
        </w:rPr>
      </w:pPr>
      <w:r>
        <w:rPr>
          <w:rFonts w:hint="cs"/>
          <w:rtl/>
        </w:rPr>
        <w:t>«عمار بن موسی ساباطی». فطحی و ثقه. از طرفی دأب این راوی نقل به معناست و از طرف دیگر عرب نیست و نقل به معنای او دقیق نبوده و به همین جهت اضطراب در متون وی زیاد است.</w:t>
      </w:r>
    </w:p>
    <w:p w:rsidR="001A4FDB" w:rsidRDefault="001A4FDB" w:rsidP="00456F6D">
      <w:pPr>
        <w:jc w:val="both"/>
        <w:rPr>
          <w:rtl/>
        </w:rPr>
      </w:pPr>
      <w:r>
        <w:rPr>
          <w:rFonts w:hint="cs"/>
          <w:rtl/>
        </w:rPr>
        <w:t>درنتیجه این سند، موثقه است.</w:t>
      </w:r>
    </w:p>
    <w:p w:rsidR="001A4FDB" w:rsidRDefault="001A4FDB" w:rsidP="00684400">
      <w:pPr>
        <w:pStyle w:val="2"/>
        <w:rPr>
          <w:rtl/>
        </w:rPr>
      </w:pPr>
      <w:bookmarkStart w:id="213" w:name="_Toc40762519"/>
      <w:r>
        <w:rPr>
          <w:rFonts w:hint="cs"/>
          <w:rtl/>
        </w:rPr>
        <w:t>24. «</w:t>
      </w:r>
      <w:r w:rsidRPr="006B10E0">
        <w:rPr>
          <w:rtl/>
        </w:rPr>
        <w:t xml:space="preserve">مُحَمَّدُ بْنُ </w:t>
      </w:r>
      <w:r>
        <w:rPr>
          <w:rtl/>
        </w:rPr>
        <w:t>ی</w:t>
      </w:r>
      <w:r w:rsidRPr="006B10E0">
        <w:rPr>
          <w:rtl/>
        </w:rPr>
        <w:t>حْ</w:t>
      </w:r>
      <w:r>
        <w:rPr>
          <w:rtl/>
        </w:rPr>
        <w:t>یی</w:t>
      </w:r>
      <w:r w:rsidRPr="006B10E0">
        <w:rPr>
          <w:rtl/>
        </w:rPr>
        <w:t xml:space="preserve"> عَنْ أَحْمَدَ بْنِ مُحَمَّدٍ عَنْ مُحَمَّدِ بْنِ </w:t>
      </w:r>
      <w:r>
        <w:rPr>
          <w:rtl/>
        </w:rPr>
        <w:t>ی</w:t>
      </w:r>
      <w:r w:rsidRPr="006B10E0">
        <w:rPr>
          <w:rtl/>
        </w:rPr>
        <w:t>حْ</w:t>
      </w:r>
      <w:r>
        <w:rPr>
          <w:rtl/>
        </w:rPr>
        <w:t>یی</w:t>
      </w:r>
      <w:r w:rsidRPr="006B10E0">
        <w:rPr>
          <w:rtl/>
        </w:rPr>
        <w:t xml:space="preserve"> عَنْ غِ</w:t>
      </w:r>
      <w:r>
        <w:rPr>
          <w:rtl/>
        </w:rPr>
        <w:t>ی</w:t>
      </w:r>
      <w:r w:rsidRPr="006B10E0">
        <w:rPr>
          <w:rtl/>
        </w:rPr>
        <w:t xml:space="preserve">اثِ بْنِ </w:t>
      </w:r>
      <w:r>
        <w:rPr>
          <w:rtl/>
        </w:rPr>
        <w:t>إِبْرَاهِ</w:t>
      </w:r>
      <w:r>
        <w:rPr>
          <w:rFonts w:hint="cs"/>
          <w:rtl/>
        </w:rPr>
        <w:t>ی</w:t>
      </w:r>
      <w:r>
        <w:rPr>
          <w:rFonts w:hint="eastAsia"/>
          <w:rtl/>
        </w:rPr>
        <w:t>م</w:t>
      </w:r>
      <w:r>
        <w:rPr>
          <w:rFonts w:hint="cs"/>
          <w:rtl/>
        </w:rPr>
        <w:t>».</w:t>
      </w:r>
      <w:bookmarkEnd w:id="213"/>
    </w:p>
    <w:p w:rsidR="00684400" w:rsidRDefault="001A4FDB" w:rsidP="00684400">
      <w:pPr>
        <w:pStyle w:val="3"/>
        <w:rPr>
          <w:rtl/>
        </w:rPr>
      </w:pPr>
      <w:bookmarkStart w:id="214" w:name="_Toc40762520"/>
      <w:r>
        <w:rPr>
          <w:rFonts w:hint="cs"/>
          <w:rtl/>
        </w:rPr>
        <w:t>«محمد بن یحیی»</w:t>
      </w:r>
      <w:bookmarkEnd w:id="214"/>
    </w:p>
    <w:p w:rsidR="001A4FDB" w:rsidRPr="007F2157" w:rsidRDefault="001A4FDB" w:rsidP="00FB30A9">
      <w:pPr>
        <w:jc w:val="both"/>
        <w:rPr>
          <w:rtl/>
        </w:rPr>
      </w:pPr>
      <w:r w:rsidRPr="009933CE">
        <w:rPr>
          <w:rFonts w:hint="cs"/>
          <w:rtl/>
        </w:rPr>
        <w:t>«محمد بن یحیی العطار».</w:t>
      </w:r>
    </w:p>
    <w:p w:rsidR="00684400" w:rsidRDefault="001A4FDB" w:rsidP="00684400">
      <w:pPr>
        <w:pStyle w:val="3"/>
        <w:rPr>
          <w:rtl/>
        </w:rPr>
      </w:pPr>
      <w:bookmarkStart w:id="215" w:name="_Toc40762521"/>
      <w:r w:rsidRPr="009933CE">
        <w:rPr>
          <w:rStyle w:val="1Char"/>
          <w:rFonts w:hint="cs"/>
          <w:rtl/>
        </w:rPr>
        <w:t>«احمد بن محمد»</w:t>
      </w:r>
      <w:bookmarkEnd w:id="215"/>
    </w:p>
    <w:p w:rsidR="001A4FDB" w:rsidRPr="007F2157" w:rsidRDefault="001A4FDB" w:rsidP="00D1238E">
      <w:pPr>
        <w:jc w:val="both"/>
        <w:rPr>
          <w:rtl/>
        </w:rPr>
      </w:pPr>
      <w:r>
        <w:rPr>
          <w:rFonts w:hint="cs"/>
          <w:rtl/>
        </w:rPr>
        <w:t>این عنوان مشترک بین «احمد بن محمد بن عیسی» و «احمد بن محمد بن خالد» است.</w:t>
      </w:r>
    </w:p>
    <w:p w:rsidR="00684400" w:rsidRDefault="001A4FDB" w:rsidP="00684400">
      <w:pPr>
        <w:pStyle w:val="3"/>
        <w:rPr>
          <w:rtl/>
        </w:rPr>
      </w:pPr>
      <w:bookmarkStart w:id="216" w:name="_Toc40762522"/>
      <w:r w:rsidRPr="009933CE">
        <w:rPr>
          <w:rStyle w:val="1Char"/>
          <w:rFonts w:hint="cs"/>
          <w:rtl/>
        </w:rPr>
        <w:t xml:space="preserve">«محمد </w:t>
      </w:r>
      <w:r w:rsidRPr="00684400">
        <w:rPr>
          <w:rFonts w:hint="cs"/>
          <w:rtl/>
        </w:rPr>
        <w:t>بن</w:t>
      </w:r>
      <w:r w:rsidRPr="009933CE">
        <w:rPr>
          <w:rStyle w:val="1Char"/>
          <w:rFonts w:hint="cs"/>
          <w:rtl/>
        </w:rPr>
        <w:t xml:space="preserve"> یحیی»</w:t>
      </w:r>
      <w:bookmarkEnd w:id="216"/>
    </w:p>
    <w:p w:rsidR="001A4FDB" w:rsidRPr="007F2157" w:rsidRDefault="001A4FDB" w:rsidP="00D1238E">
      <w:pPr>
        <w:jc w:val="both"/>
        <w:rPr>
          <w:rtl/>
        </w:rPr>
      </w:pPr>
      <w:r>
        <w:rPr>
          <w:rFonts w:hint="cs"/>
          <w:rtl/>
        </w:rPr>
        <w:t>با توجه به اینکه «محمد بن یحیی» مروی عنه «احمد بن محمد» و راوی «غیاث بن ابراهیم» است، منظور «محمد بن یحیی الخزاز» است.</w:t>
      </w:r>
    </w:p>
    <w:p w:rsidR="00684400" w:rsidRDefault="001A4FDB" w:rsidP="00684400">
      <w:pPr>
        <w:pStyle w:val="3"/>
        <w:rPr>
          <w:rtl/>
        </w:rPr>
      </w:pPr>
      <w:bookmarkStart w:id="217" w:name="_Toc40762523"/>
      <w:r w:rsidRPr="009933CE">
        <w:rPr>
          <w:rStyle w:val="1Char"/>
          <w:rFonts w:hint="cs"/>
          <w:rtl/>
        </w:rPr>
        <w:t>«غیاث بن ابراهیم»</w:t>
      </w:r>
      <w:bookmarkEnd w:id="217"/>
    </w:p>
    <w:p w:rsidR="001A4FDB" w:rsidRDefault="001A4FDB" w:rsidP="00D1238E">
      <w:pPr>
        <w:jc w:val="both"/>
        <w:rPr>
          <w:rtl/>
        </w:rPr>
      </w:pPr>
      <w:r>
        <w:rPr>
          <w:rFonts w:hint="cs"/>
          <w:rtl/>
        </w:rPr>
        <w:t xml:space="preserve">«غیاث بن ابراهیم تمیمی» کوفی. از اصحاب امام صادق و امام کاظم </w:t>
      </w:r>
      <w:r>
        <w:rPr>
          <w:rtl/>
        </w:rPr>
        <w:t>عل</w:t>
      </w:r>
      <w:r>
        <w:rPr>
          <w:rFonts w:hint="cs"/>
          <w:rtl/>
        </w:rPr>
        <w:t>ی</w:t>
      </w:r>
      <w:r>
        <w:rPr>
          <w:rFonts w:hint="eastAsia"/>
          <w:rtl/>
        </w:rPr>
        <w:t>ه‌السلام</w:t>
      </w:r>
      <w:r>
        <w:rPr>
          <w:rFonts w:hint="cs"/>
          <w:rtl/>
        </w:rPr>
        <w:t>.</w:t>
      </w:r>
    </w:p>
    <w:p w:rsidR="001A4FDB" w:rsidRDefault="001A4FDB" w:rsidP="00D1238E">
      <w:pPr>
        <w:jc w:val="both"/>
        <w:rPr>
          <w:rtl/>
        </w:rPr>
      </w:pPr>
      <w:r>
        <w:rPr>
          <w:rFonts w:hint="cs"/>
          <w:rtl/>
        </w:rPr>
        <w:t>درنتیجه این سند، صحیحه است.</w:t>
      </w:r>
    </w:p>
    <w:p w:rsidR="001A4FDB" w:rsidRDefault="001A4FDB" w:rsidP="00184736">
      <w:pPr>
        <w:pStyle w:val="2"/>
        <w:rPr>
          <w:rtl/>
        </w:rPr>
      </w:pPr>
      <w:bookmarkStart w:id="218" w:name="_Toc40762524"/>
      <w:r>
        <w:rPr>
          <w:rFonts w:hint="cs"/>
          <w:rtl/>
        </w:rPr>
        <w:t>25. «</w:t>
      </w:r>
      <w:r w:rsidRPr="00532BFB">
        <w:rPr>
          <w:rtl/>
        </w:rPr>
        <w:t xml:space="preserve">مُحَمَّدُ بْنُ </w:t>
      </w:r>
      <w:r>
        <w:rPr>
          <w:rtl/>
        </w:rPr>
        <w:t>ی</w:t>
      </w:r>
      <w:r w:rsidRPr="00532BFB">
        <w:rPr>
          <w:rtl/>
        </w:rPr>
        <w:t>حْ</w:t>
      </w:r>
      <w:r>
        <w:rPr>
          <w:rtl/>
        </w:rPr>
        <w:t>یی</w:t>
      </w:r>
      <w:r w:rsidRPr="00532BFB">
        <w:rPr>
          <w:rtl/>
        </w:rPr>
        <w:t xml:space="preserve"> عَنِ الْعَمْرَ</w:t>
      </w:r>
      <w:r>
        <w:rPr>
          <w:rtl/>
        </w:rPr>
        <w:t>کی</w:t>
      </w:r>
      <w:r w:rsidRPr="00532BFB">
        <w:rPr>
          <w:rtl/>
        </w:rPr>
        <w:t xml:space="preserve"> عَنْ عَلِ</w:t>
      </w:r>
      <w:r>
        <w:rPr>
          <w:rtl/>
        </w:rPr>
        <w:t>ی</w:t>
      </w:r>
      <w:r w:rsidRPr="00532BFB">
        <w:rPr>
          <w:rtl/>
        </w:rPr>
        <w:t xml:space="preserve"> بْنِ جَعْفَر</w:t>
      </w:r>
      <w:r>
        <w:rPr>
          <w:rFonts w:hint="cs"/>
          <w:rtl/>
        </w:rPr>
        <w:t xml:space="preserve"> </w:t>
      </w:r>
      <w:r w:rsidRPr="003F69A7">
        <w:rPr>
          <w:rtl/>
        </w:rPr>
        <w:t>عَنْ أَخِ</w:t>
      </w:r>
      <w:r>
        <w:rPr>
          <w:rtl/>
        </w:rPr>
        <w:t>ی</w:t>
      </w:r>
      <w:r w:rsidRPr="003F69A7">
        <w:rPr>
          <w:rtl/>
        </w:rPr>
        <w:t xml:space="preserve">هِ </w:t>
      </w:r>
      <w:r>
        <w:rPr>
          <w:rtl/>
        </w:rPr>
        <w:t>أبی</w:t>
      </w:r>
      <w:r w:rsidRPr="003F69A7">
        <w:rPr>
          <w:rtl/>
        </w:rPr>
        <w:t xml:space="preserve"> </w:t>
      </w:r>
      <w:r>
        <w:rPr>
          <w:rtl/>
        </w:rPr>
        <w:t>الْحَسَن</w:t>
      </w:r>
      <w:r>
        <w:rPr>
          <w:rFonts w:hint="cs"/>
          <w:rtl/>
        </w:rPr>
        <w:t>».</w:t>
      </w:r>
      <w:bookmarkEnd w:id="218"/>
    </w:p>
    <w:p w:rsidR="00184736" w:rsidRDefault="001A4FDB" w:rsidP="00433C6B">
      <w:pPr>
        <w:pStyle w:val="3"/>
        <w:rPr>
          <w:rtl/>
        </w:rPr>
      </w:pPr>
      <w:bookmarkStart w:id="219" w:name="_Toc40762525"/>
      <w:r>
        <w:rPr>
          <w:rFonts w:hint="cs"/>
          <w:rtl/>
        </w:rPr>
        <w:t>«محمد بن یحیی»</w:t>
      </w:r>
      <w:bookmarkEnd w:id="219"/>
    </w:p>
    <w:p w:rsidR="001A4FDB" w:rsidRDefault="001A4FDB" w:rsidP="00433C6B">
      <w:pPr>
        <w:jc w:val="both"/>
        <w:rPr>
          <w:rtl/>
        </w:rPr>
      </w:pPr>
      <w:r w:rsidRPr="009933CE">
        <w:rPr>
          <w:rFonts w:hint="cs"/>
          <w:rtl/>
        </w:rPr>
        <w:t>«محمد بن یحیی العطار».</w:t>
      </w:r>
    </w:p>
    <w:p w:rsidR="00184736" w:rsidRDefault="001A4FDB" w:rsidP="00184736">
      <w:pPr>
        <w:pStyle w:val="3"/>
        <w:rPr>
          <w:rtl/>
        </w:rPr>
      </w:pPr>
      <w:bookmarkStart w:id="220" w:name="_Toc40762526"/>
      <w:r w:rsidRPr="009933CE">
        <w:rPr>
          <w:rStyle w:val="1Char"/>
          <w:rFonts w:hint="cs"/>
          <w:rtl/>
        </w:rPr>
        <w:lastRenderedPageBreak/>
        <w:t>«</w:t>
      </w:r>
      <w:r w:rsidRPr="00433C6B">
        <w:rPr>
          <w:rFonts w:hint="cs"/>
          <w:rtl/>
        </w:rPr>
        <w:t>العمرکی</w:t>
      </w:r>
      <w:r w:rsidRPr="009933CE">
        <w:rPr>
          <w:rStyle w:val="1Char"/>
          <w:rFonts w:hint="cs"/>
          <w:rtl/>
        </w:rPr>
        <w:t>»</w:t>
      </w:r>
      <w:bookmarkEnd w:id="220"/>
    </w:p>
    <w:p w:rsidR="001A4FDB" w:rsidRDefault="001A4FDB" w:rsidP="00433C6B">
      <w:pPr>
        <w:jc w:val="both"/>
        <w:rPr>
          <w:rtl/>
        </w:rPr>
      </w:pPr>
      <w:r>
        <w:rPr>
          <w:rFonts w:hint="cs"/>
          <w:rtl/>
        </w:rPr>
        <w:t>«العمرکی بن علی البوفکی» که ملقب به «النیسابوری» و «الخراسانی» نیز هست. ثقه هست اما جزء فقها نیست.</w:t>
      </w:r>
    </w:p>
    <w:p w:rsidR="00184736" w:rsidRDefault="001A4FDB" w:rsidP="00184736">
      <w:pPr>
        <w:pStyle w:val="3"/>
        <w:rPr>
          <w:rtl/>
        </w:rPr>
      </w:pPr>
      <w:bookmarkStart w:id="221" w:name="_Toc40762527"/>
      <w:r w:rsidRPr="009933CE">
        <w:rPr>
          <w:rStyle w:val="1Char"/>
          <w:rFonts w:hint="cs"/>
          <w:rtl/>
        </w:rPr>
        <w:t>«علی بن جعفر»</w:t>
      </w:r>
      <w:bookmarkEnd w:id="221"/>
    </w:p>
    <w:p w:rsidR="001A4FDB" w:rsidRDefault="001A4FDB" w:rsidP="00433C6B">
      <w:pPr>
        <w:jc w:val="both"/>
        <w:rPr>
          <w:rtl/>
        </w:rPr>
      </w:pPr>
      <w:r>
        <w:rPr>
          <w:rFonts w:hint="cs"/>
          <w:rtl/>
        </w:rPr>
        <w:t>از فقهای بزرگ امامی.</w:t>
      </w:r>
    </w:p>
    <w:p w:rsidR="001A4FDB" w:rsidRDefault="001A4FDB" w:rsidP="00433C6B">
      <w:pPr>
        <w:jc w:val="both"/>
        <w:rPr>
          <w:rtl/>
        </w:rPr>
      </w:pPr>
      <w:r>
        <w:rPr>
          <w:rFonts w:hint="cs"/>
          <w:rtl/>
        </w:rPr>
        <w:t xml:space="preserve">درنتیجه این روایت </w:t>
      </w:r>
      <w:r>
        <w:rPr>
          <w:rtl/>
        </w:rPr>
        <w:t>صح</w:t>
      </w:r>
      <w:r>
        <w:rPr>
          <w:rFonts w:hint="cs"/>
          <w:rtl/>
        </w:rPr>
        <w:t>ی</w:t>
      </w:r>
      <w:r>
        <w:rPr>
          <w:rFonts w:hint="eastAsia"/>
          <w:rtl/>
        </w:rPr>
        <w:t>حه</w:t>
      </w:r>
      <w:r>
        <w:rPr>
          <w:rFonts w:hint="cs"/>
          <w:rtl/>
        </w:rPr>
        <w:t xml:space="preserve"> است و چون «کلینی» با سه واسطه از امام کاظم علیه‌السلام نقل روایت </w:t>
      </w:r>
      <w:r>
        <w:rPr>
          <w:rtl/>
        </w:rPr>
        <w:t>م</w:t>
      </w:r>
      <w:r>
        <w:rPr>
          <w:rFonts w:hint="cs"/>
          <w:rtl/>
        </w:rPr>
        <w:t>ی‌</w:t>
      </w:r>
      <w:r>
        <w:rPr>
          <w:rFonts w:hint="eastAsia"/>
          <w:rtl/>
        </w:rPr>
        <w:t>کند</w:t>
      </w:r>
      <w:r>
        <w:rPr>
          <w:rFonts w:hint="cs"/>
          <w:rtl/>
        </w:rPr>
        <w:t>، اعلایی نیز هست. «العمرکی» معمر بوده و از دوران امام کاظم علیه‌السلام تا غیبت صغرا را درک کرده است.</w:t>
      </w:r>
    </w:p>
    <w:p w:rsidR="001A4FDB" w:rsidRDefault="001A4FDB" w:rsidP="00433C6B">
      <w:pPr>
        <w:pStyle w:val="2"/>
        <w:rPr>
          <w:rtl/>
        </w:rPr>
      </w:pPr>
      <w:bookmarkStart w:id="222" w:name="_Toc40762528"/>
      <w:r>
        <w:rPr>
          <w:rFonts w:hint="cs"/>
          <w:rtl/>
        </w:rPr>
        <w:t>26. «</w:t>
      </w:r>
      <w:r w:rsidRPr="003F69A7">
        <w:rPr>
          <w:rtl/>
        </w:rPr>
        <w:t>عَلِ</w:t>
      </w:r>
      <w:r>
        <w:rPr>
          <w:rtl/>
        </w:rPr>
        <w:t>ی</w:t>
      </w:r>
      <w:r w:rsidRPr="003F69A7">
        <w:rPr>
          <w:rtl/>
        </w:rPr>
        <w:t xml:space="preserve"> بْنُ إِبْرَاهِ</w:t>
      </w:r>
      <w:r>
        <w:rPr>
          <w:rtl/>
        </w:rPr>
        <w:t>ی</w:t>
      </w:r>
      <w:r w:rsidRPr="003F69A7">
        <w:rPr>
          <w:rtl/>
        </w:rPr>
        <w:t xml:space="preserve">مَ عَنْ هَارُونَ بْنِ مُسْلِمٍ عَنْ مَسْعَدَةَ بْنِ صَدَقَةَ عَنْ </w:t>
      </w:r>
      <w:r>
        <w:rPr>
          <w:rtl/>
        </w:rPr>
        <w:t>أبی</w:t>
      </w:r>
      <w:r w:rsidRPr="003F69A7">
        <w:rPr>
          <w:rtl/>
        </w:rPr>
        <w:t xml:space="preserve"> عَبْدِ </w:t>
      </w:r>
      <w:r>
        <w:rPr>
          <w:rtl/>
        </w:rPr>
        <w:t>اللَّه</w:t>
      </w:r>
      <w:r>
        <w:rPr>
          <w:rFonts w:hint="cs"/>
          <w:rtl/>
        </w:rPr>
        <w:t>».</w:t>
      </w:r>
      <w:bookmarkEnd w:id="222"/>
    </w:p>
    <w:p w:rsidR="00B857D6" w:rsidRDefault="001A4FDB" w:rsidP="00600787">
      <w:pPr>
        <w:pStyle w:val="3"/>
        <w:rPr>
          <w:rtl/>
        </w:rPr>
      </w:pPr>
      <w:bookmarkStart w:id="223" w:name="_Toc40762529"/>
      <w:r>
        <w:rPr>
          <w:rFonts w:hint="cs"/>
          <w:rtl/>
        </w:rPr>
        <w:t>«هارون بن مسلم»</w:t>
      </w:r>
      <w:bookmarkEnd w:id="223"/>
    </w:p>
    <w:p w:rsidR="001A4FDB" w:rsidRPr="006576ED" w:rsidRDefault="001A4FDB" w:rsidP="00600787">
      <w:pPr>
        <w:jc w:val="both"/>
        <w:rPr>
          <w:rtl/>
        </w:rPr>
      </w:pPr>
      <w:r w:rsidRPr="009933CE">
        <w:rPr>
          <w:rFonts w:hint="cs"/>
          <w:rtl/>
        </w:rPr>
        <w:t>«هارون بن مسلم بن سعدان».</w:t>
      </w:r>
    </w:p>
    <w:p w:rsidR="00201C46" w:rsidRDefault="001A4FDB" w:rsidP="00201C46">
      <w:pPr>
        <w:pStyle w:val="3"/>
        <w:rPr>
          <w:rtl/>
        </w:rPr>
      </w:pPr>
      <w:bookmarkStart w:id="224" w:name="_Toc40762530"/>
      <w:r w:rsidRPr="009933CE">
        <w:rPr>
          <w:rStyle w:val="1Char"/>
          <w:rFonts w:hint="cs"/>
          <w:rtl/>
        </w:rPr>
        <w:t xml:space="preserve">«مسعده </w:t>
      </w:r>
      <w:r w:rsidRPr="00600787">
        <w:rPr>
          <w:rFonts w:hint="cs"/>
          <w:rtl/>
        </w:rPr>
        <w:t>بن</w:t>
      </w:r>
      <w:r w:rsidRPr="009933CE">
        <w:rPr>
          <w:rStyle w:val="1Char"/>
          <w:rFonts w:hint="cs"/>
          <w:rtl/>
        </w:rPr>
        <w:t xml:space="preserve"> صدقه»</w:t>
      </w:r>
      <w:bookmarkEnd w:id="224"/>
    </w:p>
    <w:p w:rsidR="001A4FDB" w:rsidRDefault="001A4FDB" w:rsidP="00935391">
      <w:pPr>
        <w:jc w:val="both"/>
        <w:rPr>
          <w:rtl/>
        </w:rPr>
      </w:pPr>
      <w:r>
        <w:rPr>
          <w:rFonts w:hint="cs"/>
          <w:rtl/>
        </w:rPr>
        <w:t>«مسعده بن صدقه» مشترک بین دو راوی است:</w:t>
      </w:r>
    </w:p>
    <w:p w:rsidR="001A4FDB" w:rsidRDefault="001A4FDB" w:rsidP="000710C3">
      <w:pPr>
        <w:ind w:left="720"/>
        <w:jc w:val="both"/>
        <w:rPr>
          <w:rtl/>
        </w:rPr>
      </w:pPr>
      <w:r>
        <w:rPr>
          <w:rFonts w:hint="cs"/>
          <w:rtl/>
        </w:rPr>
        <w:t>یکی از «</w:t>
      </w:r>
      <w:r w:rsidRPr="00935391">
        <w:rPr>
          <w:rtl/>
        </w:rPr>
        <w:t>اب</w:t>
      </w:r>
      <w:r w:rsidRPr="00935391">
        <w:rPr>
          <w:rFonts w:hint="cs"/>
          <w:rtl/>
        </w:rPr>
        <w:t>ی‌</w:t>
      </w:r>
      <w:r w:rsidRPr="00935391">
        <w:rPr>
          <w:rFonts w:hint="eastAsia"/>
          <w:rtl/>
        </w:rPr>
        <w:t>عبدالله</w:t>
      </w:r>
      <w:r>
        <w:rPr>
          <w:rFonts w:hint="cs"/>
          <w:rtl/>
        </w:rPr>
        <w:t xml:space="preserve"> علیه‌السلام» و «أبی الحسن علیه‌السلام» نقل روایت </w:t>
      </w:r>
      <w:r>
        <w:rPr>
          <w:rtl/>
        </w:rPr>
        <w:t>م</w:t>
      </w:r>
      <w:r>
        <w:rPr>
          <w:rFonts w:hint="cs"/>
          <w:rtl/>
        </w:rPr>
        <w:t>ی‌</w:t>
      </w:r>
      <w:r>
        <w:rPr>
          <w:rFonts w:hint="eastAsia"/>
          <w:rtl/>
        </w:rPr>
        <w:t>کند</w:t>
      </w:r>
      <w:r>
        <w:rPr>
          <w:rFonts w:hint="cs"/>
          <w:rtl/>
        </w:rPr>
        <w:t>؛</w:t>
      </w:r>
    </w:p>
    <w:p w:rsidR="001A4FDB" w:rsidRDefault="001A4FDB" w:rsidP="000710C3">
      <w:pPr>
        <w:ind w:left="720"/>
        <w:jc w:val="both"/>
        <w:rPr>
          <w:rtl/>
        </w:rPr>
      </w:pPr>
      <w:r>
        <w:rPr>
          <w:rFonts w:hint="cs"/>
          <w:rtl/>
        </w:rPr>
        <w:t>و دیگری از «امام باقر علیه‌السلام».</w:t>
      </w:r>
    </w:p>
    <w:p w:rsidR="001A4FDB" w:rsidRDefault="001A4FDB" w:rsidP="00935391">
      <w:pPr>
        <w:jc w:val="both"/>
        <w:rPr>
          <w:rtl/>
        </w:rPr>
      </w:pPr>
      <w:r>
        <w:rPr>
          <w:rFonts w:hint="cs"/>
          <w:rtl/>
        </w:rPr>
        <w:t>دلیل مشترک بودن این روای این است که:</w:t>
      </w:r>
    </w:p>
    <w:p w:rsidR="001A4FDB" w:rsidRDefault="001A4FDB" w:rsidP="000710C3">
      <w:pPr>
        <w:ind w:left="720"/>
        <w:jc w:val="both"/>
        <w:rPr>
          <w:rtl/>
        </w:rPr>
      </w:pPr>
      <w:r>
        <w:rPr>
          <w:rFonts w:hint="cs"/>
          <w:rtl/>
        </w:rPr>
        <w:t xml:space="preserve">از طرفی «کشی» و «شیخ طوسی» در فهرست «مسعده بن صدقه» را فقط در میان اصحاب «امام باقر علیه‌السلام» ذکر </w:t>
      </w:r>
      <w:r>
        <w:rPr>
          <w:rtl/>
        </w:rPr>
        <w:t>م</w:t>
      </w:r>
      <w:r>
        <w:rPr>
          <w:rFonts w:hint="cs"/>
          <w:rtl/>
        </w:rPr>
        <w:t>ی‌</w:t>
      </w:r>
      <w:r>
        <w:rPr>
          <w:rFonts w:hint="eastAsia"/>
          <w:rtl/>
        </w:rPr>
        <w:t>کند</w:t>
      </w:r>
      <w:r>
        <w:rPr>
          <w:rFonts w:hint="cs"/>
          <w:rtl/>
        </w:rPr>
        <w:t xml:space="preserve"> و بحث بتری و عامی بودن را نیز مطرح </w:t>
      </w:r>
      <w:r>
        <w:rPr>
          <w:rtl/>
        </w:rPr>
        <w:t>م</w:t>
      </w:r>
      <w:r>
        <w:rPr>
          <w:rFonts w:hint="cs"/>
          <w:rtl/>
        </w:rPr>
        <w:t>ی‌</w:t>
      </w:r>
      <w:r>
        <w:rPr>
          <w:rFonts w:hint="eastAsia"/>
          <w:rtl/>
        </w:rPr>
        <w:t>کنند</w:t>
      </w:r>
      <w:r>
        <w:rPr>
          <w:rFonts w:hint="cs"/>
          <w:rtl/>
        </w:rPr>
        <w:t xml:space="preserve">؛ اما «نجاشی» وی را از اصحاب «امام صادق علیه‌السلام» ذکر </w:t>
      </w:r>
      <w:r>
        <w:rPr>
          <w:rtl/>
        </w:rPr>
        <w:t>م</w:t>
      </w:r>
      <w:r>
        <w:rPr>
          <w:rFonts w:hint="cs"/>
          <w:rtl/>
        </w:rPr>
        <w:t>ی‌</w:t>
      </w:r>
      <w:r>
        <w:rPr>
          <w:rFonts w:hint="eastAsia"/>
          <w:rtl/>
        </w:rPr>
        <w:t>کند</w:t>
      </w:r>
      <w:r>
        <w:rPr>
          <w:rFonts w:hint="cs"/>
          <w:rtl/>
        </w:rPr>
        <w:t xml:space="preserve"> و از بتری و عامی بودن صحبتی </w:t>
      </w:r>
      <w:r>
        <w:rPr>
          <w:rtl/>
        </w:rPr>
        <w:t>نم</w:t>
      </w:r>
      <w:r>
        <w:rPr>
          <w:rFonts w:hint="cs"/>
          <w:rtl/>
        </w:rPr>
        <w:t>ی‌</w:t>
      </w:r>
      <w:r>
        <w:rPr>
          <w:rFonts w:hint="eastAsia"/>
          <w:rtl/>
        </w:rPr>
        <w:t>کند</w:t>
      </w:r>
      <w:r>
        <w:rPr>
          <w:rFonts w:hint="cs"/>
          <w:rtl/>
        </w:rPr>
        <w:t>؛</w:t>
      </w:r>
    </w:p>
    <w:p w:rsidR="001A4FDB" w:rsidRDefault="001A4FDB" w:rsidP="000710C3">
      <w:pPr>
        <w:ind w:left="720"/>
        <w:jc w:val="both"/>
        <w:rPr>
          <w:rtl/>
        </w:rPr>
      </w:pPr>
      <w:r>
        <w:rPr>
          <w:rFonts w:hint="cs"/>
          <w:rtl/>
        </w:rPr>
        <w:t xml:space="preserve">و از طرف دیگر «هارون بن مسلم» حداکثر </w:t>
      </w:r>
      <w:r>
        <w:rPr>
          <w:rtl/>
        </w:rPr>
        <w:t>م</w:t>
      </w:r>
      <w:r>
        <w:rPr>
          <w:rFonts w:hint="cs"/>
          <w:rtl/>
        </w:rPr>
        <w:t>ی‌</w:t>
      </w:r>
      <w:r>
        <w:rPr>
          <w:rFonts w:hint="eastAsia"/>
          <w:rtl/>
        </w:rPr>
        <w:t>توانسته</w:t>
      </w:r>
      <w:r>
        <w:rPr>
          <w:rFonts w:hint="cs"/>
          <w:rtl/>
        </w:rPr>
        <w:t xml:space="preserve"> است از راویان </w:t>
      </w:r>
      <w:r>
        <w:rPr>
          <w:rtl/>
        </w:rPr>
        <w:t>دوره‌</w:t>
      </w:r>
      <w:r>
        <w:rPr>
          <w:rFonts w:hint="cs"/>
          <w:rtl/>
        </w:rPr>
        <w:t>ی «امام صادق علیه‌السلام» نقل روایت کند نه راویان پیش از این دوره و معمر بودن «هارون بن مسلم» نیز در کتب نیامده است.</w:t>
      </w:r>
    </w:p>
    <w:p w:rsidR="001A4FDB" w:rsidRDefault="001A4FDB" w:rsidP="00935391">
      <w:pPr>
        <w:jc w:val="both"/>
        <w:rPr>
          <w:rtl/>
        </w:rPr>
      </w:pPr>
      <w:r>
        <w:rPr>
          <w:rFonts w:hint="cs"/>
          <w:rtl/>
        </w:rPr>
        <w:t>بنابراین «مسعده بن صدقه» مشترک بین دو راوی است:</w:t>
      </w:r>
    </w:p>
    <w:p w:rsidR="001A4FDB" w:rsidRDefault="001A4FDB" w:rsidP="000710C3">
      <w:pPr>
        <w:ind w:left="720"/>
        <w:jc w:val="both"/>
        <w:rPr>
          <w:rtl/>
        </w:rPr>
      </w:pPr>
      <w:r>
        <w:rPr>
          <w:rtl/>
        </w:rPr>
        <w:t>راو</w:t>
      </w:r>
      <w:r>
        <w:rPr>
          <w:rFonts w:hint="cs"/>
          <w:rtl/>
        </w:rPr>
        <w:t>ی‌</w:t>
      </w:r>
      <w:r>
        <w:rPr>
          <w:rFonts w:hint="eastAsia"/>
          <w:rtl/>
        </w:rPr>
        <w:t>ا</w:t>
      </w:r>
      <w:r>
        <w:rPr>
          <w:rFonts w:hint="cs"/>
          <w:rtl/>
        </w:rPr>
        <w:t>ی که از اصحاب «امام باقر علیه‌السلام» بوده است که «شیخ طوسی» اسم وی را در کتاب خویش آورده است و در مورد بتری و عامی بودن او بحث است؛</w:t>
      </w:r>
    </w:p>
    <w:p w:rsidR="001A4FDB" w:rsidRDefault="001A4FDB" w:rsidP="000710C3">
      <w:pPr>
        <w:ind w:left="720"/>
        <w:jc w:val="both"/>
        <w:rPr>
          <w:rtl/>
        </w:rPr>
      </w:pPr>
      <w:r>
        <w:rPr>
          <w:rFonts w:hint="cs"/>
          <w:rtl/>
        </w:rPr>
        <w:t xml:space="preserve">و </w:t>
      </w:r>
      <w:r>
        <w:rPr>
          <w:rtl/>
        </w:rPr>
        <w:t>راو</w:t>
      </w:r>
      <w:r>
        <w:rPr>
          <w:rFonts w:hint="cs"/>
          <w:rtl/>
        </w:rPr>
        <w:t>ی‌</w:t>
      </w:r>
      <w:r>
        <w:rPr>
          <w:rFonts w:hint="eastAsia"/>
          <w:rtl/>
        </w:rPr>
        <w:t>ا</w:t>
      </w:r>
      <w:r>
        <w:rPr>
          <w:rFonts w:hint="cs"/>
          <w:rtl/>
        </w:rPr>
        <w:t xml:space="preserve">ی که مربوط به </w:t>
      </w:r>
      <w:r>
        <w:rPr>
          <w:rtl/>
        </w:rPr>
        <w:t>دوره‌</w:t>
      </w:r>
      <w:r>
        <w:rPr>
          <w:rFonts w:hint="cs"/>
          <w:rtl/>
        </w:rPr>
        <w:t>ی «امام صادق» و «امام کاظم» علیهماالسلام بوده و «نجاشی» اسم وی را ذکر کرده و وی را توثیق نموده است.</w:t>
      </w:r>
    </w:p>
    <w:p w:rsidR="001A4FDB" w:rsidRDefault="001A4FDB" w:rsidP="00EC6884">
      <w:pPr>
        <w:jc w:val="both"/>
        <w:rPr>
          <w:rtl/>
        </w:rPr>
      </w:pPr>
      <w:r>
        <w:rPr>
          <w:rFonts w:hint="cs"/>
          <w:rtl/>
        </w:rPr>
        <w:t xml:space="preserve">ازآنجایی‌که «هارون بن مسلم» </w:t>
      </w:r>
      <w:r>
        <w:rPr>
          <w:rtl/>
        </w:rPr>
        <w:t>م</w:t>
      </w:r>
      <w:r>
        <w:rPr>
          <w:rFonts w:hint="cs"/>
          <w:rtl/>
        </w:rPr>
        <w:t>ی‌</w:t>
      </w:r>
      <w:r>
        <w:rPr>
          <w:rFonts w:hint="eastAsia"/>
          <w:rtl/>
        </w:rPr>
        <w:t>توانسته</w:t>
      </w:r>
      <w:r>
        <w:rPr>
          <w:rFonts w:hint="cs"/>
          <w:rtl/>
        </w:rPr>
        <w:t xml:space="preserve"> از کسی نقل روایت کند که مربوط به </w:t>
      </w:r>
      <w:r>
        <w:rPr>
          <w:rtl/>
        </w:rPr>
        <w:t>دوره‌</w:t>
      </w:r>
      <w:r>
        <w:rPr>
          <w:rFonts w:hint="cs"/>
          <w:rtl/>
        </w:rPr>
        <w:t xml:space="preserve">ی «امام صادق علیه‌السلام» باشد، مشخص </w:t>
      </w:r>
      <w:r>
        <w:rPr>
          <w:rtl/>
        </w:rPr>
        <w:t>م</w:t>
      </w:r>
      <w:r>
        <w:rPr>
          <w:rFonts w:hint="cs"/>
          <w:rtl/>
        </w:rPr>
        <w:t>ی‌</w:t>
      </w:r>
      <w:r>
        <w:rPr>
          <w:rFonts w:hint="eastAsia"/>
          <w:rtl/>
        </w:rPr>
        <w:t>شود</w:t>
      </w:r>
      <w:r>
        <w:rPr>
          <w:rFonts w:hint="cs"/>
          <w:rtl/>
        </w:rPr>
        <w:t xml:space="preserve"> که «مسعده بن صدقه» همان </w:t>
      </w:r>
      <w:r>
        <w:rPr>
          <w:rtl/>
        </w:rPr>
        <w:t>راو</w:t>
      </w:r>
      <w:r>
        <w:rPr>
          <w:rFonts w:hint="cs"/>
          <w:rtl/>
        </w:rPr>
        <w:t xml:space="preserve">ی‌ای </w:t>
      </w:r>
      <w:r>
        <w:rPr>
          <w:rFonts w:hint="eastAsia"/>
          <w:rtl/>
        </w:rPr>
        <w:t>است</w:t>
      </w:r>
      <w:r>
        <w:rPr>
          <w:rFonts w:hint="cs"/>
          <w:rtl/>
        </w:rPr>
        <w:t xml:space="preserve"> که توثیق شده است. به همین جهت در اسنادی که «مسعده بن صدقه» در آن وجود دارد</w:t>
      </w:r>
      <w:r w:rsidR="00EC6884">
        <w:rPr>
          <w:rFonts w:hint="cs"/>
          <w:rtl/>
        </w:rPr>
        <w:t>،</w:t>
      </w:r>
      <w:r>
        <w:rPr>
          <w:rStyle w:val="FootnoteReference"/>
          <w:rtl/>
        </w:rPr>
        <w:footnoteReference w:id="114"/>
      </w:r>
      <w:r>
        <w:rPr>
          <w:rFonts w:hint="cs"/>
          <w:rtl/>
        </w:rPr>
        <w:t xml:space="preserve"> باید به روای «مسعده بن صدقه» توجه شود:</w:t>
      </w:r>
    </w:p>
    <w:p w:rsidR="001A4FDB" w:rsidRDefault="001A4FDB" w:rsidP="000710C3">
      <w:pPr>
        <w:ind w:left="720"/>
        <w:jc w:val="both"/>
        <w:rPr>
          <w:rtl/>
        </w:rPr>
      </w:pPr>
      <w:r>
        <w:rPr>
          <w:rFonts w:hint="cs"/>
          <w:rtl/>
        </w:rPr>
        <w:t xml:space="preserve">اگر راوی از کسانی باشد که از اصحاب «امام کاظم علیه‌السلام» یا حداکثر از اصحاب «امام صادق علیه‌السلام» نقل روایت </w:t>
      </w:r>
      <w:r>
        <w:rPr>
          <w:rtl/>
        </w:rPr>
        <w:t>م</w:t>
      </w:r>
      <w:r>
        <w:rPr>
          <w:rFonts w:hint="cs"/>
          <w:rtl/>
        </w:rPr>
        <w:t>ی‌</w:t>
      </w:r>
      <w:r>
        <w:rPr>
          <w:rFonts w:hint="eastAsia"/>
          <w:rtl/>
        </w:rPr>
        <w:t>کند</w:t>
      </w:r>
      <w:r>
        <w:rPr>
          <w:rFonts w:hint="cs"/>
          <w:rtl/>
        </w:rPr>
        <w:t xml:space="preserve">، «مسعده بن صدقه» را ثقه </w:t>
      </w:r>
      <w:r>
        <w:rPr>
          <w:rtl/>
        </w:rPr>
        <w:t>م</w:t>
      </w:r>
      <w:r>
        <w:rPr>
          <w:rFonts w:hint="cs"/>
          <w:rtl/>
        </w:rPr>
        <w:t>ی‌</w:t>
      </w:r>
      <w:r>
        <w:rPr>
          <w:rFonts w:hint="eastAsia"/>
          <w:rtl/>
        </w:rPr>
        <w:t>دان</w:t>
      </w:r>
      <w:r>
        <w:rPr>
          <w:rFonts w:hint="cs"/>
          <w:rtl/>
        </w:rPr>
        <w:t>ی</w:t>
      </w:r>
      <w:r>
        <w:rPr>
          <w:rFonts w:hint="eastAsia"/>
          <w:rtl/>
        </w:rPr>
        <w:t>م</w:t>
      </w:r>
      <w:r>
        <w:rPr>
          <w:rFonts w:hint="cs"/>
          <w:rtl/>
        </w:rPr>
        <w:t>؛</w:t>
      </w:r>
    </w:p>
    <w:p w:rsidR="001A4FDB" w:rsidRDefault="001A4FDB" w:rsidP="000710C3">
      <w:pPr>
        <w:ind w:left="720"/>
        <w:jc w:val="both"/>
        <w:rPr>
          <w:rtl/>
        </w:rPr>
      </w:pPr>
      <w:r>
        <w:rPr>
          <w:rFonts w:hint="cs"/>
          <w:rtl/>
        </w:rPr>
        <w:t xml:space="preserve">اگر راوی از اصحاب «امام باقر علیه‌السلام» نقل روایت کند، «مسعده بن صدقه» را ضعیف </w:t>
      </w:r>
      <w:r>
        <w:rPr>
          <w:rtl/>
        </w:rPr>
        <w:t>م</w:t>
      </w:r>
      <w:r>
        <w:rPr>
          <w:rFonts w:hint="cs"/>
          <w:rtl/>
        </w:rPr>
        <w:t>ی‌</w:t>
      </w:r>
      <w:r>
        <w:rPr>
          <w:rFonts w:hint="eastAsia"/>
          <w:rtl/>
        </w:rPr>
        <w:t>دان</w:t>
      </w:r>
      <w:r>
        <w:rPr>
          <w:rFonts w:hint="cs"/>
          <w:rtl/>
        </w:rPr>
        <w:t>ی</w:t>
      </w:r>
      <w:r>
        <w:rPr>
          <w:rFonts w:hint="eastAsia"/>
          <w:rtl/>
        </w:rPr>
        <w:t>م</w:t>
      </w:r>
      <w:r>
        <w:rPr>
          <w:rFonts w:hint="cs"/>
          <w:rtl/>
        </w:rPr>
        <w:t>؛</w:t>
      </w:r>
    </w:p>
    <w:p w:rsidR="001A4FDB" w:rsidRDefault="001A4FDB" w:rsidP="000710C3">
      <w:pPr>
        <w:ind w:left="720"/>
        <w:jc w:val="both"/>
        <w:rPr>
          <w:rtl/>
        </w:rPr>
      </w:pPr>
      <w:r>
        <w:rPr>
          <w:rFonts w:hint="cs"/>
          <w:rtl/>
        </w:rPr>
        <w:t xml:space="preserve">و اگر از </w:t>
      </w:r>
      <w:r>
        <w:rPr>
          <w:rtl/>
        </w:rPr>
        <w:t>راو</w:t>
      </w:r>
      <w:r>
        <w:rPr>
          <w:rFonts w:hint="cs"/>
          <w:rtl/>
        </w:rPr>
        <w:t>ی‌</w:t>
      </w:r>
      <w:r>
        <w:rPr>
          <w:rFonts w:hint="eastAsia"/>
          <w:rtl/>
        </w:rPr>
        <w:t>ا</w:t>
      </w:r>
      <w:r>
        <w:rPr>
          <w:rFonts w:hint="cs"/>
          <w:rtl/>
        </w:rPr>
        <w:t xml:space="preserve">ی نقل روایت کند که مربوط به هر دو دوره بوده است و </w:t>
      </w:r>
      <w:r>
        <w:rPr>
          <w:rtl/>
        </w:rPr>
        <w:t>قر</w:t>
      </w:r>
      <w:r>
        <w:rPr>
          <w:rFonts w:hint="cs"/>
          <w:rtl/>
        </w:rPr>
        <w:t>ی</w:t>
      </w:r>
      <w:r>
        <w:rPr>
          <w:rFonts w:hint="eastAsia"/>
          <w:rtl/>
        </w:rPr>
        <w:t>نه‌ا</w:t>
      </w:r>
      <w:r>
        <w:rPr>
          <w:rFonts w:hint="cs"/>
          <w:rtl/>
        </w:rPr>
        <w:t>ی وجود نداشته باشد، «مسعده بن صدقه» مجمل خواهد شد.</w:t>
      </w:r>
    </w:p>
    <w:p w:rsidR="001A4FDB" w:rsidRDefault="001A4FDB" w:rsidP="00935391">
      <w:pPr>
        <w:jc w:val="both"/>
        <w:rPr>
          <w:rtl/>
        </w:rPr>
      </w:pPr>
      <w:r>
        <w:rPr>
          <w:rFonts w:hint="cs"/>
          <w:rtl/>
        </w:rPr>
        <w:t>درنتیجه این سند، صحیحه است.</w:t>
      </w:r>
      <w:r>
        <w:rPr>
          <w:rStyle w:val="FootnoteReference"/>
          <w:rtl/>
        </w:rPr>
        <w:footnoteReference w:id="115"/>
      </w:r>
    </w:p>
    <w:p w:rsidR="001A4FDB" w:rsidRPr="009D6B05" w:rsidRDefault="001A4FDB" w:rsidP="009D6B05">
      <w:pPr>
        <w:jc w:val="both"/>
        <w:rPr>
          <w:rtl/>
        </w:rPr>
      </w:pPr>
      <w:r w:rsidRPr="009D6B05">
        <w:rPr>
          <w:rFonts w:cs="B Titr" w:hint="cs"/>
          <w:sz w:val="28"/>
          <w:szCs w:val="24"/>
          <w:rtl/>
        </w:rPr>
        <w:t xml:space="preserve">نکته: </w:t>
      </w:r>
      <w:r w:rsidRPr="009D6B05">
        <w:rPr>
          <w:rtl/>
        </w:rPr>
        <w:t>راو</w:t>
      </w:r>
      <w:r w:rsidRPr="009D6B05">
        <w:rPr>
          <w:rFonts w:hint="cs"/>
          <w:rtl/>
        </w:rPr>
        <w:t>ی‌</w:t>
      </w:r>
      <w:r w:rsidRPr="009D6B05">
        <w:rPr>
          <w:rFonts w:hint="eastAsia"/>
          <w:rtl/>
        </w:rPr>
        <w:t>ا</w:t>
      </w:r>
      <w:r w:rsidRPr="009D6B05">
        <w:rPr>
          <w:rFonts w:hint="cs"/>
          <w:rtl/>
        </w:rPr>
        <w:t xml:space="preserve">ی به نام «مسعده بن زیاد» در اسناد هست که برای وی و برای «مسعده بن صدقه» دو لقب ذکر شده است: «عبدی» و «رِبعی». </w:t>
      </w:r>
      <w:r w:rsidRPr="009D6B05">
        <w:rPr>
          <w:rtl/>
        </w:rPr>
        <w:t>راو</w:t>
      </w:r>
      <w:r w:rsidRPr="009D6B05">
        <w:rPr>
          <w:rFonts w:hint="cs"/>
          <w:rtl/>
        </w:rPr>
        <w:t>ی‌</w:t>
      </w:r>
      <w:r w:rsidRPr="009D6B05">
        <w:rPr>
          <w:rFonts w:hint="eastAsia"/>
          <w:rtl/>
        </w:rPr>
        <w:t>ا</w:t>
      </w:r>
      <w:r w:rsidRPr="009D6B05">
        <w:rPr>
          <w:rFonts w:hint="cs"/>
          <w:rtl/>
        </w:rPr>
        <w:t xml:space="preserve">ی که ملقب به «ربعی» شده، توثیق شده است و </w:t>
      </w:r>
      <w:r w:rsidRPr="009D6B05">
        <w:rPr>
          <w:rtl/>
        </w:rPr>
        <w:t>راو</w:t>
      </w:r>
      <w:r w:rsidRPr="009D6B05">
        <w:rPr>
          <w:rFonts w:hint="cs"/>
          <w:rtl/>
        </w:rPr>
        <w:t>ی‌</w:t>
      </w:r>
      <w:r w:rsidRPr="009D6B05">
        <w:rPr>
          <w:rFonts w:hint="eastAsia"/>
          <w:rtl/>
        </w:rPr>
        <w:t>ا</w:t>
      </w:r>
      <w:r w:rsidRPr="009D6B05">
        <w:rPr>
          <w:rFonts w:hint="cs"/>
          <w:rtl/>
        </w:rPr>
        <w:t>ی که ملقب به «عبدی» شده، توثیق نشده است. «نجاشی» گمان کرده است که:</w:t>
      </w:r>
    </w:p>
    <w:p w:rsidR="001A4FDB" w:rsidRDefault="001A4FDB" w:rsidP="000710C3">
      <w:pPr>
        <w:ind w:left="720"/>
        <w:jc w:val="both"/>
        <w:rPr>
          <w:rtl/>
        </w:rPr>
      </w:pPr>
      <w:r>
        <w:rPr>
          <w:rFonts w:hint="cs"/>
          <w:rtl/>
        </w:rPr>
        <w:t>«مسعده بن زیاد» ملقب به «ربعی» شده است؛</w:t>
      </w:r>
    </w:p>
    <w:p w:rsidR="001A4FDB" w:rsidRDefault="001A4FDB" w:rsidP="000710C3">
      <w:pPr>
        <w:ind w:left="720"/>
        <w:jc w:val="both"/>
        <w:rPr>
          <w:rtl/>
        </w:rPr>
      </w:pPr>
      <w:r>
        <w:rPr>
          <w:rFonts w:hint="cs"/>
          <w:rtl/>
        </w:rPr>
        <w:t>و «عبدی» لقب «مسعده بن صدقه» است؛</w:t>
      </w:r>
    </w:p>
    <w:p w:rsidR="001A4FDB" w:rsidRDefault="001A4FDB" w:rsidP="000710C3">
      <w:pPr>
        <w:ind w:left="720"/>
        <w:jc w:val="both"/>
        <w:rPr>
          <w:rtl/>
        </w:rPr>
      </w:pPr>
      <w:r>
        <w:rPr>
          <w:rFonts w:hint="cs"/>
          <w:rtl/>
        </w:rPr>
        <w:lastRenderedPageBreak/>
        <w:t>به همین جهت «نجاشی»، «مسعده بن زیاد» را توثیق نموده و «مسعده بن صدقه» را توثیق نکرده است.</w:t>
      </w:r>
    </w:p>
    <w:p w:rsidR="001A4FDB" w:rsidRDefault="001A4FDB" w:rsidP="00935391">
      <w:pPr>
        <w:jc w:val="both"/>
        <w:rPr>
          <w:rtl/>
        </w:rPr>
      </w:pPr>
      <w:r>
        <w:rPr>
          <w:rFonts w:hint="cs"/>
          <w:rtl/>
        </w:rPr>
        <w:t xml:space="preserve">اما با بررسی روایات عکس کلام «نجاشی» به دست </w:t>
      </w:r>
      <w:r>
        <w:rPr>
          <w:rtl/>
        </w:rPr>
        <w:t>م</w:t>
      </w:r>
      <w:r>
        <w:rPr>
          <w:rFonts w:hint="cs"/>
          <w:rtl/>
        </w:rPr>
        <w:t>ی‌</w:t>
      </w:r>
      <w:r>
        <w:rPr>
          <w:rFonts w:hint="eastAsia"/>
          <w:rtl/>
        </w:rPr>
        <w:t>آ</w:t>
      </w:r>
      <w:r>
        <w:rPr>
          <w:rFonts w:hint="cs"/>
          <w:rtl/>
        </w:rPr>
        <w:t>ی</w:t>
      </w:r>
      <w:r>
        <w:rPr>
          <w:rFonts w:hint="eastAsia"/>
          <w:rtl/>
        </w:rPr>
        <w:t>د</w:t>
      </w:r>
      <w:r>
        <w:rPr>
          <w:rFonts w:hint="cs"/>
          <w:rtl/>
        </w:rPr>
        <w:t>؛ یعنی:</w:t>
      </w:r>
    </w:p>
    <w:p w:rsidR="001A4FDB" w:rsidRDefault="001A4FDB" w:rsidP="000710C3">
      <w:pPr>
        <w:ind w:left="720"/>
        <w:jc w:val="both"/>
        <w:rPr>
          <w:rtl/>
        </w:rPr>
      </w:pPr>
      <w:r>
        <w:rPr>
          <w:rFonts w:hint="cs"/>
          <w:rtl/>
        </w:rPr>
        <w:t>لقب «مسعده بن زیاد»، «عبدی» است؛</w:t>
      </w:r>
    </w:p>
    <w:p w:rsidR="001A4FDB" w:rsidRDefault="001A4FDB" w:rsidP="000710C3">
      <w:pPr>
        <w:ind w:left="720"/>
        <w:jc w:val="both"/>
        <w:rPr>
          <w:rtl/>
        </w:rPr>
      </w:pPr>
      <w:r>
        <w:rPr>
          <w:rFonts w:hint="cs"/>
          <w:rtl/>
        </w:rPr>
        <w:t>و لقب «مسعده بن صدقه»، «ربعی» است.</w:t>
      </w:r>
    </w:p>
    <w:p w:rsidR="001A4FDB" w:rsidRDefault="001A4FDB" w:rsidP="00935391">
      <w:pPr>
        <w:jc w:val="both"/>
        <w:rPr>
          <w:rtl/>
        </w:rPr>
      </w:pPr>
      <w:r>
        <w:rPr>
          <w:rFonts w:hint="cs"/>
          <w:rtl/>
        </w:rPr>
        <w:t xml:space="preserve">شاهد این مطلب روایاتی است که در کتب روایی </w:t>
      </w:r>
      <w:r>
        <w:rPr>
          <w:rtl/>
        </w:rPr>
        <w:t>آمده‌اند</w:t>
      </w:r>
      <w:r>
        <w:rPr>
          <w:rFonts w:hint="cs"/>
          <w:rtl/>
        </w:rPr>
        <w:t>:</w:t>
      </w:r>
    </w:p>
    <w:p w:rsidR="00B857D6" w:rsidRDefault="001A4FDB" w:rsidP="000D2577">
      <w:pPr>
        <w:ind w:left="720"/>
        <w:jc w:val="both"/>
        <w:rPr>
          <w:rtl/>
        </w:rPr>
      </w:pPr>
      <w:r>
        <w:rPr>
          <w:rFonts w:hint="cs"/>
          <w:rtl/>
        </w:rPr>
        <w:t>1. در «تهذیب»، «عبدی» لقب «مسعده بن زیاد» قرار گرفته است: «</w:t>
      </w:r>
      <w:r w:rsidRPr="001C0686">
        <w:rPr>
          <w:rtl/>
        </w:rPr>
        <w:t>11- رَوَ</w:t>
      </w:r>
      <w:r>
        <w:rPr>
          <w:rtl/>
        </w:rPr>
        <w:t>ی</w:t>
      </w:r>
      <w:r w:rsidRPr="001C0686">
        <w:rPr>
          <w:rtl/>
        </w:rPr>
        <w:t xml:space="preserve"> مُحَمَّدُ بْنُ أَحْمَدَ بْنِ </w:t>
      </w:r>
      <w:r>
        <w:rPr>
          <w:rtl/>
        </w:rPr>
        <w:t>ی</w:t>
      </w:r>
      <w:r w:rsidRPr="001C0686">
        <w:rPr>
          <w:rtl/>
        </w:rPr>
        <w:t>حْ</w:t>
      </w:r>
      <w:r>
        <w:rPr>
          <w:rtl/>
        </w:rPr>
        <w:t>یی</w:t>
      </w:r>
      <w:r w:rsidRPr="001C0686">
        <w:rPr>
          <w:rtl/>
        </w:rPr>
        <w:t xml:space="preserve"> عَنْ هَارُونَ بْنِ مُسْلِمٍ عَنْ مَسْعَدَةَ بْنِ زِ</w:t>
      </w:r>
      <w:r>
        <w:rPr>
          <w:rtl/>
        </w:rPr>
        <w:t>ی</w:t>
      </w:r>
      <w:r w:rsidRPr="001C0686">
        <w:rPr>
          <w:rtl/>
        </w:rPr>
        <w:t>ادٍ الْعَبْدِ</w:t>
      </w:r>
      <w:r>
        <w:rPr>
          <w:rtl/>
        </w:rPr>
        <w:t>ی</w:t>
      </w:r>
      <w:r w:rsidRPr="001C0686">
        <w:rPr>
          <w:rtl/>
        </w:rPr>
        <w:t xml:space="preserve"> عَنْ </w:t>
      </w:r>
      <w:r>
        <w:rPr>
          <w:rtl/>
        </w:rPr>
        <w:t>أبی</w:t>
      </w:r>
      <w:r w:rsidRPr="001C0686">
        <w:rPr>
          <w:rtl/>
        </w:rPr>
        <w:t xml:space="preserve"> عَبْدِ </w:t>
      </w:r>
      <w:r>
        <w:rPr>
          <w:rtl/>
        </w:rPr>
        <w:t>اللَّه</w:t>
      </w:r>
      <w:r>
        <w:rPr>
          <w:rFonts w:hint="cs"/>
          <w:rtl/>
        </w:rPr>
        <w:t xml:space="preserve"> علیه‌السلام»</w:t>
      </w:r>
      <w:r w:rsidR="000D2577">
        <w:rPr>
          <w:rFonts w:hint="cs"/>
          <w:rtl/>
        </w:rPr>
        <w:t>.</w:t>
      </w:r>
      <w:r w:rsidR="000D2577">
        <w:rPr>
          <w:rStyle w:val="FootnoteReference"/>
          <w:rtl/>
        </w:rPr>
        <w:footnoteReference w:id="116"/>
      </w:r>
    </w:p>
    <w:p w:rsidR="001A4FDB" w:rsidRDefault="001A4FDB" w:rsidP="007E328F">
      <w:pPr>
        <w:ind w:left="720"/>
        <w:jc w:val="both"/>
        <w:rPr>
          <w:rtl/>
        </w:rPr>
      </w:pPr>
      <w:r>
        <w:rPr>
          <w:rFonts w:hint="cs"/>
          <w:rtl/>
        </w:rPr>
        <w:t>2. در «من لا یحضره الفقیه»، «ربعی» لقب «مسعده بن صدقه» قرار گرفته است: «</w:t>
      </w:r>
      <w:r w:rsidRPr="007414BC">
        <w:rPr>
          <w:rtl/>
        </w:rPr>
        <w:t>4924 وَ- رُوِ</w:t>
      </w:r>
      <w:r>
        <w:rPr>
          <w:rtl/>
        </w:rPr>
        <w:t>ی</w:t>
      </w:r>
      <w:r w:rsidRPr="007414BC">
        <w:rPr>
          <w:rtl/>
        </w:rPr>
        <w:t xml:space="preserve"> عَنْ مَسْعَدَةَ بْنِ صَدَقَةَ الرَّبَعِ</w:t>
      </w:r>
      <w:r>
        <w:rPr>
          <w:rtl/>
        </w:rPr>
        <w:t>ی</w:t>
      </w:r>
      <w:r w:rsidRPr="007414BC">
        <w:rPr>
          <w:rtl/>
        </w:rPr>
        <w:t xml:space="preserve"> عَنْ جَعْفَرِ بْنِ مُحَمَّد</w:t>
      </w:r>
      <w:r>
        <w:rPr>
          <w:rFonts w:hint="cs"/>
          <w:rtl/>
        </w:rPr>
        <w:t xml:space="preserve"> علیهماالسلام»</w:t>
      </w:r>
      <w:r w:rsidR="007E328F">
        <w:rPr>
          <w:rFonts w:hint="cs"/>
          <w:rtl/>
        </w:rPr>
        <w:t>.</w:t>
      </w:r>
      <w:r w:rsidR="007E328F">
        <w:rPr>
          <w:rStyle w:val="FootnoteReference"/>
          <w:rtl/>
        </w:rPr>
        <w:footnoteReference w:id="117"/>
      </w:r>
    </w:p>
    <w:p w:rsidR="001A4FDB" w:rsidRDefault="001A4FDB" w:rsidP="00433C6B">
      <w:pPr>
        <w:pStyle w:val="2"/>
        <w:rPr>
          <w:rtl/>
        </w:rPr>
      </w:pPr>
      <w:bookmarkStart w:id="225" w:name="_Toc40762531"/>
      <w:r>
        <w:rPr>
          <w:rFonts w:hint="cs"/>
          <w:rtl/>
        </w:rPr>
        <w:t>27. «</w:t>
      </w:r>
      <w:r w:rsidRPr="007414BC">
        <w:rPr>
          <w:rtl/>
        </w:rPr>
        <w:t>الْحُسَ</w:t>
      </w:r>
      <w:r>
        <w:rPr>
          <w:rtl/>
        </w:rPr>
        <w:t>ی</w:t>
      </w:r>
      <w:r w:rsidRPr="007414BC">
        <w:rPr>
          <w:rtl/>
        </w:rPr>
        <w:t>نُ بْنُ سَعِ</w:t>
      </w:r>
      <w:r>
        <w:rPr>
          <w:rtl/>
        </w:rPr>
        <w:t>ی</w:t>
      </w:r>
      <w:r w:rsidRPr="007414BC">
        <w:rPr>
          <w:rtl/>
        </w:rPr>
        <w:t>دٍ عَنِ الْقَاسِمِ عَنْ عَلِ</w:t>
      </w:r>
      <w:r>
        <w:rPr>
          <w:rtl/>
        </w:rPr>
        <w:t>ی</w:t>
      </w:r>
      <w:r w:rsidRPr="007414BC">
        <w:rPr>
          <w:rtl/>
        </w:rPr>
        <w:t xml:space="preserve"> عَنْ </w:t>
      </w:r>
      <w:r>
        <w:rPr>
          <w:rtl/>
        </w:rPr>
        <w:t>أبی</w:t>
      </w:r>
      <w:r w:rsidRPr="007414BC">
        <w:rPr>
          <w:rtl/>
        </w:rPr>
        <w:t xml:space="preserve"> بَصِ</w:t>
      </w:r>
      <w:r>
        <w:rPr>
          <w:rtl/>
        </w:rPr>
        <w:t>ی</w:t>
      </w:r>
      <w:r w:rsidRPr="007414BC">
        <w:rPr>
          <w:rtl/>
        </w:rPr>
        <w:t>رٍ</w:t>
      </w:r>
      <w:r>
        <w:rPr>
          <w:rFonts w:hint="cs"/>
          <w:rtl/>
        </w:rPr>
        <w:t>».</w:t>
      </w:r>
      <w:bookmarkEnd w:id="225"/>
    </w:p>
    <w:p w:rsidR="00CF1D3D" w:rsidRDefault="001A4FDB" w:rsidP="002155F8">
      <w:pPr>
        <w:pStyle w:val="3"/>
        <w:rPr>
          <w:rtl/>
        </w:rPr>
      </w:pPr>
      <w:bookmarkStart w:id="226" w:name="_Toc40762532"/>
      <w:r>
        <w:rPr>
          <w:rFonts w:hint="cs"/>
          <w:rtl/>
        </w:rPr>
        <w:t>«الحسین بن سعید»</w:t>
      </w:r>
      <w:bookmarkEnd w:id="226"/>
    </w:p>
    <w:p w:rsidR="001A4FDB" w:rsidRDefault="001A4FDB" w:rsidP="00D64F73">
      <w:pPr>
        <w:jc w:val="both"/>
        <w:rPr>
          <w:rtl/>
        </w:rPr>
      </w:pPr>
      <w:r w:rsidRPr="009933CE">
        <w:rPr>
          <w:rFonts w:hint="cs"/>
          <w:rtl/>
        </w:rPr>
        <w:t>«حسین بن سعید اهوازی».</w:t>
      </w:r>
    </w:p>
    <w:p w:rsidR="00CF1D3D" w:rsidRDefault="001A4FDB" w:rsidP="00CF1D3D">
      <w:pPr>
        <w:pStyle w:val="3"/>
        <w:rPr>
          <w:rtl/>
        </w:rPr>
      </w:pPr>
      <w:bookmarkStart w:id="227" w:name="_Toc40762533"/>
      <w:r w:rsidRPr="009933CE">
        <w:rPr>
          <w:rStyle w:val="1Char"/>
          <w:rFonts w:hint="cs"/>
          <w:rtl/>
        </w:rPr>
        <w:t>«</w:t>
      </w:r>
      <w:r w:rsidRPr="002155F8">
        <w:rPr>
          <w:rFonts w:hint="cs"/>
          <w:rtl/>
        </w:rPr>
        <w:t>القاسم</w:t>
      </w:r>
      <w:r w:rsidRPr="009933CE">
        <w:rPr>
          <w:rStyle w:val="1Char"/>
          <w:rFonts w:hint="cs"/>
          <w:rtl/>
        </w:rPr>
        <w:t>»</w:t>
      </w:r>
      <w:bookmarkEnd w:id="227"/>
    </w:p>
    <w:p w:rsidR="001A4FDB" w:rsidRDefault="001A4FDB" w:rsidP="00D64F73">
      <w:pPr>
        <w:jc w:val="both"/>
        <w:rPr>
          <w:rtl/>
        </w:rPr>
      </w:pPr>
      <w:r>
        <w:rPr>
          <w:rFonts w:hint="cs"/>
          <w:rtl/>
        </w:rPr>
        <w:t xml:space="preserve">با بررسی اساتید «حسین بن سعید» مشخص </w:t>
      </w:r>
      <w:r>
        <w:rPr>
          <w:rtl/>
        </w:rPr>
        <w:t>م</w:t>
      </w:r>
      <w:r>
        <w:rPr>
          <w:rFonts w:hint="cs"/>
          <w:rtl/>
        </w:rPr>
        <w:t>ی‌</w:t>
      </w:r>
      <w:r>
        <w:rPr>
          <w:rFonts w:hint="eastAsia"/>
          <w:rtl/>
        </w:rPr>
        <w:t>شود</w:t>
      </w:r>
      <w:r>
        <w:rPr>
          <w:rFonts w:hint="cs"/>
          <w:rtl/>
        </w:rPr>
        <w:t xml:space="preserve"> که «قاسم» مشترک بین دو راوی است:</w:t>
      </w:r>
    </w:p>
    <w:p w:rsidR="001A4FDB" w:rsidRDefault="001A4FDB" w:rsidP="000710C3">
      <w:pPr>
        <w:ind w:left="720"/>
        <w:jc w:val="both"/>
        <w:rPr>
          <w:rtl/>
        </w:rPr>
      </w:pPr>
      <w:r>
        <w:rPr>
          <w:rFonts w:hint="cs"/>
          <w:rtl/>
        </w:rPr>
        <w:t>«القاسم بن عروه»؛</w:t>
      </w:r>
    </w:p>
    <w:p w:rsidR="001A4FDB" w:rsidRDefault="001A4FDB" w:rsidP="000710C3">
      <w:pPr>
        <w:ind w:left="720"/>
        <w:jc w:val="both"/>
        <w:rPr>
          <w:rtl/>
        </w:rPr>
      </w:pPr>
      <w:r>
        <w:rPr>
          <w:rFonts w:hint="cs"/>
          <w:rtl/>
        </w:rPr>
        <w:t>و «القاسم بن محمد الجوهری».</w:t>
      </w:r>
    </w:p>
    <w:p w:rsidR="001A4FDB" w:rsidRDefault="001A4FDB" w:rsidP="002155F8">
      <w:pPr>
        <w:jc w:val="both"/>
        <w:rPr>
          <w:rtl/>
        </w:rPr>
      </w:pPr>
      <w:r>
        <w:rPr>
          <w:rFonts w:hint="cs"/>
          <w:rtl/>
        </w:rPr>
        <w:t xml:space="preserve">برای حل این اشتراک اساتید این دو را بررسی </w:t>
      </w:r>
      <w:r>
        <w:rPr>
          <w:rtl/>
        </w:rPr>
        <w:t>م</w:t>
      </w:r>
      <w:r>
        <w:rPr>
          <w:rFonts w:hint="cs"/>
          <w:rtl/>
        </w:rPr>
        <w:t>ی‌</w:t>
      </w:r>
      <w:r>
        <w:rPr>
          <w:rFonts w:hint="eastAsia"/>
          <w:rtl/>
        </w:rPr>
        <w:t>کن</w:t>
      </w:r>
      <w:r>
        <w:rPr>
          <w:rFonts w:hint="cs"/>
          <w:rtl/>
        </w:rPr>
        <w:t>ی</w:t>
      </w:r>
      <w:r>
        <w:rPr>
          <w:rFonts w:hint="eastAsia"/>
          <w:rtl/>
        </w:rPr>
        <w:t>م</w:t>
      </w:r>
      <w:r>
        <w:rPr>
          <w:rFonts w:hint="cs"/>
          <w:rtl/>
        </w:rPr>
        <w:t xml:space="preserve"> که مشخص </w:t>
      </w:r>
      <w:r>
        <w:rPr>
          <w:rtl/>
        </w:rPr>
        <w:t>م</w:t>
      </w:r>
      <w:r>
        <w:rPr>
          <w:rFonts w:hint="cs"/>
          <w:rtl/>
        </w:rPr>
        <w:t>ی‌</w:t>
      </w:r>
      <w:r>
        <w:rPr>
          <w:rFonts w:hint="eastAsia"/>
          <w:rtl/>
        </w:rPr>
        <w:t>شود</w:t>
      </w:r>
      <w:r>
        <w:rPr>
          <w:rFonts w:hint="cs"/>
          <w:rtl/>
        </w:rPr>
        <w:t xml:space="preserve"> «قاسم بن عروه» از «علی» روایت </w:t>
      </w:r>
      <w:r>
        <w:rPr>
          <w:rtl/>
        </w:rPr>
        <w:t>نم</w:t>
      </w:r>
      <w:r>
        <w:rPr>
          <w:rFonts w:hint="cs"/>
          <w:rtl/>
        </w:rPr>
        <w:t>ی‌</w:t>
      </w:r>
      <w:r>
        <w:rPr>
          <w:rFonts w:hint="eastAsia"/>
          <w:rtl/>
        </w:rPr>
        <w:t>کند</w:t>
      </w:r>
      <w:r>
        <w:rPr>
          <w:rFonts w:hint="cs"/>
          <w:rtl/>
        </w:rPr>
        <w:t xml:space="preserve"> و درنتیجه منظور از «قاسم»، «قاسم بن محمد الجوهری» است.</w:t>
      </w:r>
    </w:p>
    <w:p w:rsidR="001A4FDB" w:rsidRDefault="001A4FDB" w:rsidP="002155F8">
      <w:pPr>
        <w:jc w:val="both"/>
        <w:rPr>
          <w:rtl/>
        </w:rPr>
      </w:pPr>
      <w:r>
        <w:rPr>
          <w:rFonts w:hint="cs"/>
          <w:rtl/>
        </w:rPr>
        <w:t>در این روایت برای تشخیص «قاسم»:</w:t>
      </w:r>
    </w:p>
    <w:p w:rsidR="001A4FDB" w:rsidRDefault="001A4FDB" w:rsidP="000710C3">
      <w:pPr>
        <w:ind w:left="720"/>
        <w:jc w:val="both"/>
        <w:rPr>
          <w:rtl/>
        </w:rPr>
      </w:pPr>
      <w:r>
        <w:rPr>
          <w:rFonts w:hint="cs"/>
          <w:rtl/>
        </w:rPr>
        <w:t xml:space="preserve">اگر از «علی» شروع کنیم، کار مشکل </w:t>
      </w:r>
      <w:r>
        <w:rPr>
          <w:rtl/>
        </w:rPr>
        <w:t>م</w:t>
      </w:r>
      <w:r>
        <w:rPr>
          <w:rFonts w:hint="cs"/>
          <w:rtl/>
        </w:rPr>
        <w:t>ی‌</w:t>
      </w:r>
      <w:r>
        <w:rPr>
          <w:rFonts w:hint="eastAsia"/>
          <w:rtl/>
        </w:rPr>
        <w:t>شود</w:t>
      </w:r>
      <w:r>
        <w:rPr>
          <w:rFonts w:hint="cs"/>
          <w:rtl/>
        </w:rPr>
        <w:t>؛ زیرا راویان زیادی با این نام وجود دارند؛</w:t>
      </w:r>
    </w:p>
    <w:p w:rsidR="001A4FDB" w:rsidRDefault="00CF1D3D" w:rsidP="000710C3">
      <w:pPr>
        <w:ind w:left="720"/>
        <w:jc w:val="both"/>
        <w:rPr>
          <w:rtl/>
        </w:rPr>
      </w:pPr>
      <w:r>
        <w:rPr>
          <w:rFonts w:hint="cs"/>
          <w:rtl/>
        </w:rPr>
        <w:t xml:space="preserve">به همین علت </w:t>
      </w:r>
      <w:r w:rsidR="001A4FDB">
        <w:rPr>
          <w:rFonts w:hint="cs"/>
          <w:rtl/>
        </w:rPr>
        <w:t xml:space="preserve">از «الحسین بن سعید» شروع </w:t>
      </w:r>
      <w:r w:rsidR="001A4FDB">
        <w:rPr>
          <w:rtl/>
        </w:rPr>
        <w:t>م</w:t>
      </w:r>
      <w:r w:rsidR="001A4FDB">
        <w:rPr>
          <w:rFonts w:hint="cs"/>
          <w:rtl/>
        </w:rPr>
        <w:t>ی‌</w:t>
      </w:r>
      <w:r w:rsidR="001A4FDB">
        <w:rPr>
          <w:rFonts w:hint="eastAsia"/>
          <w:rtl/>
        </w:rPr>
        <w:t>کن</w:t>
      </w:r>
      <w:r w:rsidR="001A4FDB">
        <w:rPr>
          <w:rFonts w:hint="cs"/>
          <w:rtl/>
        </w:rPr>
        <w:t>ی</w:t>
      </w:r>
      <w:r w:rsidR="001A4FDB">
        <w:rPr>
          <w:rFonts w:hint="eastAsia"/>
          <w:rtl/>
        </w:rPr>
        <w:t>م</w:t>
      </w:r>
      <w:r w:rsidR="001A4FDB">
        <w:rPr>
          <w:rFonts w:hint="cs"/>
          <w:rtl/>
        </w:rPr>
        <w:t xml:space="preserve"> که در اساتید وی دو راوی به نام «قاسم» وجود دارند و سپس با </w:t>
      </w:r>
      <w:r w:rsidR="001A4FDB">
        <w:rPr>
          <w:rtl/>
        </w:rPr>
        <w:t>قر</w:t>
      </w:r>
      <w:r w:rsidR="001A4FDB">
        <w:rPr>
          <w:rFonts w:hint="cs"/>
          <w:rtl/>
        </w:rPr>
        <w:t>ی</w:t>
      </w:r>
      <w:r w:rsidR="001A4FDB">
        <w:rPr>
          <w:rFonts w:hint="eastAsia"/>
          <w:rtl/>
        </w:rPr>
        <w:t>نه‌</w:t>
      </w:r>
      <w:r w:rsidR="001A4FDB">
        <w:rPr>
          <w:rFonts w:hint="cs"/>
          <w:rtl/>
        </w:rPr>
        <w:t xml:space="preserve">ی مروی عنه که «علی» است، مشخص </w:t>
      </w:r>
      <w:r w:rsidR="001A4FDB">
        <w:rPr>
          <w:rtl/>
        </w:rPr>
        <w:t>م</w:t>
      </w:r>
      <w:r w:rsidR="001A4FDB">
        <w:rPr>
          <w:rFonts w:hint="cs"/>
          <w:rtl/>
        </w:rPr>
        <w:t>ی‌</w:t>
      </w:r>
      <w:r w:rsidR="001A4FDB">
        <w:rPr>
          <w:rFonts w:hint="eastAsia"/>
          <w:rtl/>
        </w:rPr>
        <w:t>شود</w:t>
      </w:r>
      <w:r w:rsidR="001A4FDB">
        <w:rPr>
          <w:rFonts w:hint="cs"/>
          <w:rtl/>
        </w:rPr>
        <w:t xml:space="preserve"> که منظور «قاسم بن محمد الجوهری» است.</w:t>
      </w:r>
    </w:p>
    <w:p w:rsidR="001A4FDB" w:rsidRDefault="001A4FDB" w:rsidP="002155F8">
      <w:pPr>
        <w:jc w:val="both"/>
        <w:rPr>
          <w:rtl/>
        </w:rPr>
      </w:pPr>
      <w:r>
        <w:rPr>
          <w:rFonts w:hint="cs"/>
          <w:rtl/>
        </w:rPr>
        <w:t xml:space="preserve">به عبارتی برای حل سند بررسی مجموع راوی و مروی عنه لازم است و با بررسی یک طرف، </w:t>
      </w:r>
      <w:r>
        <w:rPr>
          <w:rtl/>
        </w:rPr>
        <w:t>نم</w:t>
      </w:r>
      <w:r>
        <w:rPr>
          <w:rFonts w:hint="cs"/>
          <w:rtl/>
        </w:rPr>
        <w:t>ی‌</w:t>
      </w:r>
      <w:r>
        <w:rPr>
          <w:rFonts w:hint="eastAsia"/>
          <w:rtl/>
        </w:rPr>
        <w:t>توان</w:t>
      </w:r>
      <w:r>
        <w:rPr>
          <w:rFonts w:hint="cs"/>
          <w:rtl/>
        </w:rPr>
        <w:t xml:space="preserve"> عنوان مشترک را تمییز داد.</w:t>
      </w:r>
    </w:p>
    <w:p w:rsidR="001A4FDB" w:rsidRDefault="001A4FDB" w:rsidP="002155F8">
      <w:pPr>
        <w:jc w:val="both"/>
        <w:rPr>
          <w:rtl/>
        </w:rPr>
      </w:pPr>
      <w:r>
        <w:rPr>
          <w:rFonts w:hint="cs"/>
          <w:rtl/>
        </w:rPr>
        <w:t xml:space="preserve">«قاسم بن محمد» توثیق خاص ندارد. وی اصالتاً کوفی بوده اما در بغداد </w:t>
      </w:r>
      <w:r>
        <w:rPr>
          <w:rtl/>
        </w:rPr>
        <w:t>م</w:t>
      </w:r>
      <w:r>
        <w:rPr>
          <w:rFonts w:hint="cs"/>
          <w:rtl/>
        </w:rPr>
        <w:t>ی‌</w:t>
      </w:r>
      <w:r>
        <w:rPr>
          <w:rFonts w:hint="eastAsia"/>
          <w:rtl/>
        </w:rPr>
        <w:t>ز</w:t>
      </w:r>
      <w:r>
        <w:rPr>
          <w:rFonts w:hint="cs"/>
          <w:rtl/>
        </w:rPr>
        <w:t>ی</w:t>
      </w:r>
      <w:r>
        <w:rPr>
          <w:rFonts w:hint="eastAsia"/>
          <w:rtl/>
        </w:rPr>
        <w:t>سته</w:t>
      </w:r>
      <w:r>
        <w:rPr>
          <w:rFonts w:hint="cs"/>
          <w:rtl/>
        </w:rPr>
        <w:t xml:space="preserve"> است. «کشی» از «نصر بن صباح» نقل </w:t>
      </w:r>
      <w:r>
        <w:rPr>
          <w:rtl/>
        </w:rPr>
        <w:t>م</w:t>
      </w:r>
      <w:r>
        <w:rPr>
          <w:rFonts w:hint="cs"/>
          <w:rtl/>
        </w:rPr>
        <w:t>ی‌</w:t>
      </w:r>
      <w:r>
        <w:rPr>
          <w:rFonts w:hint="eastAsia"/>
          <w:rtl/>
        </w:rPr>
        <w:t>کند</w:t>
      </w:r>
      <w:r>
        <w:rPr>
          <w:rFonts w:hint="cs"/>
          <w:rtl/>
        </w:rPr>
        <w:t xml:space="preserve"> که وی بعدها واقفی شده است. «علامه حلی» طریق «صدوق» و «شیخ طوسی» را به «سلیمان بن</w:t>
      </w:r>
      <w:r>
        <w:rPr>
          <w:rtl/>
        </w:rPr>
        <w:t xml:space="preserve"> </w:t>
      </w:r>
      <w:r>
        <w:rPr>
          <w:rFonts w:hint="cs"/>
          <w:rtl/>
        </w:rPr>
        <w:t xml:space="preserve">داوود» صحیحه دانسته است و «قاسم بن محمد» نیز در این طریق آمده است؛ اما تصحیح را علامت وثاقت </w:t>
      </w:r>
      <w:r>
        <w:rPr>
          <w:rtl/>
        </w:rPr>
        <w:t>نم</w:t>
      </w:r>
      <w:r>
        <w:rPr>
          <w:rFonts w:hint="cs"/>
          <w:rtl/>
        </w:rPr>
        <w:t>ی‌</w:t>
      </w:r>
      <w:r>
        <w:rPr>
          <w:rFonts w:hint="eastAsia"/>
          <w:rtl/>
        </w:rPr>
        <w:t>دان</w:t>
      </w:r>
      <w:r>
        <w:rPr>
          <w:rFonts w:hint="cs"/>
          <w:rtl/>
        </w:rPr>
        <w:t>ی</w:t>
      </w:r>
      <w:r>
        <w:rPr>
          <w:rFonts w:hint="eastAsia"/>
          <w:rtl/>
        </w:rPr>
        <w:t>م</w:t>
      </w:r>
      <w:r>
        <w:rPr>
          <w:rFonts w:hint="cs"/>
          <w:rtl/>
        </w:rPr>
        <w:t xml:space="preserve"> و آن را صرفاً قرینه </w:t>
      </w:r>
      <w:r>
        <w:rPr>
          <w:rtl/>
        </w:rPr>
        <w:t>م</w:t>
      </w:r>
      <w:r>
        <w:rPr>
          <w:rFonts w:hint="cs"/>
          <w:rtl/>
        </w:rPr>
        <w:t>ی‌</w:t>
      </w:r>
      <w:r>
        <w:rPr>
          <w:rFonts w:hint="eastAsia"/>
          <w:rtl/>
        </w:rPr>
        <w:t>دان</w:t>
      </w:r>
      <w:r>
        <w:rPr>
          <w:rFonts w:hint="cs"/>
          <w:rtl/>
        </w:rPr>
        <w:t>ی</w:t>
      </w:r>
      <w:r>
        <w:rPr>
          <w:rFonts w:hint="eastAsia"/>
          <w:rtl/>
        </w:rPr>
        <w:t>م</w:t>
      </w:r>
      <w:r>
        <w:rPr>
          <w:rFonts w:hint="cs"/>
          <w:rtl/>
        </w:rPr>
        <w:t>.</w:t>
      </w:r>
    </w:p>
    <w:p w:rsidR="001A4FDB" w:rsidRDefault="001A4FDB" w:rsidP="002155F8">
      <w:pPr>
        <w:jc w:val="both"/>
        <w:rPr>
          <w:rtl/>
        </w:rPr>
      </w:pPr>
      <w:r>
        <w:rPr>
          <w:rFonts w:hint="cs"/>
          <w:rtl/>
        </w:rPr>
        <w:t>در مورد این راوی نیز معتقدیم که «قاسم بن محمد» مشترک بین دو نفر است:</w:t>
      </w:r>
    </w:p>
    <w:p w:rsidR="001A4FDB" w:rsidRDefault="001A4FDB" w:rsidP="000710C3">
      <w:pPr>
        <w:ind w:left="720"/>
        <w:jc w:val="both"/>
        <w:rPr>
          <w:rtl/>
        </w:rPr>
      </w:pPr>
      <w:r>
        <w:rPr>
          <w:rFonts w:hint="cs"/>
          <w:rtl/>
        </w:rPr>
        <w:t>«قاسم بن محمد الاصفهانی» که مربوط به دوره «امام هادی» و «امام حسن عسکری» علیهماالسلام بوده است؛</w:t>
      </w:r>
    </w:p>
    <w:p w:rsidR="001A4FDB" w:rsidRDefault="001A4FDB" w:rsidP="000710C3">
      <w:pPr>
        <w:ind w:left="720"/>
        <w:jc w:val="both"/>
        <w:rPr>
          <w:rtl/>
        </w:rPr>
      </w:pPr>
      <w:r>
        <w:rPr>
          <w:rFonts w:hint="cs"/>
          <w:rtl/>
        </w:rPr>
        <w:t>و «قاسم بن محمد الجوهری» که عرب و از اهالی کوفه بوده است و «حسین بن سعید» از وی نقل روایت دارد.</w:t>
      </w:r>
    </w:p>
    <w:p w:rsidR="001A4FDB" w:rsidRDefault="001A4FDB" w:rsidP="002155F8">
      <w:pPr>
        <w:jc w:val="both"/>
        <w:rPr>
          <w:rtl/>
        </w:rPr>
      </w:pPr>
      <w:r>
        <w:rPr>
          <w:rFonts w:hint="cs"/>
          <w:rtl/>
        </w:rPr>
        <w:t xml:space="preserve">به نظر ما «قاسم بن محمد الجوهری» ثقه است زیرا هم «ابن </w:t>
      </w:r>
      <w:r>
        <w:rPr>
          <w:rtl/>
        </w:rPr>
        <w:t>أبی</w:t>
      </w:r>
      <w:r>
        <w:rPr>
          <w:rFonts w:hint="cs"/>
          <w:rtl/>
        </w:rPr>
        <w:t xml:space="preserve"> عمیر» و هم «صفوان بن یحیی» از وی نقل روایت دارند:</w:t>
      </w:r>
    </w:p>
    <w:p w:rsidR="001A4FDB" w:rsidRPr="000A1740" w:rsidRDefault="001A4FDB" w:rsidP="000A1740">
      <w:pPr>
        <w:ind w:left="720"/>
        <w:jc w:val="both"/>
        <w:rPr>
          <w:rtl/>
        </w:rPr>
      </w:pPr>
      <w:r w:rsidRPr="000A1740">
        <w:rPr>
          <w:rFonts w:hint="cs"/>
          <w:rtl/>
        </w:rPr>
        <w:t>1. «38- سَعْدٌ عَنْ أبی جَعْفَرٍ عَنِ الْعَبَّاسِ بْنِ مَعْرُوفٍ عَنْ صَفْوَانَ عَنِ الْقَاسِمِ بْنِ مُحَمَّدٍ عَنْ سُلَیمَانَ مَوْلَی طِرْبَالٍ عَنْ عُبَیدِ بْنِ زُرَارَة»</w:t>
      </w:r>
      <w:r w:rsidR="007E328F" w:rsidRPr="000A1740">
        <w:rPr>
          <w:rFonts w:hint="cs"/>
          <w:rtl/>
        </w:rPr>
        <w:t>.</w:t>
      </w:r>
      <w:r w:rsidR="007E328F" w:rsidRPr="00466DD0">
        <w:rPr>
          <w:vertAlign w:val="superscript"/>
          <w:rtl/>
        </w:rPr>
        <w:footnoteReference w:id="118"/>
      </w:r>
    </w:p>
    <w:p w:rsidR="001A4FDB" w:rsidRPr="000A1740" w:rsidRDefault="001A4FDB" w:rsidP="000A1740">
      <w:pPr>
        <w:ind w:left="720"/>
        <w:jc w:val="both"/>
        <w:rPr>
          <w:rtl/>
        </w:rPr>
      </w:pPr>
      <w:r w:rsidRPr="000A1740">
        <w:rPr>
          <w:rFonts w:hint="cs"/>
          <w:rtl/>
        </w:rPr>
        <w:t xml:space="preserve">2. «48- مُحَمَّدُ بْنُ عَلِی بْنِ مَحْبُوبٍ عَنِ الْعَبَّاسِ عَنْ صَفْوَانَ عَنِ </w:t>
      </w:r>
      <w:r w:rsidRPr="000A1740">
        <w:rPr>
          <w:rtl/>
        </w:rPr>
        <w:t>الْقَاسِمِ</w:t>
      </w:r>
      <w:r w:rsidRPr="000A1740">
        <w:rPr>
          <w:rFonts w:hint="cs"/>
          <w:rtl/>
        </w:rPr>
        <w:t xml:space="preserve"> بْنِ مُحَمَّدٍ عَنْ سُلَیمَانَ مَوْلَی طِرْبَالٍ عَنْ عُبَیدِ بْنِ زُرَارَة»</w:t>
      </w:r>
      <w:r w:rsidR="007E328F" w:rsidRPr="000A1740">
        <w:rPr>
          <w:rFonts w:hint="cs"/>
          <w:rtl/>
        </w:rPr>
        <w:t>.</w:t>
      </w:r>
      <w:r w:rsidR="007E328F" w:rsidRPr="00466DD0">
        <w:rPr>
          <w:vertAlign w:val="superscript"/>
          <w:rtl/>
        </w:rPr>
        <w:footnoteReference w:id="119"/>
      </w:r>
    </w:p>
    <w:p w:rsidR="001A4FDB" w:rsidRPr="000A1740" w:rsidRDefault="001A4FDB" w:rsidP="000A1740">
      <w:pPr>
        <w:ind w:left="720"/>
        <w:jc w:val="both"/>
        <w:rPr>
          <w:rtl/>
        </w:rPr>
      </w:pPr>
      <w:r w:rsidRPr="000A1740">
        <w:rPr>
          <w:rFonts w:hint="cs"/>
          <w:rtl/>
        </w:rPr>
        <w:t>3. «</w:t>
      </w:r>
      <w:r w:rsidRPr="000A1740">
        <w:rPr>
          <w:rtl/>
        </w:rPr>
        <w:t>61- مُحَمَّدُ بْنُ أَحْمَدَ بْنِ یحْیی عَنِ الْعَبَّاسِ بْنِ مَعْرُوفٍ عَنْ صَفْوَانَ عَنِ الْقَاسِمِ بْنِ مُحَمَّدٍ عَنْ جُبَیرٍ أبی سَعِیدٍ الْمَکفُوفِ عَنِ الْأَحْوَل</w:t>
      </w:r>
      <w:r w:rsidRPr="000A1740">
        <w:rPr>
          <w:rFonts w:hint="cs"/>
          <w:rtl/>
        </w:rPr>
        <w:t>»</w:t>
      </w:r>
      <w:r w:rsidR="007E328F" w:rsidRPr="000A1740">
        <w:rPr>
          <w:rFonts w:hint="cs"/>
          <w:rtl/>
        </w:rPr>
        <w:t>.</w:t>
      </w:r>
      <w:r w:rsidR="007E328F" w:rsidRPr="00466DD0">
        <w:rPr>
          <w:vertAlign w:val="superscript"/>
          <w:rtl/>
        </w:rPr>
        <w:footnoteReference w:id="120"/>
      </w:r>
    </w:p>
    <w:p w:rsidR="001A4FDB" w:rsidRPr="002321CE" w:rsidRDefault="001A4FDB" w:rsidP="002155F8">
      <w:pPr>
        <w:jc w:val="both"/>
        <w:rPr>
          <w:rtl/>
        </w:rPr>
      </w:pPr>
      <w:r>
        <w:rPr>
          <w:rFonts w:hint="cs"/>
          <w:rtl/>
        </w:rPr>
        <w:t xml:space="preserve">پس طبق </w:t>
      </w:r>
      <w:r>
        <w:rPr>
          <w:rtl/>
        </w:rPr>
        <w:t>قاعده‌</w:t>
      </w:r>
      <w:r>
        <w:rPr>
          <w:rFonts w:hint="cs"/>
          <w:rtl/>
        </w:rPr>
        <w:t xml:space="preserve">ی مشایخ ثقات «قاسم بن محمد» توثیق </w:t>
      </w:r>
      <w:r>
        <w:rPr>
          <w:rtl/>
        </w:rPr>
        <w:t>م</w:t>
      </w:r>
      <w:r>
        <w:rPr>
          <w:rFonts w:hint="cs"/>
          <w:rtl/>
        </w:rPr>
        <w:t>ی‌</w:t>
      </w:r>
      <w:r>
        <w:rPr>
          <w:rFonts w:hint="eastAsia"/>
          <w:rtl/>
        </w:rPr>
        <w:t>شود</w:t>
      </w:r>
      <w:r>
        <w:rPr>
          <w:rFonts w:hint="cs"/>
          <w:rtl/>
        </w:rPr>
        <w:t xml:space="preserve"> و دلیل خاصی نیز بر تضعیف وی وجود ندارد و کسی که تضعیف شده است، «قاسم بن محمد الاصفهانی» است.</w:t>
      </w:r>
    </w:p>
    <w:p w:rsidR="00E81CEB" w:rsidRDefault="001A4FDB" w:rsidP="00E81CEB">
      <w:pPr>
        <w:pStyle w:val="3"/>
        <w:rPr>
          <w:rtl/>
        </w:rPr>
      </w:pPr>
      <w:bookmarkStart w:id="228" w:name="_Toc40762534"/>
      <w:r w:rsidRPr="009933CE">
        <w:rPr>
          <w:rStyle w:val="1Char"/>
          <w:rFonts w:hint="cs"/>
          <w:rtl/>
        </w:rPr>
        <w:lastRenderedPageBreak/>
        <w:t>«علی»</w:t>
      </w:r>
      <w:bookmarkEnd w:id="228"/>
    </w:p>
    <w:p w:rsidR="001A4FDB" w:rsidRDefault="001A4FDB" w:rsidP="002155F8">
      <w:pPr>
        <w:jc w:val="both"/>
        <w:rPr>
          <w:rtl/>
        </w:rPr>
      </w:pPr>
      <w:r>
        <w:rPr>
          <w:rFonts w:hint="cs"/>
          <w:rtl/>
        </w:rPr>
        <w:t xml:space="preserve">«علی بن أبی حمزه بطائنی». در مورد این راوی نیز در گذشته بحث کردیم و گفتیم که با توجه به عبارت «کلاب ممطوره» که در مورد ایشان گفته شده است، ظاهر حال این است که روایت مربوط به دوران قبل از واقفی شدن این افراد باشد؛ مخصوصاً اگر راوی از این افراد واقفی نباشد که «قاسم بن محمد» نیز </w:t>
      </w:r>
      <w:r>
        <w:rPr>
          <w:rtl/>
        </w:rPr>
        <w:t>هم</w:t>
      </w:r>
      <w:r>
        <w:rPr>
          <w:rFonts w:hint="cs"/>
          <w:rtl/>
        </w:rPr>
        <w:t>ی</w:t>
      </w:r>
      <w:r>
        <w:rPr>
          <w:rFonts w:hint="eastAsia"/>
          <w:rtl/>
        </w:rPr>
        <w:t>ن‌گونه</w:t>
      </w:r>
      <w:r>
        <w:rPr>
          <w:rFonts w:hint="cs"/>
          <w:rtl/>
        </w:rPr>
        <w:t xml:space="preserve"> است.</w:t>
      </w:r>
    </w:p>
    <w:p w:rsidR="001A4FDB" w:rsidRDefault="001A4FDB" w:rsidP="000710C3">
      <w:pPr>
        <w:ind w:left="720"/>
        <w:jc w:val="both"/>
      </w:pPr>
      <w:r>
        <w:rPr>
          <w:rFonts w:hint="cs"/>
          <w:rtl/>
        </w:rPr>
        <w:t>درنتیجه این سند، صحیحه است.</w:t>
      </w:r>
    </w:p>
    <w:p w:rsidR="001A4FDB" w:rsidRDefault="001A4FDB" w:rsidP="00433C6B">
      <w:pPr>
        <w:pStyle w:val="2"/>
        <w:rPr>
          <w:rtl/>
        </w:rPr>
      </w:pPr>
      <w:bookmarkStart w:id="229" w:name="_Toc40762535"/>
      <w:r>
        <w:rPr>
          <w:rFonts w:hint="cs"/>
          <w:rtl/>
        </w:rPr>
        <w:t>28. «</w:t>
      </w:r>
      <w:r w:rsidRPr="00464B0D">
        <w:rPr>
          <w:rtl/>
        </w:rPr>
        <w:t>الْحُسَ</w:t>
      </w:r>
      <w:r>
        <w:rPr>
          <w:rtl/>
        </w:rPr>
        <w:t>ی</w:t>
      </w:r>
      <w:r w:rsidRPr="00464B0D">
        <w:rPr>
          <w:rtl/>
        </w:rPr>
        <w:t>نُ بْنُ سَعِ</w:t>
      </w:r>
      <w:r>
        <w:rPr>
          <w:rtl/>
        </w:rPr>
        <w:t>ی</w:t>
      </w:r>
      <w:r w:rsidRPr="00464B0D">
        <w:rPr>
          <w:rtl/>
        </w:rPr>
        <w:t xml:space="preserve">دٍ عَنِ الْقَاسِمِ عَنْ أَبَانٍ عَنْ عَبْدِ الرَّحْمَنِ بْنِ </w:t>
      </w:r>
      <w:r>
        <w:rPr>
          <w:rtl/>
        </w:rPr>
        <w:t>أبی</w:t>
      </w:r>
      <w:r w:rsidRPr="00464B0D">
        <w:rPr>
          <w:rtl/>
        </w:rPr>
        <w:t xml:space="preserve"> عَبْدِ </w:t>
      </w:r>
      <w:r>
        <w:rPr>
          <w:rtl/>
        </w:rPr>
        <w:t>اللَّه</w:t>
      </w:r>
      <w:r>
        <w:rPr>
          <w:rFonts w:hint="cs"/>
          <w:rtl/>
        </w:rPr>
        <w:t>».</w:t>
      </w:r>
      <w:bookmarkEnd w:id="229"/>
    </w:p>
    <w:p w:rsidR="000710C3" w:rsidRDefault="001A4FDB" w:rsidP="00FA6830">
      <w:pPr>
        <w:pStyle w:val="3"/>
        <w:rPr>
          <w:rtl/>
        </w:rPr>
      </w:pPr>
      <w:bookmarkStart w:id="230" w:name="_Toc40762536"/>
      <w:r>
        <w:rPr>
          <w:rFonts w:hint="cs"/>
          <w:rtl/>
        </w:rPr>
        <w:t>«الحسین بن سعید»</w:t>
      </w:r>
      <w:bookmarkEnd w:id="230"/>
    </w:p>
    <w:p w:rsidR="001A4FDB" w:rsidRDefault="001A4FDB" w:rsidP="00FA6830">
      <w:pPr>
        <w:jc w:val="both"/>
        <w:rPr>
          <w:rtl/>
        </w:rPr>
      </w:pPr>
      <w:r w:rsidRPr="009933CE">
        <w:rPr>
          <w:rFonts w:hint="cs"/>
          <w:rtl/>
        </w:rPr>
        <w:t>«حسین بن سعید اهوازی».</w:t>
      </w:r>
    </w:p>
    <w:p w:rsidR="000710C3" w:rsidRDefault="001A4FDB" w:rsidP="000710C3">
      <w:pPr>
        <w:pStyle w:val="3"/>
        <w:rPr>
          <w:rtl/>
        </w:rPr>
      </w:pPr>
      <w:bookmarkStart w:id="231" w:name="_Toc40762537"/>
      <w:r w:rsidRPr="009933CE">
        <w:rPr>
          <w:rStyle w:val="1Char"/>
          <w:rFonts w:hint="cs"/>
          <w:rtl/>
        </w:rPr>
        <w:t>«</w:t>
      </w:r>
      <w:r w:rsidRPr="00FA6830">
        <w:rPr>
          <w:rFonts w:hint="cs"/>
          <w:rtl/>
        </w:rPr>
        <w:t>القاسم</w:t>
      </w:r>
      <w:r w:rsidRPr="009933CE">
        <w:rPr>
          <w:rStyle w:val="1Char"/>
          <w:rFonts w:hint="cs"/>
          <w:rtl/>
        </w:rPr>
        <w:t>»</w:t>
      </w:r>
      <w:bookmarkEnd w:id="231"/>
    </w:p>
    <w:p w:rsidR="001A4FDB" w:rsidRDefault="001A4FDB" w:rsidP="00FA6830">
      <w:pPr>
        <w:jc w:val="both"/>
        <w:rPr>
          <w:rtl/>
        </w:rPr>
      </w:pPr>
      <w:r>
        <w:rPr>
          <w:rFonts w:hint="cs"/>
          <w:rtl/>
        </w:rPr>
        <w:t xml:space="preserve">مشترک بین دو راوی که با توجه به روایت از «ابان» مشخص می‌شود منظور، «قاسم بن محمد الجوهری» است که با استفاده از </w:t>
      </w:r>
      <w:r>
        <w:rPr>
          <w:rtl/>
        </w:rPr>
        <w:t>قاعده‌</w:t>
      </w:r>
      <w:r>
        <w:rPr>
          <w:rFonts w:hint="cs"/>
          <w:rtl/>
        </w:rPr>
        <w:t xml:space="preserve">ی مشایخ ثقات توثیق </w:t>
      </w:r>
      <w:r>
        <w:rPr>
          <w:rtl/>
        </w:rPr>
        <w:t>م</w:t>
      </w:r>
      <w:r>
        <w:rPr>
          <w:rFonts w:hint="cs"/>
          <w:rtl/>
        </w:rPr>
        <w:t>ی‌</w:t>
      </w:r>
      <w:r>
        <w:rPr>
          <w:rFonts w:hint="eastAsia"/>
          <w:rtl/>
        </w:rPr>
        <w:t>شود</w:t>
      </w:r>
      <w:r>
        <w:rPr>
          <w:rFonts w:hint="cs"/>
          <w:rtl/>
        </w:rPr>
        <w:t>.</w:t>
      </w:r>
    </w:p>
    <w:p w:rsidR="000710C3" w:rsidRDefault="001A4FDB" w:rsidP="000710C3">
      <w:pPr>
        <w:pStyle w:val="3"/>
        <w:rPr>
          <w:rtl/>
        </w:rPr>
      </w:pPr>
      <w:bookmarkStart w:id="232" w:name="_Toc40762538"/>
      <w:r w:rsidRPr="009933CE">
        <w:rPr>
          <w:rStyle w:val="1Char"/>
          <w:rFonts w:hint="cs"/>
          <w:rtl/>
        </w:rPr>
        <w:t>«</w:t>
      </w:r>
      <w:r w:rsidRPr="00FA6830">
        <w:rPr>
          <w:rFonts w:hint="cs"/>
          <w:rtl/>
        </w:rPr>
        <w:t>ابان</w:t>
      </w:r>
      <w:r w:rsidRPr="009933CE">
        <w:rPr>
          <w:rStyle w:val="1Char"/>
          <w:rFonts w:hint="cs"/>
          <w:rtl/>
        </w:rPr>
        <w:t>»</w:t>
      </w:r>
      <w:bookmarkEnd w:id="232"/>
    </w:p>
    <w:p w:rsidR="001A4FDB" w:rsidRDefault="001A4FDB" w:rsidP="00A04823">
      <w:pPr>
        <w:jc w:val="both"/>
        <w:rPr>
          <w:rtl/>
        </w:rPr>
      </w:pPr>
      <w:r>
        <w:rPr>
          <w:rFonts w:hint="cs"/>
          <w:rtl/>
        </w:rPr>
        <w:t>این راوی نیز مردد بین دو نفر است:</w:t>
      </w:r>
    </w:p>
    <w:p w:rsidR="001A4FDB" w:rsidRDefault="001A4FDB" w:rsidP="00A04823">
      <w:pPr>
        <w:ind w:left="720"/>
        <w:jc w:val="both"/>
        <w:rPr>
          <w:rtl/>
        </w:rPr>
      </w:pPr>
      <w:r>
        <w:rPr>
          <w:rFonts w:hint="cs"/>
          <w:rtl/>
        </w:rPr>
        <w:t>«ابان بن تغلب»</w:t>
      </w:r>
    </w:p>
    <w:p w:rsidR="001A4FDB" w:rsidRDefault="001A4FDB" w:rsidP="00A04823">
      <w:pPr>
        <w:ind w:left="720"/>
        <w:jc w:val="both"/>
        <w:rPr>
          <w:rtl/>
        </w:rPr>
      </w:pPr>
      <w:r>
        <w:rPr>
          <w:rFonts w:hint="cs"/>
          <w:rtl/>
        </w:rPr>
        <w:t>و «ابان بن عثمان».</w:t>
      </w:r>
    </w:p>
    <w:p w:rsidR="001A4FDB" w:rsidRDefault="001A4FDB" w:rsidP="00FA6830">
      <w:pPr>
        <w:jc w:val="both"/>
        <w:rPr>
          <w:rtl/>
        </w:rPr>
      </w:pPr>
      <w:r>
        <w:rPr>
          <w:rtl/>
        </w:rPr>
        <w:t>عمده‌</w:t>
      </w:r>
      <w:r>
        <w:rPr>
          <w:rFonts w:hint="cs"/>
          <w:rtl/>
        </w:rPr>
        <w:t>ی روایات «ابان بن تغلب» به صورت مستقیم از امام بوده و روایات</w:t>
      </w:r>
      <w:r>
        <w:rPr>
          <w:rtl/>
        </w:rPr>
        <w:t xml:space="preserve"> </w:t>
      </w:r>
      <w:r>
        <w:rPr>
          <w:rFonts w:hint="cs"/>
          <w:rtl/>
        </w:rPr>
        <w:t xml:space="preserve">او از غیر معصوم نادر است. وی ازاین‌جهت شبیه «زراره» است و </w:t>
      </w:r>
      <w:r>
        <w:rPr>
          <w:rtl/>
        </w:rPr>
        <w:t>همان‌گونه</w:t>
      </w:r>
      <w:r>
        <w:rPr>
          <w:rFonts w:hint="cs"/>
          <w:rtl/>
        </w:rPr>
        <w:t xml:space="preserve"> که اضمار «زراره» به سند ضربه </w:t>
      </w:r>
      <w:r>
        <w:rPr>
          <w:rtl/>
        </w:rPr>
        <w:t>نم</w:t>
      </w:r>
      <w:r>
        <w:rPr>
          <w:rFonts w:hint="cs"/>
          <w:rtl/>
        </w:rPr>
        <w:t>ی‌</w:t>
      </w:r>
      <w:r>
        <w:rPr>
          <w:rFonts w:hint="eastAsia"/>
          <w:rtl/>
        </w:rPr>
        <w:t>زند</w:t>
      </w:r>
      <w:r>
        <w:rPr>
          <w:rFonts w:hint="cs"/>
          <w:rtl/>
        </w:rPr>
        <w:t xml:space="preserve">، اضمار «ابان بن تغلب» نیز </w:t>
      </w:r>
      <w:r>
        <w:rPr>
          <w:rtl/>
        </w:rPr>
        <w:t>هم</w:t>
      </w:r>
      <w:r>
        <w:rPr>
          <w:rFonts w:hint="cs"/>
          <w:rtl/>
        </w:rPr>
        <w:t>ی</w:t>
      </w:r>
      <w:r>
        <w:rPr>
          <w:rFonts w:hint="eastAsia"/>
          <w:rtl/>
        </w:rPr>
        <w:t>ن‌گونه</w:t>
      </w:r>
      <w:r>
        <w:rPr>
          <w:rFonts w:hint="cs"/>
          <w:rtl/>
        </w:rPr>
        <w:t xml:space="preserve"> است.</w:t>
      </w:r>
    </w:p>
    <w:p w:rsidR="001A4FDB" w:rsidRDefault="001A4FDB" w:rsidP="00FA6830">
      <w:pPr>
        <w:jc w:val="both"/>
        <w:rPr>
          <w:rtl/>
        </w:rPr>
      </w:pPr>
      <w:r>
        <w:rPr>
          <w:rFonts w:hint="cs"/>
          <w:rtl/>
        </w:rPr>
        <w:t xml:space="preserve">در این سند چون «ابان» از «عبدالرحمن بن أبی عبدالله» نقل روایت دارد و به صورت مستقیم از امام علیه‌السلام نقل روایت </w:t>
      </w:r>
      <w:r>
        <w:rPr>
          <w:rtl/>
        </w:rPr>
        <w:t>نم</w:t>
      </w:r>
      <w:r>
        <w:rPr>
          <w:rFonts w:hint="cs"/>
          <w:rtl/>
        </w:rPr>
        <w:t>ی‌</w:t>
      </w:r>
      <w:r>
        <w:rPr>
          <w:rFonts w:hint="eastAsia"/>
          <w:rtl/>
        </w:rPr>
        <w:t>کند</w:t>
      </w:r>
      <w:r>
        <w:rPr>
          <w:rFonts w:hint="cs"/>
          <w:rtl/>
        </w:rPr>
        <w:t>، علی الاقوی منظور از این عنوان «ابان بن عثمان» است که ثقه است.</w:t>
      </w:r>
    </w:p>
    <w:p w:rsidR="000710C3" w:rsidRDefault="001A4FDB" w:rsidP="000710C3">
      <w:pPr>
        <w:pStyle w:val="3"/>
        <w:rPr>
          <w:rtl/>
        </w:rPr>
      </w:pPr>
      <w:bookmarkStart w:id="233" w:name="_Toc40762539"/>
      <w:r w:rsidRPr="009933CE">
        <w:rPr>
          <w:rStyle w:val="1Char"/>
          <w:rFonts w:hint="cs"/>
          <w:rtl/>
        </w:rPr>
        <w:t xml:space="preserve">«عبدالرحمن بن </w:t>
      </w:r>
      <w:r w:rsidRPr="00FA6830">
        <w:rPr>
          <w:rFonts w:hint="cs"/>
          <w:rtl/>
        </w:rPr>
        <w:t>أبی</w:t>
      </w:r>
      <w:r w:rsidRPr="009933CE">
        <w:rPr>
          <w:rStyle w:val="1Char"/>
          <w:rFonts w:hint="cs"/>
          <w:rtl/>
        </w:rPr>
        <w:t xml:space="preserve"> عبدالله»</w:t>
      </w:r>
      <w:bookmarkEnd w:id="233"/>
    </w:p>
    <w:p w:rsidR="001A4FDB" w:rsidRDefault="001A4FDB" w:rsidP="00FA6830">
      <w:pPr>
        <w:jc w:val="both"/>
        <w:rPr>
          <w:rtl/>
        </w:rPr>
      </w:pPr>
      <w:r>
        <w:rPr>
          <w:rFonts w:hint="cs"/>
          <w:rtl/>
        </w:rPr>
        <w:t>ثقه.</w:t>
      </w:r>
    </w:p>
    <w:p w:rsidR="00F525D7" w:rsidRDefault="001A4FDB" w:rsidP="00FA6830">
      <w:pPr>
        <w:jc w:val="both"/>
        <w:rPr>
          <w:rtl/>
        </w:rPr>
      </w:pPr>
      <w:r>
        <w:rPr>
          <w:rFonts w:hint="cs"/>
          <w:rtl/>
        </w:rPr>
        <w:t>درنتیجه این سند، صحیحه است.</w:t>
      </w:r>
    </w:p>
    <w:p w:rsidR="00F525D7" w:rsidRDefault="00F525D7">
      <w:pPr>
        <w:rPr>
          <w:rFonts w:ascii="Times New Roman" w:hAnsi="Times New Roman"/>
          <w:sz w:val="28"/>
          <w:rtl/>
        </w:rPr>
      </w:pPr>
      <w:r>
        <w:rPr>
          <w:rtl/>
        </w:rPr>
        <w:br w:type="page"/>
      </w:r>
    </w:p>
    <w:p w:rsidR="00F525D7" w:rsidRPr="002F0197" w:rsidRDefault="00F525D7" w:rsidP="00182238">
      <w:pPr>
        <w:pStyle w:val="1"/>
        <w:rPr>
          <w:rtl/>
        </w:rPr>
      </w:pPr>
      <w:bookmarkStart w:id="234" w:name="_Toc40762540"/>
      <w:r w:rsidRPr="002F0197">
        <w:rPr>
          <w:rFonts w:hint="cs"/>
          <w:rtl/>
        </w:rPr>
        <w:lastRenderedPageBreak/>
        <w:t xml:space="preserve">جلسه </w:t>
      </w:r>
      <w:r>
        <w:rPr>
          <w:rFonts w:hint="cs"/>
          <w:rtl/>
        </w:rPr>
        <w:t>چهاردهم</w:t>
      </w:r>
      <w:r w:rsidR="008C3E7D">
        <w:rPr>
          <w:rFonts w:hint="cs"/>
          <w:rtl/>
        </w:rPr>
        <w:t>: منابع رجالی شیعه</w:t>
      </w:r>
      <w:bookmarkEnd w:id="234"/>
    </w:p>
    <w:p w:rsidR="00F525D7" w:rsidRPr="003C213A" w:rsidRDefault="00F525D7" w:rsidP="00634270">
      <w:pPr>
        <w:jc w:val="both"/>
        <w:rPr>
          <w:rtl/>
        </w:rPr>
      </w:pPr>
      <w:r w:rsidRPr="003C213A">
        <w:rPr>
          <w:rFonts w:hint="cs"/>
          <w:rtl/>
        </w:rPr>
        <w:t xml:space="preserve">برای توثیق و تضعیف و بررسی طبقات از منابعی استفاده </w:t>
      </w:r>
      <w:r w:rsidRPr="003C213A">
        <w:rPr>
          <w:rtl/>
        </w:rPr>
        <w:t>م</w:t>
      </w:r>
      <w:r w:rsidRPr="003C213A">
        <w:rPr>
          <w:rFonts w:hint="cs"/>
          <w:rtl/>
        </w:rPr>
        <w:t>ی‌</w:t>
      </w:r>
      <w:r w:rsidRPr="003C213A">
        <w:rPr>
          <w:rFonts w:hint="eastAsia"/>
          <w:rtl/>
        </w:rPr>
        <w:t>شود</w:t>
      </w:r>
      <w:r w:rsidRPr="003C213A">
        <w:rPr>
          <w:rFonts w:hint="cs"/>
          <w:rtl/>
        </w:rPr>
        <w:t xml:space="preserve"> که باید به آنها پرداخته شود. این منابع دو بخش هستند:</w:t>
      </w:r>
    </w:p>
    <w:p w:rsidR="00F525D7" w:rsidRPr="003C213A" w:rsidRDefault="00F525D7" w:rsidP="00182238">
      <w:pPr>
        <w:ind w:left="720"/>
        <w:jc w:val="both"/>
        <w:rPr>
          <w:rtl/>
        </w:rPr>
      </w:pPr>
      <w:r w:rsidRPr="003C213A">
        <w:rPr>
          <w:rFonts w:hint="cs"/>
          <w:rtl/>
        </w:rPr>
        <w:t>بخشی از این منابع کتب رجالی مانند کتاب «نجاشی»، «شیخ» و... هستند؛</w:t>
      </w:r>
    </w:p>
    <w:p w:rsidR="00F525D7" w:rsidRPr="003C213A" w:rsidRDefault="00F525D7" w:rsidP="00182238">
      <w:pPr>
        <w:ind w:left="720"/>
        <w:jc w:val="both"/>
        <w:rPr>
          <w:rtl/>
        </w:rPr>
      </w:pPr>
      <w:r w:rsidRPr="003C213A">
        <w:rPr>
          <w:rFonts w:hint="cs"/>
          <w:rtl/>
        </w:rPr>
        <w:t xml:space="preserve">و بخشی دیگر اسناد هستند؛ یعنی از کتب روایی مانند «کافی»، «من لا یحضره الفقیه» و... نکاتی را استفاده </w:t>
      </w:r>
      <w:r w:rsidRPr="003C213A">
        <w:rPr>
          <w:rtl/>
        </w:rPr>
        <w:t>م</w:t>
      </w:r>
      <w:r w:rsidRPr="003C213A">
        <w:rPr>
          <w:rFonts w:hint="cs"/>
          <w:rtl/>
        </w:rPr>
        <w:t>ی‌</w:t>
      </w:r>
      <w:r w:rsidRPr="003C213A">
        <w:rPr>
          <w:rFonts w:hint="eastAsia"/>
          <w:rtl/>
        </w:rPr>
        <w:t>کن</w:t>
      </w:r>
      <w:r w:rsidRPr="003C213A">
        <w:rPr>
          <w:rFonts w:hint="cs"/>
          <w:rtl/>
        </w:rPr>
        <w:t>ی</w:t>
      </w:r>
      <w:r w:rsidRPr="003C213A">
        <w:rPr>
          <w:rFonts w:hint="eastAsia"/>
          <w:rtl/>
        </w:rPr>
        <w:t>م</w:t>
      </w:r>
      <w:r w:rsidRPr="003C213A">
        <w:rPr>
          <w:rFonts w:hint="cs"/>
          <w:rtl/>
        </w:rPr>
        <w:t>.</w:t>
      </w:r>
    </w:p>
    <w:p w:rsidR="00F525D7" w:rsidRPr="002F0197" w:rsidRDefault="00F525D7" w:rsidP="00182238">
      <w:pPr>
        <w:pStyle w:val="2"/>
        <w:rPr>
          <w:rtl/>
        </w:rPr>
      </w:pPr>
      <w:bookmarkStart w:id="235" w:name="_Toc40762541"/>
      <w:r w:rsidRPr="002F0197">
        <w:rPr>
          <w:rFonts w:hint="cs"/>
          <w:rtl/>
        </w:rPr>
        <w:t>مقدمات</w:t>
      </w:r>
      <w:bookmarkEnd w:id="235"/>
    </w:p>
    <w:p w:rsidR="00D06A35" w:rsidRDefault="00D06A35" w:rsidP="00D06A35">
      <w:pPr>
        <w:pStyle w:val="3"/>
        <w:rPr>
          <w:rtl/>
        </w:rPr>
      </w:pPr>
      <w:bookmarkStart w:id="236" w:name="_Toc40762542"/>
      <w:r>
        <w:rPr>
          <w:rFonts w:hint="cs"/>
          <w:rtl/>
        </w:rPr>
        <w:t>1. تاریخ رجال شیعه</w:t>
      </w:r>
      <w:bookmarkEnd w:id="236"/>
    </w:p>
    <w:p w:rsidR="00F525D7" w:rsidRPr="003C213A" w:rsidRDefault="00F525D7" w:rsidP="00634270">
      <w:pPr>
        <w:jc w:val="both"/>
        <w:rPr>
          <w:rtl/>
        </w:rPr>
      </w:pPr>
      <w:r w:rsidRPr="003C213A">
        <w:rPr>
          <w:rFonts w:hint="cs"/>
          <w:rtl/>
        </w:rPr>
        <w:t xml:space="preserve">نگارش رجال در شیعه بسیار قدیمی است و نگارش آن به صورت مستقل از اصول فقه، قواعد فقهیه و... جلوتر است. علت این امر این بوده است که </w:t>
      </w:r>
      <w:r w:rsidRPr="003C213A">
        <w:rPr>
          <w:rtl/>
        </w:rPr>
        <w:t>انگ</w:t>
      </w:r>
      <w:r w:rsidRPr="003C213A">
        <w:rPr>
          <w:rFonts w:hint="cs"/>
          <w:rtl/>
        </w:rPr>
        <w:t>ی</w:t>
      </w:r>
      <w:r w:rsidRPr="003C213A">
        <w:rPr>
          <w:rFonts w:hint="eastAsia"/>
          <w:rtl/>
        </w:rPr>
        <w:t>زه‌</w:t>
      </w:r>
      <w:r w:rsidRPr="003C213A">
        <w:rPr>
          <w:rFonts w:hint="cs"/>
          <w:rtl/>
        </w:rPr>
        <w:t xml:space="preserve">ی نوشتن رجال پیش از </w:t>
      </w:r>
      <w:r w:rsidRPr="003C213A">
        <w:rPr>
          <w:rtl/>
        </w:rPr>
        <w:t>انگ</w:t>
      </w:r>
      <w:r w:rsidRPr="003C213A">
        <w:rPr>
          <w:rFonts w:hint="cs"/>
          <w:rtl/>
        </w:rPr>
        <w:t>ی</w:t>
      </w:r>
      <w:r w:rsidRPr="003C213A">
        <w:rPr>
          <w:rFonts w:hint="eastAsia"/>
          <w:rtl/>
        </w:rPr>
        <w:t>زه‌</w:t>
      </w:r>
      <w:r w:rsidRPr="003C213A">
        <w:rPr>
          <w:rFonts w:hint="cs"/>
          <w:rtl/>
        </w:rPr>
        <w:t xml:space="preserve">ی نوشتن دیگر کتب در شیعه پدید آمد. اولین کسی که در شیعه اصول فقه را به صورت کتابی مستقل نوشت، «ابن </w:t>
      </w:r>
      <w:r w:rsidRPr="003C213A">
        <w:rPr>
          <w:rtl/>
        </w:rPr>
        <w:t>أبی</w:t>
      </w:r>
      <w:r w:rsidRPr="003C213A">
        <w:rPr>
          <w:rFonts w:hint="cs"/>
          <w:rtl/>
        </w:rPr>
        <w:t xml:space="preserve"> عقیل» بود که از فقهای دوران غیبت صغرا محسوب </w:t>
      </w:r>
      <w:r w:rsidRPr="003C213A">
        <w:rPr>
          <w:rtl/>
        </w:rPr>
        <w:t>م</w:t>
      </w:r>
      <w:r w:rsidRPr="003C213A">
        <w:rPr>
          <w:rFonts w:hint="cs"/>
          <w:rtl/>
        </w:rPr>
        <w:t>ی‌</w:t>
      </w:r>
      <w:r w:rsidRPr="003C213A">
        <w:rPr>
          <w:rFonts w:hint="eastAsia"/>
          <w:rtl/>
        </w:rPr>
        <w:t>شود</w:t>
      </w:r>
      <w:r w:rsidRPr="003C213A">
        <w:rPr>
          <w:rFonts w:hint="cs"/>
          <w:rtl/>
        </w:rPr>
        <w:t xml:space="preserve"> و پیش از این نیاز به نوشتن کتاب اصولی به صورت مستقل احساس </w:t>
      </w:r>
      <w:r w:rsidRPr="003C213A">
        <w:rPr>
          <w:rtl/>
        </w:rPr>
        <w:t>نم</w:t>
      </w:r>
      <w:r w:rsidRPr="003C213A">
        <w:rPr>
          <w:rFonts w:hint="cs"/>
          <w:rtl/>
        </w:rPr>
        <w:t>ی‌</w:t>
      </w:r>
      <w:r w:rsidRPr="003C213A">
        <w:rPr>
          <w:rFonts w:hint="eastAsia"/>
          <w:rtl/>
        </w:rPr>
        <w:t>شده</w:t>
      </w:r>
      <w:r w:rsidRPr="003C213A">
        <w:rPr>
          <w:rFonts w:hint="cs"/>
          <w:rtl/>
        </w:rPr>
        <w:t xml:space="preserve"> است؛ اما اولین کسی که کتاب رجالی نوشت «عبیدالله أبی رافع» بود که از اصحاب و کاتبین امیرالمؤمنین علیه‌السلام محسوب </w:t>
      </w:r>
      <w:r w:rsidRPr="003C213A">
        <w:rPr>
          <w:rtl/>
        </w:rPr>
        <w:t>م</w:t>
      </w:r>
      <w:r w:rsidRPr="003C213A">
        <w:rPr>
          <w:rFonts w:hint="cs"/>
          <w:rtl/>
        </w:rPr>
        <w:t>ی‌</w:t>
      </w:r>
      <w:r w:rsidRPr="003C213A">
        <w:rPr>
          <w:rFonts w:hint="eastAsia"/>
          <w:rtl/>
        </w:rPr>
        <w:t>شود</w:t>
      </w:r>
      <w:r w:rsidRPr="003C213A">
        <w:rPr>
          <w:rFonts w:hint="cs"/>
          <w:rtl/>
        </w:rPr>
        <w:t>.</w:t>
      </w:r>
      <w:r w:rsidRPr="00182238">
        <w:rPr>
          <w:vertAlign w:val="superscript"/>
          <w:rtl/>
        </w:rPr>
        <w:footnoteReference w:id="121"/>
      </w:r>
    </w:p>
    <w:p w:rsidR="00F525D7" w:rsidRPr="003C213A" w:rsidRDefault="00F525D7" w:rsidP="00634270">
      <w:pPr>
        <w:jc w:val="both"/>
        <w:rPr>
          <w:rtl/>
        </w:rPr>
      </w:pPr>
      <w:r w:rsidRPr="003C213A">
        <w:rPr>
          <w:rFonts w:hint="cs"/>
          <w:rtl/>
        </w:rPr>
        <w:t xml:space="preserve">علت نوشتن این کتاب این بوده است که در این دوره «معاویه» دستور داد که امیرالمؤمنین علیه‌السلام را در منابر لعن کنند و مطالبی در منقصت ایشان گفته شود. «عبیدالله بن أبی رافع» این کتاب را نوشت تا نشان دهد کسانی که از حضرت علی </w:t>
      </w:r>
      <w:r w:rsidRPr="003C213A">
        <w:rPr>
          <w:rtl/>
        </w:rPr>
        <w:t>عل</w:t>
      </w:r>
      <w:r w:rsidRPr="003C213A">
        <w:rPr>
          <w:rFonts w:hint="cs"/>
          <w:rtl/>
        </w:rPr>
        <w:t>ی</w:t>
      </w:r>
      <w:r w:rsidRPr="003C213A">
        <w:rPr>
          <w:rFonts w:hint="eastAsia"/>
          <w:rtl/>
        </w:rPr>
        <w:t>ه‌السلام</w:t>
      </w:r>
      <w:r w:rsidRPr="003C213A">
        <w:rPr>
          <w:rFonts w:hint="cs"/>
          <w:rtl/>
        </w:rPr>
        <w:t xml:space="preserve"> مطالبی را نقل </w:t>
      </w:r>
      <w:r w:rsidRPr="003C213A">
        <w:rPr>
          <w:rtl/>
        </w:rPr>
        <w:t>م</w:t>
      </w:r>
      <w:r w:rsidRPr="003C213A">
        <w:rPr>
          <w:rFonts w:hint="cs"/>
          <w:rtl/>
        </w:rPr>
        <w:t>ی‌</w:t>
      </w:r>
      <w:r w:rsidRPr="003C213A">
        <w:rPr>
          <w:rFonts w:hint="eastAsia"/>
          <w:rtl/>
        </w:rPr>
        <w:t>کنند</w:t>
      </w:r>
      <w:r w:rsidRPr="003C213A">
        <w:rPr>
          <w:rFonts w:hint="cs"/>
          <w:rtl/>
        </w:rPr>
        <w:t xml:space="preserve"> کدام‌یک از اصحاب ایشان </w:t>
      </w:r>
      <w:r w:rsidRPr="003C213A">
        <w:rPr>
          <w:rtl/>
        </w:rPr>
        <w:t>بوده‌اند</w:t>
      </w:r>
      <w:r w:rsidRPr="003C213A">
        <w:rPr>
          <w:rFonts w:hint="cs"/>
          <w:rtl/>
        </w:rPr>
        <w:t xml:space="preserve"> و کدام‌یک از اصحاب ایشان </w:t>
      </w:r>
      <w:r w:rsidRPr="003C213A">
        <w:rPr>
          <w:rtl/>
        </w:rPr>
        <w:t>نبوده‌اند</w:t>
      </w:r>
      <w:r w:rsidRPr="003C213A">
        <w:rPr>
          <w:rFonts w:hint="cs"/>
          <w:rtl/>
        </w:rPr>
        <w:t xml:space="preserve">. این کتاب اکنون در دست ما نیست. «عبیدالله بن أبی رافع» در زمان حیات امیرالمؤمنین علیه‌السلام مدتی متصدی بیت‌المال بوده است و پیش از آن نیز کاتبی بوده که تحت امر «عمار بن یاسر» در </w:t>
      </w:r>
      <w:r w:rsidRPr="003C213A">
        <w:rPr>
          <w:rtl/>
        </w:rPr>
        <w:t>ب</w:t>
      </w:r>
      <w:r w:rsidRPr="003C213A">
        <w:rPr>
          <w:rFonts w:hint="cs"/>
          <w:rtl/>
        </w:rPr>
        <w:t>ی</w:t>
      </w:r>
      <w:r w:rsidRPr="003C213A">
        <w:rPr>
          <w:rFonts w:hint="eastAsia"/>
          <w:rtl/>
        </w:rPr>
        <w:t>ت‌المال</w:t>
      </w:r>
      <w:r w:rsidRPr="003C213A">
        <w:rPr>
          <w:rFonts w:hint="cs"/>
          <w:rtl/>
        </w:rPr>
        <w:t xml:space="preserve"> کار </w:t>
      </w:r>
      <w:r w:rsidRPr="003C213A">
        <w:rPr>
          <w:rtl/>
        </w:rPr>
        <w:t>م</w:t>
      </w:r>
      <w:r w:rsidRPr="003C213A">
        <w:rPr>
          <w:rFonts w:hint="cs"/>
          <w:rtl/>
        </w:rPr>
        <w:t>ی‌</w:t>
      </w:r>
      <w:r w:rsidRPr="003C213A">
        <w:rPr>
          <w:rFonts w:hint="eastAsia"/>
          <w:rtl/>
        </w:rPr>
        <w:t>کرده</w:t>
      </w:r>
      <w:r w:rsidRPr="003C213A">
        <w:rPr>
          <w:rFonts w:hint="cs"/>
          <w:rtl/>
        </w:rPr>
        <w:t xml:space="preserve"> است و این </w:t>
      </w:r>
      <w:r w:rsidRPr="003C213A">
        <w:rPr>
          <w:rtl/>
        </w:rPr>
        <w:t>نشان‌دهنده‌</w:t>
      </w:r>
      <w:r w:rsidRPr="003C213A">
        <w:rPr>
          <w:rFonts w:hint="cs"/>
          <w:rtl/>
        </w:rPr>
        <w:t>ی اعتماد حضرت به وی بوده است.</w:t>
      </w:r>
    </w:p>
    <w:p w:rsidR="00F525D7" w:rsidRPr="003C213A" w:rsidRDefault="00F525D7" w:rsidP="00634270">
      <w:pPr>
        <w:jc w:val="both"/>
        <w:rPr>
          <w:rtl/>
        </w:rPr>
      </w:pPr>
      <w:r w:rsidRPr="003C213A">
        <w:rPr>
          <w:rFonts w:hint="cs"/>
          <w:rtl/>
        </w:rPr>
        <w:t xml:space="preserve">مرحوم «آقا بزرگ تهرانی» در «الذریعه الی تصانیف الشیعه» جلد 10 صفحه 83 </w:t>
      </w:r>
      <w:r w:rsidRPr="003C213A">
        <w:rPr>
          <w:rtl/>
        </w:rPr>
        <w:t>م</w:t>
      </w:r>
      <w:r w:rsidRPr="003C213A">
        <w:rPr>
          <w:rFonts w:hint="cs"/>
          <w:rtl/>
        </w:rPr>
        <w:t>ی‌</w:t>
      </w:r>
      <w:r w:rsidRPr="003C213A">
        <w:rPr>
          <w:rFonts w:hint="eastAsia"/>
          <w:rtl/>
        </w:rPr>
        <w:t>گو</w:t>
      </w:r>
      <w:r w:rsidRPr="003C213A">
        <w:rPr>
          <w:rFonts w:hint="cs"/>
          <w:rtl/>
        </w:rPr>
        <w:t>ی</w:t>
      </w:r>
      <w:r w:rsidRPr="003C213A">
        <w:rPr>
          <w:rFonts w:hint="eastAsia"/>
          <w:rtl/>
        </w:rPr>
        <w:t>د</w:t>
      </w:r>
      <w:r w:rsidRPr="003C213A">
        <w:rPr>
          <w:rFonts w:hint="cs"/>
          <w:rtl/>
        </w:rPr>
        <w:t xml:space="preserve"> که </w:t>
      </w:r>
      <w:r w:rsidRPr="003C213A">
        <w:rPr>
          <w:rtl/>
        </w:rPr>
        <w:t>قد</w:t>
      </w:r>
      <w:r w:rsidRPr="003C213A">
        <w:rPr>
          <w:rFonts w:hint="cs"/>
          <w:rtl/>
        </w:rPr>
        <w:t>ی</w:t>
      </w:r>
      <w:r w:rsidRPr="003C213A">
        <w:rPr>
          <w:rFonts w:hint="eastAsia"/>
          <w:rtl/>
        </w:rPr>
        <w:t>م</w:t>
      </w:r>
      <w:r w:rsidRPr="003C213A">
        <w:rPr>
          <w:rFonts w:hint="cs"/>
          <w:rtl/>
        </w:rPr>
        <w:t>ی‌</w:t>
      </w:r>
      <w:r w:rsidRPr="003C213A">
        <w:rPr>
          <w:rFonts w:hint="eastAsia"/>
          <w:rtl/>
        </w:rPr>
        <w:t>تر</w:t>
      </w:r>
      <w:r w:rsidRPr="003C213A">
        <w:rPr>
          <w:rFonts w:hint="cs"/>
          <w:rtl/>
        </w:rPr>
        <w:t>ی</w:t>
      </w:r>
      <w:r w:rsidRPr="003C213A">
        <w:rPr>
          <w:rFonts w:hint="eastAsia"/>
          <w:rtl/>
        </w:rPr>
        <w:t>ن</w:t>
      </w:r>
      <w:r w:rsidRPr="003C213A">
        <w:rPr>
          <w:rFonts w:hint="cs"/>
          <w:rtl/>
        </w:rPr>
        <w:t xml:space="preserve"> کتاب رجال شیعه، کتاب «تسمیه من شهد مع امیرالمؤمنین </w:t>
      </w:r>
      <w:r w:rsidRPr="003C213A">
        <w:rPr>
          <w:rtl/>
        </w:rPr>
        <w:t>عل</w:t>
      </w:r>
      <w:r w:rsidRPr="003C213A">
        <w:rPr>
          <w:rFonts w:hint="cs"/>
          <w:rtl/>
        </w:rPr>
        <w:t>ی</w:t>
      </w:r>
      <w:r w:rsidRPr="003C213A">
        <w:rPr>
          <w:rFonts w:hint="eastAsia"/>
          <w:rtl/>
        </w:rPr>
        <w:t>ه‌السلام</w:t>
      </w:r>
      <w:r w:rsidRPr="003C213A">
        <w:rPr>
          <w:rFonts w:hint="cs"/>
          <w:rtl/>
        </w:rPr>
        <w:t xml:space="preserve"> فی الجمل و الصفین و النهروان من الصحابه» است.</w:t>
      </w:r>
    </w:p>
    <w:p w:rsidR="00F525D7" w:rsidRPr="003C213A" w:rsidRDefault="00F525D7" w:rsidP="00634270">
      <w:pPr>
        <w:jc w:val="both"/>
        <w:rPr>
          <w:rtl/>
        </w:rPr>
      </w:pPr>
      <w:r w:rsidRPr="003C213A">
        <w:rPr>
          <w:rFonts w:hint="cs"/>
          <w:rtl/>
        </w:rPr>
        <w:t xml:space="preserve">تمرکز «عبیدالله بن أبی رافع» بر </w:t>
      </w:r>
      <w:r w:rsidRPr="003C213A">
        <w:rPr>
          <w:rtl/>
        </w:rPr>
        <w:t>جنگ‌هاست</w:t>
      </w:r>
      <w:r w:rsidRPr="003C213A">
        <w:rPr>
          <w:rFonts w:hint="cs"/>
          <w:rtl/>
        </w:rPr>
        <w:t xml:space="preserve"> و به همین دلیل افرادی مانند «خواجه ربیع» که در </w:t>
      </w:r>
      <w:r w:rsidRPr="003C213A">
        <w:rPr>
          <w:rtl/>
        </w:rPr>
        <w:t>جنگ‌ها</w:t>
      </w:r>
      <w:r w:rsidRPr="003C213A">
        <w:rPr>
          <w:rFonts w:hint="cs"/>
          <w:rtl/>
        </w:rPr>
        <w:t xml:space="preserve"> شرکت </w:t>
      </w:r>
      <w:r w:rsidRPr="003C213A">
        <w:rPr>
          <w:rtl/>
        </w:rPr>
        <w:t>نداشته‌اند</w:t>
      </w:r>
      <w:r w:rsidRPr="003C213A">
        <w:rPr>
          <w:rFonts w:hint="cs"/>
          <w:rtl/>
        </w:rPr>
        <w:t xml:space="preserve">، طبق </w:t>
      </w:r>
      <w:r w:rsidRPr="003C213A">
        <w:rPr>
          <w:rtl/>
        </w:rPr>
        <w:t>نقل‌ها</w:t>
      </w:r>
      <w:r w:rsidRPr="003C213A">
        <w:rPr>
          <w:rFonts w:hint="cs"/>
          <w:rtl/>
        </w:rPr>
        <w:t xml:space="preserve">یی که از این کتاب شده است، در این کتاب ذکر </w:t>
      </w:r>
      <w:r w:rsidRPr="003C213A">
        <w:rPr>
          <w:rtl/>
        </w:rPr>
        <w:t>نشده‌اند</w:t>
      </w:r>
      <w:r w:rsidRPr="003C213A">
        <w:rPr>
          <w:rFonts w:hint="cs"/>
          <w:rtl/>
        </w:rPr>
        <w:t xml:space="preserve">. نوع کتاب نیز ترکیبی از رجال و تراجم است؛ یعنی </w:t>
      </w:r>
      <w:r w:rsidRPr="003C213A">
        <w:rPr>
          <w:rtl/>
        </w:rPr>
        <w:t>ا</w:t>
      </w:r>
      <w:r w:rsidRPr="003C213A">
        <w:rPr>
          <w:rFonts w:hint="cs"/>
          <w:rtl/>
        </w:rPr>
        <w:t>ی</w:t>
      </w:r>
      <w:r w:rsidRPr="003C213A">
        <w:rPr>
          <w:rFonts w:hint="eastAsia"/>
          <w:rtl/>
        </w:rPr>
        <w:t>ن‌گونه</w:t>
      </w:r>
      <w:r w:rsidRPr="003C213A">
        <w:rPr>
          <w:rFonts w:hint="cs"/>
          <w:rtl/>
        </w:rPr>
        <w:t xml:space="preserve"> نیست که صرفاً افراد محدث ذکر شوند، بلکه هر کسی که از اصحاب امیرالمؤمنین علیه‌السلام بوده است، در این کتاب ذکر شده است.</w:t>
      </w:r>
    </w:p>
    <w:p w:rsidR="00F525D7" w:rsidRPr="003C213A" w:rsidRDefault="00F525D7" w:rsidP="00634270">
      <w:pPr>
        <w:jc w:val="both"/>
        <w:rPr>
          <w:rtl/>
        </w:rPr>
      </w:pPr>
      <w:r w:rsidRPr="003C213A">
        <w:rPr>
          <w:rFonts w:hint="cs"/>
          <w:rtl/>
        </w:rPr>
        <w:t>مرحوم «آقا بزرگ تهرانی» کتابی به نام «مصفی المقال فی مصنفی علم الرجال» نیز دارد که در این کتاب بیش از 100 کتاب رجالی از</w:t>
      </w:r>
      <w:r w:rsidRPr="003C213A">
        <w:rPr>
          <w:rtl/>
        </w:rPr>
        <w:t xml:space="preserve"> </w:t>
      </w:r>
      <w:r w:rsidRPr="003C213A">
        <w:rPr>
          <w:rFonts w:hint="cs"/>
          <w:rtl/>
        </w:rPr>
        <w:t xml:space="preserve">زمان حسن بن محبوب (متوفی 225 و از اصحاب امام جعفر صادق علیه‌السلام) تا زمان «شیخ طوسی» را نام </w:t>
      </w:r>
      <w:r w:rsidRPr="003C213A">
        <w:rPr>
          <w:rtl/>
        </w:rPr>
        <w:t>م</w:t>
      </w:r>
      <w:r w:rsidRPr="003C213A">
        <w:rPr>
          <w:rFonts w:hint="cs"/>
          <w:rtl/>
        </w:rPr>
        <w:t>ی‌</w:t>
      </w:r>
      <w:r w:rsidRPr="003C213A">
        <w:rPr>
          <w:rFonts w:hint="eastAsia"/>
          <w:rtl/>
        </w:rPr>
        <w:t>برد</w:t>
      </w:r>
      <w:r w:rsidRPr="003C213A">
        <w:rPr>
          <w:rFonts w:hint="cs"/>
          <w:rtl/>
        </w:rPr>
        <w:t xml:space="preserve">. </w:t>
      </w:r>
      <w:r w:rsidRPr="003C213A">
        <w:rPr>
          <w:rtl/>
        </w:rPr>
        <w:t>به‌طور</w:t>
      </w:r>
      <w:r w:rsidRPr="003C213A">
        <w:rPr>
          <w:rFonts w:hint="cs"/>
          <w:rtl/>
        </w:rPr>
        <w:t xml:space="preserve"> مثال «عبدالله بن جبله کنانی» متوفای 219 و از اصحاب «امام صادق علیه‌السلام» کتاب رجال داشته است؛ «حسن بن علی بن فضال» متوفای 224 و... .</w:t>
      </w:r>
    </w:p>
    <w:p w:rsidR="00D06A35" w:rsidRDefault="00F525D7" w:rsidP="00D06A35">
      <w:pPr>
        <w:pStyle w:val="3"/>
        <w:rPr>
          <w:rtl/>
        </w:rPr>
      </w:pPr>
      <w:bookmarkStart w:id="237" w:name="_Toc40762543"/>
      <w:r w:rsidRPr="003C213A">
        <w:rPr>
          <w:rFonts w:hint="cs"/>
          <w:rtl/>
        </w:rPr>
        <w:t xml:space="preserve">2. </w:t>
      </w:r>
      <w:r w:rsidRPr="003C213A">
        <w:rPr>
          <w:rtl/>
        </w:rPr>
        <w:t>ح</w:t>
      </w:r>
      <w:r w:rsidRPr="003C213A">
        <w:rPr>
          <w:rFonts w:hint="cs"/>
          <w:rtl/>
        </w:rPr>
        <w:t>ی</w:t>
      </w:r>
      <w:r w:rsidRPr="003C213A">
        <w:rPr>
          <w:rFonts w:hint="eastAsia"/>
          <w:rtl/>
        </w:rPr>
        <w:t>طه‌</w:t>
      </w:r>
      <w:r w:rsidRPr="003C213A">
        <w:rPr>
          <w:rFonts w:hint="cs"/>
          <w:rtl/>
        </w:rPr>
        <w:t>ی قدما</w:t>
      </w:r>
      <w:bookmarkEnd w:id="237"/>
    </w:p>
    <w:p w:rsidR="00F525D7" w:rsidRPr="003C213A" w:rsidRDefault="00F525D7" w:rsidP="00D06A35">
      <w:pPr>
        <w:jc w:val="both"/>
        <w:rPr>
          <w:rtl/>
        </w:rPr>
      </w:pPr>
      <w:r w:rsidRPr="003C213A">
        <w:rPr>
          <w:rFonts w:hint="cs"/>
          <w:rtl/>
        </w:rPr>
        <w:t xml:space="preserve">مشهور این است که علمای تا زمان «شیخ طوسی» جزء قدما محسوب </w:t>
      </w:r>
      <w:r w:rsidRPr="003C213A">
        <w:rPr>
          <w:rtl/>
        </w:rPr>
        <w:t>م</w:t>
      </w:r>
      <w:r w:rsidRPr="003C213A">
        <w:rPr>
          <w:rFonts w:hint="cs"/>
          <w:rtl/>
        </w:rPr>
        <w:t>ی‌</w:t>
      </w:r>
      <w:r w:rsidRPr="003C213A">
        <w:rPr>
          <w:rFonts w:hint="eastAsia"/>
          <w:rtl/>
        </w:rPr>
        <w:t>شوند</w:t>
      </w:r>
      <w:r w:rsidRPr="003C213A">
        <w:rPr>
          <w:rFonts w:hint="cs"/>
          <w:rtl/>
        </w:rPr>
        <w:t xml:space="preserve"> اما این مطلب اجماعی نیست و باید به آن پرداخته شود.</w:t>
      </w:r>
    </w:p>
    <w:p w:rsidR="00F525D7" w:rsidRPr="002F0197" w:rsidRDefault="00F525D7" w:rsidP="008F2511">
      <w:pPr>
        <w:pStyle w:val="Heading4"/>
        <w:rPr>
          <w:rtl/>
        </w:rPr>
      </w:pPr>
      <w:bookmarkStart w:id="238" w:name="_Toc40762544"/>
      <w:r w:rsidRPr="002F0197">
        <w:rPr>
          <w:rFonts w:hint="cs"/>
          <w:rtl/>
        </w:rPr>
        <w:t>دلیل معتبر بودن توثیق و تضعیف قدما</w:t>
      </w:r>
      <w:bookmarkEnd w:id="238"/>
    </w:p>
    <w:p w:rsidR="00F525D7" w:rsidRPr="003C213A" w:rsidRDefault="00F525D7" w:rsidP="00634270">
      <w:pPr>
        <w:jc w:val="both"/>
        <w:rPr>
          <w:rtl/>
        </w:rPr>
      </w:pPr>
      <w:r w:rsidRPr="003C213A">
        <w:rPr>
          <w:rFonts w:hint="cs"/>
          <w:rtl/>
        </w:rPr>
        <w:t xml:space="preserve">توثیق قدما را از این جهت حسی و معتبر </w:t>
      </w:r>
      <w:r w:rsidRPr="003C213A">
        <w:rPr>
          <w:rtl/>
        </w:rPr>
        <w:t>م</w:t>
      </w:r>
      <w:r w:rsidRPr="003C213A">
        <w:rPr>
          <w:rFonts w:hint="cs"/>
          <w:rtl/>
        </w:rPr>
        <w:t>ی‌</w:t>
      </w:r>
      <w:r w:rsidRPr="003C213A">
        <w:rPr>
          <w:rFonts w:hint="eastAsia"/>
          <w:rtl/>
        </w:rPr>
        <w:t>دان</w:t>
      </w:r>
      <w:r w:rsidRPr="003C213A">
        <w:rPr>
          <w:rFonts w:hint="cs"/>
          <w:rtl/>
        </w:rPr>
        <w:t>ی</w:t>
      </w:r>
      <w:r w:rsidRPr="003C213A">
        <w:rPr>
          <w:rFonts w:hint="eastAsia"/>
          <w:rtl/>
        </w:rPr>
        <w:t>م</w:t>
      </w:r>
      <w:r w:rsidRPr="003C213A">
        <w:rPr>
          <w:rFonts w:hint="cs"/>
          <w:rtl/>
        </w:rPr>
        <w:t xml:space="preserve"> که مطالبی که در مورد راویان نقل </w:t>
      </w:r>
      <w:r w:rsidRPr="003C213A">
        <w:rPr>
          <w:rtl/>
        </w:rPr>
        <w:t>م</w:t>
      </w:r>
      <w:r w:rsidRPr="003C213A">
        <w:rPr>
          <w:rFonts w:hint="cs"/>
          <w:rtl/>
        </w:rPr>
        <w:t>ی‌</w:t>
      </w:r>
      <w:r w:rsidRPr="003C213A">
        <w:rPr>
          <w:rFonts w:hint="eastAsia"/>
          <w:rtl/>
        </w:rPr>
        <w:t>کردند</w:t>
      </w:r>
      <w:r w:rsidRPr="003C213A">
        <w:rPr>
          <w:rFonts w:hint="cs"/>
          <w:rtl/>
        </w:rPr>
        <w:t>:</w:t>
      </w:r>
    </w:p>
    <w:p w:rsidR="00F525D7" w:rsidRPr="003C213A" w:rsidRDefault="00F525D7" w:rsidP="008F2511">
      <w:pPr>
        <w:ind w:left="720"/>
        <w:jc w:val="both"/>
        <w:rPr>
          <w:rtl/>
        </w:rPr>
      </w:pPr>
      <w:r w:rsidRPr="003C213A">
        <w:rPr>
          <w:rFonts w:hint="cs"/>
          <w:rtl/>
        </w:rPr>
        <w:t>یا به جهت هم‌عصر بودن رجالی با راوی بوده است؛</w:t>
      </w:r>
    </w:p>
    <w:p w:rsidR="00F525D7" w:rsidRPr="003C213A" w:rsidRDefault="00F525D7" w:rsidP="008F2511">
      <w:pPr>
        <w:ind w:left="720"/>
        <w:jc w:val="both"/>
        <w:rPr>
          <w:rtl/>
        </w:rPr>
      </w:pPr>
      <w:r w:rsidRPr="003C213A">
        <w:rPr>
          <w:rFonts w:hint="cs"/>
          <w:rtl/>
        </w:rPr>
        <w:t xml:space="preserve">یا به این جهت بوده که مطلب از استاد نقل </w:t>
      </w:r>
      <w:r w:rsidRPr="003C213A">
        <w:rPr>
          <w:rtl/>
        </w:rPr>
        <w:t>م</w:t>
      </w:r>
      <w:r w:rsidRPr="003C213A">
        <w:rPr>
          <w:rFonts w:hint="cs"/>
          <w:rtl/>
        </w:rPr>
        <w:t>ی‌</w:t>
      </w:r>
      <w:r w:rsidRPr="003C213A">
        <w:rPr>
          <w:rFonts w:hint="eastAsia"/>
          <w:rtl/>
        </w:rPr>
        <w:t>شده</w:t>
      </w:r>
      <w:r w:rsidRPr="003C213A">
        <w:rPr>
          <w:rFonts w:hint="cs"/>
          <w:rtl/>
        </w:rPr>
        <w:t xml:space="preserve"> است و استاد نیز از استاد خود مطلب را نقل </w:t>
      </w:r>
      <w:r w:rsidRPr="003C213A">
        <w:rPr>
          <w:rtl/>
        </w:rPr>
        <w:t>م</w:t>
      </w:r>
      <w:r w:rsidRPr="003C213A">
        <w:rPr>
          <w:rFonts w:hint="cs"/>
          <w:rtl/>
        </w:rPr>
        <w:t>ی‌</w:t>
      </w:r>
      <w:r w:rsidRPr="003C213A">
        <w:rPr>
          <w:rFonts w:hint="eastAsia"/>
          <w:rtl/>
        </w:rPr>
        <w:t>کرده</w:t>
      </w:r>
      <w:r w:rsidRPr="003C213A">
        <w:rPr>
          <w:rFonts w:hint="cs"/>
          <w:rtl/>
        </w:rPr>
        <w:t xml:space="preserve"> است تا به شخص </w:t>
      </w:r>
      <w:r w:rsidRPr="003C213A">
        <w:rPr>
          <w:rtl/>
        </w:rPr>
        <w:t>هم‌عصر</w:t>
      </w:r>
      <w:r w:rsidRPr="003C213A">
        <w:rPr>
          <w:rFonts w:hint="cs"/>
          <w:rtl/>
        </w:rPr>
        <w:t xml:space="preserve"> راوی متصل </w:t>
      </w:r>
      <w:r w:rsidRPr="003C213A">
        <w:rPr>
          <w:rtl/>
        </w:rPr>
        <w:t>م</w:t>
      </w:r>
      <w:r w:rsidRPr="003C213A">
        <w:rPr>
          <w:rFonts w:hint="cs"/>
          <w:rtl/>
        </w:rPr>
        <w:t>ی‌</w:t>
      </w:r>
      <w:r w:rsidRPr="003C213A">
        <w:rPr>
          <w:rFonts w:hint="eastAsia"/>
          <w:rtl/>
        </w:rPr>
        <w:t>شده</w:t>
      </w:r>
      <w:r w:rsidRPr="003C213A">
        <w:rPr>
          <w:rFonts w:hint="cs"/>
          <w:rtl/>
        </w:rPr>
        <w:t xml:space="preserve"> است؛</w:t>
      </w:r>
    </w:p>
    <w:p w:rsidR="00F525D7" w:rsidRPr="003C213A" w:rsidRDefault="00F525D7" w:rsidP="008F2511">
      <w:pPr>
        <w:ind w:left="720"/>
        <w:jc w:val="both"/>
        <w:rPr>
          <w:rtl/>
        </w:rPr>
      </w:pPr>
      <w:r w:rsidRPr="003C213A">
        <w:rPr>
          <w:rFonts w:hint="cs"/>
          <w:rtl/>
        </w:rPr>
        <w:t>یا این مطلب در مورد راوی مشهور بوده است؛</w:t>
      </w:r>
    </w:p>
    <w:p w:rsidR="00F525D7" w:rsidRPr="003C213A" w:rsidRDefault="00F525D7" w:rsidP="008F2511">
      <w:pPr>
        <w:ind w:left="720"/>
        <w:jc w:val="both"/>
        <w:rPr>
          <w:rtl/>
        </w:rPr>
      </w:pPr>
      <w:r w:rsidRPr="003C213A">
        <w:rPr>
          <w:rFonts w:hint="cs"/>
          <w:rtl/>
        </w:rPr>
        <w:t xml:space="preserve">یا کتبی که </w:t>
      </w:r>
      <w:r w:rsidRPr="003C213A">
        <w:rPr>
          <w:rtl/>
        </w:rPr>
        <w:t>هم‌عصر</w:t>
      </w:r>
      <w:r w:rsidRPr="003C213A">
        <w:rPr>
          <w:rFonts w:hint="cs"/>
          <w:rtl/>
        </w:rPr>
        <w:t xml:space="preserve"> راویان </w:t>
      </w:r>
      <w:r w:rsidRPr="003C213A">
        <w:rPr>
          <w:rtl/>
        </w:rPr>
        <w:t>بوده‌اند</w:t>
      </w:r>
      <w:r w:rsidRPr="003C213A">
        <w:rPr>
          <w:rFonts w:hint="cs"/>
          <w:rtl/>
        </w:rPr>
        <w:t xml:space="preserve"> یا متصل به </w:t>
      </w:r>
      <w:r w:rsidRPr="003C213A">
        <w:rPr>
          <w:rtl/>
        </w:rPr>
        <w:t>هم‌عصر</w:t>
      </w:r>
      <w:r w:rsidRPr="003C213A">
        <w:rPr>
          <w:rFonts w:hint="cs"/>
          <w:rtl/>
        </w:rPr>
        <w:t xml:space="preserve"> </w:t>
      </w:r>
      <w:r w:rsidRPr="003C213A">
        <w:rPr>
          <w:rtl/>
        </w:rPr>
        <w:t>بوده‌اند</w:t>
      </w:r>
      <w:r w:rsidRPr="003C213A">
        <w:rPr>
          <w:rFonts w:hint="cs"/>
          <w:rtl/>
        </w:rPr>
        <w:t>، در اختیار آنها قرار داشته است.</w:t>
      </w:r>
    </w:p>
    <w:p w:rsidR="00F525D7" w:rsidRPr="003C213A" w:rsidRDefault="00F525D7" w:rsidP="00634270">
      <w:pPr>
        <w:jc w:val="both"/>
        <w:rPr>
          <w:rtl/>
        </w:rPr>
      </w:pPr>
      <w:r w:rsidRPr="003C213A">
        <w:rPr>
          <w:rFonts w:hint="cs"/>
          <w:rtl/>
        </w:rPr>
        <w:t xml:space="preserve">از طرف دیگر ازآنجایی‌که </w:t>
      </w:r>
      <w:r w:rsidRPr="003C213A">
        <w:rPr>
          <w:rtl/>
        </w:rPr>
        <w:t>ادله‌</w:t>
      </w:r>
      <w:r w:rsidRPr="003C213A">
        <w:rPr>
          <w:rFonts w:hint="cs"/>
          <w:rtl/>
        </w:rPr>
        <w:t>ی حجیت خبر واحد:</w:t>
      </w:r>
    </w:p>
    <w:p w:rsidR="00F525D7" w:rsidRPr="003C213A" w:rsidRDefault="00F525D7" w:rsidP="008F2511">
      <w:pPr>
        <w:ind w:left="720"/>
        <w:jc w:val="both"/>
        <w:rPr>
          <w:rtl/>
        </w:rPr>
      </w:pPr>
      <w:r w:rsidRPr="003C213A">
        <w:rPr>
          <w:rFonts w:hint="cs"/>
          <w:rtl/>
        </w:rPr>
        <w:t xml:space="preserve">علی الاقوی محدود به احکام نیست و موضوعات را نیز شامل </w:t>
      </w:r>
      <w:r w:rsidRPr="003C213A">
        <w:rPr>
          <w:rtl/>
        </w:rPr>
        <w:t>م</w:t>
      </w:r>
      <w:r w:rsidRPr="003C213A">
        <w:rPr>
          <w:rFonts w:hint="cs"/>
          <w:rtl/>
        </w:rPr>
        <w:t>ی‌</w:t>
      </w:r>
      <w:r w:rsidRPr="003C213A">
        <w:rPr>
          <w:rFonts w:hint="eastAsia"/>
          <w:rtl/>
        </w:rPr>
        <w:t>شود</w:t>
      </w:r>
      <w:r w:rsidRPr="003C213A">
        <w:rPr>
          <w:rFonts w:hint="cs"/>
          <w:rtl/>
        </w:rPr>
        <w:t xml:space="preserve"> مگر دلیلی بر خلاف داشته باشیم؛</w:t>
      </w:r>
    </w:p>
    <w:p w:rsidR="00F525D7" w:rsidRPr="003C213A" w:rsidRDefault="00F525D7" w:rsidP="008F2511">
      <w:pPr>
        <w:ind w:left="720"/>
        <w:jc w:val="both"/>
        <w:rPr>
          <w:rtl/>
        </w:rPr>
      </w:pPr>
      <w:r w:rsidRPr="003C213A">
        <w:rPr>
          <w:rFonts w:hint="cs"/>
          <w:rtl/>
        </w:rPr>
        <w:t xml:space="preserve">و علی الاقوی محدود به خبر حسی نیست، بلکه خبر قریب به حس را نیز شامل </w:t>
      </w:r>
      <w:r w:rsidRPr="003C213A">
        <w:rPr>
          <w:rtl/>
        </w:rPr>
        <w:t>م</w:t>
      </w:r>
      <w:r w:rsidRPr="003C213A">
        <w:rPr>
          <w:rFonts w:hint="cs"/>
          <w:rtl/>
        </w:rPr>
        <w:t>ی‌</w:t>
      </w:r>
      <w:r w:rsidRPr="003C213A">
        <w:rPr>
          <w:rFonts w:hint="eastAsia"/>
          <w:rtl/>
        </w:rPr>
        <w:t>شود</w:t>
      </w:r>
      <w:r w:rsidRPr="003C213A">
        <w:rPr>
          <w:rFonts w:hint="cs"/>
          <w:rtl/>
        </w:rPr>
        <w:t>،</w:t>
      </w:r>
    </w:p>
    <w:p w:rsidR="00F525D7" w:rsidRPr="003C213A" w:rsidRDefault="00F525D7" w:rsidP="00634270">
      <w:pPr>
        <w:jc w:val="both"/>
        <w:rPr>
          <w:rtl/>
        </w:rPr>
      </w:pPr>
      <w:r w:rsidRPr="003C213A">
        <w:rPr>
          <w:rFonts w:hint="cs"/>
          <w:rtl/>
        </w:rPr>
        <w:t xml:space="preserve">توثیق و تضعیف کسانی که از این موارد برای توثیق و تضعیف استفاده </w:t>
      </w:r>
      <w:r w:rsidRPr="003C213A">
        <w:rPr>
          <w:rtl/>
        </w:rPr>
        <w:t>م</w:t>
      </w:r>
      <w:r w:rsidRPr="003C213A">
        <w:rPr>
          <w:rFonts w:hint="cs"/>
          <w:rtl/>
        </w:rPr>
        <w:t>ی‌</w:t>
      </w:r>
      <w:r w:rsidRPr="003C213A">
        <w:rPr>
          <w:rFonts w:hint="eastAsia"/>
          <w:rtl/>
        </w:rPr>
        <w:t>کنند</w:t>
      </w:r>
      <w:r w:rsidRPr="003C213A">
        <w:rPr>
          <w:rtl/>
        </w:rPr>
        <w:t xml:space="preserve"> </w:t>
      </w:r>
      <w:r w:rsidRPr="003C213A">
        <w:rPr>
          <w:rFonts w:hint="cs"/>
          <w:rtl/>
        </w:rPr>
        <w:t>تا جایی که قرینه بر اجتهادی بودن آنها نداشته باشیم، معتبر هستند.</w:t>
      </w:r>
    </w:p>
    <w:p w:rsidR="00F525D7" w:rsidRPr="003C213A" w:rsidRDefault="008F2511" w:rsidP="00634270">
      <w:pPr>
        <w:jc w:val="both"/>
        <w:rPr>
          <w:rtl/>
        </w:rPr>
      </w:pPr>
      <w:r>
        <w:rPr>
          <w:rFonts w:hint="cs"/>
          <w:rtl/>
        </w:rPr>
        <w:lastRenderedPageBreak/>
        <w:t xml:space="preserve">در مقابل اخبار </w:t>
      </w:r>
      <w:r w:rsidR="00F525D7" w:rsidRPr="003C213A">
        <w:rPr>
          <w:rFonts w:hint="cs"/>
          <w:rtl/>
        </w:rPr>
        <w:t xml:space="preserve">رجالیونی که این موارد را در اختیار </w:t>
      </w:r>
      <w:r w:rsidR="00F525D7" w:rsidRPr="003C213A">
        <w:rPr>
          <w:rtl/>
        </w:rPr>
        <w:t>نداشته‌اند</w:t>
      </w:r>
      <w:r w:rsidR="00F525D7" w:rsidRPr="003C213A">
        <w:rPr>
          <w:rFonts w:hint="cs"/>
          <w:rtl/>
        </w:rPr>
        <w:t>؛ یعنی:</w:t>
      </w:r>
    </w:p>
    <w:p w:rsidR="00F525D7" w:rsidRPr="003C213A" w:rsidRDefault="00F525D7" w:rsidP="008F2511">
      <w:pPr>
        <w:ind w:left="720"/>
        <w:jc w:val="both"/>
        <w:rPr>
          <w:rtl/>
        </w:rPr>
      </w:pPr>
      <w:r w:rsidRPr="003C213A">
        <w:rPr>
          <w:rtl/>
        </w:rPr>
        <w:t>هم‌عصر</w:t>
      </w:r>
      <w:r w:rsidRPr="003C213A">
        <w:rPr>
          <w:rFonts w:hint="cs"/>
          <w:rtl/>
        </w:rPr>
        <w:t xml:space="preserve"> راوی </w:t>
      </w:r>
      <w:r w:rsidRPr="003C213A">
        <w:rPr>
          <w:rtl/>
        </w:rPr>
        <w:t>نبوده‌اند</w:t>
      </w:r>
      <w:r w:rsidRPr="003C213A">
        <w:rPr>
          <w:rFonts w:hint="cs"/>
          <w:rtl/>
        </w:rPr>
        <w:t>؛</w:t>
      </w:r>
    </w:p>
    <w:p w:rsidR="00F525D7" w:rsidRPr="003C213A" w:rsidRDefault="00F525D7" w:rsidP="008F2511">
      <w:pPr>
        <w:ind w:left="720"/>
        <w:jc w:val="both"/>
        <w:rPr>
          <w:rtl/>
        </w:rPr>
      </w:pPr>
      <w:r w:rsidRPr="003C213A">
        <w:rPr>
          <w:rFonts w:hint="cs"/>
          <w:rtl/>
        </w:rPr>
        <w:t xml:space="preserve">به نحو نقل شاگرد از استاد نیز متصل به </w:t>
      </w:r>
      <w:r w:rsidRPr="003C213A">
        <w:rPr>
          <w:rtl/>
        </w:rPr>
        <w:t>هم‌عصر</w:t>
      </w:r>
      <w:r w:rsidRPr="003C213A">
        <w:rPr>
          <w:rFonts w:hint="cs"/>
          <w:rtl/>
        </w:rPr>
        <w:t xml:space="preserve"> راوی </w:t>
      </w:r>
      <w:r w:rsidRPr="003C213A">
        <w:rPr>
          <w:rtl/>
        </w:rPr>
        <w:t>نشده‌اند</w:t>
      </w:r>
      <w:r w:rsidRPr="003C213A">
        <w:rPr>
          <w:rFonts w:hint="cs"/>
          <w:rtl/>
        </w:rPr>
        <w:t>؛</w:t>
      </w:r>
    </w:p>
    <w:p w:rsidR="00F525D7" w:rsidRPr="003C213A" w:rsidRDefault="00F525D7" w:rsidP="008F2511">
      <w:pPr>
        <w:ind w:left="720"/>
        <w:jc w:val="both"/>
        <w:rPr>
          <w:rtl/>
        </w:rPr>
      </w:pPr>
      <w:r w:rsidRPr="003C213A">
        <w:rPr>
          <w:rFonts w:hint="cs"/>
          <w:rtl/>
        </w:rPr>
        <w:t>اشتهاری که به دست آنها برسد نیز وجود نداشته است؛</w:t>
      </w:r>
    </w:p>
    <w:p w:rsidR="00F525D7" w:rsidRPr="003C213A" w:rsidRDefault="00F525D7" w:rsidP="008F2511">
      <w:pPr>
        <w:ind w:left="720"/>
        <w:jc w:val="both"/>
        <w:rPr>
          <w:rtl/>
        </w:rPr>
      </w:pPr>
      <w:r w:rsidRPr="003C213A">
        <w:rPr>
          <w:rFonts w:hint="cs"/>
          <w:rtl/>
        </w:rPr>
        <w:t xml:space="preserve">و کتب </w:t>
      </w:r>
      <w:r w:rsidRPr="003C213A">
        <w:rPr>
          <w:rtl/>
        </w:rPr>
        <w:t>رجال</w:t>
      </w:r>
      <w:r w:rsidRPr="003C213A">
        <w:rPr>
          <w:rFonts w:hint="cs"/>
          <w:rtl/>
        </w:rPr>
        <w:t>ی‌</w:t>
      </w:r>
      <w:r w:rsidRPr="003C213A">
        <w:rPr>
          <w:rFonts w:hint="eastAsia"/>
          <w:rtl/>
        </w:rPr>
        <w:t>ا</w:t>
      </w:r>
      <w:r w:rsidRPr="003C213A">
        <w:rPr>
          <w:rFonts w:hint="cs"/>
          <w:rtl/>
        </w:rPr>
        <w:t>ی که در اختیار آنها بوده است نیز از کتب معاصر راویان نبوده است؛</w:t>
      </w:r>
    </w:p>
    <w:p w:rsidR="00F525D7" w:rsidRDefault="00F525D7" w:rsidP="00634270">
      <w:pPr>
        <w:jc w:val="both"/>
        <w:rPr>
          <w:rtl/>
        </w:rPr>
      </w:pPr>
      <w:r w:rsidRPr="003C213A">
        <w:rPr>
          <w:rFonts w:hint="cs"/>
          <w:rtl/>
        </w:rPr>
        <w:t xml:space="preserve">حدسی </w:t>
      </w:r>
      <w:r w:rsidRPr="003C213A">
        <w:rPr>
          <w:rtl/>
        </w:rPr>
        <w:t>م</w:t>
      </w:r>
      <w:r w:rsidRPr="003C213A">
        <w:rPr>
          <w:rFonts w:hint="cs"/>
          <w:rtl/>
        </w:rPr>
        <w:t>ی‌</w:t>
      </w:r>
      <w:r w:rsidRPr="003C213A">
        <w:rPr>
          <w:rFonts w:hint="eastAsia"/>
          <w:rtl/>
        </w:rPr>
        <w:t>شود</w:t>
      </w:r>
      <w:r w:rsidRPr="003C213A">
        <w:rPr>
          <w:rFonts w:hint="cs"/>
          <w:rtl/>
        </w:rPr>
        <w:t xml:space="preserve"> و </w:t>
      </w:r>
      <w:r w:rsidRPr="003C213A">
        <w:rPr>
          <w:rtl/>
        </w:rPr>
        <w:t>ادله‌</w:t>
      </w:r>
      <w:r w:rsidRPr="003C213A">
        <w:rPr>
          <w:rFonts w:hint="cs"/>
          <w:rtl/>
        </w:rPr>
        <w:t xml:space="preserve">ی حجیت خبر واحد شامل آنها </w:t>
      </w:r>
      <w:r w:rsidRPr="003C213A">
        <w:rPr>
          <w:rtl/>
        </w:rPr>
        <w:t>نم</w:t>
      </w:r>
      <w:r w:rsidRPr="003C213A">
        <w:rPr>
          <w:rFonts w:hint="cs"/>
          <w:rtl/>
        </w:rPr>
        <w:t>ی‌</w:t>
      </w:r>
      <w:r w:rsidRPr="003C213A">
        <w:rPr>
          <w:rFonts w:hint="eastAsia"/>
          <w:rtl/>
        </w:rPr>
        <w:t>شود</w:t>
      </w:r>
      <w:r w:rsidRPr="003C213A">
        <w:rPr>
          <w:rFonts w:hint="cs"/>
          <w:rtl/>
        </w:rPr>
        <w:t>.</w:t>
      </w:r>
    </w:p>
    <w:p w:rsidR="000A6B94" w:rsidRPr="003C213A" w:rsidRDefault="000A6B94" w:rsidP="000A6B94">
      <w:pPr>
        <w:pStyle w:val="Heading4"/>
        <w:rPr>
          <w:rtl/>
        </w:rPr>
      </w:pPr>
      <w:bookmarkStart w:id="239" w:name="_Toc40762545"/>
      <w:r>
        <w:rPr>
          <w:rFonts w:hint="cs"/>
          <w:rtl/>
        </w:rPr>
        <w:t xml:space="preserve">مشخص نمودن </w:t>
      </w:r>
      <w:r w:rsidR="00CB70A1">
        <w:rPr>
          <w:rtl/>
        </w:rPr>
        <w:t>ح</w:t>
      </w:r>
      <w:r w:rsidR="00CB70A1">
        <w:rPr>
          <w:rFonts w:hint="cs"/>
          <w:rtl/>
        </w:rPr>
        <w:t>ی</w:t>
      </w:r>
      <w:r w:rsidR="00CB70A1">
        <w:rPr>
          <w:rFonts w:hint="eastAsia"/>
          <w:rtl/>
        </w:rPr>
        <w:t>طه‌</w:t>
      </w:r>
      <w:r w:rsidR="00CB70A1">
        <w:rPr>
          <w:rFonts w:hint="cs"/>
          <w:rtl/>
        </w:rPr>
        <w:t>ی</w:t>
      </w:r>
      <w:r>
        <w:rPr>
          <w:rFonts w:hint="cs"/>
          <w:rtl/>
        </w:rPr>
        <w:t xml:space="preserve"> قدما</w:t>
      </w:r>
      <w:bookmarkEnd w:id="239"/>
    </w:p>
    <w:p w:rsidR="006A65AB" w:rsidRDefault="000A6B94" w:rsidP="006A65AB">
      <w:pPr>
        <w:jc w:val="both"/>
        <w:rPr>
          <w:u w:val="single"/>
          <w:rtl/>
        </w:rPr>
      </w:pPr>
      <w:r>
        <w:rPr>
          <w:rFonts w:hint="cs"/>
          <w:rtl/>
        </w:rPr>
        <w:t xml:space="preserve">باید به این نکته توجه نمود که </w:t>
      </w:r>
      <w:r w:rsidR="00F525D7" w:rsidRPr="003C213A">
        <w:rPr>
          <w:rtl/>
        </w:rPr>
        <w:t>ا</w:t>
      </w:r>
      <w:r w:rsidR="00F525D7" w:rsidRPr="003C213A">
        <w:rPr>
          <w:rFonts w:hint="cs"/>
          <w:rtl/>
        </w:rPr>
        <w:t>ی</w:t>
      </w:r>
      <w:r w:rsidR="00F525D7" w:rsidRPr="003C213A">
        <w:rPr>
          <w:rFonts w:hint="eastAsia"/>
          <w:rtl/>
        </w:rPr>
        <w:t>ن‌گونه</w:t>
      </w:r>
      <w:r w:rsidR="00F525D7" w:rsidRPr="003C213A">
        <w:rPr>
          <w:rFonts w:hint="cs"/>
          <w:rtl/>
        </w:rPr>
        <w:t xml:space="preserve"> نیست که تمام مطالبی که در کتب قدما آمده است، حسی </w:t>
      </w:r>
      <w:r w:rsidR="00543C96">
        <w:rPr>
          <w:rFonts w:hint="cs"/>
          <w:rtl/>
        </w:rPr>
        <w:t>باشد</w:t>
      </w:r>
      <w:r w:rsidR="00F525D7" w:rsidRPr="003C213A">
        <w:rPr>
          <w:rFonts w:hint="cs"/>
          <w:rtl/>
        </w:rPr>
        <w:t xml:space="preserve">، بلکه مطالب حدسی نیز در آنها وجود دارد و همچنین تمام مطالبی که در کتب باقی آمده است، حدسی نیست، بلکه بحث بر سر دأب و غلبه است. وقتی دأب وجود داشته باشد و غلبه در یک طرف و ندرت در طرف دیگر باشد، ظاهر حال ایجاد </w:t>
      </w:r>
      <w:r w:rsidR="00F525D7" w:rsidRPr="003C213A">
        <w:rPr>
          <w:rtl/>
        </w:rPr>
        <w:t>م</w:t>
      </w:r>
      <w:r w:rsidR="00F525D7" w:rsidRPr="003C213A">
        <w:rPr>
          <w:rFonts w:hint="cs"/>
          <w:rtl/>
        </w:rPr>
        <w:t>ی‌</w:t>
      </w:r>
      <w:r w:rsidR="00F525D7" w:rsidRPr="003C213A">
        <w:rPr>
          <w:rFonts w:hint="eastAsia"/>
          <w:rtl/>
        </w:rPr>
        <w:t>شود</w:t>
      </w:r>
      <w:r w:rsidR="00F525D7" w:rsidRPr="003C213A">
        <w:rPr>
          <w:rFonts w:hint="cs"/>
          <w:rtl/>
        </w:rPr>
        <w:t xml:space="preserve"> و رجوع به طرف دیگر نیاز به قرینه است</w:t>
      </w:r>
      <w:r w:rsidR="006A65AB">
        <w:rPr>
          <w:rFonts w:hint="cs"/>
          <w:rtl/>
        </w:rPr>
        <w:t>.</w:t>
      </w:r>
    </w:p>
    <w:p w:rsidR="00F525D7" w:rsidRDefault="001B69CB" w:rsidP="001B69CB">
      <w:pPr>
        <w:jc w:val="both"/>
        <w:rPr>
          <w:u w:val="single"/>
          <w:rtl/>
        </w:rPr>
      </w:pPr>
      <w:r>
        <w:rPr>
          <w:rFonts w:hint="cs"/>
          <w:u w:val="single"/>
          <w:rtl/>
        </w:rPr>
        <w:t xml:space="preserve">کتب قدما دارای این ویژگی </w:t>
      </w:r>
      <w:r w:rsidR="00CB70A1">
        <w:rPr>
          <w:u w:val="single"/>
          <w:rtl/>
        </w:rPr>
        <w:t>بوده‌اند</w:t>
      </w:r>
      <w:r>
        <w:rPr>
          <w:rFonts w:hint="cs"/>
          <w:u w:val="single"/>
          <w:rtl/>
        </w:rPr>
        <w:t xml:space="preserve"> که مطالب حسی در آنها غلبه داشته و حدسی بودن مطلب نادر است و </w:t>
      </w:r>
      <w:r w:rsidR="00F525D7">
        <w:rPr>
          <w:rFonts w:hint="cs"/>
          <w:u w:val="single"/>
          <w:rtl/>
        </w:rPr>
        <w:t>سؤال</w:t>
      </w:r>
      <w:r w:rsidR="008437FC">
        <w:rPr>
          <w:rFonts w:hint="cs"/>
          <w:u w:val="single"/>
          <w:rtl/>
        </w:rPr>
        <w:t xml:space="preserve"> این بخش</w:t>
      </w:r>
      <w:r w:rsidR="00F525D7">
        <w:rPr>
          <w:rFonts w:hint="cs"/>
          <w:u w:val="single"/>
          <w:rtl/>
        </w:rPr>
        <w:t xml:space="preserve"> این است که تا چه زمانی </w:t>
      </w:r>
      <w:r>
        <w:rPr>
          <w:rFonts w:hint="cs"/>
          <w:u w:val="single"/>
          <w:rtl/>
        </w:rPr>
        <w:t xml:space="preserve">این </w:t>
      </w:r>
      <w:r w:rsidR="00F525D7">
        <w:rPr>
          <w:rFonts w:hint="cs"/>
          <w:u w:val="single"/>
          <w:rtl/>
        </w:rPr>
        <w:t>کتب</w:t>
      </w:r>
      <w:r w:rsidR="000A6B94">
        <w:rPr>
          <w:rFonts w:hint="cs"/>
          <w:u w:val="single"/>
          <w:rtl/>
        </w:rPr>
        <w:t xml:space="preserve"> در اختیار علما قرار </w:t>
      </w:r>
      <w:r w:rsidR="00CB70A1">
        <w:rPr>
          <w:u w:val="single"/>
          <w:rtl/>
        </w:rPr>
        <w:t>داشته‌اند</w:t>
      </w:r>
      <w:r w:rsidR="00F525D7">
        <w:rPr>
          <w:rFonts w:hint="cs"/>
          <w:u w:val="single"/>
          <w:rtl/>
        </w:rPr>
        <w:t>؟</w:t>
      </w:r>
    </w:p>
    <w:p w:rsidR="00F525D7" w:rsidRPr="003C213A" w:rsidRDefault="00F525D7" w:rsidP="00634270">
      <w:pPr>
        <w:jc w:val="both"/>
        <w:rPr>
          <w:rtl/>
        </w:rPr>
      </w:pPr>
      <w:r w:rsidRPr="003C213A">
        <w:rPr>
          <w:rFonts w:hint="cs"/>
          <w:rtl/>
        </w:rPr>
        <w:t xml:space="preserve">«ابن داود» در </w:t>
      </w:r>
      <w:r w:rsidRPr="003C213A">
        <w:rPr>
          <w:rtl/>
        </w:rPr>
        <w:t>مقدمه‌</w:t>
      </w:r>
      <w:r w:rsidRPr="003C213A">
        <w:rPr>
          <w:rFonts w:hint="cs"/>
          <w:rtl/>
        </w:rPr>
        <w:t xml:space="preserve">ی کتابش کتب رجالی را که منبع مطالب او </w:t>
      </w:r>
      <w:r w:rsidRPr="003C213A">
        <w:rPr>
          <w:rtl/>
        </w:rPr>
        <w:t>بوده‌اند</w:t>
      </w:r>
      <w:r w:rsidRPr="003C213A">
        <w:rPr>
          <w:rFonts w:hint="cs"/>
          <w:rtl/>
        </w:rPr>
        <w:t xml:space="preserve"> معرفی </w:t>
      </w:r>
      <w:r w:rsidRPr="003C213A">
        <w:rPr>
          <w:rtl/>
        </w:rPr>
        <w:t>م</w:t>
      </w:r>
      <w:r w:rsidRPr="003C213A">
        <w:rPr>
          <w:rFonts w:hint="cs"/>
          <w:rtl/>
        </w:rPr>
        <w:t>ی‌</w:t>
      </w:r>
      <w:r w:rsidRPr="003C213A">
        <w:rPr>
          <w:rFonts w:hint="eastAsia"/>
          <w:rtl/>
        </w:rPr>
        <w:t>کند</w:t>
      </w:r>
      <w:r w:rsidRPr="003C213A">
        <w:rPr>
          <w:rFonts w:hint="cs"/>
          <w:rtl/>
        </w:rPr>
        <w:t>. این منابع دو دسته هستند:</w:t>
      </w:r>
    </w:p>
    <w:p w:rsidR="00F525D7" w:rsidRPr="003C213A" w:rsidRDefault="00F525D7" w:rsidP="008437FC">
      <w:pPr>
        <w:ind w:left="720"/>
        <w:jc w:val="both"/>
        <w:rPr>
          <w:rtl/>
        </w:rPr>
      </w:pPr>
      <w:r w:rsidRPr="005668FA">
        <w:rPr>
          <w:rFonts w:cs="B Titr" w:hint="cs"/>
          <w:sz w:val="28"/>
          <w:szCs w:val="24"/>
          <w:rtl/>
        </w:rPr>
        <w:t>الف)</w:t>
      </w:r>
      <w:r w:rsidRPr="003C213A">
        <w:rPr>
          <w:rFonts w:hint="cs"/>
          <w:rtl/>
        </w:rPr>
        <w:t xml:space="preserve"> «رجال کشی»، «رجال نجاشی»، «رجال شیخ طوسی»، «فهرست شیخ طوسی»، «رجال برقی». این دسته از کتب در اختیار ما نیز هستند.</w:t>
      </w:r>
    </w:p>
    <w:p w:rsidR="00F525D7" w:rsidRPr="003C213A" w:rsidRDefault="00F525D7" w:rsidP="008437FC">
      <w:pPr>
        <w:ind w:left="720"/>
        <w:jc w:val="both"/>
        <w:rPr>
          <w:rtl/>
        </w:rPr>
      </w:pPr>
      <w:r w:rsidRPr="005668FA">
        <w:rPr>
          <w:rFonts w:cs="B Titr" w:hint="cs"/>
          <w:sz w:val="28"/>
          <w:szCs w:val="24"/>
          <w:rtl/>
        </w:rPr>
        <w:t>ب)</w:t>
      </w:r>
      <w:r w:rsidRPr="003C213A">
        <w:rPr>
          <w:rFonts w:hint="cs"/>
          <w:rtl/>
        </w:rPr>
        <w:t xml:space="preserve"> «رجال علی بن احمد عقیقی» که هم‌دوره‌ی «کلینی» است؛ «رجال ابن عقده» متوفای 333 </w:t>
      </w:r>
      <w:r w:rsidRPr="003C213A">
        <w:rPr>
          <w:rtl/>
        </w:rPr>
        <w:t>هم‌دوره‌</w:t>
      </w:r>
      <w:r w:rsidRPr="003C213A">
        <w:rPr>
          <w:rFonts w:hint="cs"/>
          <w:rtl/>
        </w:rPr>
        <w:t xml:space="preserve">ی «کلینی»؛ «رجال فضل بن شاذان» که </w:t>
      </w:r>
      <w:r w:rsidRPr="003C213A">
        <w:rPr>
          <w:rtl/>
        </w:rPr>
        <w:t>هم‌دوره‌</w:t>
      </w:r>
      <w:r w:rsidRPr="003C213A">
        <w:rPr>
          <w:rFonts w:hint="cs"/>
          <w:rtl/>
        </w:rPr>
        <w:t xml:space="preserve">ی «امام رضا، امام جواد و امام هادی» علیهم‌السلام است؛ «رجال ابن عبدون» که در </w:t>
      </w:r>
      <w:r w:rsidRPr="003C213A">
        <w:rPr>
          <w:rtl/>
        </w:rPr>
        <w:t>دوره‌</w:t>
      </w:r>
      <w:r w:rsidRPr="003C213A">
        <w:rPr>
          <w:rFonts w:hint="cs"/>
          <w:rtl/>
        </w:rPr>
        <w:t>ی غیبت صغرا بوده است؛ «رجال ابن غضائری»؛ «رجال محمد بن بابویه» متوفای 381 و «رجال ابن فضال» متوفای 224.</w:t>
      </w:r>
    </w:p>
    <w:p w:rsidR="00F525D7" w:rsidRPr="003C213A" w:rsidRDefault="00F525D7" w:rsidP="00634270">
      <w:pPr>
        <w:jc w:val="both"/>
        <w:rPr>
          <w:rtl/>
        </w:rPr>
      </w:pPr>
      <w:r w:rsidRPr="003C213A">
        <w:rPr>
          <w:rFonts w:hint="cs"/>
          <w:rtl/>
        </w:rPr>
        <w:t xml:space="preserve">«علامه» نیز در </w:t>
      </w:r>
      <w:r w:rsidRPr="003C213A">
        <w:rPr>
          <w:rtl/>
        </w:rPr>
        <w:t>مقدمه‌</w:t>
      </w:r>
      <w:r w:rsidRPr="003C213A">
        <w:rPr>
          <w:rFonts w:hint="cs"/>
          <w:rtl/>
        </w:rPr>
        <w:t>ی «خ</w:t>
      </w:r>
      <w:r w:rsidRPr="003C213A">
        <w:rPr>
          <w:rtl/>
        </w:rPr>
        <w:t>لاص</w:t>
      </w:r>
      <w:r w:rsidRPr="003C213A">
        <w:rPr>
          <w:rFonts w:hint="cs"/>
          <w:rtl/>
        </w:rPr>
        <w:t>ه</w:t>
      </w:r>
      <w:r w:rsidRPr="003C213A">
        <w:rPr>
          <w:rtl/>
        </w:rPr>
        <w:t xml:space="preserve"> الاقوال ف</w:t>
      </w:r>
      <w:r w:rsidRPr="003C213A">
        <w:rPr>
          <w:rFonts w:hint="cs"/>
          <w:rtl/>
        </w:rPr>
        <w:t>ی</w:t>
      </w:r>
      <w:r w:rsidRPr="003C213A">
        <w:rPr>
          <w:rtl/>
        </w:rPr>
        <w:t xml:space="preserve"> معرف</w:t>
      </w:r>
      <w:r w:rsidRPr="003C213A">
        <w:rPr>
          <w:rFonts w:hint="cs"/>
          <w:rtl/>
        </w:rPr>
        <w:t>ه</w:t>
      </w:r>
      <w:r w:rsidRPr="003C213A">
        <w:rPr>
          <w:rtl/>
        </w:rPr>
        <w:t xml:space="preserve"> احوال الرجال</w:t>
      </w:r>
      <w:r w:rsidRPr="003C213A">
        <w:rPr>
          <w:rFonts w:hint="cs"/>
          <w:rtl/>
        </w:rPr>
        <w:t xml:space="preserve">» همین مطالب را بیان </w:t>
      </w:r>
      <w:r w:rsidRPr="003C213A">
        <w:rPr>
          <w:rtl/>
        </w:rPr>
        <w:t>م</w:t>
      </w:r>
      <w:r w:rsidRPr="003C213A">
        <w:rPr>
          <w:rFonts w:hint="cs"/>
          <w:rtl/>
        </w:rPr>
        <w:t>ی‌</w:t>
      </w:r>
      <w:r w:rsidRPr="003C213A">
        <w:rPr>
          <w:rFonts w:hint="eastAsia"/>
          <w:rtl/>
        </w:rPr>
        <w:t>کند</w:t>
      </w:r>
      <w:r w:rsidRPr="003C213A">
        <w:rPr>
          <w:rFonts w:hint="cs"/>
          <w:rtl/>
        </w:rPr>
        <w:t>.</w:t>
      </w:r>
    </w:p>
    <w:p w:rsidR="00F525D7" w:rsidRPr="003C213A" w:rsidRDefault="00F525D7" w:rsidP="00634270">
      <w:pPr>
        <w:jc w:val="both"/>
        <w:rPr>
          <w:rtl/>
        </w:rPr>
      </w:pPr>
      <w:r w:rsidRPr="003C213A">
        <w:rPr>
          <w:rtl/>
        </w:rPr>
        <w:t>ا</w:t>
      </w:r>
      <w:r w:rsidRPr="003C213A">
        <w:rPr>
          <w:rFonts w:hint="cs"/>
          <w:rtl/>
        </w:rPr>
        <w:t>ی</w:t>
      </w:r>
      <w:r w:rsidRPr="003C213A">
        <w:rPr>
          <w:rFonts w:hint="eastAsia"/>
          <w:rtl/>
        </w:rPr>
        <w:t>نکه</w:t>
      </w:r>
      <w:r w:rsidRPr="003C213A">
        <w:rPr>
          <w:rFonts w:hint="cs"/>
          <w:rtl/>
        </w:rPr>
        <w:t xml:space="preserve"> این رجالیون خبر از در دست داشتن چنین کتبی </w:t>
      </w:r>
      <w:r w:rsidRPr="003C213A">
        <w:rPr>
          <w:rtl/>
        </w:rPr>
        <w:t>م</w:t>
      </w:r>
      <w:r w:rsidRPr="003C213A">
        <w:rPr>
          <w:rFonts w:hint="cs"/>
          <w:rtl/>
        </w:rPr>
        <w:t>ی‌</w:t>
      </w:r>
      <w:r w:rsidRPr="003C213A">
        <w:rPr>
          <w:rFonts w:hint="eastAsia"/>
          <w:rtl/>
        </w:rPr>
        <w:t>دهند</w:t>
      </w:r>
      <w:r w:rsidR="00A8479A">
        <w:rPr>
          <w:rFonts w:hint="cs"/>
          <w:rtl/>
        </w:rPr>
        <w:t>،</w:t>
      </w:r>
      <w:r w:rsidRPr="003C213A">
        <w:rPr>
          <w:rFonts w:hint="cs"/>
          <w:rtl/>
        </w:rPr>
        <w:t xml:space="preserve"> نشان </w:t>
      </w:r>
      <w:r w:rsidRPr="003C213A">
        <w:rPr>
          <w:rtl/>
        </w:rPr>
        <w:t>م</w:t>
      </w:r>
      <w:r w:rsidRPr="003C213A">
        <w:rPr>
          <w:rFonts w:hint="cs"/>
          <w:rtl/>
        </w:rPr>
        <w:t>ی‌</w:t>
      </w:r>
      <w:r w:rsidRPr="003C213A">
        <w:rPr>
          <w:rFonts w:hint="eastAsia"/>
          <w:rtl/>
        </w:rPr>
        <w:t>دهند</w:t>
      </w:r>
      <w:r w:rsidRPr="003C213A">
        <w:rPr>
          <w:rFonts w:hint="cs"/>
          <w:rtl/>
        </w:rPr>
        <w:t xml:space="preserve"> که این کتب رجالی تا آن زمان در اختیار بوده است و درنتیجه معتقدیم که قدما تا زمان «شیخ طوسی» به اتمام </w:t>
      </w:r>
      <w:r w:rsidRPr="003C213A">
        <w:rPr>
          <w:rtl/>
        </w:rPr>
        <w:t>نم</w:t>
      </w:r>
      <w:r w:rsidRPr="003C213A">
        <w:rPr>
          <w:rFonts w:hint="cs"/>
          <w:rtl/>
        </w:rPr>
        <w:t>ی‌</w:t>
      </w:r>
      <w:r w:rsidRPr="003C213A">
        <w:rPr>
          <w:rFonts w:hint="eastAsia"/>
          <w:rtl/>
        </w:rPr>
        <w:t>رسند</w:t>
      </w:r>
      <w:r w:rsidRPr="003C213A">
        <w:rPr>
          <w:rFonts w:hint="cs"/>
          <w:rtl/>
        </w:rPr>
        <w:t xml:space="preserve"> و </w:t>
      </w:r>
      <w:r w:rsidRPr="003C213A">
        <w:rPr>
          <w:rtl/>
        </w:rPr>
        <w:t>عمده‌</w:t>
      </w:r>
      <w:r w:rsidRPr="003C213A">
        <w:rPr>
          <w:rFonts w:hint="cs"/>
          <w:rtl/>
        </w:rPr>
        <w:t xml:space="preserve">ی </w:t>
      </w:r>
      <w:r w:rsidRPr="003C213A">
        <w:rPr>
          <w:rtl/>
        </w:rPr>
        <w:t>کتاب‌سوز</w:t>
      </w:r>
      <w:r w:rsidRPr="003C213A">
        <w:rPr>
          <w:rFonts w:hint="cs"/>
          <w:rtl/>
        </w:rPr>
        <w:t>ی‌</w:t>
      </w:r>
      <w:r w:rsidRPr="003C213A">
        <w:rPr>
          <w:rFonts w:hint="eastAsia"/>
          <w:rtl/>
        </w:rPr>
        <w:t>ها</w:t>
      </w:r>
      <w:r w:rsidRPr="003C213A">
        <w:rPr>
          <w:rFonts w:hint="cs"/>
          <w:rtl/>
        </w:rPr>
        <w:t xml:space="preserve"> و از بین رفتن منابع در </w:t>
      </w:r>
      <w:r w:rsidRPr="003C213A">
        <w:rPr>
          <w:rtl/>
        </w:rPr>
        <w:t>حمله‌</w:t>
      </w:r>
      <w:r w:rsidRPr="003C213A">
        <w:rPr>
          <w:rFonts w:hint="cs"/>
          <w:rtl/>
        </w:rPr>
        <w:t>ی «سلطان محمود غزنوی» به ری و حمله «</w:t>
      </w:r>
      <w:r w:rsidRPr="003C213A">
        <w:rPr>
          <w:rtl/>
        </w:rPr>
        <w:t>سلجوق</w:t>
      </w:r>
      <w:r w:rsidRPr="003C213A">
        <w:rPr>
          <w:rFonts w:hint="cs"/>
          <w:rtl/>
        </w:rPr>
        <w:t>ی‌</w:t>
      </w:r>
      <w:r w:rsidRPr="003C213A">
        <w:rPr>
          <w:rFonts w:hint="eastAsia"/>
          <w:rtl/>
        </w:rPr>
        <w:t>ها</w:t>
      </w:r>
      <w:r w:rsidRPr="003C213A">
        <w:rPr>
          <w:rFonts w:hint="cs"/>
          <w:rtl/>
        </w:rPr>
        <w:t xml:space="preserve">» به بغداد اتفاق نیفتاده است، بلکه </w:t>
      </w:r>
      <w:r w:rsidRPr="003C213A">
        <w:rPr>
          <w:rtl/>
        </w:rPr>
        <w:t>کتاب‌سوز</w:t>
      </w:r>
      <w:r w:rsidRPr="003C213A">
        <w:rPr>
          <w:rFonts w:hint="cs"/>
          <w:rtl/>
        </w:rPr>
        <w:t>ی‌</w:t>
      </w:r>
      <w:r w:rsidRPr="003C213A">
        <w:rPr>
          <w:rFonts w:hint="eastAsia"/>
          <w:rtl/>
        </w:rPr>
        <w:t>ها</w:t>
      </w:r>
      <w:r w:rsidRPr="003C213A">
        <w:rPr>
          <w:rFonts w:hint="cs"/>
          <w:rtl/>
        </w:rPr>
        <w:t xml:space="preserve"> متعدد </w:t>
      </w:r>
      <w:r w:rsidRPr="003C213A">
        <w:rPr>
          <w:rtl/>
        </w:rPr>
        <w:t>بوده‌اند</w:t>
      </w:r>
      <w:r w:rsidRPr="003C213A">
        <w:rPr>
          <w:rFonts w:hint="cs"/>
          <w:rtl/>
        </w:rPr>
        <w:t>.</w:t>
      </w:r>
    </w:p>
    <w:p w:rsidR="00F525D7" w:rsidRPr="003C213A" w:rsidRDefault="00F525D7" w:rsidP="00634270">
      <w:pPr>
        <w:jc w:val="both"/>
        <w:rPr>
          <w:rtl/>
        </w:rPr>
      </w:pPr>
      <w:r w:rsidRPr="003C213A">
        <w:rPr>
          <w:rtl/>
        </w:rPr>
        <w:t>ا</w:t>
      </w:r>
      <w:r w:rsidRPr="003C213A">
        <w:rPr>
          <w:rFonts w:hint="cs"/>
          <w:rtl/>
        </w:rPr>
        <w:t>ی</w:t>
      </w:r>
      <w:r w:rsidRPr="003C213A">
        <w:rPr>
          <w:rFonts w:hint="eastAsia"/>
          <w:rtl/>
        </w:rPr>
        <w:t>ن‌گونه</w:t>
      </w:r>
      <w:r w:rsidRPr="003C213A">
        <w:rPr>
          <w:rFonts w:hint="cs"/>
          <w:rtl/>
        </w:rPr>
        <w:t xml:space="preserve"> نبوده است که </w:t>
      </w:r>
      <w:r w:rsidRPr="003C213A">
        <w:rPr>
          <w:rtl/>
        </w:rPr>
        <w:t>عمده‌</w:t>
      </w:r>
      <w:r w:rsidRPr="003C213A">
        <w:rPr>
          <w:rFonts w:hint="cs"/>
          <w:rtl/>
        </w:rPr>
        <w:t xml:space="preserve">ی </w:t>
      </w:r>
      <w:r w:rsidRPr="003C213A">
        <w:rPr>
          <w:rtl/>
        </w:rPr>
        <w:t>کتاب‌ها</w:t>
      </w:r>
      <w:r w:rsidRPr="003C213A">
        <w:rPr>
          <w:rFonts w:hint="cs"/>
          <w:rtl/>
        </w:rPr>
        <w:t xml:space="preserve"> در این دو </w:t>
      </w:r>
      <w:r w:rsidRPr="003C213A">
        <w:rPr>
          <w:rtl/>
        </w:rPr>
        <w:t>کتاب سوزی</w:t>
      </w:r>
      <w:r w:rsidRPr="003C213A">
        <w:rPr>
          <w:rFonts w:hint="cs"/>
          <w:rtl/>
        </w:rPr>
        <w:t xml:space="preserve"> از بین رفته باشد؛ زیرا </w:t>
      </w:r>
      <w:r w:rsidRPr="003C213A">
        <w:rPr>
          <w:rtl/>
        </w:rPr>
        <w:t>همان‌گونه</w:t>
      </w:r>
      <w:r w:rsidRPr="003C213A">
        <w:rPr>
          <w:rFonts w:hint="cs"/>
          <w:rtl/>
        </w:rPr>
        <w:t xml:space="preserve"> که گفته شد، در علمای پس از این دوره نیز به این کتب استناد </w:t>
      </w:r>
      <w:r w:rsidRPr="003C213A">
        <w:rPr>
          <w:rtl/>
        </w:rPr>
        <w:t>م</w:t>
      </w:r>
      <w:r w:rsidRPr="003C213A">
        <w:rPr>
          <w:rFonts w:hint="cs"/>
          <w:rtl/>
        </w:rPr>
        <w:t>ی‌</w:t>
      </w:r>
      <w:r w:rsidRPr="003C213A">
        <w:rPr>
          <w:rFonts w:hint="eastAsia"/>
          <w:rtl/>
        </w:rPr>
        <w:t>شده</w:t>
      </w:r>
      <w:r w:rsidRPr="003C213A">
        <w:rPr>
          <w:rFonts w:hint="cs"/>
          <w:rtl/>
        </w:rPr>
        <w:t xml:space="preserve"> است.</w:t>
      </w:r>
    </w:p>
    <w:p w:rsidR="00F525D7" w:rsidRPr="003C213A" w:rsidRDefault="00F525D7" w:rsidP="00634270">
      <w:pPr>
        <w:jc w:val="both"/>
        <w:rPr>
          <w:rtl/>
        </w:rPr>
      </w:pPr>
      <w:r w:rsidRPr="003C213A">
        <w:rPr>
          <w:rFonts w:hint="cs"/>
          <w:rtl/>
        </w:rPr>
        <w:t xml:space="preserve">در قرن هفتم با </w:t>
      </w:r>
      <w:r w:rsidRPr="003C213A">
        <w:rPr>
          <w:rtl/>
        </w:rPr>
        <w:t>حمله‌</w:t>
      </w:r>
      <w:r w:rsidRPr="003C213A">
        <w:rPr>
          <w:rFonts w:hint="cs"/>
          <w:rtl/>
        </w:rPr>
        <w:t xml:space="preserve">ی مغول و از بین رفتن بسیاری از کتب، دیگر این منابع در اختیار علما نبوده است و درنتیجه کلام علمای تا زمان </w:t>
      </w:r>
      <w:r w:rsidRPr="003C213A">
        <w:rPr>
          <w:rtl/>
        </w:rPr>
        <w:t>حمله‌</w:t>
      </w:r>
      <w:r w:rsidRPr="003C213A">
        <w:rPr>
          <w:rFonts w:hint="cs"/>
          <w:rtl/>
        </w:rPr>
        <w:t xml:space="preserve">ی مغول برای ما مهم </w:t>
      </w:r>
      <w:r w:rsidRPr="003C213A">
        <w:rPr>
          <w:rtl/>
        </w:rPr>
        <w:t>م</w:t>
      </w:r>
      <w:r w:rsidRPr="003C213A">
        <w:rPr>
          <w:rFonts w:hint="cs"/>
          <w:rtl/>
        </w:rPr>
        <w:t>ی‌</w:t>
      </w:r>
      <w:r w:rsidRPr="003C213A">
        <w:rPr>
          <w:rFonts w:hint="eastAsia"/>
          <w:rtl/>
        </w:rPr>
        <w:t>شود</w:t>
      </w:r>
      <w:r w:rsidRPr="003C213A">
        <w:rPr>
          <w:rFonts w:hint="cs"/>
          <w:rtl/>
        </w:rPr>
        <w:t>.</w:t>
      </w:r>
    </w:p>
    <w:p w:rsidR="00F525D7" w:rsidRPr="003C213A" w:rsidRDefault="00F525D7" w:rsidP="00634270">
      <w:pPr>
        <w:jc w:val="both"/>
        <w:rPr>
          <w:rtl/>
        </w:rPr>
      </w:pPr>
      <w:r w:rsidRPr="003C213A">
        <w:rPr>
          <w:rFonts w:hint="cs"/>
          <w:rtl/>
        </w:rPr>
        <w:t>به همین جهت برخلاف مشهور</w:t>
      </w:r>
      <w:r w:rsidR="00A8479A">
        <w:rPr>
          <w:rFonts w:hint="cs"/>
          <w:rtl/>
        </w:rPr>
        <w:t>،</w:t>
      </w:r>
      <w:r w:rsidRPr="003C213A">
        <w:rPr>
          <w:rFonts w:hint="cs"/>
          <w:rtl/>
        </w:rPr>
        <w:t xml:space="preserve"> مطالب کتاب «فهرست شیخ منتجب الدین رازی»، کتب «ابن شهر آشوب»، «رجال ابن داود» و «رجال علامه» تا زمانی که حدسی بودن آنها برای ما ثابت نشود، برای ما دارای اعتبار خواهند بود.</w:t>
      </w:r>
    </w:p>
    <w:p w:rsidR="00F525D7" w:rsidRPr="003C213A" w:rsidRDefault="00F525D7" w:rsidP="00634270">
      <w:pPr>
        <w:jc w:val="both"/>
        <w:rPr>
          <w:rtl/>
        </w:rPr>
      </w:pPr>
      <w:r w:rsidRPr="003C213A">
        <w:rPr>
          <w:rFonts w:hint="cs"/>
          <w:rtl/>
        </w:rPr>
        <w:t xml:space="preserve">در فقه نیز تا </w:t>
      </w:r>
      <w:r w:rsidRPr="003C213A">
        <w:rPr>
          <w:rtl/>
        </w:rPr>
        <w:t>دوره‌</w:t>
      </w:r>
      <w:r w:rsidRPr="003C213A">
        <w:rPr>
          <w:rFonts w:hint="cs"/>
          <w:rtl/>
        </w:rPr>
        <w:t xml:space="preserve">ی «محقق حلی» متوفای 676 را جزء قدما محسوب </w:t>
      </w:r>
      <w:r w:rsidRPr="003C213A">
        <w:rPr>
          <w:rtl/>
        </w:rPr>
        <w:t>م</w:t>
      </w:r>
      <w:r w:rsidRPr="003C213A">
        <w:rPr>
          <w:rFonts w:hint="cs"/>
          <w:rtl/>
        </w:rPr>
        <w:t>ی‌</w:t>
      </w:r>
      <w:r w:rsidRPr="003C213A">
        <w:rPr>
          <w:rFonts w:hint="eastAsia"/>
          <w:rtl/>
        </w:rPr>
        <w:t>کن</w:t>
      </w:r>
      <w:r w:rsidRPr="003C213A">
        <w:rPr>
          <w:rFonts w:hint="cs"/>
          <w:rtl/>
        </w:rPr>
        <w:t>ی</w:t>
      </w:r>
      <w:r w:rsidRPr="003C213A">
        <w:rPr>
          <w:rFonts w:hint="eastAsia"/>
          <w:rtl/>
        </w:rPr>
        <w:t>م</w:t>
      </w:r>
      <w:r w:rsidRPr="003C213A">
        <w:rPr>
          <w:rFonts w:hint="cs"/>
          <w:rtl/>
        </w:rPr>
        <w:t xml:space="preserve">؛ زیرا مغول در سال 670 بغداد را تصرف </w:t>
      </w:r>
      <w:r w:rsidRPr="003C213A">
        <w:rPr>
          <w:rtl/>
        </w:rPr>
        <w:t>م</w:t>
      </w:r>
      <w:r w:rsidRPr="003C213A">
        <w:rPr>
          <w:rFonts w:hint="cs"/>
          <w:rtl/>
        </w:rPr>
        <w:t>ی‌</w:t>
      </w:r>
      <w:r w:rsidRPr="003C213A">
        <w:rPr>
          <w:rFonts w:hint="eastAsia"/>
          <w:rtl/>
        </w:rPr>
        <w:t>کنند</w:t>
      </w:r>
      <w:r w:rsidRPr="003C213A">
        <w:rPr>
          <w:rFonts w:hint="cs"/>
          <w:rtl/>
        </w:rPr>
        <w:t>.</w:t>
      </w:r>
    </w:p>
    <w:p w:rsidR="00F525D7" w:rsidRPr="0030002D" w:rsidRDefault="00F525D7" w:rsidP="008C3E7D">
      <w:pPr>
        <w:pStyle w:val="2"/>
        <w:rPr>
          <w:rtl/>
        </w:rPr>
      </w:pPr>
      <w:bookmarkStart w:id="240" w:name="_Toc40762546"/>
      <w:r w:rsidRPr="0030002D">
        <w:rPr>
          <w:rFonts w:hint="cs"/>
          <w:rtl/>
        </w:rPr>
        <w:t>معرفی کتب</w:t>
      </w:r>
      <w:bookmarkEnd w:id="240"/>
    </w:p>
    <w:p w:rsidR="008C3E7D" w:rsidRPr="002C021F" w:rsidRDefault="00F525D7" w:rsidP="008C3E7D">
      <w:pPr>
        <w:pStyle w:val="3"/>
        <w:rPr>
          <w:color w:val="FF0000"/>
          <w:rtl/>
        </w:rPr>
      </w:pPr>
      <w:bookmarkStart w:id="241" w:name="_Toc40762547"/>
      <w:r w:rsidRPr="002C021F">
        <w:rPr>
          <w:rFonts w:hint="cs"/>
          <w:color w:val="FF0000"/>
          <w:rtl/>
        </w:rPr>
        <w:t>1. طبقات برقی</w:t>
      </w:r>
      <w:bookmarkEnd w:id="241"/>
    </w:p>
    <w:p w:rsidR="00F525D7" w:rsidRDefault="00F525D7" w:rsidP="008C3E7D">
      <w:pPr>
        <w:rPr>
          <w:rtl/>
        </w:rPr>
      </w:pPr>
      <w:r>
        <w:rPr>
          <w:rtl/>
        </w:rPr>
        <w:t>قد</w:t>
      </w:r>
      <w:r>
        <w:rPr>
          <w:rFonts w:hint="cs"/>
          <w:rtl/>
        </w:rPr>
        <w:t>ی</w:t>
      </w:r>
      <w:r>
        <w:rPr>
          <w:rFonts w:hint="eastAsia"/>
          <w:rtl/>
        </w:rPr>
        <w:t>م</w:t>
      </w:r>
      <w:r>
        <w:rPr>
          <w:rFonts w:hint="cs"/>
          <w:rtl/>
        </w:rPr>
        <w:t>ی‌</w:t>
      </w:r>
      <w:r>
        <w:rPr>
          <w:rFonts w:hint="eastAsia"/>
          <w:rtl/>
        </w:rPr>
        <w:t>تر</w:t>
      </w:r>
      <w:r>
        <w:rPr>
          <w:rFonts w:hint="cs"/>
          <w:rtl/>
        </w:rPr>
        <w:t>ی</w:t>
      </w:r>
      <w:r>
        <w:rPr>
          <w:rFonts w:hint="eastAsia"/>
          <w:rtl/>
        </w:rPr>
        <w:t>ن</w:t>
      </w:r>
      <w:r>
        <w:rPr>
          <w:rFonts w:hint="cs"/>
          <w:rtl/>
        </w:rPr>
        <w:t xml:space="preserve"> کتابی که اکنون در اختیار ما قرار دارد، کتاب «طبقات برقی» است.</w:t>
      </w:r>
    </w:p>
    <w:p w:rsidR="00F525D7" w:rsidRPr="003C213A" w:rsidRDefault="00F525D7" w:rsidP="00634270">
      <w:pPr>
        <w:jc w:val="both"/>
        <w:rPr>
          <w:rtl/>
        </w:rPr>
      </w:pPr>
      <w:r w:rsidRPr="003C213A">
        <w:rPr>
          <w:rFonts w:hint="cs"/>
          <w:rtl/>
        </w:rPr>
        <w:t xml:space="preserve">با </w:t>
      </w:r>
      <w:r w:rsidRPr="003C213A">
        <w:rPr>
          <w:rtl/>
        </w:rPr>
        <w:t>مشاهده‌</w:t>
      </w:r>
      <w:r w:rsidRPr="003C213A">
        <w:rPr>
          <w:rFonts w:hint="cs"/>
          <w:rtl/>
        </w:rPr>
        <w:t xml:space="preserve">ی فهرست «طبقات برقی» مشخص </w:t>
      </w:r>
      <w:r w:rsidRPr="003C213A">
        <w:rPr>
          <w:rtl/>
        </w:rPr>
        <w:t>م</w:t>
      </w:r>
      <w:r w:rsidRPr="003C213A">
        <w:rPr>
          <w:rFonts w:hint="cs"/>
          <w:rtl/>
        </w:rPr>
        <w:t>ی‌</w:t>
      </w:r>
      <w:r w:rsidRPr="003C213A">
        <w:rPr>
          <w:rFonts w:hint="eastAsia"/>
          <w:rtl/>
        </w:rPr>
        <w:t>شود</w:t>
      </w:r>
      <w:r w:rsidRPr="003C213A">
        <w:rPr>
          <w:rFonts w:hint="cs"/>
          <w:rtl/>
        </w:rPr>
        <w:t xml:space="preserve"> که این کتاب طبق ترتیب حروف الفبا نیست. برخی از کتب مانند «رجال شیخ طوسی» یا «معجم رجال الحدیث»، راویان را به ترتیب حروف الفبا در نظر </w:t>
      </w:r>
      <w:r w:rsidRPr="003C213A">
        <w:rPr>
          <w:rtl/>
        </w:rPr>
        <w:t>گرفته‌اند</w:t>
      </w:r>
      <w:r w:rsidRPr="003C213A">
        <w:rPr>
          <w:rFonts w:hint="cs"/>
          <w:rtl/>
        </w:rPr>
        <w:t xml:space="preserve">، اما این کتاب راویان را به ترتیب معصومین علیهم‌السلام ذکر </w:t>
      </w:r>
      <w:r w:rsidRPr="003C213A">
        <w:rPr>
          <w:rtl/>
        </w:rPr>
        <w:t>م</w:t>
      </w:r>
      <w:r w:rsidRPr="003C213A">
        <w:rPr>
          <w:rFonts w:hint="cs"/>
          <w:rtl/>
        </w:rPr>
        <w:t>ی‌</w:t>
      </w:r>
      <w:r w:rsidRPr="003C213A">
        <w:rPr>
          <w:rFonts w:hint="eastAsia"/>
          <w:rtl/>
        </w:rPr>
        <w:t>کند</w:t>
      </w:r>
      <w:r w:rsidRPr="003C213A">
        <w:rPr>
          <w:rFonts w:hint="cs"/>
          <w:rtl/>
        </w:rPr>
        <w:t xml:space="preserve">. راویان مرد در این قسمت ذکر </w:t>
      </w:r>
      <w:r w:rsidRPr="003C213A">
        <w:rPr>
          <w:rtl/>
        </w:rPr>
        <w:t>م</w:t>
      </w:r>
      <w:r w:rsidRPr="003C213A">
        <w:rPr>
          <w:rFonts w:hint="cs"/>
          <w:rtl/>
        </w:rPr>
        <w:t>ی‌</w:t>
      </w:r>
      <w:r w:rsidRPr="003C213A">
        <w:rPr>
          <w:rFonts w:hint="eastAsia"/>
          <w:rtl/>
        </w:rPr>
        <w:t>شوند</w:t>
      </w:r>
      <w:r w:rsidRPr="003C213A">
        <w:rPr>
          <w:rFonts w:hint="cs"/>
          <w:rtl/>
        </w:rPr>
        <w:t xml:space="preserve"> و پس از اتمام این بخش، راویان زن نیز به ترتیب معصومین </w:t>
      </w:r>
      <w:r w:rsidRPr="003C213A">
        <w:rPr>
          <w:rtl/>
        </w:rPr>
        <w:t>عل</w:t>
      </w:r>
      <w:r w:rsidRPr="003C213A">
        <w:rPr>
          <w:rFonts w:hint="cs"/>
          <w:rtl/>
        </w:rPr>
        <w:t>ی</w:t>
      </w:r>
      <w:r w:rsidRPr="003C213A">
        <w:rPr>
          <w:rFonts w:hint="eastAsia"/>
          <w:rtl/>
        </w:rPr>
        <w:t>هم‌السلام</w:t>
      </w:r>
      <w:r w:rsidRPr="003C213A">
        <w:rPr>
          <w:rFonts w:hint="cs"/>
          <w:rtl/>
        </w:rPr>
        <w:t xml:space="preserve"> ذکر </w:t>
      </w:r>
      <w:r w:rsidRPr="003C213A">
        <w:rPr>
          <w:rtl/>
        </w:rPr>
        <w:t>م</w:t>
      </w:r>
      <w:r w:rsidRPr="003C213A">
        <w:rPr>
          <w:rFonts w:hint="cs"/>
          <w:rtl/>
        </w:rPr>
        <w:t>ی‌</w:t>
      </w:r>
      <w:r w:rsidRPr="003C213A">
        <w:rPr>
          <w:rFonts w:hint="eastAsia"/>
          <w:rtl/>
        </w:rPr>
        <w:t>شوند</w:t>
      </w:r>
      <w:r w:rsidRPr="003C213A">
        <w:rPr>
          <w:rFonts w:hint="cs"/>
          <w:rtl/>
        </w:rPr>
        <w:t>. پس نگارش این کتاب به صورت طبقاتی است نه رجالی.</w:t>
      </w:r>
    </w:p>
    <w:p w:rsidR="00F525D7" w:rsidRPr="003C213A" w:rsidRDefault="00F525D7" w:rsidP="00634270">
      <w:pPr>
        <w:jc w:val="both"/>
        <w:rPr>
          <w:rtl/>
        </w:rPr>
      </w:pPr>
      <w:r w:rsidRPr="003C213A">
        <w:rPr>
          <w:rFonts w:hint="cs"/>
          <w:rtl/>
        </w:rPr>
        <w:t xml:space="preserve">درنتیجه این کتاب به اشتباه «رجال» خوانده </w:t>
      </w:r>
      <w:r w:rsidRPr="003C213A">
        <w:rPr>
          <w:rtl/>
        </w:rPr>
        <w:t>م</w:t>
      </w:r>
      <w:r w:rsidRPr="003C213A">
        <w:rPr>
          <w:rFonts w:hint="cs"/>
          <w:rtl/>
        </w:rPr>
        <w:t>ی‌</w:t>
      </w:r>
      <w:r w:rsidRPr="003C213A">
        <w:rPr>
          <w:rFonts w:hint="eastAsia"/>
          <w:rtl/>
        </w:rPr>
        <w:t>شود</w:t>
      </w:r>
      <w:r w:rsidRPr="003C213A">
        <w:rPr>
          <w:rFonts w:hint="cs"/>
          <w:rtl/>
        </w:rPr>
        <w:t xml:space="preserve"> و کتابی رجالی نیست؛ زیرا </w:t>
      </w:r>
      <w:r w:rsidRPr="003C213A">
        <w:rPr>
          <w:rtl/>
        </w:rPr>
        <w:t>ش</w:t>
      </w:r>
      <w:r w:rsidRPr="003C213A">
        <w:rPr>
          <w:rFonts w:hint="cs"/>
          <w:rtl/>
        </w:rPr>
        <w:t>ی</w:t>
      </w:r>
      <w:r w:rsidRPr="003C213A">
        <w:rPr>
          <w:rFonts w:hint="eastAsia"/>
          <w:rtl/>
        </w:rPr>
        <w:t>وه‌</w:t>
      </w:r>
      <w:r w:rsidRPr="003C213A">
        <w:rPr>
          <w:rFonts w:hint="cs"/>
          <w:rtl/>
        </w:rPr>
        <w:t xml:space="preserve">ی آن </w:t>
      </w:r>
      <w:r w:rsidRPr="003C213A">
        <w:rPr>
          <w:rtl/>
        </w:rPr>
        <w:t>ش</w:t>
      </w:r>
      <w:r w:rsidRPr="003C213A">
        <w:rPr>
          <w:rFonts w:hint="cs"/>
          <w:rtl/>
        </w:rPr>
        <w:t>ی</w:t>
      </w:r>
      <w:r w:rsidRPr="003C213A">
        <w:rPr>
          <w:rFonts w:hint="eastAsia"/>
          <w:rtl/>
        </w:rPr>
        <w:t>وه‌</w:t>
      </w:r>
      <w:r w:rsidRPr="003C213A">
        <w:rPr>
          <w:rFonts w:hint="cs"/>
          <w:rtl/>
        </w:rPr>
        <w:t xml:space="preserve">ی کتاب رجالی نیست. در کتاب رجال احوال راویان از جهت اوصافی که در رد یا قبول خبر تأثیر دارند، بررسی </w:t>
      </w:r>
      <w:r w:rsidRPr="003C213A">
        <w:rPr>
          <w:rtl/>
        </w:rPr>
        <w:t>م</w:t>
      </w:r>
      <w:r w:rsidRPr="003C213A">
        <w:rPr>
          <w:rFonts w:hint="cs"/>
          <w:rtl/>
        </w:rPr>
        <w:t>ی‌</w:t>
      </w:r>
      <w:r w:rsidRPr="003C213A">
        <w:rPr>
          <w:rFonts w:hint="eastAsia"/>
          <w:rtl/>
        </w:rPr>
        <w:t>شود</w:t>
      </w:r>
      <w:r w:rsidRPr="003C213A">
        <w:rPr>
          <w:rFonts w:hint="cs"/>
          <w:rtl/>
        </w:rPr>
        <w:t xml:space="preserve"> اما کتاب برقی به این امر </w:t>
      </w:r>
      <w:r w:rsidRPr="003C213A">
        <w:rPr>
          <w:rtl/>
        </w:rPr>
        <w:t>نم</w:t>
      </w:r>
      <w:r w:rsidRPr="003C213A">
        <w:rPr>
          <w:rFonts w:hint="cs"/>
          <w:rtl/>
        </w:rPr>
        <w:t>ی‌</w:t>
      </w:r>
      <w:r w:rsidRPr="003C213A">
        <w:rPr>
          <w:rFonts w:hint="eastAsia"/>
          <w:rtl/>
        </w:rPr>
        <w:t>پردازد</w:t>
      </w:r>
      <w:r w:rsidRPr="003C213A">
        <w:rPr>
          <w:rFonts w:hint="cs"/>
          <w:rtl/>
        </w:rPr>
        <w:t xml:space="preserve"> و صرفاً در مورد دو تن از راویان </w:t>
      </w:r>
      <w:r w:rsidRPr="003C213A">
        <w:rPr>
          <w:rFonts w:hint="cs"/>
          <w:rtl/>
        </w:rPr>
        <w:lastRenderedPageBreak/>
        <w:t>گفته است: «ثقه»؛ نفر اول «عبیدالله بن علی حلبی»</w:t>
      </w:r>
      <w:r w:rsidRPr="008F784A">
        <w:rPr>
          <w:vertAlign w:val="superscript"/>
          <w:rtl/>
        </w:rPr>
        <w:footnoteReference w:id="122"/>
      </w:r>
      <w:r w:rsidRPr="003C213A">
        <w:rPr>
          <w:rFonts w:hint="cs"/>
          <w:rtl/>
        </w:rPr>
        <w:t xml:space="preserve"> است که از فقهاست و دیگری «فضیل بن محمد بن راشد»</w:t>
      </w:r>
      <w:r w:rsidRPr="008F784A">
        <w:rPr>
          <w:vertAlign w:val="superscript"/>
          <w:rtl/>
        </w:rPr>
        <w:footnoteReference w:id="123"/>
      </w:r>
      <w:r w:rsidRPr="003C213A">
        <w:rPr>
          <w:rFonts w:hint="cs"/>
          <w:rtl/>
        </w:rPr>
        <w:t xml:space="preserve"> است. پس دأب نویسنده کتاب توثیق </w:t>
      </w:r>
      <w:r w:rsidRPr="003C213A">
        <w:rPr>
          <w:rtl/>
        </w:rPr>
        <w:t>و تضع</w:t>
      </w:r>
      <w:r w:rsidRPr="003C213A">
        <w:rPr>
          <w:rFonts w:hint="cs"/>
          <w:rtl/>
        </w:rPr>
        <w:t>ی</w:t>
      </w:r>
      <w:r w:rsidRPr="003C213A">
        <w:rPr>
          <w:rFonts w:hint="eastAsia"/>
          <w:rtl/>
        </w:rPr>
        <w:t>ف</w:t>
      </w:r>
      <w:r w:rsidRPr="003C213A">
        <w:rPr>
          <w:rFonts w:hint="cs"/>
          <w:rtl/>
        </w:rPr>
        <w:t xml:space="preserve"> نبوده است و برای توثیق و تضعیف به این کتاب مراجعه </w:t>
      </w:r>
      <w:r w:rsidRPr="003C213A">
        <w:rPr>
          <w:rtl/>
        </w:rPr>
        <w:t>نم</w:t>
      </w:r>
      <w:r w:rsidRPr="003C213A">
        <w:rPr>
          <w:rFonts w:hint="cs"/>
          <w:rtl/>
        </w:rPr>
        <w:t>ی‌</w:t>
      </w:r>
      <w:r w:rsidRPr="003C213A">
        <w:rPr>
          <w:rFonts w:hint="eastAsia"/>
          <w:rtl/>
        </w:rPr>
        <w:t>شود</w:t>
      </w:r>
      <w:r w:rsidRPr="003C213A">
        <w:rPr>
          <w:rFonts w:hint="cs"/>
          <w:rtl/>
        </w:rPr>
        <w:t>.</w:t>
      </w:r>
    </w:p>
    <w:p w:rsidR="00F525D7" w:rsidRPr="003C213A" w:rsidRDefault="00F525D7" w:rsidP="00634270">
      <w:pPr>
        <w:jc w:val="both"/>
      </w:pPr>
      <w:r w:rsidRPr="003C213A">
        <w:rPr>
          <w:rFonts w:hint="cs"/>
          <w:rtl/>
        </w:rPr>
        <w:t xml:space="preserve">در بخش آخر «اسماء المنکرین علی أبی بکر» آورده شده است که نام 12 نفر مانند «ابوذر» و... در آن آمده است. این کار فعالیتی اعتقادی بوده است که شیعیان در مقابل عامه انجام </w:t>
      </w:r>
      <w:r w:rsidRPr="003C213A">
        <w:rPr>
          <w:rtl/>
        </w:rPr>
        <w:t>م</w:t>
      </w:r>
      <w:r w:rsidRPr="003C213A">
        <w:rPr>
          <w:rFonts w:hint="cs"/>
          <w:rtl/>
        </w:rPr>
        <w:t>ی‌</w:t>
      </w:r>
      <w:r w:rsidRPr="003C213A">
        <w:rPr>
          <w:rFonts w:hint="eastAsia"/>
          <w:rtl/>
        </w:rPr>
        <w:t>داده‌اند</w:t>
      </w:r>
      <w:r w:rsidRPr="003C213A">
        <w:rPr>
          <w:rFonts w:hint="cs"/>
          <w:rtl/>
        </w:rPr>
        <w:t xml:space="preserve">. </w:t>
      </w:r>
      <w:r w:rsidRPr="003C213A">
        <w:rPr>
          <w:rtl/>
        </w:rPr>
        <w:t>ازآنجا</w:t>
      </w:r>
      <w:r w:rsidRPr="003C213A">
        <w:rPr>
          <w:rFonts w:hint="cs"/>
          <w:rtl/>
        </w:rPr>
        <w:t>یی‌</w:t>
      </w:r>
      <w:r w:rsidRPr="003C213A">
        <w:rPr>
          <w:rFonts w:hint="eastAsia"/>
          <w:rtl/>
        </w:rPr>
        <w:t>که</w:t>
      </w:r>
      <w:r w:rsidRPr="003C213A">
        <w:rPr>
          <w:rFonts w:hint="cs"/>
          <w:rtl/>
        </w:rPr>
        <w:t xml:space="preserve"> عامه معتقد بودند که تمام صحابه با «ابوبکر» بیعت کردند، این اسامی ذکر </w:t>
      </w:r>
      <w:r w:rsidRPr="003C213A">
        <w:rPr>
          <w:rtl/>
        </w:rPr>
        <w:t>م</w:t>
      </w:r>
      <w:r w:rsidRPr="003C213A">
        <w:rPr>
          <w:rFonts w:hint="cs"/>
          <w:rtl/>
        </w:rPr>
        <w:t>ی‌</w:t>
      </w:r>
      <w:r w:rsidRPr="003C213A">
        <w:rPr>
          <w:rFonts w:hint="eastAsia"/>
          <w:rtl/>
        </w:rPr>
        <w:t>شد</w:t>
      </w:r>
      <w:r w:rsidRPr="003C213A">
        <w:rPr>
          <w:rFonts w:hint="cs"/>
          <w:rtl/>
        </w:rPr>
        <w:t xml:space="preserve"> تا نشان داده شود که صحابی بزرگی </w:t>
      </w:r>
      <w:r w:rsidRPr="003C213A">
        <w:rPr>
          <w:rtl/>
        </w:rPr>
        <w:t>بوده‌اند</w:t>
      </w:r>
      <w:r w:rsidRPr="003C213A">
        <w:rPr>
          <w:rFonts w:hint="cs"/>
          <w:rtl/>
        </w:rPr>
        <w:t xml:space="preserve"> که با وی بیعت </w:t>
      </w:r>
      <w:r w:rsidRPr="003C213A">
        <w:rPr>
          <w:rtl/>
        </w:rPr>
        <w:t>نکرده‌اند</w:t>
      </w:r>
      <w:r w:rsidRPr="003C213A">
        <w:rPr>
          <w:rFonts w:hint="cs"/>
          <w:rtl/>
        </w:rPr>
        <w:t xml:space="preserve">. این قسمت مربوط به علم رجال نیست و دو بخش قبل که طبقات راویان را ذکر </w:t>
      </w:r>
      <w:r w:rsidRPr="003C213A">
        <w:rPr>
          <w:rtl/>
        </w:rPr>
        <w:t>م</w:t>
      </w:r>
      <w:r w:rsidRPr="003C213A">
        <w:rPr>
          <w:rFonts w:hint="cs"/>
          <w:rtl/>
        </w:rPr>
        <w:t>ی‌</w:t>
      </w:r>
      <w:r w:rsidRPr="003C213A">
        <w:rPr>
          <w:rFonts w:hint="eastAsia"/>
          <w:rtl/>
        </w:rPr>
        <w:t>کند</w:t>
      </w:r>
      <w:r w:rsidRPr="003C213A">
        <w:rPr>
          <w:rFonts w:hint="cs"/>
          <w:rtl/>
        </w:rPr>
        <w:t>، مربوط به علم رجال هستند.</w:t>
      </w:r>
    </w:p>
    <w:p w:rsidR="00F525D7" w:rsidRDefault="00F525D7" w:rsidP="00F525D7">
      <w:pPr>
        <w:rPr>
          <w:rtl/>
        </w:rPr>
      </w:pPr>
      <w:r>
        <w:rPr>
          <w:rFonts w:hint="cs"/>
          <w:rtl/>
        </w:rPr>
        <w:t xml:space="preserve">فایده طبقه نویسی، تشخیص مرسلات و تمییز مشترکات است که </w:t>
      </w:r>
      <w:r>
        <w:rPr>
          <w:rtl/>
        </w:rPr>
        <w:t>نمونه‌ها</w:t>
      </w:r>
      <w:r>
        <w:rPr>
          <w:rFonts w:hint="cs"/>
          <w:rtl/>
        </w:rPr>
        <w:t>یی از این موارد در اسناد مشهوره آمد.</w:t>
      </w:r>
    </w:p>
    <w:p w:rsidR="00F525D7" w:rsidRDefault="00F525D7" w:rsidP="00F525D7">
      <w:pPr>
        <w:rPr>
          <w:rtl/>
        </w:rPr>
      </w:pPr>
      <w:r>
        <w:rPr>
          <w:rtl/>
        </w:rPr>
        <w:t>به‌طور</w:t>
      </w:r>
      <w:r>
        <w:rPr>
          <w:rFonts w:hint="cs"/>
          <w:rtl/>
        </w:rPr>
        <w:t xml:space="preserve"> مثال در مورد «ابن سنان» گفته شد که اگر از اصحاب «امام صادق علیه‌السلام» باشد، «عبدالله بن سنان» است و همه وی را ثقه </w:t>
      </w:r>
      <w:r>
        <w:rPr>
          <w:rtl/>
        </w:rPr>
        <w:t>م</w:t>
      </w:r>
      <w:r>
        <w:rPr>
          <w:rFonts w:hint="cs"/>
          <w:rtl/>
        </w:rPr>
        <w:t>ی‌</w:t>
      </w:r>
      <w:r>
        <w:rPr>
          <w:rFonts w:hint="eastAsia"/>
          <w:rtl/>
        </w:rPr>
        <w:t>دانند</w:t>
      </w:r>
      <w:r>
        <w:rPr>
          <w:rFonts w:hint="cs"/>
          <w:rtl/>
        </w:rPr>
        <w:t xml:space="preserve"> و اگر از اصحاب «امام رضا علیه‌السلام» باشد، «محمد بن سنان» است و اختلافی است. با استفاده از طبقات </w:t>
      </w:r>
      <w:r>
        <w:rPr>
          <w:rtl/>
        </w:rPr>
        <w:t>م</w:t>
      </w:r>
      <w:r>
        <w:rPr>
          <w:rFonts w:hint="cs"/>
          <w:rtl/>
        </w:rPr>
        <w:t>ی‌</w:t>
      </w:r>
      <w:r>
        <w:rPr>
          <w:rFonts w:hint="eastAsia"/>
          <w:rtl/>
        </w:rPr>
        <w:t>توان</w:t>
      </w:r>
      <w:r>
        <w:rPr>
          <w:rFonts w:hint="cs"/>
          <w:rtl/>
        </w:rPr>
        <w:t xml:space="preserve"> گفت که «ابن سنان» در اصحاب کدام امام آمده است و درنتیجه ثقه هست یا خیر.</w:t>
      </w:r>
    </w:p>
    <w:p w:rsidR="00F525D7" w:rsidRPr="003C213A" w:rsidRDefault="00F525D7" w:rsidP="00634270">
      <w:pPr>
        <w:jc w:val="both"/>
        <w:rPr>
          <w:rtl/>
        </w:rPr>
      </w:pPr>
      <w:r w:rsidRPr="003C213A">
        <w:rPr>
          <w:rFonts w:hint="cs"/>
          <w:rtl/>
        </w:rPr>
        <w:t>همچنین زمانی که طبقه روات را بدانیم، اگر در حدیث افتادگی باشد، قادر به تشخیص آن خواهیم بود.</w:t>
      </w:r>
    </w:p>
    <w:p w:rsidR="00136A3E" w:rsidRDefault="00F525D7" w:rsidP="009829AB">
      <w:pPr>
        <w:pStyle w:val="Heading5"/>
        <w:rPr>
          <w:rtl/>
        </w:rPr>
      </w:pPr>
      <w:bookmarkStart w:id="242" w:name="_Toc40762548"/>
      <w:r w:rsidRPr="003C213A">
        <w:rPr>
          <w:rtl/>
        </w:rPr>
        <w:t>نو</w:t>
      </w:r>
      <w:r w:rsidRPr="003C213A">
        <w:rPr>
          <w:rFonts w:hint="cs"/>
          <w:rtl/>
        </w:rPr>
        <w:t>ی</w:t>
      </w:r>
      <w:r w:rsidRPr="003C213A">
        <w:rPr>
          <w:rFonts w:hint="eastAsia"/>
          <w:rtl/>
        </w:rPr>
        <w:t>سنده‌</w:t>
      </w:r>
      <w:r w:rsidRPr="003C213A">
        <w:rPr>
          <w:rFonts w:hint="cs"/>
          <w:rtl/>
        </w:rPr>
        <w:t>ی کتاب</w:t>
      </w:r>
      <w:r w:rsidR="009829AB">
        <w:rPr>
          <w:rFonts w:hint="cs"/>
          <w:rtl/>
        </w:rPr>
        <w:t xml:space="preserve">: </w:t>
      </w:r>
      <w:r w:rsidR="009829AB" w:rsidRPr="009829AB">
        <w:rPr>
          <w:rFonts w:hint="cs"/>
          <w:rtl/>
        </w:rPr>
        <w:t>«احمد بن محمد بن خالد برقی»</w:t>
      </w:r>
      <w:bookmarkEnd w:id="242"/>
    </w:p>
    <w:p w:rsidR="00F525D7" w:rsidRPr="003C213A" w:rsidRDefault="00F525D7" w:rsidP="00136A3E">
      <w:pPr>
        <w:jc w:val="both"/>
        <w:rPr>
          <w:rtl/>
        </w:rPr>
      </w:pPr>
      <w:r w:rsidRPr="003C213A">
        <w:rPr>
          <w:rFonts w:hint="cs"/>
          <w:rtl/>
        </w:rPr>
        <w:t xml:space="preserve">سؤالی که در مورد کتاب برقی وجود دارد این است که </w:t>
      </w:r>
      <w:r w:rsidRPr="003C213A">
        <w:rPr>
          <w:rtl/>
        </w:rPr>
        <w:t>نو</w:t>
      </w:r>
      <w:r w:rsidRPr="003C213A">
        <w:rPr>
          <w:rFonts w:hint="cs"/>
          <w:rtl/>
        </w:rPr>
        <w:t>ی</w:t>
      </w:r>
      <w:r w:rsidRPr="003C213A">
        <w:rPr>
          <w:rFonts w:hint="eastAsia"/>
          <w:rtl/>
        </w:rPr>
        <w:t>سنده‌</w:t>
      </w:r>
      <w:r w:rsidRPr="003C213A">
        <w:rPr>
          <w:rFonts w:hint="cs"/>
          <w:rtl/>
        </w:rPr>
        <w:t>ی این کتاب کیست؟</w:t>
      </w:r>
    </w:p>
    <w:p w:rsidR="00F525D7" w:rsidRPr="003C213A" w:rsidRDefault="00F525D7" w:rsidP="00634270">
      <w:pPr>
        <w:jc w:val="both"/>
        <w:rPr>
          <w:rtl/>
        </w:rPr>
      </w:pPr>
      <w:r w:rsidRPr="003C213A">
        <w:rPr>
          <w:rFonts w:hint="cs"/>
          <w:rtl/>
        </w:rPr>
        <w:t xml:space="preserve">چهار شخص هستند که نام آنها «برقی» است و باید دید کتاب متعلق به </w:t>
      </w:r>
      <w:r w:rsidRPr="003C213A">
        <w:rPr>
          <w:rtl/>
        </w:rPr>
        <w:t>کدام‌</w:t>
      </w:r>
      <w:r w:rsidRPr="003C213A">
        <w:rPr>
          <w:rFonts w:hint="cs"/>
          <w:rtl/>
        </w:rPr>
        <w:t>ی</w:t>
      </w:r>
      <w:r w:rsidRPr="003C213A">
        <w:rPr>
          <w:rFonts w:hint="eastAsia"/>
          <w:rtl/>
        </w:rPr>
        <w:t>ک</w:t>
      </w:r>
      <w:r w:rsidRPr="003C213A">
        <w:rPr>
          <w:rFonts w:hint="cs"/>
          <w:rtl/>
        </w:rPr>
        <w:t xml:space="preserve"> از این اشخاص است:</w:t>
      </w:r>
    </w:p>
    <w:p w:rsidR="00F525D7" w:rsidRPr="003C213A" w:rsidRDefault="00F525D7" w:rsidP="00E878EA">
      <w:pPr>
        <w:ind w:left="720"/>
        <w:jc w:val="both"/>
        <w:rPr>
          <w:rtl/>
        </w:rPr>
      </w:pPr>
      <w:r w:rsidRPr="000806CB">
        <w:rPr>
          <w:rFonts w:cs="B Titr" w:hint="cs"/>
          <w:sz w:val="24"/>
          <w:szCs w:val="24"/>
          <w:rtl/>
        </w:rPr>
        <w:t>الف)</w:t>
      </w:r>
      <w:r w:rsidRPr="003C213A">
        <w:rPr>
          <w:rFonts w:hint="cs"/>
          <w:rtl/>
        </w:rPr>
        <w:t xml:space="preserve"> </w:t>
      </w:r>
      <w:r w:rsidRPr="002C021F">
        <w:rPr>
          <w:rFonts w:hint="cs"/>
          <w:color w:val="FF0000"/>
          <w:rtl/>
        </w:rPr>
        <w:t>«محمد بن خالد» متوفای بین سال 230 تا 240 که کوفی است و به قم رفت و به علت نقل کتبی که به نظر قمیین ضعیف بود، توسط «احمد بن محمد بن عیسی اشعری» از قم اخراج شد و در روستایی به نام «برقروت»</w:t>
      </w:r>
      <w:r w:rsidRPr="002C021F">
        <w:rPr>
          <w:color w:val="FF0000"/>
          <w:vertAlign w:val="superscript"/>
          <w:rtl/>
        </w:rPr>
        <w:footnoteReference w:id="124"/>
      </w:r>
      <w:r w:rsidRPr="002C021F">
        <w:rPr>
          <w:rFonts w:hint="cs"/>
          <w:color w:val="FF0000"/>
          <w:rtl/>
        </w:rPr>
        <w:t xml:space="preserve"> ساکن شد و به همین خاطر به «برقی» مشهور شد.</w:t>
      </w:r>
    </w:p>
    <w:p w:rsidR="00F525D7" w:rsidRPr="003C213A" w:rsidRDefault="00F525D7" w:rsidP="00E878EA">
      <w:pPr>
        <w:ind w:left="720"/>
        <w:jc w:val="both"/>
        <w:rPr>
          <w:rtl/>
        </w:rPr>
      </w:pPr>
      <w:r w:rsidRPr="000806CB">
        <w:rPr>
          <w:rFonts w:cs="B Titr" w:hint="cs"/>
          <w:sz w:val="24"/>
          <w:szCs w:val="24"/>
          <w:rtl/>
        </w:rPr>
        <w:t>ب)</w:t>
      </w:r>
      <w:r w:rsidRPr="003C213A">
        <w:rPr>
          <w:rFonts w:hint="cs"/>
          <w:rtl/>
        </w:rPr>
        <w:t xml:space="preserve"> «احمد بن محمد بن خالد»؛ پسر «محمد بن خالد» متوفای 274 که شاگرد «عبدالعظیم حسنی» بود و به خاطر ماجرای پدرش از قمیین ناراحت بود.</w:t>
      </w:r>
      <w:r w:rsidRPr="008F784A">
        <w:rPr>
          <w:vertAlign w:val="superscript"/>
          <w:rtl/>
        </w:rPr>
        <w:footnoteReference w:id="125"/>
      </w:r>
    </w:p>
    <w:p w:rsidR="00F525D7" w:rsidRPr="003C213A" w:rsidRDefault="00F525D7" w:rsidP="00E878EA">
      <w:pPr>
        <w:ind w:left="720"/>
        <w:jc w:val="both"/>
        <w:rPr>
          <w:rtl/>
        </w:rPr>
      </w:pPr>
      <w:r w:rsidRPr="000806CB">
        <w:rPr>
          <w:rFonts w:cs="B Titr" w:hint="cs"/>
          <w:sz w:val="24"/>
          <w:szCs w:val="24"/>
          <w:rtl/>
        </w:rPr>
        <w:t>ج)</w:t>
      </w:r>
      <w:r w:rsidRPr="003C213A">
        <w:rPr>
          <w:rFonts w:hint="cs"/>
          <w:rtl/>
        </w:rPr>
        <w:t xml:space="preserve"> «عبدالله بن احمد» متوفای بین سال 310 تا 320 پسر «احمد بن محمد» و </w:t>
      </w:r>
      <w:r w:rsidRPr="003C213A">
        <w:rPr>
          <w:rtl/>
        </w:rPr>
        <w:t>هم‌دوره‌</w:t>
      </w:r>
      <w:r w:rsidRPr="003C213A">
        <w:rPr>
          <w:rFonts w:hint="cs"/>
          <w:rtl/>
        </w:rPr>
        <w:t>ی «کلینی».</w:t>
      </w:r>
    </w:p>
    <w:p w:rsidR="00F525D7" w:rsidRPr="003C213A" w:rsidRDefault="00F525D7" w:rsidP="00E878EA">
      <w:pPr>
        <w:ind w:left="720"/>
        <w:jc w:val="both"/>
        <w:rPr>
          <w:rtl/>
        </w:rPr>
      </w:pPr>
      <w:r w:rsidRPr="000806CB">
        <w:rPr>
          <w:rFonts w:cs="B Titr" w:hint="cs"/>
          <w:sz w:val="24"/>
          <w:szCs w:val="24"/>
          <w:rtl/>
        </w:rPr>
        <w:t>د)</w:t>
      </w:r>
      <w:r w:rsidRPr="003C213A">
        <w:rPr>
          <w:rFonts w:hint="cs"/>
          <w:rtl/>
        </w:rPr>
        <w:t xml:space="preserve"> «احمد بن عبدالله» پسر «عبدالله بن احمد» و هم‌دوره‌ی «شیخ صدوق».</w:t>
      </w:r>
    </w:p>
    <w:p w:rsidR="00F525D7" w:rsidRPr="003C213A" w:rsidRDefault="00F525D7" w:rsidP="00634270">
      <w:pPr>
        <w:jc w:val="both"/>
        <w:rPr>
          <w:rtl/>
        </w:rPr>
      </w:pPr>
      <w:r w:rsidRPr="003C213A">
        <w:rPr>
          <w:rFonts w:hint="cs"/>
          <w:rtl/>
        </w:rPr>
        <w:t xml:space="preserve">باید دید این کتاب متعلق به کیست زیرا برای اعتماد به کتاب باید </w:t>
      </w:r>
      <w:r w:rsidRPr="003C213A">
        <w:rPr>
          <w:rtl/>
        </w:rPr>
        <w:t>نو</w:t>
      </w:r>
      <w:r w:rsidRPr="003C213A">
        <w:rPr>
          <w:rFonts w:hint="cs"/>
          <w:rtl/>
        </w:rPr>
        <w:t>ی</w:t>
      </w:r>
      <w:r w:rsidRPr="003C213A">
        <w:rPr>
          <w:rFonts w:hint="eastAsia"/>
          <w:rtl/>
        </w:rPr>
        <w:t>سنده‌</w:t>
      </w:r>
      <w:r w:rsidRPr="003C213A">
        <w:rPr>
          <w:rFonts w:hint="cs"/>
          <w:rtl/>
        </w:rPr>
        <w:t>ی آن را بشناسیم.</w:t>
      </w:r>
    </w:p>
    <w:p w:rsidR="00F525D7" w:rsidRPr="003C213A" w:rsidRDefault="00F525D7" w:rsidP="009829AB">
      <w:pPr>
        <w:ind w:left="720"/>
        <w:jc w:val="both"/>
        <w:rPr>
          <w:rtl/>
        </w:rPr>
      </w:pPr>
      <w:r w:rsidRPr="003C213A">
        <w:rPr>
          <w:rFonts w:hint="cs"/>
          <w:rtl/>
        </w:rPr>
        <w:t xml:space="preserve">اگر این کتاب متعلق به «محمد بن خالد» باشد، این کتاب اختلافی خواهد شد. هرچند ما وی را ثقه </w:t>
      </w:r>
      <w:r w:rsidRPr="003C213A">
        <w:rPr>
          <w:rtl/>
        </w:rPr>
        <w:t>م</w:t>
      </w:r>
      <w:r w:rsidRPr="003C213A">
        <w:rPr>
          <w:rFonts w:hint="cs"/>
          <w:rtl/>
        </w:rPr>
        <w:t>ی‌</w:t>
      </w:r>
      <w:r w:rsidRPr="003C213A">
        <w:rPr>
          <w:rFonts w:hint="eastAsia"/>
          <w:rtl/>
        </w:rPr>
        <w:t>دان</w:t>
      </w:r>
      <w:r w:rsidRPr="003C213A">
        <w:rPr>
          <w:rFonts w:hint="cs"/>
          <w:rtl/>
        </w:rPr>
        <w:t>ی</w:t>
      </w:r>
      <w:r w:rsidRPr="003C213A">
        <w:rPr>
          <w:rFonts w:hint="eastAsia"/>
          <w:rtl/>
        </w:rPr>
        <w:t>م</w:t>
      </w:r>
      <w:r w:rsidRPr="003C213A">
        <w:rPr>
          <w:rFonts w:hint="cs"/>
          <w:rtl/>
        </w:rPr>
        <w:t xml:space="preserve"> اما به علت اختلافی بودن وی، کتابش نیز اختلافی خواهد بود</w:t>
      </w:r>
      <w:r w:rsidR="009829AB">
        <w:rPr>
          <w:rFonts w:hint="cs"/>
          <w:rtl/>
        </w:rPr>
        <w:t>؛</w:t>
      </w:r>
    </w:p>
    <w:p w:rsidR="00F525D7" w:rsidRPr="003C213A" w:rsidRDefault="00F525D7" w:rsidP="009829AB">
      <w:pPr>
        <w:ind w:left="720"/>
        <w:jc w:val="both"/>
        <w:rPr>
          <w:rtl/>
        </w:rPr>
      </w:pPr>
      <w:r w:rsidRPr="003C213A">
        <w:rPr>
          <w:rFonts w:hint="cs"/>
          <w:rtl/>
        </w:rPr>
        <w:t xml:space="preserve">اگر متعلق به «احمد بن محمد» باشد، این کتاب معتبر خواهد بود؛ زیرا همه وی را ثقه </w:t>
      </w:r>
      <w:r w:rsidRPr="003C213A">
        <w:rPr>
          <w:rtl/>
        </w:rPr>
        <w:t>م</w:t>
      </w:r>
      <w:r w:rsidRPr="003C213A">
        <w:rPr>
          <w:rFonts w:hint="cs"/>
          <w:rtl/>
        </w:rPr>
        <w:t>ی‌</w:t>
      </w:r>
      <w:r w:rsidRPr="003C213A">
        <w:rPr>
          <w:rFonts w:hint="eastAsia"/>
          <w:rtl/>
        </w:rPr>
        <w:t>دانند</w:t>
      </w:r>
      <w:r w:rsidRPr="003C213A">
        <w:rPr>
          <w:rFonts w:hint="cs"/>
          <w:rtl/>
        </w:rPr>
        <w:t>؛</w:t>
      </w:r>
    </w:p>
    <w:p w:rsidR="00F525D7" w:rsidRPr="003C213A" w:rsidRDefault="00F525D7" w:rsidP="009829AB">
      <w:pPr>
        <w:ind w:left="720"/>
        <w:jc w:val="both"/>
        <w:rPr>
          <w:rtl/>
        </w:rPr>
      </w:pPr>
      <w:r w:rsidRPr="003C213A">
        <w:rPr>
          <w:rFonts w:hint="cs"/>
          <w:rtl/>
        </w:rPr>
        <w:t>اما اگر متعلق به «عبدالله بن احمد» یا «احمد بن عبدالله» باشد، در مورد این دو توثیق و تضعیفی نیست؛ مخصوصاً در مورد «احمد بن عبدالله» که هیچ اطلاعی از او نداریم.</w:t>
      </w:r>
    </w:p>
    <w:p w:rsidR="00F525D7" w:rsidRPr="003C213A" w:rsidRDefault="00F525D7" w:rsidP="00634270">
      <w:pPr>
        <w:jc w:val="both"/>
        <w:rPr>
          <w:rtl/>
        </w:rPr>
      </w:pPr>
      <w:r w:rsidRPr="003C213A">
        <w:rPr>
          <w:rFonts w:hint="cs"/>
          <w:rtl/>
        </w:rPr>
        <w:t xml:space="preserve">مختار این است که این کتاب متعلق به «احمد بن محمد بن خالد برقی» است. این مطلب اجماعی نیست و </w:t>
      </w:r>
      <w:r w:rsidRPr="003C213A">
        <w:rPr>
          <w:rtl/>
        </w:rPr>
        <w:t>قول‌ها</w:t>
      </w:r>
      <w:r w:rsidRPr="003C213A">
        <w:rPr>
          <w:rFonts w:hint="cs"/>
          <w:rtl/>
        </w:rPr>
        <w:t>ی دیگری نیز وجود دارد.</w:t>
      </w:r>
    </w:p>
    <w:p w:rsidR="00F525D7" w:rsidRPr="003C213A" w:rsidRDefault="00F525D7" w:rsidP="009829AB">
      <w:pPr>
        <w:pStyle w:val="Heading5"/>
        <w:rPr>
          <w:rtl/>
        </w:rPr>
      </w:pPr>
      <w:bookmarkStart w:id="243" w:name="_Toc40762549"/>
      <w:r w:rsidRPr="003C213A">
        <w:rPr>
          <w:rFonts w:hint="cs"/>
          <w:rtl/>
        </w:rPr>
        <w:t>دلیل</w:t>
      </w:r>
      <w:bookmarkEnd w:id="243"/>
    </w:p>
    <w:p w:rsidR="00F525D7" w:rsidRDefault="00F525D7" w:rsidP="00F525D7">
      <w:pPr>
        <w:rPr>
          <w:rtl/>
        </w:rPr>
      </w:pPr>
      <w:r w:rsidRPr="003A68CC">
        <w:rPr>
          <w:rFonts w:cs="B Titr" w:hint="cs"/>
          <w:sz w:val="28"/>
          <w:szCs w:val="24"/>
          <w:rtl/>
        </w:rPr>
        <w:t>الف)</w:t>
      </w:r>
      <w:r>
        <w:rPr>
          <w:rFonts w:hint="cs"/>
          <w:rtl/>
        </w:rPr>
        <w:t xml:space="preserve"> این کتاب متعلق به «محمد بن خالد» نیست؛ زیرا اگر متعلق به او بود، «نجاشی» و «شیخ» که بعدها فهرست‌نویسی انجام </w:t>
      </w:r>
      <w:r>
        <w:rPr>
          <w:rtl/>
        </w:rPr>
        <w:t>داده‌اند</w:t>
      </w:r>
      <w:r>
        <w:rPr>
          <w:rFonts w:hint="cs"/>
          <w:rtl/>
        </w:rPr>
        <w:t xml:space="preserve">، نام این کتاب را در بین آثار او را در کتاب خود ذکر </w:t>
      </w:r>
      <w:r>
        <w:rPr>
          <w:rtl/>
        </w:rPr>
        <w:t>م</w:t>
      </w:r>
      <w:r>
        <w:rPr>
          <w:rFonts w:hint="cs"/>
          <w:rtl/>
        </w:rPr>
        <w:t>ی‌</w:t>
      </w:r>
      <w:r>
        <w:rPr>
          <w:rFonts w:hint="eastAsia"/>
          <w:rtl/>
        </w:rPr>
        <w:t>کردند</w:t>
      </w:r>
      <w:r>
        <w:rPr>
          <w:rFonts w:hint="cs"/>
          <w:rtl/>
        </w:rPr>
        <w:t xml:space="preserve">؛ اما این دو بااینکه اسم «محمد بن خالد» را </w:t>
      </w:r>
      <w:r>
        <w:rPr>
          <w:rtl/>
        </w:rPr>
        <w:t>آورده‌اند</w:t>
      </w:r>
      <w:r>
        <w:rPr>
          <w:rFonts w:hint="cs"/>
          <w:rtl/>
        </w:rPr>
        <w:t xml:space="preserve">، چنین چیزی را برای او </w:t>
      </w:r>
      <w:r>
        <w:rPr>
          <w:rtl/>
        </w:rPr>
        <w:t>ننوشته‌اند</w:t>
      </w:r>
      <w:r>
        <w:rPr>
          <w:rFonts w:hint="cs"/>
          <w:rtl/>
        </w:rPr>
        <w:t>.</w:t>
      </w:r>
    </w:p>
    <w:p w:rsidR="00F525D7" w:rsidRDefault="00F525D7" w:rsidP="00F525D7">
      <w:pPr>
        <w:rPr>
          <w:rtl/>
        </w:rPr>
      </w:pPr>
      <w:r>
        <w:rPr>
          <w:rFonts w:hint="cs"/>
          <w:rtl/>
        </w:rPr>
        <w:t xml:space="preserve">«محمد بن خالد» متوفای حدود 230 است و اگر کتابی در </w:t>
      </w:r>
      <w:r>
        <w:rPr>
          <w:rtl/>
        </w:rPr>
        <w:t>زم</w:t>
      </w:r>
      <w:r>
        <w:rPr>
          <w:rFonts w:hint="cs"/>
          <w:rtl/>
        </w:rPr>
        <w:t>ی</w:t>
      </w:r>
      <w:r>
        <w:rPr>
          <w:rFonts w:hint="eastAsia"/>
          <w:rtl/>
        </w:rPr>
        <w:t>نه‌</w:t>
      </w:r>
      <w:r>
        <w:rPr>
          <w:rFonts w:hint="cs"/>
          <w:rtl/>
        </w:rPr>
        <w:t xml:space="preserve">ی رجال تألیف کرده بود، «نجاشی» به آن اهمیت </w:t>
      </w:r>
      <w:r>
        <w:rPr>
          <w:rtl/>
        </w:rPr>
        <w:t>م</w:t>
      </w:r>
      <w:r>
        <w:rPr>
          <w:rFonts w:hint="cs"/>
          <w:rtl/>
        </w:rPr>
        <w:t>ی‌</w:t>
      </w:r>
      <w:r>
        <w:rPr>
          <w:rFonts w:hint="eastAsia"/>
          <w:rtl/>
        </w:rPr>
        <w:t>داد</w:t>
      </w:r>
      <w:r>
        <w:rPr>
          <w:rFonts w:hint="cs"/>
          <w:rtl/>
        </w:rPr>
        <w:t xml:space="preserve">؛ زیرا وی درصدد </w:t>
      </w:r>
      <w:r>
        <w:rPr>
          <w:rtl/>
        </w:rPr>
        <w:t>جمع‌آور</w:t>
      </w:r>
      <w:r>
        <w:rPr>
          <w:rFonts w:hint="cs"/>
          <w:rtl/>
        </w:rPr>
        <w:t xml:space="preserve">ی مؤلفین شیعه بوده است و وجود کتابی رجالی که مربوط به قبل از غیبت صغرا است، برای «نجاشی» دارای اهمیت بوده است. </w:t>
      </w:r>
      <w:r>
        <w:rPr>
          <w:rFonts w:hint="cs"/>
          <w:rtl/>
        </w:rPr>
        <w:lastRenderedPageBreak/>
        <w:t xml:space="preserve">«نجاشی» برای «حسن بن محبوب»، «ابن فضال»، «فضل بن شاذان» و... کتاب رجالی ذکر </w:t>
      </w:r>
      <w:r>
        <w:rPr>
          <w:rtl/>
        </w:rPr>
        <w:t>م</w:t>
      </w:r>
      <w:r>
        <w:rPr>
          <w:rFonts w:hint="cs"/>
          <w:rtl/>
        </w:rPr>
        <w:t>ی‌</w:t>
      </w:r>
      <w:r>
        <w:rPr>
          <w:rFonts w:hint="eastAsia"/>
          <w:rtl/>
        </w:rPr>
        <w:t>کند</w:t>
      </w:r>
      <w:r>
        <w:rPr>
          <w:rFonts w:hint="cs"/>
          <w:rtl/>
        </w:rPr>
        <w:t xml:space="preserve"> اما برای «محمد بن خالد» کتابی را نام </w:t>
      </w:r>
      <w:r>
        <w:rPr>
          <w:rtl/>
        </w:rPr>
        <w:t>نم</w:t>
      </w:r>
      <w:r>
        <w:rPr>
          <w:rFonts w:hint="cs"/>
          <w:rtl/>
        </w:rPr>
        <w:t>ی‌</w:t>
      </w:r>
      <w:r>
        <w:rPr>
          <w:rFonts w:hint="eastAsia"/>
          <w:rtl/>
        </w:rPr>
        <w:t>برد</w:t>
      </w:r>
      <w:r>
        <w:rPr>
          <w:rFonts w:hint="cs"/>
          <w:rtl/>
        </w:rPr>
        <w:t>.</w:t>
      </w:r>
    </w:p>
    <w:p w:rsidR="00F525D7" w:rsidRDefault="00F525D7" w:rsidP="00F525D7">
      <w:pPr>
        <w:rPr>
          <w:rtl/>
        </w:rPr>
      </w:pPr>
      <w:r>
        <w:rPr>
          <w:rFonts w:hint="cs"/>
          <w:rtl/>
        </w:rPr>
        <w:t xml:space="preserve">«شیخ طوسی» نیز چنین کتابی را برای «محمد بن خالد» ذکر </w:t>
      </w:r>
      <w:r>
        <w:rPr>
          <w:rtl/>
        </w:rPr>
        <w:t>نم</w:t>
      </w:r>
      <w:r>
        <w:rPr>
          <w:rFonts w:hint="cs"/>
          <w:rtl/>
        </w:rPr>
        <w:t>ی‌</w:t>
      </w:r>
      <w:r>
        <w:rPr>
          <w:rFonts w:hint="eastAsia"/>
          <w:rtl/>
        </w:rPr>
        <w:t>کند</w:t>
      </w:r>
      <w:r>
        <w:rPr>
          <w:rFonts w:hint="cs"/>
          <w:rtl/>
        </w:rPr>
        <w:t xml:space="preserve">؛ اما در مورد «احمد بن محمد» </w:t>
      </w:r>
      <w:r>
        <w:rPr>
          <w:rtl/>
        </w:rPr>
        <w:t>نوشته‌اند</w:t>
      </w:r>
      <w:r>
        <w:rPr>
          <w:rFonts w:hint="cs"/>
          <w:rtl/>
        </w:rPr>
        <w:t xml:space="preserve"> که وی کتابی به نام رجال داشته است.</w:t>
      </w:r>
      <w:r>
        <w:rPr>
          <w:rStyle w:val="FootnoteReference"/>
          <w:rtl/>
        </w:rPr>
        <w:footnoteReference w:id="126"/>
      </w:r>
    </w:p>
    <w:p w:rsidR="00F525D7" w:rsidRPr="003C213A" w:rsidRDefault="00F525D7" w:rsidP="00634270">
      <w:pPr>
        <w:jc w:val="both"/>
        <w:rPr>
          <w:rtl/>
        </w:rPr>
      </w:pPr>
      <w:r w:rsidRPr="000C62BA">
        <w:rPr>
          <w:rFonts w:cs="B Titr" w:hint="cs"/>
          <w:sz w:val="28"/>
          <w:szCs w:val="24"/>
          <w:rtl/>
        </w:rPr>
        <w:t>ب)</w:t>
      </w:r>
      <w:r w:rsidRPr="003C213A">
        <w:rPr>
          <w:rFonts w:hint="cs"/>
          <w:rtl/>
        </w:rPr>
        <w:t xml:space="preserve"> این کتاب متعلق به «محمد بن خالد» نیست زیرا در این کتاب از کتاب «سعد بن عبدالله اشعری قمی»</w:t>
      </w:r>
      <w:r w:rsidRPr="008F784A">
        <w:rPr>
          <w:vertAlign w:val="superscript"/>
          <w:rtl/>
        </w:rPr>
        <w:footnoteReference w:id="127"/>
      </w:r>
      <w:r w:rsidRPr="003C213A">
        <w:rPr>
          <w:rFonts w:hint="cs"/>
          <w:rtl/>
        </w:rPr>
        <w:t xml:space="preserve"> متوفای بین </w:t>
      </w:r>
      <w:r w:rsidRPr="003C213A">
        <w:rPr>
          <w:rtl/>
        </w:rPr>
        <w:t>سال‌ها</w:t>
      </w:r>
      <w:r w:rsidRPr="003C213A">
        <w:rPr>
          <w:rFonts w:hint="cs"/>
          <w:rtl/>
        </w:rPr>
        <w:t xml:space="preserve">ی 299 تا 304 است و «عبدالله جعفر حمیری» متوفای حدود 290 نقل </w:t>
      </w:r>
      <w:r w:rsidRPr="003C213A">
        <w:rPr>
          <w:rtl/>
        </w:rPr>
        <w:t>م</w:t>
      </w:r>
      <w:r w:rsidRPr="003C213A">
        <w:rPr>
          <w:rFonts w:hint="cs"/>
          <w:rtl/>
        </w:rPr>
        <w:t>ی‌</w:t>
      </w:r>
      <w:r w:rsidRPr="003C213A">
        <w:rPr>
          <w:rFonts w:hint="eastAsia"/>
          <w:rtl/>
        </w:rPr>
        <w:t>شود</w:t>
      </w:r>
      <w:r w:rsidRPr="003C213A">
        <w:rPr>
          <w:rFonts w:hint="cs"/>
          <w:rtl/>
        </w:rPr>
        <w:t xml:space="preserve">. «محمد بن خالد» بین </w:t>
      </w:r>
      <w:r w:rsidRPr="003C213A">
        <w:rPr>
          <w:rtl/>
        </w:rPr>
        <w:t>سال‌ها</w:t>
      </w:r>
      <w:r w:rsidRPr="003C213A">
        <w:rPr>
          <w:rFonts w:hint="cs"/>
          <w:rtl/>
        </w:rPr>
        <w:t xml:space="preserve">ی 230 تا 240 وفات یافته است و بین وفات او تا این افراد، </w:t>
      </w:r>
      <w:r w:rsidRPr="003C213A">
        <w:rPr>
          <w:rtl/>
        </w:rPr>
        <w:t>فاصله‌</w:t>
      </w:r>
      <w:r w:rsidRPr="003C213A">
        <w:rPr>
          <w:rFonts w:hint="cs"/>
          <w:rtl/>
        </w:rPr>
        <w:t xml:space="preserve">ی زیادی است. این احتمال که کسی از کتاب شخصی دیگر که حدود 60 سال از او </w:t>
      </w:r>
      <w:r w:rsidRPr="003C213A">
        <w:rPr>
          <w:rtl/>
        </w:rPr>
        <w:t>کوچک‌تر</w:t>
      </w:r>
      <w:r w:rsidRPr="003C213A">
        <w:rPr>
          <w:rFonts w:hint="cs"/>
          <w:rtl/>
        </w:rPr>
        <w:t xml:space="preserve"> بوده و شاگردِ شاگرد او محسوب </w:t>
      </w:r>
      <w:r w:rsidRPr="003C213A">
        <w:rPr>
          <w:rtl/>
        </w:rPr>
        <w:t>م</w:t>
      </w:r>
      <w:r w:rsidRPr="003C213A">
        <w:rPr>
          <w:rFonts w:hint="cs"/>
          <w:rtl/>
        </w:rPr>
        <w:t>ی‌</w:t>
      </w:r>
      <w:r w:rsidRPr="003C213A">
        <w:rPr>
          <w:rFonts w:hint="eastAsia"/>
          <w:rtl/>
        </w:rPr>
        <w:t>شود</w:t>
      </w:r>
      <w:r w:rsidRPr="003C213A">
        <w:rPr>
          <w:rFonts w:hint="cs"/>
          <w:rtl/>
        </w:rPr>
        <w:t xml:space="preserve">، نقل کند بعید است؛ اما «احمد بن محمد بن خالد» </w:t>
      </w:r>
      <w:r w:rsidRPr="003C213A">
        <w:rPr>
          <w:rtl/>
        </w:rPr>
        <w:t>هم‌دوره‌</w:t>
      </w:r>
      <w:r w:rsidRPr="003C213A">
        <w:rPr>
          <w:rFonts w:hint="cs"/>
          <w:rtl/>
        </w:rPr>
        <w:t xml:space="preserve">ی این افراد است و گرچه نقل اقران از هم رایج نیست اما استبعادی ندارد، مخصوصاً اگر </w:t>
      </w:r>
      <w:r w:rsidRPr="003C213A">
        <w:rPr>
          <w:rtl/>
        </w:rPr>
        <w:t>رو</w:t>
      </w:r>
      <w:r w:rsidRPr="003C213A">
        <w:rPr>
          <w:rFonts w:hint="cs"/>
          <w:rtl/>
        </w:rPr>
        <w:t>ی</w:t>
      </w:r>
      <w:r w:rsidRPr="003C213A">
        <w:rPr>
          <w:rFonts w:hint="eastAsia"/>
          <w:rtl/>
        </w:rPr>
        <w:t>ه‌</w:t>
      </w:r>
      <w:r w:rsidRPr="003C213A">
        <w:rPr>
          <w:rFonts w:hint="cs"/>
          <w:rtl/>
        </w:rPr>
        <w:t xml:space="preserve">ی آن دو یکی باشد. شاهد مطلب نیز این است که در نزاع قمیین با اهل ری، «سعد بن عبدالله» و «حمیری» از قمیینی بودند که از «احمد بن محمد بن خالد» </w:t>
      </w:r>
      <w:r w:rsidRPr="003C213A">
        <w:rPr>
          <w:rtl/>
        </w:rPr>
        <w:t>پشت</w:t>
      </w:r>
      <w:r w:rsidRPr="003C213A">
        <w:rPr>
          <w:rFonts w:hint="cs"/>
          <w:rtl/>
        </w:rPr>
        <w:t>ی</w:t>
      </w:r>
      <w:r w:rsidRPr="003C213A">
        <w:rPr>
          <w:rFonts w:hint="eastAsia"/>
          <w:rtl/>
        </w:rPr>
        <w:t>بان</w:t>
      </w:r>
      <w:r w:rsidRPr="003C213A">
        <w:rPr>
          <w:rFonts w:hint="cs"/>
          <w:rtl/>
        </w:rPr>
        <w:t xml:space="preserve">ی </w:t>
      </w:r>
      <w:r w:rsidRPr="003C213A">
        <w:rPr>
          <w:rtl/>
        </w:rPr>
        <w:t>م</w:t>
      </w:r>
      <w:r w:rsidRPr="003C213A">
        <w:rPr>
          <w:rFonts w:hint="cs"/>
          <w:rtl/>
        </w:rPr>
        <w:t>ی‌</w:t>
      </w:r>
      <w:r w:rsidRPr="003C213A">
        <w:rPr>
          <w:rFonts w:hint="eastAsia"/>
          <w:rtl/>
        </w:rPr>
        <w:t>کردند</w:t>
      </w:r>
      <w:r w:rsidRPr="003C213A">
        <w:rPr>
          <w:rFonts w:hint="cs"/>
          <w:rtl/>
        </w:rPr>
        <w:t>.</w:t>
      </w:r>
    </w:p>
    <w:p w:rsidR="00F525D7" w:rsidRPr="003C213A" w:rsidRDefault="00F525D7" w:rsidP="00634270">
      <w:pPr>
        <w:jc w:val="both"/>
        <w:rPr>
          <w:rtl/>
        </w:rPr>
      </w:pPr>
      <w:r w:rsidRPr="003C213A">
        <w:rPr>
          <w:rFonts w:hint="cs"/>
          <w:rtl/>
        </w:rPr>
        <w:t xml:space="preserve">این دلیل برای رد تعلق کتاب به «عبدالله بن احمد» و «احمد بن عبدالله» </w:t>
      </w:r>
      <w:r w:rsidRPr="003C213A">
        <w:rPr>
          <w:rtl/>
        </w:rPr>
        <w:t>قابل‌استفاده</w:t>
      </w:r>
      <w:r w:rsidRPr="003C213A">
        <w:rPr>
          <w:rFonts w:hint="cs"/>
          <w:rtl/>
        </w:rPr>
        <w:t xml:space="preserve"> نیست.</w:t>
      </w:r>
    </w:p>
    <w:p w:rsidR="00F525D7" w:rsidRPr="003C213A" w:rsidRDefault="00F525D7" w:rsidP="00634270">
      <w:pPr>
        <w:jc w:val="both"/>
        <w:rPr>
          <w:rtl/>
        </w:rPr>
      </w:pPr>
      <w:r w:rsidRPr="000806CB">
        <w:rPr>
          <w:rFonts w:cs="B Titr" w:hint="cs"/>
          <w:sz w:val="24"/>
          <w:szCs w:val="24"/>
          <w:rtl/>
        </w:rPr>
        <w:t>اشکال آیت الله سبحانی:</w:t>
      </w:r>
      <w:r w:rsidRPr="003C213A">
        <w:rPr>
          <w:rFonts w:hint="cs"/>
          <w:rtl/>
        </w:rPr>
        <w:t xml:space="preserve"> استناد به سعد بن </w:t>
      </w:r>
      <w:r w:rsidRPr="003C213A">
        <w:rPr>
          <w:rtl/>
        </w:rPr>
        <w:t>عبدالله</w:t>
      </w:r>
      <w:r w:rsidRPr="003C213A">
        <w:rPr>
          <w:rFonts w:hint="cs"/>
          <w:rtl/>
        </w:rPr>
        <w:t xml:space="preserve"> پذیرفته نیست زیرا استاد به شاگرد خود استناد </w:t>
      </w:r>
      <w:r w:rsidRPr="003C213A">
        <w:rPr>
          <w:rtl/>
        </w:rPr>
        <w:t>نم</w:t>
      </w:r>
      <w:r w:rsidRPr="003C213A">
        <w:rPr>
          <w:rFonts w:hint="cs"/>
          <w:rtl/>
        </w:rPr>
        <w:t>ی‌</w:t>
      </w:r>
      <w:r w:rsidRPr="003C213A">
        <w:rPr>
          <w:rFonts w:hint="eastAsia"/>
          <w:rtl/>
        </w:rPr>
        <w:t>کند</w:t>
      </w:r>
      <w:r w:rsidRPr="003C213A">
        <w:rPr>
          <w:rFonts w:hint="cs"/>
          <w:rtl/>
        </w:rPr>
        <w:t>.</w:t>
      </w:r>
    </w:p>
    <w:p w:rsidR="00F525D7" w:rsidRPr="003C213A" w:rsidRDefault="00F525D7" w:rsidP="00634270">
      <w:pPr>
        <w:jc w:val="both"/>
        <w:rPr>
          <w:rtl/>
        </w:rPr>
      </w:pPr>
      <w:r w:rsidRPr="000806CB">
        <w:rPr>
          <w:rFonts w:cs="B Titr" w:hint="cs"/>
          <w:sz w:val="24"/>
          <w:szCs w:val="24"/>
          <w:rtl/>
        </w:rPr>
        <w:t>پاسخ:</w:t>
      </w:r>
      <w:r w:rsidRPr="003C213A">
        <w:rPr>
          <w:rFonts w:hint="cs"/>
          <w:rtl/>
        </w:rPr>
        <w:t xml:space="preserve"> سعد بن عبدالله شاگرد احمد نبوده بلکه </w:t>
      </w:r>
      <w:r w:rsidRPr="003C213A">
        <w:rPr>
          <w:rtl/>
        </w:rPr>
        <w:t>باواسطه</w:t>
      </w:r>
      <w:r w:rsidRPr="003C213A">
        <w:rPr>
          <w:rFonts w:hint="cs"/>
          <w:rtl/>
        </w:rPr>
        <w:t xml:space="preserve"> شاگرد محمد بن خالد بوده و با احمد هم‌دوره بوده است و نقل اقران از هم مانعی ندارد.</w:t>
      </w:r>
    </w:p>
    <w:p w:rsidR="00F525D7" w:rsidRDefault="00F525D7" w:rsidP="00F525D7">
      <w:pPr>
        <w:rPr>
          <w:rtl/>
        </w:rPr>
      </w:pPr>
      <w:r>
        <w:rPr>
          <w:rFonts w:hint="cs"/>
          <w:rtl/>
        </w:rPr>
        <w:t>تفاوت سنی بین احمد بن محمد با سعد بن عبدالله و حمیری زیاد نبوده است. وفات احمد در سال 274 بوده است، سعد بن عبدالله در سال 299 و حمیری در سال 290.</w:t>
      </w:r>
    </w:p>
    <w:p w:rsidR="00F127DF" w:rsidRPr="003C213A" w:rsidRDefault="00F525D7" w:rsidP="00634270">
      <w:pPr>
        <w:jc w:val="both"/>
        <w:rPr>
          <w:rtl/>
        </w:rPr>
      </w:pPr>
      <w:r w:rsidRPr="000806CB">
        <w:rPr>
          <w:rFonts w:cs="B Titr" w:hint="cs"/>
          <w:sz w:val="24"/>
          <w:szCs w:val="24"/>
          <w:rtl/>
        </w:rPr>
        <w:t>ج)</w:t>
      </w:r>
      <w:r w:rsidRPr="003C213A">
        <w:rPr>
          <w:rFonts w:hint="cs"/>
          <w:rtl/>
        </w:rPr>
        <w:t xml:space="preserve"> این کتاب متعلق به «عبدالله بن احمد» و «احمد بن عبدالله» نیز نیست؛ زیرا اسم این دو اصلاً در این کتب نیامده است </w:t>
      </w:r>
      <w:r w:rsidRPr="003C213A">
        <w:rPr>
          <w:rtl/>
        </w:rPr>
        <w:t>درحال</w:t>
      </w:r>
      <w:r w:rsidRPr="003C213A">
        <w:rPr>
          <w:rFonts w:hint="cs"/>
          <w:rtl/>
        </w:rPr>
        <w:t>ی‌</w:t>
      </w:r>
      <w:r w:rsidRPr="003C213A">
        <w:rPr>
          <w:rFonts w:hint="eastAsia"/>
          <w:rtl/>
        </w:rPr>
        <w:t>که</w:t>
      </w:r>
      <w:r w:rsidRPr="003C213A">
        <w:rPr>
          <w:rFonts w:hint="cs"/>
          <w:rtl/>
        </w:rPr>
        <w:t xml:space="preserve"> اگر این دو کتاب رجالی داشتند، باید اسم آنها را در کتب «نجاشی» و «شیخ» آورده </w:t>
      </w:r>
      <w:r w:rsidRPr="003C213A">
        <w:rPr>
          <w:rtl/>
        </w:rPr>
        <w:t>م</w:t>
      </w:r>
      <w:r w:rsidRPr="003C213A">
        <w:rPr>
          <w:rFonts w:hint="cs"/>
          <w:rtl/>
        </w:rPr>
        <w:t>ی‌</w:t>
      </w:r>
      <w:r w:rsidRPr="003C213A">
        <w:rPr>
          <w:rFonts w:hint="eastAsia"/>
          <w:rtl/>
        </w:rPr>
        <w:t>شد</w:t>
      </w:r>
      <w:r w:rsidRPr="003C213A">
        <w:rPr>
          <w:rFonts w:hint="cs"/>
          <w:rtl/>
        </w:rPr>
        <w:t>.</w:t>
      </w:r>
    </w:p>
    <w:p w:rsidR="00F127DF" w:rsidRDefault="00F127DF">
      <w:pPr>
        <w:rPr>
          <w:rtl/>
        </w:rPr>
      </w:pPr>
      <w:r>
        <w:rPr>
          <w:rtl/>
        </w:rPr>
        <w:br w:type="page"/>
      </w:r>
    </w:p>
    <w:p w:rsidR="000D386A" w:rsidRDefault="00F127DF" w:rsidP="006C34E9">
      <w:pPr>
        <w:pStyle w:val="1"/>
        <w:rPr>
          <w:rtl/>
        </w:rPr>
      </w:pPr>
      <w:bookmarkStart w:id="244" w:name="_Toc40762550"/>
      <w:r>
        <w:rPr>
          <w:rFonts w:hint="cs"/>
          <w:rtl/>
        </w:rPr>
        <w:lastRenderedPageBreak/>
        <w:t>جلسه پانزدهم</w:t>
      </w:r>
      <w:bookmarkEnd w:id="244"/>
    </w:p>
    <w:p w:rsidR="00F127DF" w:rsidRDefault="00860D2D" w:rsidP="000D386A">
      <w:pPr>
        <w:pStyle w:val="2"/>
        <w:rPr>
          <w:rtl/>
        </w:rPr>
      </w:pPr>
      <w:bookmarkStart w:id="245" w:name="_Toc40762551"/>
      <w:r>
        <w:rPr>
          <w:rFonts w:hint="cs"/>
          <w:rtl/>
        </w:rPr>
        <w:t xml:space="preserve">الف) </w:t>
      </w:r>
      <w:r w:rsidR="004862F1">
        <w:rPr>
          <w:rFonts w:hint="cs"/>
          <w:rtl/>
        </w:rPr>
        <w:t xml:space="preserve"> </w:t>
      </w:r>
      <w:r w:rsidR="00F127DF">
        <w:rPr>
          <w:rFonts w:hint="cs"/>
          <w:rtl/>
        </w:rPr>
        <w:t xml:space="preserve">موضوع اصول </w:t>
      </w:r>
      <w:r w:rsidR="00F127DF">
        <w:rPr>
          <w:rtl/>
        </w:rPr>
        <w:t>شش‌گانه‌</w:t>
      </w:r>
      <w:r w:rsidR="00F127DF">
        <w:rPr>
          <w:rFonts w:hint="cs"/>
          <w:rtl/>
        </w:rPr>
        <w:t>ی رجالی</w:t>
      </w:r>
      <w:bookmarkEnd w:id="245"/>
    </w:p>
    <w:p w:rsidR="00F127DF" w:rsidRPr="003C213A" w:rsidRDefault="00F127DF" w:rsidP="00634270">
      <w:pPr>
        <w:jc w:val="both"/>
        <w:rPr>
          <w:rtl/>
        </w:rPr>
      </w:pPr>
      <w:r w:rsidRPr="003C213A">
        <w:rPr>
          <w:rtl/>
        </w:rPr>
        <w:t>کتاب‌ها</w:t>
      </w:r>
      <w:r w:rsidRPr="003C213A">
        <w:rPr>
          <w:rFonts w:hint="cs"/>
          <w:rtl/>
        </w:rPr>
        <w:t xml:space="preserve">ی رجالی که اکنون در اختیار ما هستند، شش </w:t>
      </w:r>
      <w:r w:rsidRPr="003C213A">
        <w:rPr>
          <w:rtl/>
        </w:rPr>
        <w:t>کتاب‌اند</w:t>
      </w:r>
      <w:r w:rsidRPr="003C213A">
        <w:rPr>
          <w:rFonts w:hint="cs"/>
          <w:rtl/>
        </w:rPr>
        <w:t>: «رجال نجاشی»، «فهرست شیخ طوسی»، «رجال شیخ طوسی»، «رجال برقی» که در اصل طبقات است، «رجال کشی»، «رجال ابن غضائری». این کتب به اصول شش‌گانه رجالی معروف هستند.</w:t>
      </w:r>
    </w:p>
    <w:p w:rsidR="00F127DF" w:rsidRPr="003C213A" w:rsidRDefault="00F127DF" w:rsidP="00634270">
      <w:pPr>
        <w:jc w:val="both"/>
        <w:rPr>
          <w:rtl/>
        </w:rPr>
      </w:pPr>
      <w:r w:rsidRPr="003C213A">
        <w:rPr>
          <w:rFonts w:hint="cs"/>
          <w:rtl/>
        </w:rPr>
        <w:t xml:space="preserve"> علاوه بر این کتب، کتب رجالی «ابن داود» و «علامه» نیز برای ما دارای اهمیت هستند؛ زیرا </w:t>
      </w:r>
      <w:r w:rsidRPr="003C213A">
        <w:rPr>
          <w:rtl/>
        </w:rPr>
        <w:t>همان‌گونه</w:t>
      </w:r>
      <w:r w:rsidRPr="003C213A">
        <w:rPr>
          <w:rFonts w:hint="cs"/>
          <w:rtl/>
        </w:rPr>
        <w:t xml:space="preserve"> که توضیح داده شد منابع رجالی اولیه در اختیار علمای این دوره بوده است و معیاری که قدما را از متأخرین جدا </w:t>
      </w:r>
      <w:r w:rsidRPr="003C213A">
        <w:rPr>
          <w:rtl/>
        </w:rPr>
        <w:t>م</w:t>
      </w:r>
      <w:r w:rsidRPr="003C213A">
        <w:rPr>
          <w:rFonts w:hint="cs"/>
          <w:rtl/>
        </w:rPr>
        <w:t>ی‌</w:t>
      </w:r>
      <w:r w:rsidRPr="003C213A">
        <w:rPr>
          <w:rFonts w:hint="eastAsia"/>
          <w:rtl/>
        </w:rPr>
        <w:t>کند</w:t>
      </w:r>
      <w:r w:rsidRPr="003C213A">
        <w:rPr>
          <w:rFonts w:hint="cs"/>
          <w:rtl/>
        </w:rPr>
        <w:t xml:space="preserve">، با حمله </w:t>
      </w:r>
      <w:r w:rsidRPr="003C213A">
        <w:rPr>
          <w:rtl/>
        </w:rPr>
        <w:t>سلجوق</w:t>
      </w:r>
      <w:r w:rsidRPr="003C213A">
        <w:rPr>
          <w:rFonts w:hint="cs"/>
          <w:rtl/>
        </w:rPr>
        <w:t>ی‌</w:t>
      </w:r>
      <w:r w:rsidRPr="003C213A">
        <w:rPr>
          <w:rFonts w:hint="eastAsia"/>
          <w:rtl/>
        </w:rPr>
        <w:t>ها</w:t>
      </w:r>
      <w:r w:rsidRPr="003C213A">
        <w:rPr>
          <w:rFonts w:hint="cs"/>
          <w:rtl/>
        </w:rPr>
        <w:t xml:space="preserve"> به بغداد و کتاب سوزی </w:t>
      </w:r>
      <w:r w:rsidRPr="003C213A">
        <w:rPr>
          <w:rtl/>
        </w:rPr>
        <w:t>کتاب‌خانه‌</w:t>
      </w:r>
      <w:r w:rsidRPr="003C213A">
        <w:rPr>
          <w:rFonts w:hint="cs"/>
          <w:rtl/>
        </w:rPr>
        <w:t xml:space="preserve">ی بغداد به پایان </w:t>
      </w:r>
      <w:r w:rsidRPr="003C213A">
        <w:rPr>
          <w:rtl/>
        </w:rPr>
        <w:t>نم</w:t>
      </w:r>
      <w:r w:rsidRPr="003C213A">
        <w:rPr>
          <w:rFonts w:hint="cs"/>
          <w:rtl/>
        </w:rPr>
        <w:t>ی‌</w:t>
      </w:r>
      <w:r w:rsidRPr="003C213A">
        <w:rPr>
          <w:rFonts w:hint="eastAsia"/>
          <w:rtl/>
        </w:rPr>
        <w:t>رسد</w:t>
      </w:r>
      <w:r w:rsidRPr="003C213A">
        <w:rPr>
          <w:rFonts w:hint="cs"/>
          <w:rtl/>
        </w:rPr>
        <w:t xml:space="preserve">، بلکه تا زمان </w:t>
      </w:r>
      <w:r w:rsidRPr="003C213A">
        <w:rPr>
          <w:rtl/>
        </w:rPr>
        <w:t>حمله‌</w:t>
      </w:r>
      <w:r w:rsidRPr="003C213A">
        <w:rPr>
          <w:rFonts w:hint="cs"/>
          <w:rtl/>
        </w:rPr>
        <w:t>ی مغول ادامه دارد.</w:t>
      </w:r>
    </w:p>
    <w:p w:rsidR="00F127DF" w:rsidRPr="003C213A" w:rsidRDefault="00F127DF" w:rsidP="00634270">
      <w:pPr>
        <w:jc w:val="both"/>
        <w:rPr>
          <w:rtl/>
        </w:rPr>
      </w:pPr>
      <w:r w:rsidRPr="003C213A">
        <w:rPr>
          <w:rFonts w:hint="cs"/>
          <w:rtl/>
        </w:rPr>
        <w:t xml:space="preserve">موضوع این کتب با هم تفاوت دارند و باید بین موضوع این کتب </w:t>
      </w:r>
      <w:r w:rsidRPr="003C213A">
        <w:rPr>
          <w:rtl/>
        </w:rPr>
        <w:t>مقا</w:t>
      </w:r>
      <w:r w:rsidRPr="003C213A">
        <w:rPr>
          <w:rFonts w:hint="cs"/>
          <w:rtl/>
        </w:rPr>
        <w:t>ی</w:t>
      </w:r>
      <w:r w:rsidRPr="003C213A">
        <w:rPr>
          <w:rFonts w:hint="eastAsia"/>
          <w:rtl/>
        </w:rPr>
        <w:t>سه‌ا</w:t>
      </w:r>
      <w:r w:rsidRPr="003C213A">
        <w:rPr>
          <w:rFonts w:hint="cs"/>
          <w:rtl/>
        </w:rPr>
        <w:t>ی انجام شود.</w:t>
      </w:r>
    </w:p>
    <w:p w:rsidR="004235B4" w:rsidRDefault="00F127DF" w:rsidP="000D386A">
      <w:pPr>
        <w:pStyle w:val="3"/>
        <w:rPr>
          <w:rtl/>
        </w:rPr>
      </w:pPr>
      <w:bookmarkStart w:id="246" w:name="_Toc40762552"/>
      <w:r w:rsidRPr="003C213A">
        <w:rPr>
          <w:rFonts w:hint="cs"/>
          <w:rtl/>
        </w:rPr>
        <w:t>1 و 2. «رجال نجاشی» و «فهرست شیخ طوسی»</w:t>
      </w:r>
      <w:bookmarkEnd w:id="246"/>
    </w:p>
    <w:p w:rsidR="00F127DF" w:rsidRPr="003C213A" w:rsidRDefault="00F127DF" w:rsidP="004235B4">
      <w:pPr>
        <w:jc w:val="both"/>
      </w:pPr>
      <w:r w:rsidRPr="003C213A">
        <w:rPr>
          <w:rFonts w:hint="cs"/>
          <w:rtl/>
        </w:rPr>
        <w:t xml:space="preserve">این دو کتاب در اصل فهرست هستند؛ یعنی به دنبال نوشتن کتب و تألیفات شیعیان هستند. بااینکه این کتب در اصل به دنبال ذکر آثار شیعیان اثنی عشری هستند؛ اما از فطحیه، واقفیه و ناووسیه هم در این کتاب نام برده </w:t>
      </w:r>
      <w:r w:rsidRPr="003C213A">
        <w:rPr>
          <w:rtl/>
        </w:rPr>
        <w:t>م</w:t>
      </w:r>
      <w:r w:rsidRPr="003C213A">
        <w:rPr>
          <w:rFonts w:hint="cs"/>
          <w:rtl/>
        </w:rPr>
        <w:t>ی‌</w:t>
      </w:r>
      <w:r w:rsidRPr="003C213A">
        <w:rPr>
          <w:rFonts w:hint="eastAsia"/>
          <w:rtl/>
        </w:rPr>
        <w:t>شود</w:t>
      </w:r>
      <w:r w:rsidRPr="003C213A">
        <w:rPr>
          <w:rFonts w:hint="cs"/>
          <w:rtl/>
        </w:rPr>
        <w:t xml:space="preserve">. علت این امر توجه به روایاتی است که این </w:t>
      </w:r>
      <w:r w:rsidRPr="003C213A">
        <w:rPr>
          <w:rtl/>
        </w:rPr>
        <w:t>فرقه‌ها</w:t>
      </w:r>
      <w:r w:rsidRPr="003C213A">
        <w:rPr>
          <w:rFonts w:hint="cs"/>
          <w:rtl/>
        </w:rPr>
        <w:t xml:space="preserve"> آنها را نقل </w:t>
      </w:r>
      <w:r w:rsidRPr="003C213A">
        <w:rPr>
          <w:rtl/>
        </w:rPr>
        <w:t>کرده‌اند</w:t>
      </w:r>
      <w:r w:rsidRPr="003C213A">
        <w:rPr>
          <w:rFonts w:hint="cs"/>
          <w:rtl/>
        </w:rPr>
        <w:t>.</w:t>
      </w:r>
    </w:p>
    <w:p w:rsidR="00F127DF" w:rsidRPr="003C213A" w:rsidRDefault="00F127DF" w:rsidP="00634270">
      <w:pPr>
        <w:jc w:val="both"/>
        <w:rPr>
          <w:rtl/>
        </w:rPr>
      </w:pPr>
      <w:r w:rsidRPr="003C213A">
        <w:rPr>
          <w:rFonts w:hint="cs"/>
          <w:rtl/>
        </w:rPr>
        <w:t xml:space="preserve">فطحیه قائلین به امامت «عبدالله افطح» فرزند «امام جعفر صادق علیه‌السلام» هستند؛ اما «عبدالله افطح» تنها حدود 70 روز پس از شهادت «امام جعفر صادق علیه‌السلام» زنده بود و به همین جهت این فرقه از لحاظ فقهی گسترش پیدا نکرده و منشعب نشدند و کتب فقهی آنها غالباً مشتمل بر روایات «امام باقر» و «امام صادق» علیهماالسلام است که این روایات برای ما نیز قابل استفاده است. به همین دلیل به این فرقه توجه </w:t>
      </w:r>
      <w:r w:rsidRPr="003C213A">
        <w:rPr>
          <w:rtl/>
        </w:rPr>
        <w:t>و</w:t>
      </w:r>
      <w:r w:rsidRPr="003C213A">
        <w:rPr>
          <w:rFonts w:hint="cs"/>
          <w:rtl/>
        </w:rPr>
        <w:t>ی</w:t>
      </w:r>
      <w:r w:rsidRPr="003C213A">
        <w:rPr>
          <w:rFonts w:hint="eastAsia"/>
          <w:rtl/>
        </w:rPr>
        <w:t>ژه‌ا</w:t>
      </w:r>
      <w:r w:rsidRPr="003C213A">
        <w:rPr>
          <w:rFonts w:hint="cs"/>
          <w:rtl/>
        </w:rPr>
        <w:t xml:space="preserve">ی </w:t>
      </w:r>
      <w:r w:rsidRPr="003C213A">
        <w:rPr>
          <w:rtl/>
        </w:rPr>
        <w:t>م</w:t>
      </w:r>
      <w:r w:rsidRPr="003C213A">
        <w:rPr>
          <w:rFonts w:hint="cs"/>
          <w:rtl/>
        </w:rPr>
        <w:t>ی‌</w:t>
      </w:r>
      <w:r w:rsidRPr="003C213A">
        <w:rPr>
          <w:rFonts w:hint="eastAsia"/>
          <w:rtl/>
        </w:rPr>
        <w:t>شود</w:t>
      </w:r>
      <w:r w:rsidRPr="003C213A">
        <w:rPr>
          <w:rFonts w:hint="cs"/>
          <w:rtl/>
        </w:rPr>
        <w:t>.</w:t>
      </w:r>
    </w:p>
    <w:p w:rsidR="00F127DF" w:rsidRPr="003C213A" w:rsidRDefault="00F127DF" w:rsidP="00634270">
      <w:pPr>
        <w:jc w:val="both"/>
        <w:rPr>
          <w:rtl/>
        </w:rPr>
      </w:pPr>
      <w:r w:rsidRPr="003C213A">
        <w:rPr>
          <w:rFonts w:hint="cs"/>
          <w:rtl/>
        </w:rPr>
        <w:t xml:space="preserve">واقفیه بر امامت «امام کاظم علیه‌السلام» توقف کردند و ایشان را همان «قائم المنتظَر» دانستند. ازآنجایی‌که در میان واقفیه به‌خصوص «علی بن ابی حمزه بطائنی» و «عثمان بن عیسی کلابی» روایات بسیاری از «امام صادق </w:t>
      </w:r>
      <w:r w:rsidRPr="003C213A">
        <w:rPr>
          <w:rtl/>
        </w:rPr>
        <w:t>عل</w:t>
      </w:r>
      <w:r w:rsidRPr="003C213A">
        <w:rPr>
          <w:rFonts w:hint="cs"/>
          <w:rtl/>
        </w:rPr>
        <w:t>ی</w:t>
      </w:r>
      <w:r w:rsidRPr="003C213A">
        <w:rPr>
          <w:rFonts w:hint="eastAsia"/>
          <w:rtl/>
        </w:rPr>
        <w:t>ه‌السلام</w:t>
      </w:r>
      <w:r w:rsidRPr="003C213A">
        <w:rPr>
          <w:rFonts w:hint="cs"/>
          <w:rtl/>
        </w:rPr>
        <w:t xml:space="preserve">» وجود دارد، به کتب این افراد نیز اهمیت داده </w:t>
      </w:r>
      <w:r w:rsidRPr="003C213A">
        <w:rPr>
          <w:rtl/>
        </w:rPr>
        <w:t>م</w:t>
      </w:r>
      <w:r w:rsidRPr="003C213A">
        <w:rPr>
          <w:rFonts w:hint="cs"/>
          <w:rtl/>
        </w:rPr>
        <w:t>ی‌</w:t>
      </w:r>
      <w:r w:rsidRPr="003C213A">
        <w:rPr>
          <w:rFonts w:hint="eastAsia"/>
          <w:rtl/>
        </w:rPr>
        <w:t>شود</w:t>
      </w:r>
      <w:r w:rsidRPr="003C213A">
        <w:rPr>
          <w:rFonts w:hint="cs"/>
          <w:rtl/>
        </w:rPr>
        <w:t>.</w:t>
      </w:r>
    </w:p>
    <w:p w:rsidR="00F127DF" w:rsidRPr="003C213A" w:rsidRDefault="00F127DF" w:rsidP="00634270">
      <w:pPr>
        <w:jc w:val="both"/>
        <w:rPr>
          <w:rtl/>
        </w:rPr>
      </w:pPr>
      <w:r w:rsidRPr="003C213A">
        <w:rPr>
          <w:rFonts w:hint="cs"/>
          <w:rtl/>
        </w:rPr>
        <w:t xml:space="preserve">ناووسیه بر امامت «امام صادق </w:t>
      </w:r>
      <w:r w:rsidRPr="003C213A">
        <w:rPr>
          <w:rtl/>
        </w:rPr>
        <w:t>عل</w:t>
      </w:r>
      <w:r w:rsidRPr="003C213A">
        <w:rPr>
          <w:rFonts w:hint="cs"/>
          <w:rtl/>
        </w:rPr>
        <w:t>ی</w:t>
      </w:r>
      <w:r w:rsidRPr="003C213A">
        <w:rPr>
          <w:rFonts w:hint="eastAsia"/>
          <w:rtl/>
        </w:rPr>
        <w:t>ه‌السلام</w:t>
      </w:r>
      <w:r w:rsidRPr="003C213A">
        <w:rPr>
          <w:rFonts w:hint="cs"/>
          <w:rtl/>
        </w:rPr>
        <w:t>» توقف کردند و چون عمدتاً بر روایات «امام باقر» و «امام صادق» علیهماالسلام توقف کردند</w:t>
      </w:r>
      <w:r w:rsidRPr="003C213A">
        <w:rPr>
          <w:rtl/>
        </w:rPr>
        <w:t xml:space="preserve"> </w:t>
      </w:r>
      <w:r w:rsidRPr="003C213A">
        <w:rPr>
          <w:rFonts w:hint="cs"/>
          <w:rtl/>
        </w:rPr>
        <w:t>و این روایات برای ما نیز قابل استفاده هستند، در کتب فهرست از آنها نیز نام برده شده است.</w:t>
      </w:r>
    </w:p>
    <w:p w:rsidR="00F127DF" w:rsidRPr="00591681" w:rsidRDefault="00F127DF" w:rsidP="00F127DF">
      <w:pPr>
        <w:jc w:val="both"/>
        <w:rPr>
          <w:u w:val="single"/>
          <w:rtl/>
        </w:rPr>
      </w:pPr>
      <w:r>
        <w:rPr>
          <w:rFonts w:hint="cs"/>
          <w:u w:val="single"/>
          <w:rtl/>
        </w:rPr>
        <w:t>درنتیجه موضوع این دو کتاب بیان تألیفات شیعه است.</w:t>
      </w:r>
    </w:p>
    <w:p w:rsidR="004235B4" w:rsidRDefault="00F127DF" w:rsidP="000D386A">
      <w:pPr>
        <w:pStyle w:val="3"/>
        <w:rPr>
          <w:rtl/>
        </w:rPr>
      </w:pPr>
      <w:bookmarkStart w:id="247" w:name="_Toc40762553"/>
      <w:r w:rsidRPr="003C213A">
        <w:rPr>
          <w:rFonts w:hint="cs"/>
          <w:rtl/>
        </w:rPr>
        <w:t>3 و 4. «رجال برقی» و «رجال شیخ طوسی»</w:t>
      </w:r>
      <w:bookmarkEnd w:id="247"/>
    </w:p>
    <w:p w:rsidR="00F127DF" w:rsidRPr="003C213A" w:rsidRDefault="00F127DF" w:rsidP="004235B4">
      <w:pPr>
        <w:jc w:val="both"/>
        <w:rPr>
          <w:rtl/>
        </w:rPr>
      </w:pPr>
      <w:r w:rsidRPr="003C213A">
        <w:rPr>
          <w:rtl/>
        </w:rPr>
        <w:t>همان‌گونه</w:t>
      </w:r>
      <w:r w:rsidRPr="003C213A">
        <w:rPr>
          <w:rFonts w:hint="cs"/>
          <w:rtl/>
        </w:rPr>
        <w:t xml:space="preserve"> که گفته شد «رجال برقی» در اصل طبقات است؛ زیرا فقط دو نفر در آن توثیق </w:t>
      </w:r>
      <w:r w:rsidRPr="003C213A">
        <w:rPr>
          <w:rtl/>
        </w:rPr>
        <w:t>شده‌اند</w:t>
      </w:r>
      <w:r w:rsidRPr="003C213A">
        <w:rPr>
          <w:rFonts w:hint="cs"/>
          <w:rtl/>
        </w:rPr>
        <w:t xml:space="preserve"> که از کتاب «سعد بن عبدالله اشعری» نقل </w:t>
      </w:r>
      <w:r w:rsidRPr="003C213A">
        <w:rPr>
          <w:rtl/>
        </w:rPr>
        <w:t>شده‌اند</w:t>
      </w:r>
      <w:r w:rsidRPr="003C213A">
        <w:rPr>
          <w:rFonts w:hint="cs"/>
          <w:rtl/>
        </w:rPr>
        <w:t xml:space="preserve">. «رجال شیخ طوسی» نیز کتابی است که به منظور نوشتن کتاب رجال آغاز شده است؛ اما به دلیل </w:t>
      </w:r>
      <w:r w:rsidRPr="003C213A">
        <w:rPr>
          <w:rtl/>
        </w:rPr>
        <w:t>ن</w:t>
      </w:r>
      <w:r w:rsidRPr="003C213A">
        <w:rPr>
          <w:rFonts w:hint="cs"/>
          <w:rtl/>
        </w:rPr>
        <w:t>ی</w:t>
      </w:r>
      <w:r w:rsidRPr="003C213A">
        <w:rPr>
          <w:rFonts w:hint="eastAsia"/>
          <w:rtl/>
        </w:rPr>
        <w:t>مه‌کاره</w:t>
      </w:r>
      <w:r w:rsidRPr="003C213A">
        <w:rPr>
          <w:rFonts w:hint="cs"/>
          <w:rtl/>
        </w:rPr>
        <w:t xml:space="preserve"> بودن آن و وفات «شیخ طوسی»، تبدیل به کتاب طبقات شده است و توثیق و تضعیف زیادی در این کتاب نیست. این دو کتاب راویان را طبق </w:t>
      </w:r>
      <w:r w:rsidRPr="003C213A">
        <w:rPr>
          <w:rtl/>
        </w:rPr>
        <w:t>دوره‌</w:t>
      </w:r>
      <w:r w:rsidRPr="003C213A">
        <w:rPr>
          <w:rFonts w:hint="cs"/>
          <w:rtl/>
        </w:rPr>
        <w:t xml:space="preserve">ی معصومین </w:t>
      </w:r>
      <w:r w:rsidRPr="003C213A">
        <w:rPr>
          <w:rtl/>
        </w:rPr>
        <w:t>عل</w:t>
      </w:r>
      <w:r w:rsidRPr="003C213A">
        <w:rPr>
          <w:rFonts w:hint="cs"/>
          <w:rtl/>
        </w:rPr>
        <w:t>ی</w:t>
      </w:r>
      <w:r w:rsidRPr="003C213A">
        <w:rPr>
          <w:rFonts w:hint="eastAsia"/>
          <w:rtl/>
        </w:rPr>
        <w:t>هم‌السلام</w:t>
      </w:r>
      <w:r w:rsidRPr="003C213A">
        <w:rPr>
          <w:rFonts w:hint="cs"/>
          <w:rtl/>
        </w:rPr>
        <w:t xml:space="preserve"> </w:t>
      </w:r>
      <w:r w:rsidRPr="003C213A">
        <w:rPr>
          <w:rtl/>
        </w:rPr>
        <w:t>باب بندی</w:t>
      </w:r>
      <w:r w:rsidRPr="003C213A">
        <w:rPr>
          <w:rFonts w:hint="cs"/>
          <w:rtl/>
        </w:rPr>
        <w:t xml:space="preserve"> </w:t>
      </w:r>
      <w:r w:rsidRPr="003C213A">
        <w:rPr>
          <w:rtl/>
        </w:rPr>
        <w:t>کرده‌اند</w:t>
      </w:r>
      <w:r w:rsidRPr="003C213A">
        <w:rPr>
          <w:rFonts w:hint="cs"/>
          <w:rtl/>
        </w:rPr>
        <w:t xml:space="preserve"> و کاربرد آنها طبقات است.</w:t>
      </w:r>
    </w:p>
    <w:p w:rsidR="00F127DF" w:rsidRPr="003C213A" w:rsidRDefault="00F127DF" w:rsidP="00634270">
      <w:pPr>
        <w:jc w:val="both"/>
        <w:rPr>
          <w:rtl/>
        </w:rPr>
      </w:pPr>
      <w:r w:rsidRPr="003C213A">
        <w:rPr>
          <w:rFonts w:hint="cs"/>
          <w:rtl/>
        </w:rPr>
        <w:t>این دو کتاب برخلاف «رجال نجاشی» و «فهرست شیخ طوسی» تمرکزی بر راویان شیعه ندارند، بلکه هر کسی که راوی بوده و اسم وی به عنوان راوی آمده، در این کتاب ذکر شده است.</w:t>
      </w:r>
    </w:p>
    <w:p w:rsidR="00F127DF" w:rsidRPr="00591681" w:rsidRDefault="00F127DF" w:rsidP="00F127DF">
      <w:pPr>
        <w:jc w:val="both"/>
        <w:rPr>
          <w:u w:val="single"/>
          <w:rtl/>
        </w:rPr>
      </w:pPr>
      <w:r>
        <w:rPr>
          <w:rFonts w:hint="cs"/>
          <w:u w:val="single"/>
          <w:rtl/>
        </w:rPr>
        <w:t>درنتیجه موضوع این دو کتاب، بیان طبقات راویان است.</w:t>
      </w:r>
    </w:p>
    <w:p w:rsidR="004235B4" w:rsidRDefault="00F127DF" w:rsidP="000D386A">
      <w:pPr>
        <w:pStyle w:val="3"/>
        <w:rPr>
          <w:rtl/>
        </w:rPr>
      </w:pPr>
      <w:bookmarkStart w:id="248" w:name="_Toc40762554"/>
      <w:r w:rsidRPr="003C213A">
        <w:rPr>
          <w:rFonts w:hint="cs"/>
          <w:rtl/>
        </w:rPr>
        <w:t>5. «رجال کشی»</w:t>
      </w:r>
      <w:bookmarkEnd w:id="248"/>
    </w:p>
    <w:p w:rsidR="00F127DF" w:rsidRPr="003C213A" w:rsidRDefault="00F127DF" w:rsidP="004235B4">
      <w:pPr>
        <w:jc w:val="both"/>
        <w:rPr>
          <w:rtl/>
        </w:rPr>
      </w:pPr>
      <w:r w:rsidRPr="003C213A">
        <w:rPr>
          <w:rFonts w:hint="cs"/>
          <w:rtl/>
        </w:rPr>
        <w:t xml:space="preserve">اصل این کتاب اکنون در اختیار ما قرار ندارد و آنچه اینک در دست ما است «اختیار معرفه الرجال» است که گزینش «شیخ طوسی» از کتاب اصلی است. در این کتاب عمدتاً روایاتی که مدح یا ذم راویان است ذکر </w:t>
      </w:r>
      <w:r w:rsidRPr="003C213A">
        <w:rPr>
          <w:rtl/>
        </w:rPr>
        <w:t>م</w:t>
      </w:r>
      <w:r w:rsidRPr="003C213A">
        <w:rPr>
          <w:rFonts w:hint="cs"/>
          <w:rtl/>
        </w:rPr>
        <w:t>ی‌</w:t>
      </w:r>
      <w:r w:rsidRPr="003C213A">
        <w:rPr>
          <w:rFonts w:hint="eastAsia"/>
          <w:rtl/>
        </w:rPr>
        <w:t>شود</w:t>
      </w:r>
      <w:r w:rsidRPr="003C213A">
        <w:rPr>
          <w:rFonts w:hint="cs"/>
          <w:rtl/>
        </w:rPr>
        <w:t xml:space="preserve"> که این روش، روش مکتب خراسان بوده است. «کشی» اسم راوی را ذکر </w:t>
      </w:r>
      <w:r w:rsidRPr="003C213A">
        <w:rPr>
          <w:rtl/>
        </w:rPr>
        <w:t>م</w:t>
      </w:r>
      <w:r w:rsidRPr="003C213A">
        <w:rPr>
          <w:rFonts w:hint="cs"/>
          <w:rtl/>
        </w:rPr>
        <w:t>ی‌</w:t>
      </w:r>
      <w:r w:rsidRPr="003C213A">
        <w:rPr>
          <w:rFonts w:hint="eastAsia"/>
          <w:rtl/>
        </w:rPr>
        <w:t>کند</w:t>
      </w:r>
      <w:r w:rsidRPr="003C213A">
        <w:rPr>
          <w:rFonts w:hint="cs"/>
          <w:rtl/>
        </w:rPr>
        <w:t xml:space="preserve"> و روایاتی را که در مدح یا ذم راوی بوده است، ذکر </w:t>
      </w:r>
      <w:r w:rsidRPr="003C213A">
        <w:rPr>
          <w:rtl/>
        </w:rPr>
        <w:t>م</w:t>
      </w:r>
      <w:r w:rsidRPr="003C213A">
        <w:rPr>
          <w:rFonts w:hint="cs"/>
          <w:rtl/>
        </w:rPr>
        <w:t>ی‌</w:t>
      </w:r>
      <w:r w:rsidRPr="003C213A">
        <w:rPr>
          <w:rFonts w:hint="eastAsia"/>
          <w:rtl/>
        </w:rPr>
        <w:t>کند</w:t>
      </w:r>
      <w:r w:rsidRPr="003C213A">
        <w:rPr>
          <w:rFonts w:hint="cs"/>
          <w:rtl/>
        </w:rPr>
        <w:t>. البته اقوال قدمای رجالی</w:t>
      </w:r>
      <w:r w:rsidRPr="008F784A">
        <w:rPr>
          <w:vertAlign w:val="superscript"/>
          <w:rtl/>
        </w:rPr>
        <w:footnoteReference w:id="128"/>
      </w:r>
      <w:r w:rsidRPr="003C213A">
        <w:rPr>
          <w:rFonts w:hint="cs"/>
          <w:rtl/>
        </w:rPr>
        <w:t xml:space="preserve"> نیز در این کتاب آمده است؛ اما روال این کتاب بر اساس روایات مادحه یا ذامه در مورد روات است.</w:t>
      </w:r>
    </w:p>
    <w:p w:rsidR="00F127DF" w:rsidRDefault="00F127DF" w:rsidP="00F127DF">
      <w:pPr>
        <w:jc w:val="both"/>
        <w:rPr>
          <w:u w:val="single"/>
          <w:rtl/>
        </w:rPr>
      </w:pPr>
      <w:r>
        <w:rPr>
          <w:rFonts w:hint="cs"/>
          <w:u w:val="single"/>
          <w:rtl/>
        </w:rPr>
        <w:t>درنتیجه موضوع این کتاب بیان روایات مادحه یا ذامه در مورد روات است.</w:t>
      </w:r>
    </w:p>
    <w:p w:rsidR="004235B4" w:rsidRDefault="00F127DF" w:rsidP="000D386A">
      <w:pPr>
        <w:pStyle w:val="3"/>
        <w:rPr>
          <w:rtl/>
        </w:rPr>
      </w:pPr>
      <w:bookmarkStart w:id="249" w:name="_Toc40762555"/>
      <w:r w:rsidRPr="003C213A">
        <w:rPr>
          <w:rFonts w:hint="cs"/>
          <w:rtl/>
        </w:rPr>
        <w:lastRenderedPageBreak/>
        <w:t>6. «رجال ابن غضائری»</w:t>
      </w:r>
      <w:bookmarkEnd w:id="249"/>
    </w:p>
    <w:p w:rsidR="00F127DF" w:rsidRPr="003C213A" w:rsidRDefault="00F127DF" w:rsidP="004235B4">
      <w:pPr>
        <w:jc w:val="both"/>
        <w:rPr>
          <w:rtl/>
        </w:rPr>
      </w:pPr>
      <w:r w:rsidRPr="003C213A">
        <w:rPr>
          <w:rFonts w:hint="cs"/>
          <w:rtl/>
        </w:rPr>
        <w:t xml:space="preserve">این کتاب به «ضعفاء» نیز مشهور است و گفته شد که انتساب این کتاب به «ابن غضائری پدر» یا «ابن غضائری پسر» که هر دو از بزرگان هستند، برای ما ثابت نیست. در این کتاب اسامی راویانی آمده است که مورد جرح قرار </w:t>
      </w:r>
      <w:r w:rsidRPr="003C213A">
        <w:rPr>
          <w:rtl/>
        </w:rPr>
        <w:t>گرفته‌اند</w:t>
      </w:r>
      <w:r w:rsidRPr="003C213A">
        <w:rPr>
          <w:rFonts w:hint="cs"/>
          <w:rtl/>
        </w:rPr>
        <w:t xml:space="preserve"> و </w:t>
      </w:r>
      <w:r w:rsidRPr="003C213A">
        <w:rPr>
          <w:rtl/>
        </w:rPr>
        <w:t>جرح‌ها</w:t>
      </w:r>
      <w:r w:rsidRPr="003C213A">
        <w:rPr>
          <w:rFonts w:hint="cs"/>
          <w:rtl/>
        </w:rPr>
        <w:t xml:space="preserve"> نیز اجتهادی هستند؛ یعنی روایات فرد مورد بررسی قرار گرفته است و در صورتی که مضامین آن روایات مورد قبول نویسنده نبوده است، راوی مورد جرح قرار گرفته و </w:t>
      </w:r>
      <w:r w:rsidRPr="003C213A">
        <w:rPr>
          <w:rtl/>
        </w:rPr>
        <w:t>عق</w:t>
      </w:r>
      <w:r w:rsidRPr="003C213A">
        <w:rPr>
          <w:rFonts w:hint="cs"/>
          <w:rtl/>
        </w:rPr>
        <w:t>ی</w:t>
      </w:r>
      <w:r w:rsidRPr="003C213A">
        <w:rPr>
          <w:rFonts w:hint="eastAsia"/>
          <w:rtl/>
        </w:rPr>
        <w:t>ده‌</w:t>
      </w:r>
      <w:r w:rsidRPr="003C213A">
        <w:rPr>
          <w:rFonts w:hint="cs"/>
          <w:rtl/>
        </w:rPr>
        <w:t>ی او ناصحیح دانسته شده است:</w:t>
      </w:r>
    </w:p>
    <w:p w:rsidR="00F127DF" w:rsidRPr="003C213A" w:rsidRDefault="00F127DF" w:rsidP="004235B4">
      <w:pPr>
        <w:ind w:left="720"/>
        <w:jc w:val="both"/>
        <w:rPr>
          <w:rtl/>
        </w:rPr>
      </w:pPr>
      <w:r w:rsidRPr="003C213A">
        <w:rPr>
          <w:rFonts w:hint="cs"/>
          <w:rtl/>
        </w:rPr>
        <w:t>بعضی از این اعتقادات از اعتقادات مسلم شیعه بوده و مختص به مکتب خاصی نیست. در چنین مواردی با آنچه در این کتاب آمده است، موافق هستیم؛</w:t>
      </w:r>
    </w:p>
    <w:p w:rsidR="00F127DF" w:rsidRPr="003C213A" w:rsidRDefault="00F127DF" w:rsidP="004235B4">
      <w:pPr>
        <w:ind w:left="720"/>
        <w:jc w:val="both"/>
        <w:rPr>
          <w:rtl/>
        </w:rPr>
      </w:pPr>
      <w:r w:rsidRPr="003C213A">
        <w:rPr>
          <w:rFonts w:hint="cs"/>
          <w:rtl/>
        </w:rPr>
        <w:t xml:space="preserve">اما بعضی از این اعتقادات، استنباط گروهی از علمای شیعه است و در چنین مواردی تضعیفات این کتاب را </w:t>
      </w:r>
      <w:r w:rsidRPr="003C213A">
        <w:rPr>
          <w:rtl/>
        </w:rPr>
        <w:t>نم</w:t>
      </w:r>
      <w:r w:rsidRPr="003C213A">
        <w:rPr>
          <w:rFonts w:hint="cs"/>
          <w:rtl/>
        </w:rPr>
        <w:t>ی‌</w:t>
      </w:r>
      <w:r w:rsidRPr="003C213A">
        <w:rPr>
          <w:rFonts w:hint="eastAsia"/>
          <w:rtl/>
        </w:rPr>
        <w:t>پذ</w:t>
      </w:r>
      <w:r w:rsidRPr="003C213A">
        <w:rPr>
          <w:rFonts w:hint="cs"/>
          <w:rtl/>
        </w:rPr>
        <w:t>ی</w:t>
      </w:r>
      <w:r w:rsidRPr="003C213A">
        <w:rPr>
          <w:rFonts w:hint="eastAsia"/>
          <w:rtl/>
        </w:rPr>
        <w:t>ر</w:t>
      </w:r>
      <w:r w:rsidRPr="003C213A">
        <w:rPr>
          <w:rFonts w:hint="cs"/>
          <w:rtl/>
        </w:rPr>
        <w:t>ی</w:t>
      </w:r>
      <w:r w:rsidRPr="003C213A">
        <w:rPr>
          <w:rFonts w:hint="eastAsia"/>
          <w:rtl/>
        </w:rPr>
        <w:t>م</w:t>
      </w:r>
      <w:r w:rsidRPr="003C213A">
        <w:rPr>
          <w:rFonts w:hint="cs"/>
          <w:rtl/>
        </w:rPr>
        <w:t xml:space="preserve">. حتی ممکن است از لحاظ اعتقادی با </w:t>
      </w:r>
      <w:r w:rsidRPr="003C213A">
        <w:rPr>
          <w:rtl/>
        </w:rPr>
        <w:t>نو</w:t>
      </w:r>
      <w:r w:rsidRPr="003C213A">
        <w:rPr>
          <w:rFonts w:hint="cs"/>
          <w:rtl/>
        </w:rPr>
        <w:t>ی</w:t>
      </w:r>
      <w:r w:rsidRPr="003C213A">
        <w:rPr>
          <w:rFonts w:hint="eastAsia"/>
          <w:rtl/>
        </w:rPr>
        <w:t>سنده‌</w:t>
      </w:r>
      <w:r w:rsidRPr="003C213A">
        <w:rPr>
          <w:rFonts w:hint="cs"/>
          <w:rtl/>
        </w:rPr>
        <w:t xml:space="preserve">ی کتاب موافق باشیم اما اینکه چون شخصی رواتی را ذکر کرده که با این اعتقاد سازگار نیست، </w:t>
      </w:r>
      <w:r w:rsidRPr="003C213A">
        <w:rPr>
          <w:rtl/>
        </w:rPr>
        <w:t>نم</w:t>
      </w:r>
      <w:r w:rsidRPr="003C213A">
        <w:rPr>
          <w:rFonts w:hint="cs"/>
          <w:rtl/>
        </w:rPr>
        <w:t>ی‌</w:t>
      </w:r>
      <w:r w:rsidRPr="003C213A">
        <w:rPr>
          <w:rFonts w:hint="eastAsia"/>
          <w:rtl/>
        </w:rPr>
        <w:t>توان</w:t>
      </w:r>
      <w:r w:rsidRPr="003C213A">
        <w:rPr>
          <w:rFonts w:hint="cs"/>
          <w:rtl/>
        </w:rPr>
        <w:t>ی</w:t>
      </w:r>
      <w:r w:rsidRPr="003C213A">
        <w:rPr>
          <w:rFonts w:hint="eastAsia"/>
          <w:rtl/>
        </w:rPr>
        <w:t>م</w:t>
      </w:r>
      <w:r w:rsidRPr="003C213A">
        <w:rPr>
          <w:rFonts w:hint="cs"/>
          <w:rtl/>
        </w:rPr>
        <w:t xml:space="preserve"> نتیجه بگیریم که شخص غالی، </w:t>
      </w:r>
      <w:r w:rsidRPr="003C213A">
        <w:rPr>
          <w:rtl/>
        </w:rPr>
        <w:t>معتزل</w:t>
      </w:r>
      <w:r w:rsidRPr="003C213A">
        <w:rPr>
          <w:rFonts w:hint="cs"/>
          <w:rtl/>
        </w:rPr>
        <w:t xml:space="preserve">ی یا... بوده است. همچنین اگر روایت یک راوی با </w:t>
      </w:r>
      <w:r w:rsidRPr="003C213A">
        <w:rPr>
          <w:rtl/>
        </w:rPr>
        <w:t>ا</w:t>
      </w:r>
      <w:r w:rsidRPr="003C213A">
        <w:rPr>
          <w:rFonts w:hint="cs"/>
          <w:rtl/>
        </w:rPr>
        <w:t>ی</w:t>
      </w:r>
      <w:r w:rsidRPr="003C213A">
        <w:rPr>
          <w:rFonts w:hint="eastAsia"/>
          <w:rtl/>
        </w:rPr>
        <w:t>ن‌گونه</w:t>
      </w:r>
      <w:r w:rsidRPr="003C213A">
        <w:rPr>
          <w:rFonts w:hint="cs"/>
          <w:rtl/>
        </w:rPr>
        <w:t xml:space="preserve"> اعتقادات که از مسلمات نیستند موافق باشد، </w:t>
      </w:r>
      <w:r w:rsidRPr="003C213A">
        <w:rPr>
          <w:rtl/>
        </w:rPr>
        <w:t>نم</w:t>
      </w:r>
      <w:r w:rsidRPr="003C213A">
        <w:rPr>
          <w:rFonts w:hint="cs"/>
          <w:rtl/>
        </w:rPr>
        <w:t>ی‌</w:t>
      </w:r>
      <w:r w:rsidRPr="003C213A">
        <w:rPr>
          <w:rFonts w:hint="eastAsia"/>
          <w:rtl/>
        </w:rPr>
        <w:t>توان</w:t>
      </w:r>
      <w:r w:rsidRPr="003C213A">
        <w:rPr>
          <w:rFonts w:hint="cs"/>
          <w:rtl/>
        </w:rPr>
        <w:t xml:space="preserve"> گفت وی ثقه است.</w:t>
      </w:r>
    </w:p>
    <w:p w:rsidR="00F127DF" w:rsidRPr="00A26ADC" w:rsidRDefault="00F127DF" w:rsidP="00F127DF">
      <w:pPr>
        <w:jc w:val="both"/>
        <w:rPr>
          <w:u w:val="single"/>
          <w:rtl/>
        </w:rPr>
      </w:pPr>
      <w:r>
        <w:rPr>
          <w:rFonts w:hint="cs"/>
          <w:u w:val="single"/>
          <w:rtl/>
        </w:rPr>
        <w:t xml:space="preserve">پس موضوع این کتاب معرفی راویانی است که مورد جرح قرار </w:t>
      </w:r>
      <w:r>
        <w:rPr>
          <w:u w:val="single"/>
          <w:rtl/>
        </w:rPr>
        <w:t>گرفته‌اند</w:t>
      </w:r>
      <w:r>
        <w:rPr>
          <w:rFonts w:hint="cs"/>
          <w:u w:val="single"/>
          <w:rtl/>
        </w:rPr>
        <w:t>.</w:t>
      </w:r>
    </w:p>
    <w:p w:rsidR="00F127DF" w:rsidRPr="003C213A" w:rsidRDefault="00F127DF" w:rsidP="00634270">
      <w:pPr>
        <w:jc w:val="both"/>
        <w:rPr>
          <w:rtl/>
        </w:rPr>
      </w:pPr>
      <w:r w:rsidRPr="000806CB">
        <w:rPr>
          <w:rFonts w:cs="B Titr" w:hint="cs"/>
          <w:sz w:val="24"/>
          <w:szCs w:val="24"/>
          <w:rtl/>
        </w:rPr>
        <w:t>نکته:</w:t>
      </w:r>
      <w:r w:rsidRPr="003C213A">
        <w:rPr>
          <w:rFonts w:hint="cs"/>
          <w:rtl/>
        </w:rPr>
        <w:t xml:space="preserve"> </w:t>
      </w:r>
      <w:r w:rsidRPr="003C213A">
        <w:rPr>
          <w:rtl/>
        </w:rPr>
        <w:t>ا</w:t>
      </w:r>
      <w:r w:rsidRPr="003C213A">
        <w:rPr>
          <w:rFonts w:hint="cs"/>
          <w:rtl/>
        </w:rPr>
        <w:t>ی</w:t>
      </w:r>
      <w:r w:rsidRPr="003C213A">
        <w:rPr>
          <w:rFonts w:hint="eastAsia"/>
          <w:rtl/>
        </w:rPr>
        <w:t>ن‌گونه</w:t>
      </w:r>
      <w:r w:rsidRPr="003C213A">
        <w:rPr>
          <w:rFonts w:hint="cs"/>
          <w:rtl/>
        </w:rPr>
        <w:t xml:space="preserve"> نیست که با صرف نقل روایت مخالف با اعتقادات مسلم شیعه یا اعتقادات گروه خاصی از علما گفته شود شخص ضعیف است. در جایی که روایت مخالف اعتقادات بوده و موافق اعتقادات معتزله، زیدیه یا... باشد، قرائنی (مانند ارتباطات راوی با افراد) که در مورد وی وجود دارد لحاظ </w:t>
      </w:r>
      <w:r w:rsidRPr="003C213A">
        <w:rPr>
          <w:rtl/>
        </w:rPr>
        <w:t>م</w:t>
      </w:r>
      <w:r w:rsidRPr="003C213A">
        <w:rPr>
          <w:rFonts w:hint="cs"/>
          <w:rtl/>
        </w:rPr>
        <w:t>ی‌</w:t>
      </w:r>
      <w:r w:rsidRPr="003C213A">
        <w:rPr>
          <w:rFonts w:hint="eastAsia"/>
          <w:rtl/>
        </w:rPr>
        <w:t>شوند</w:t>
      </w:r>
      <w:r w:rsidRPr="003C213A">
        <w:rPr>
          <w:rFonts w:hint="cs"/>
          <w:rtl/>
        </w:rPr>
        <w:t xml:space="preserve"> و اگر از مجموع قرائن استنباط تقویت شود، در مورد او حکم </w:t>
      </w:r>
      <w:r w:rsidRPr="003C213A">
        <w:rPr>
          <w:rtl/>
        </w:rPr>
        <w:t>م</w:t>
      </w:r>
      <w:r w:rsidRPr="003C213A">
        <w:rPr>
          <w:rFonts w:hint="cs"/>
          <w:rtl/>
        </w:rPr>
        <w:t>ی‌</w:t>
      </w:r>
      <w:r w:rsidRPr="003C213A">
        <w:rPr>
          <w:rFonts w:hint="eastAsia"/>
          <w:rtl/>
        </w:rPr>
        <w:t>شود</w:t>
      </w:r>
      <w:r w:rsidRPr="003C213A">
        <w:rPr>
          <w:rtl/>
        </w:rPr>
        <w:t xml:space="preserve">؛ </w:t>
      </w:r>
      <w:r w:rsidRPr="003C213A">
        <w:rPr>
          <w:rFonts w:hint="cs"/>
          <w:rtl/>
        </w:rPr>
        <w:t xml:space="preserve">یعنی اگر روایت مخالف با اعتقادات، </w:t>
      </w:r>
      <w:r w:rsidRPr="003C213A">
        <w:rPr>
          <w:rtl/>
        </w:rPr>
        <w:t>نقطه‌</w:t>
      </w:r>
      <w:r w:rsidRPr="003C213A">
        <w:rPr>
          <w:rFonts w:hint="cs"/>
          <w:rtl/>
        </w:rPr>
        <w:t xml:space="preserve">ی آغاز حرکت است که به علت نقل این روایت یا به این نتیجه رسیده </w:t>
      </w:r>
      <w:r w:rsidRPr="003C213A">
        <w:rPr>
          <w:rtl/>
        </w:rPr>
        <w:t>م</w:t>
      </w:r>
      <w:r w:rsidRPr="003C213A">
        <w:rPr>
          <w:rFonts w:hint="cs"/>
          <w:rtl/>
        </w:rPr>
        <w:t>ی‌</w:t>
      </w:r>
      <w:r w:rsidRPr="003C213A">
        <w:rPr>
          <w:rFonts w:hint="eastAsia"/>
          <w:rtl/>
        </w:rPr>
        <w:t>شود</w:t>
      </w:r>
      <w:r w:rsidRPr="003C213A">
        <w:rPr>
          <w:rFonts w:hint="cs"/>
          <w:rtl/>
        </w:rPr>
        <w:t xml:space="preserve"> که خود شخص ضعیف است، یا گفته </w:t>
      </w:r>
      <w:r w:rsidRPr="003C213A">
        <w:rPr>
          <w:rtl/>
        </w:rPr>
        <w:t>م</w:t>
      </w:r>
      <w:r w:rsidRPr="003C213A">
        <w:rPr>
          <w:rFonts w:hint="cs"/>
          <w:rtl/>
        </w:rPr>
        <w:t>ی‌</w:t>
      </w:r>
      <w:r w:rsidRPr="003C213A">
        <w:rPr>
          <w:rFonts w:hint="eastAsia"/>
          <w:rtl/>
        </w:rPr>
        <w:t>شود</w:t>
      </w:r>
      <w:r w:rsidRPr="003C213A">
        <w:rPr>
          <w:rFonts w:hint="cs"/>
          <w:rtl/>
        </w:rPr>
        <w:t xml:space="preserve"> که دانش حدیث وی ضعیف بوده است و در نقل از افراد، دقت نداشته است.</w:t>
      </w:r>
    </w:p>
    <w:p w:rsidR="00F127DF" w:rsidRPr="002046F2" w:rsidRDefault="00860D2D" w:rsidP="000D386A">
      <w:pPr>
        <w:pStyle w:val="2"/>
        <w:rPr>
          <w:rtl/>
        </w:rPr>
      </w:pPr>
      <w:bookmarkStart w:id="250" w:name="_Toc40762556"/>
      <w:r>
        <w:rPr>
          <w:rFonts w:hint="cs"/>
          <w:rtl/>
        </w:rPr>
        <w:t xml:space="preserve">ب) </w:t>
      </w:r>
      <w:r w:rsidR="00F127DF" w:rsidRPr="002046F2">
        <w:rPr>
          <w:rFonts w:hint="cs"/>
          <w:rtl/>
        </w:rPr>
        <w:t>جوامع رجالی</w:t>
      </w:r>
      <w:bookmarkEnd w:id="250"/>
    </w:p>
    <w:p w:rsidR="00F127DF" w:rsidRPr="003C213A" w:rsidRDefault="00F127DF" w:rsidP="00634270">
      <w:pPr>
        <w:jc w:val="both"/>
        <w:rPr>
          <w:rtl/>
        </w:rPr>
      </w:pPr>
      <w:r w:rsidRPr="003C213A">
        <w:rPr>
          <w:rFonts w:hint="cs"/>
          <w:rtl/>
        </w:rPr>
        <w:t xml:space="preserve">پس از این کتب، کتب </w:t>
      </w:r>
      <w:r w:rsidRPr="003C213A">
        <w:rPr>
          <w:rtl/>
        </w:rPr>
        <w:t>رجال</w:t>
      </w:r>
      <w:r w:rsidRPr="003C213A">
        <w:rPr>
          <w:rFonts w:hint="cs"/>
          <w:rtl/>
        </w:rPr>
        <w:t>ی‌</w:t>
      </w:r>
      <w:r w:rsidRPr="003C213A">
        <w:rPr>
          <w:rFonts w:hint="eastAsia"/>
          <w:rtl/>
        </w:rPr>
        <w:t>ا</w:t>
      </w:r>
      <w:r w:rsidRPr="003C213A">
        <w:rPr>
          <w:rFonts w:hint="cs"/>
          <w:rtl/>
        </w:rPr>
        <w:t xml:space="preserve">ی نوشته شدند که جوامع رجالی هستند؛ یعنی عین عبارات کتب رجال قبل یا </w:t>
      </w:r>
      <w:r w:rsidRPr="003C213A">
        <w:rPr>
          <w:rtl/>
        </w:rPr>
        <w:t>خلاصه‌</w:t>
      </w:r>
      <w:r w:rsidRPr="003C213A">
        <w:rPr>
          <w:rFonts w:hint="cs"/>
          <w:rtl/>
        </w:rPr>
        <w:t xml:space="preserve">ی آنها را </w:t>
      </w:r>
      <w:r w:rsidRPr="003C213A">
        <w:rPr>
          <w:rtl/>
        </w:rPr>
        <w:t>جمع‌آور</w:t>
      </w:r>
      <w:r w:rsidRPr="003C213A">
        <w:rPr>
          <w:rFonts w:hint="cs"/>
          <w:rtl/>
        </w:rPr>
        <w:t xml:space="preserve">ی </w:t>
      </w:r>
      <w:r w:rsidRPr="003C213A">
        <w:rPr>
          <w:rtl/>
        </w:rPr>
        <w:t>م</w:t>
      </w:r>
      <w:r w:rsidRPr="003C213A">
        <w:rPr>
          <w:rFonts w:hint="cs"/>
          <w:rtl/>
        </w:rPr>
        <w:t>ی‌</w:t>
      </w:r>
      <w:r w:rsidRPr="003C213A">
        <w:rPr>
          <w:rFonts w:hint="eastAsia"/>
          <w:rtl/>
        </w:rPr>
        <w:t>کنند</w:t>
      </w:r>
      <w:r w:rsidRPr="003C213A">
        <w:rPr>
          <w:rFonts w:hint="cs"/>
          <w:rtl/>
        </w:rPr>
        <w:t xml:space="preserve"> و نویسنده عبارات خودش را در کتاب ذکر </w:t>
      </w:r>
      <w:r w:rsidRPr="003C213A">
        <w:rPr>
          <w:rtl/>
        </w:rPr>
        <w:t>نم</w:t>
      </w:r>
      <w:r w:rsidRPr="003C213A">
        <w:rPr>
          <w:rFonts w:hint="cs"/>
          <w:rtl/>
        </w:rPr>
        <w:t>ی‌</w:t>
      </w:r>
      <w:r w:rsidRPr="003C213A">
        <w:rPr>
          <w:rFonts w:hint="eastAsia"/>
          <w:rtl/>
        </w:rPr>
        <w:t>کند</w:t>
      </w:r>
      <w:r w:rsidRPr="003C213A">
        <w:rPr>
          <w:rFonts w:hint="cs"/>
          <w:rtl/>
        </w:rPr>
        <w:t xml:space="preserve">. </w:t>
      </w:r>
      <w:r w:rsidRPr="003C213A">
        <w:rPr>
          <w:rtl/>
        </w:rPr>
        <w:t>عمده‌</w:t>
      </w:r>
      <w:r w:rsidRPr="003C213A">
        <w:rPr>
          <w:rFonts w:hint="cs"/>
          <w:rtl/>
        </w:rPr>
        <w:t>ی این کتب عبارت‌اند از:</w:t>
      </w:r>
    </w:p>
    <w:p w:rsidR="00F127DF" w:rsidRPr="003C213A" w:rsidRDefault="00F127DF" w:rsidP="00957D31">
      <w:pPr>
        <w:ind w:left="720"/>
        <w:jc w:val="both"/>
        <w:rPr>
          <w:rtl/>
        </w:rPr>
      </w:pPr>
      <w:r w:rsidRPr="003C213A">
        <w:rPr>
          <w:rFonts w:hint="cs"/>
          <w:rtl/>
        </w:rPr>
        <w:t>کتب رجالی «میرزا محمد استرآبادی». ایشان سه کتاب رجالی به نام «وجیز»، «وسیط» و «کبیر» دارد؛</w:t>
      </w:r>
    </w:p>
    <w:p w:rsidR="00F127DF" w:rsidRPr="003C213A" w:rsidRDefault="00F127DF" w:rsidP="00957D31">
      <w:pPr>
        <w:ind w:left="720"/>
        <w:jc w:val="both"/>
        <w:rPr>
          <w:rtl/>
        </w:rPr>
      </w:pPr>
      <w:r w:rsidRPr="003C213A">
        <w:rPr>
          <w:rFonts w:hint="cs"/>
          <w:rtl/>
        </w:rPr>
        <w:t xml:space="preserve">«مجمع الرجال» </w:t>
      </w:r>
      <w:r w:rsidRPr="003C213A">
        <w:rPr>
          <w:rtl/>
        </w:rPr>
        <w:t>نوشته‌</w:t>
      </w:r>
      <w:r w:rsidRPr="003C213A">
        <w:rPr>
          <w:rFonts w:hint="cs"/>
          <w:rtl/>
        </w:rPr>
        <w:t>ی «میرزا عنایت الله قهپائی»؛</w:t>
      </w:r>
    </w:p>
    <w:p w:rsidR="00F127DF" w:rsidRPr="003C213A" w:rsidRDefault="00F127DF" w:rsidP="00957D31">
      <w:pPr>
        <w:ind w:left="720"/>
        <w:jc w:val="both"/>
        <w:rPr>
          <w:rtl/>
        </w:rPr>
      </w:pPr>
      <w:r w:rsidRPr="003C213A">
        <w:rPr>
          <w:rFonts w:hint="cs"/>
          <w:rtl/>
        </w:rPr>
        <w:t xml:space="preserve">«نقد الرجال» </w:t>
      </w:r>
      <w:r w:rsidRPr="003C213A">
        <w:rPr>
          <w:rtl/>
        </w:rPr>
        <w:t>نوشته‌</w:t>
      </w:r>
      <w:r w:rsidRPr="003C213A">
        <w:rPr>
          <w:rFonts w:hint="cs"/>
          <w:rtl/>
        </w:rPr>
        <w:t>ی «سید مصطفی تفرشی»؛</w:t>
      </w:r>
    </w:p>
    <w:p w:rsidR="00F127DF" w:rsidRPr="003C213A" w:rsidRDefault="00F127DF" w:rsidP="00957D31">
      <w:pPr>
        <w:ind w:left="720"/>
        <w:jc w:val="both"/>
        <w:rPr>
          <w:rtl/>
        </w:rPr>
      </w:pPr>
      <w:r w:rsidRPr="003C213A">
        <w:rPr>
          <w:rFonts w:hint="cs"/>
          <w:rtl/>
        </w:rPr>
        <w:t xml:space="preserve">«جامع الروات» </w:t>
      </w:r>
      <w:r w:rsidRPr="003C213A">
        <w:rPr>
          <w:rtl/>
        </w:rPr>
        <w:t>نوشته‌</w:t>
      </w:r>
      <w:r w:rsidRPr="003C213A">
        <w:rPr>
          <w:rFonts w:hint="cs"/>
          <w:rtl/>
        </w:rPr>
        <w:t>ی «میرزا محمد اردبیلی».</w:t>
      </w:r>
    </w:p>
    <w:p w:rsidR="00F127DF" w:rsidRPr="003C213A" w:rsidRDefault="00F127DF" w:rsidP="00634270">
      <w:pPr>
        <w:jc w:val="both"/>
        <w:rPr>
          <w:rtl/>
        </w:rPr>
      </w:pPr>
      <w:r w:rsidRPr="003C213A">
        <w:rPr>
          <w:rFonts w:hint="cs"/>
          <w:rtl/>
        </w:rPr>
        <w:t xml:space="preserve">امروزه اگر کسی بخواهد به جوامع رجوع کند، با رجوع به سه کتاب جامع، </w:t>
      </w:r>
      <w:r w:rsidRPr="003C213A">
        <w:rPr>
          <w:rtl/>
        </w:rPr>
        <w:t>م</w:t>
      </w:r>
      <w:r w:rsidRPr="003C213A">
        <w:rPr>
          <w:rFonts w:hint="cs"/>
          <w:rtl/>
        </w:rPr>
        <w:t>ی‌</w:t>
      </w:r>
      <w:r w:rsidRPr="003C213A">
        <w:rPr>
          <w:rFonts w:hint="eastAsia"/>
          <w:rtl/>
        </w:rPr>
        <w:t>تواند</w:t>
      </w:r>
      <w:r w:rsidRPr="003C213A">
        <w:rPr>
          <w:rFonts w:hint="cs"/>
          <w:rtl/>
        </w:rPr>
        <w:t xml:space="preserve"> به </w:t>
      </w:r>
      <w:r w:rsidRPr="003C213A">
        <w:rPr>
          <w:rtl/>
        </w:rPr>
        <w:t>همه‌</w:t>
      </w:r>
      <w:r w:rsidRPr="003C213A">
        <w:rPr>
          <w:rFonts w:hint="cs"/>
          <w:rtl/>
        </w:rPr>
        <w:t>ی مطالب رجالی دست پیدا کند:</w:t>
      </w:r>
    </w:p>
    <w:p w:rsidR="00F127DF" w:rsidRPr="003C213A" w:rsidRDefault="00F127DF" w:rsidP="00957D31">
      <w:pPr>
        <w:ind w:left="720"/>
        <w:jc w:val="both"/>
        <w:rPr>
          <w:rtl/>
        </w:rPr>
      </w:pPr>
      <w:r w:rsidRPr="003C213A">
        <w:rPr>
          <w:rFonts w:hint="cs"/>
          <w:rtl/>
        </w:rPr>
        <w:t xml:space="preserve">«تنقیح المقال فی علم الرجال» </w:t>
      </w:r>
      <w:r w:rsidRPr="003C213A">
        <w:rPr>
          <w:rtl/>
        </w:rPr>
        <w:t>نوشته‌</w:t>
      </w:r>
      <w:r w:rsidRPr="003C213A">
        <w:rPr>
          <w:rFonts w:hint="cs"/>
          <w:rtl/>
        </w:rPr>
        <w:t>ی «مرحوم مامقانی»؛</w:t>
      </w:r>
    </w:p>
    <w:p w:rsidR="00F127DF" w:rsidRPr="003C213A" w:rsidRDefault="00F127DF" w:rsidP="00957D31">
      <w:pPr>
        <w:ind w:left="720"/>
        <w:jc w:val="both"/>
        <w:rPr>
          <w:rtl/>
        </w:rPr>
      </w:pPr>
      <w:r w:rsidRPr="003C213A">
        <w:rPr>
          <w:rFonts w:hint="cs"/>
          <w:rtl/>
        </w:rPr>
        <w:t xml:space="preserve">«معجم رجال الحدیث» </w:t>
      </w:r>
      <w:r w:rsidRPr="003C213A">
        <w:rPr>
          <w:rtl/>
        </w:rPr>
        <w:t>نوشته‌</w:t>
      </w:r>
      <w:r w:rsidRPr="003C213A">
        <w:rPr>
          <w:rFonts w:hint="cs"/>
          <w:rtl/>
        </w:rPr>
        <w:t>ی «مرحوم خویی»؛</w:t>
      </w:r>
    </w:p>
    <w:p w:rsidR="00F127DF" w:rsidRPr="003C213A" w:rsidRDefault="00F127DF" w:rsidP="00957D31">
      <w:pPr>
        <w:ind w:left="720"/>
        <w:jc w:val="both"/>
        <w:rPr>
          <w:rtl/>
        </w:rPr>
      </w:pPr>
      <w:r w:rsidRPr="003C213A">
        <w:rPr>
          <w:rFonts w:hint="cs"/>
          <w:rtl/>
        </w:rPr>
        <w:t xml:space="preserve">و «قاموس الرجال» </w:t>
      </w:r>
      <w:r w:rsidRPr="003C213A">
        <w:rPr>
          <w:rtl/>
        </w:rPr>
        <w:t>نوشته‌</w:t>
      </w:r>
      <w:r w:rsidRPr="003C213A">
        <w:rPr>
          <w:rFonts w:hint="cs"/>
          <w:rtl/>
        </w:rPr>
        <w:t>ی «مرحوم تستری».</w:t>
      </w:r>
    </w:p>
    <w:p w:rsidR="00F127DF" w:rsidRPr="003C213A" w:rsidRDefault="00F127DF" w:rsidP="00634270">
      <w:pPr>
        <w:jc w:val="both"/>
        <w:rPr>
          <w:rtl/>
        </w:rPr>
      </w:pPr>
      <w:r w:rsidRPr="003C213A">
        <w:rPr>
          <w:rFonts w:hint="cs"/>
          <w:rtl/>
        </w:rPr>
        <w:t>رجالی که امروزه در بین شیعه رواج دارد، سه مدرسه است:</w:t>
      </w:r>
    </w:p>
    <w:p w:rsidR="00F127DF" w:rsidRPr="003C213A" w:rsidRDefault="00F127DF" w:rsidP="00957D31">
      <w:pPr>
        <w:ind w:left="720"/>
        <w:jc w:val="both"/>
        <w:rPr>
          <w:rtl/>
        </w:rPr>
      </w:pPr>
      <w:r w:rsidRPr="003C213A">
        <w:rPr>
          <w:rtl/>
        </w:rPr>
        <w:t>مدرسه‌</w:t>
      </w:r>
      <w:r w:rsidRPr="003C213A">
        <w:rPr>
          <w:rFonts w:hint="cs"/>
          <w:rtl/>
        </w:rPr>
        <w:t xml:space="preserve">ی «مرحوم مامقانی» که </w:t>
      </w:r>
      <w:r w:rsidRPr="003C213A">
        <w:rPr>
          <w:rtl/>
        </w:rPr>
        <w:t>رو</w:t>
      </w:r>
      <w:r w:rsidRPr="003C213A">
        <w:rPr>
          <w:rFonts w:hint="cs"/>
          <w:rtl/>
        </w:rPr>
        <w:t>ی</w:t>
      </w:r>
      <w:r w:rsidRPr="003C213A">
        <w:rPr>
          <w:rFonts w:hint="eastAsia"/>
          <w:rtl/>
        </w:rPr>
        <w:t>ه‌</w:t>
      </w:r>
      <w:r w:rsidRPr="003C213A">
        <w:rPr>
          <w:rFonts w:hint="cs"/>
          <w:rtl/>
        </w:rPr>
        <w:t xml:space="preserve">ی انضمام قرائن را که در کتاب ایشان نیز </w:t>
      </w:r>
      <w:r w:rsidRPr="003C213A">
        <w:rPr>
          <w:rtl/>
        </w:rPr>
        <w:t>آمده است</w:t>
      </w:r>
      <w:r w:rsidRPr="003C213A">
        <w:rPr>
          <w:rFonts w:hint="cs"/>
          <w:rtl/>
        </w:rPr>
        <w:t xml:space="preserve">، در پیش </w:t>
      </w:r>
      <w:r w:rsidRPr="003C213A">
        <w:rPr>
          <w:rtl/>
        </w:rPr>
        <w:t>م</w:t>
      </w:r>
      <w:r w:rsidRPr="003C213A">
        <w:rPr>
          <w:rFonts w:hint="cs"/>
          <w:rtl/>
        </w:rPr>
        <w:t>ی‌</w:t>
      </w:r>
      <w:r w:rsidRPr="003C213A">
        <w:rPr>
          <w:rFonts w:hint="eastAsia"/>
          <w:rtl/>
        </w:rPr>
        <w:t>گ</w:t>
      </w:r>
      <w:r w:rsidRPr="003C213A">
        <w:rPr>
          <w:rFonts w:hint="cs"/>
          <w:rtl/>
        </w:rPr>
        <w:t>ی</w:t>
      </w:r>
      <w:r w:rsidRPr="003C213A">
        <w:rPr>
          <w:rFonts w:hint="eastAsia"/>
          <w:rtl/>
        </w:rPr>
        <w:t>رند</w:t>
      </w:r>
      <w:r w:rsidRPr="003C213A">
        <w:rPr>
          <w:rFonts w:hint="cs"/>
          <w:rtl/>
        </w:rPr>
        <w:t>؛</w:t>
      </w:r>
    </w:p>
    <w:p w:rsidR="00F127DF" w:rsidRPr="003C213A" w:rsidRDefault="00F127DF" w:rsidP="00957D31">
      <w:pPr>
        <w:ind w:left="720"/>
        <w:jc w:val="both"/>
        <w:rPr>
          <w:rtl/>
        </w:rPr>
      </w:pPr>
      <w:r w:rsidRPr="003C213A">
        <w:rPr>
          <w:rtl/>
        </w:rPr>
        <w:t>مدرسه‌</w:t>
      </w:r>
      <w:r w:rsidRPr="003C213A">
        <w:rPr>
          <w:rFonts w:hint="cs"/>
          <w:rtl/>
        </w:rPr>
        <w:t xml:space="preserve">ی «مرحوم خویی» و </w:t>
      </w:r>
      <w:r w:rsidRPr="003C213A">
        <w:rPr>
          <w:rtl/>
        </w:rPr>
        <w:t>رو</w:t>
      </w:r>
      <w:r w:rsidRPr="003C213A">
        <w:rPr>
          <w:rFonts w:hint="cs"/>
          <w:rtl/>
        </w:rPr>
        <w:t>ی</w:t>
      </w:r>
      <w:r w:rsidRPr="003C213A">
        <w:rPr>
          <w:rFonts w:hint="eastAsia"/>
          <w:rtl/>
        </w:rPr>
        <w:t>ه‌ا</w:t>
      </w:r>
      <w:r w:rsidRPr="003C213A">
        <w:rPr>
          <w:rFonts w:hint="cs"/>
          <w:rtl/>
        </w:rPr>
        <w:t>ی که در کتاب ایشان وجود دارد و در شاگردان ایشان مانند «مرحوم تبریزی» نیز این روال ادامه دارد؛</w:t>
      </w:r>
    </w:p>
    <w:p w:rsidR="00F127DF" w:rsidRPr="003C213A" w:rsidRDefault="00F127DF" w:rsidP="00957D31">
      <w:pPr>
        <w:ind w:left="720"/>
        <w:jc w:val="both"/>
        <w:rPr>
          <w:rtl/>
        </w:rPr>
      </w:pPr>
      <w:r w:rsidRPr="003C213A">
        <w:rPr>
          <w:rFonts w:hint="cs"/>
          <w:rtl/>
        </w:rPr>
        <w:t xml:space="preserve">و </w:t>
      </w:r>
      <w:r w:rsidRPr="003C213A">
        <w:rPr>
          <w:rtl/>
        </w:rPr>
        <w:t>مدرسه‌</w:t>
      </w:r>
      <w:r w:rsidRPr="003C213A">
        <w:rPr>
          <w:rFonts w:hint="cs"/>
          <w:rtl/>
        </w:rPr>
        <w:t xml:space="preserve">ی «مرحوم تستری» که </w:t>
      </w:r>
      <w:r w:rsidRPr="003C213A">
        <w:rPr>
          <w:rtl/>
        </w:rPr>
        <w:t>رو</w:t>
      </w:r>
      <w:r w:rsidRPr="003C213A">
        <w:rPr>
          <w:rFonts w:hint="cs"/>
          <w:rtl/>
        </w:rPr>
        <w:t>ی</w:t>
      </w:r>
      <w:r w:rsidRPr="003C213A">
        <w:rPr>
          <w:rFonts w:hint="eastAsia"/>
          <w:rtl/>
        </w:rPr>
        <w:t>ه‌</w:t>
      </w:r>
      <w:r w:rsidRPr="003C213A">
        <w:rPr>
          <w:rFonts w:hint="cs"/>
          <w:rtl/>
        </w:rPr>
        <w:t xml:space="preserve">ی کتاب ایشان در حقیقت شکل </w:t>
      </w:r>
      <w:r w:rsidRPr="003C213A">
        <w:rPr>
          <w:rtl/>
        </w:rPr>
        <w:t>تعد</w:t>
      </w:r>
      <w:r w:rsidRPr="003C213A">
        <w:rPr>
          <w:rFonts w:hint="cs"/>
          <w:rtl/>
        </w:rPr>
        <w:t>ی</w:t>
      </w:r>
      <w:r w:rsidRPr="003C213A">
        <w:rPr>
          <w:rFonts w:hint="eastAsia"/>
          <w:rtl/>
        </w:rPr>
        <w:t>ل‌شده</w:t>
      </w:r>
      <w:r w:rsidRPr="003C213A">
        <w:rPr>
          <w:rFonts w:hint="cs"/>
          <w:rtl/>
        </w:rPr>
        <w:t xml:space="preserve"> و تکامل‌یافته‌ی </w:t>
      </w:r>
      <w:r w:rsidRPr="003C213A">
        <w:rPr>
          <w:rtl/>
        </w:rPr>
        <w:t>مدرسه‌</w:t>
      </w:r>
      <w:r w:rsidRPr="003C213A">
        <w:rPr>
          <w:rFonts w:hint="cs"/>
          <w:rtl/>
        </w:rPr>
        <w:t>ی «ابن غضائری» است.</w:t>
      </w:r>
    </w:p>
    <w:p w:rsidR="00915033" w:rsidRDefault="006C34E9" w:rsidP="00797CEB">
      <w:pPr>
        <w:pStyle w:val="2"/>
        <w:rPr>
          <w:rtl/>
        </w:rPr>
      </w:pPr>
      <w:bookmarkStart w:id="251" w:name="_Toc40762557"/>
      <w:r>
        <w:rPr>
          <w:rFonts w:hint="cs"/>
          <w:rtl/>
        </w:rPr>
        <w:t xml:space="preserve">ج) </w:t>
      </w:r>
      <w:r w:rsidR="00F127DF" w:rsidRPr="003C213A">
        <w:rPr>
          <w:rFonts w:hint="cs"/>
          <w:rtl/>
        </w:rPr>
        <w:t xml:space="preserve">کتب بیان </w:t>
      </w:r>
      <w:r w:rsidR="00F127DF" w:rsidRPr="003C213A">
        <w:rPr>
          <w:rtl/>
        </w:rPr>
        <w:t>کننده‌</w:t>
      </w:r>
      <w:r w:rsidR="00F127DF" w:rsidRPr="003C213A">
        <w:rPr>
          <w:rFonts w:hint="cs"/>
          <w:rtl/>
        </w:rPr>
        <w:t>ی اسامی راویان</w:t>
      </w:r>
      <w:bookmarkEnd w:id="251"/>
    </w:p>
    <w:p w:rsidR="00F127DF" w:rsidRPr="003C213A" w:rsidRDefault="00F127DF" w:rsidP="00915033">
      <w:pPr>
        <w:jc w:val="both"/>
        <w:rPr>
          <w:rtl/>
        </w:rPr>
      </w:pPr>
      <w:r w:rsidRPr="003C213A">
        <w:rPr>
          <w:rFonts w:hint="cs"/>
          <w:rtl/>
        </w:rPr>
        <w:t xml:space="preserve">کتب زیادی هستند که به تلفظ نام راویان </w:t>
      </w:r>
      <w:r w:rsidRPr="003C213A">
        <w:rPr>
          <w:rtl/>
        </w:rPr>
        <w:t>م</w:t>
      </w:r>
      <w:r w:rsidRPr="003C213A">
        <w:rPr>
          <w:rFonts w:hint="cs"/>
          <w:rtl/>
        </w:rPr>
        <w:t>ی‌</w:t>
      </w:r>
      <w:r w:rsidRPr="003C213A">
        <w:rPr>
          <w:rFonts w:hint="eastAsia"/>
          <w:rtl/>
        </w:rPr>
        <w:t>پردازند</w:t>
      </w:r>
      <w:r w:rsidRPr="003C213A">
        <w:rPr>
          <w:rFonts w:hint="cs"/>
          <w:rtl/>
        </w:rPr>
        <w:t xml:space="preserve">؛ مانند «ایضاح الاشتباه» </w:t>
      </w:r>
      <w:r w:rsidRPr="003C213A">
        <w:rPr>
          <w:rtl/>
        </w:rPr>
        <w:t>نوشته‌</w:t>
      </w:r>
      <w:r w:rsidRPr="003C213A">
        <w:rPr>
          <w:rFonts w:hint="cs"/>
          <w:rtl/>
        </w:rPr>
        <w:t>ی «علامه حلی»؛ «</w:t>
      </w:r>
      <w:r w:rsidRPr="003C213A">
        <w:rPr>
          <w:rtl/>
        </w:rPr>
        <w:t>اضبط المقال ف</w:t>
      </w:r>
      <w:r w:rsidRPr="003C213A">
        <w:rPr>
          <w:rFonts w:hint="cs"/>
          <w:rtl/>
        </w:rPr>
        <w:t>ی</w:t>
      </w:r>
      <w:r w:rsidRPr="003C213A">
        <w:rPr>
          <w:rtl/>
        </w:rPr>
        <w:t xml:space="preserve"> ضبط اسماء الرجال</w:t>
      </w:r>
      <w:r w:rsidRPr="003C213A">
        <w:rPr>
          <w:rFonts w:hint="cs"/>
          <w:rtl/>
        </w:rPr>
        <w:t xml:space="preserve">» </w:t>
      </w:r>
      <w:r w:rsidRPr="003C213A">
        <w:rPr>
          <w:rtl/>
        </w:rPr>
        <w:t>نوشته‌</w:t>
      </w:r>
      <w:r w:rsidRPr="003C213A">
        <w:rPr>
          <w:rFonts w:hint="cs"/>
          <w:rtl/>
        </w:rPr>
        <w:t xml:space="preserve">ی «علامه </w:t>
      </w:r>
      <w:r w:rsidRPr="003C213A">
        <w:rPr>
          <w:rtl/>
        </w:rPr>
        <w:t>حسن‌زاده</w:t>
      </w:r>
      <w:r w:rsidRPr="003C213A">
        <w:rPr>
          <w:rFonts w:hint="cs"/>
          <w:rtl/>
        </w:rPr>
        <w:t xml:space="preserve"> آملی»؛ «</w:t>
      </w:r>
      <w:r w:rsidRPr="003C213A">
        <w:rPr>
          <w:rtl/>
        </w:rPr>
        <w:t>مؤتلف</w:t>
      </w:r>
      <w:r w:rsidRPr="003C213A">
        <w:rPr>
          <w:rFonts w:hint="cs"/>
          <w:rtl/>
        </w:rPr>
        <w:t xml:space="preserve"> و مختلف» که </w:t>
      </w:r>
      <w:r w:rsidRPr="003C213A">
        <w:rPr>
          <w:rtl/>
        </w:rPr>
        <w:t>نوشته‌</w:t>
      </w:r>
      <w:r w:rsidRPr="003C213A">
        <w:rPr>
          <w:rFonts w:hint="cs"/>
          <w:rtl/>
        </w:rPr>
        <w:t xml:space="preserve">ی عامه است؛ «اکمال» </w:t>
      </w:r>
      <w:r w:rsidRPr="003C213A">
        <w:rPr>
          <w:rtl/>
        </w:rPr>
        <w:t>نوشته‌</w:t>
      </w:r>
      <w:r w:rsidRPr="003C213A">
        <w:rPr>
          <w:rFonts w:hint="cs"/>
          <w:rtl/>
        </w:rPr>
        <w:t xml:space="preserve">ی «ابن ماکولا»؛ «مشتبه» </w:t>
      </w:r>
      <w:r w:rsidRPr="003C213A">
        <w:rPr>
          <w:rtl/>
        </w:rPr>
        <w:t>نوشته‌</w:t>
      </w:r>
      <w:r w:rsidRPr="003C213A">
        <w:rPr>
          <w:rFonts w:hint="cs"/>
          <w:rtl/>
        </w:rPr>
        <w:t>ی «ذهبی»؛ «</w:t>
      </w:r>
      <w:r w:rsidRPr="003C213A">
        <w:rPr>
          <w:rtl/>
        </w:rPr>
        <w:t>تبص</w:t>
      </w:r>
      <w:r w:rsidRPr="003C213A">
        <w:rPr>
          <w:rFonts w:hint="cs"/>
          <w:rtl/>
        </w:rPr>
        <w:t>ی</w:t>
      </w:r>
      <w:r w:rsidRPr="003C213A">
        <w:rPr>
          <w:rFonts w:hint="eastAsia"/>
          <w:rtl/>
        </w:rPr>
        <w:t>ر</w:t>
      </w:r>
      <w:r w:rsidRPr="003C213A">
        <w:rPr>
          <w:rtl/>
        </w:rPr>
        <w:t xml:space="preserve"> المتنبه بتحر</w:t>
      </w:r>
      <w:r w:rsidRPr="003C213A">
        <w:rPr>
          <w:rFonts w:hint="cs"/>
          <w:rtl/>
        </w:rPr>
        <w:t>ی</w:t>
      </w:r>
      <w:r w:rsidRPr="003C213A">
        <w:rPr>
          <w:rFonts w:hint="eastAsia"/>
          <w:rtl/>
        </w:rPr>
        <w:t>ر</w:t>
      </w:r>
      <w:r w:rsidRPr="003C213A">
        <w:rPr>
          <w:rtl/>
        </w:rPr>
        <w:t xml:space="preserve"> المشتبه</w:t>
      </w:r>
      <w:r w:rsidRPr="003C213A">
        <w:rPr>
          <w:rFonts w:hint="cs"/>
          <w:rtl/>
        </w:rPr>
        <w:t xml:space="preserve">» </w:t>
      </w:r>
      <w:r w:rsidRPr="003C213A">
        <w:rPr>
          <w:rtl/>
        </w:rPr>
        <w:t>نوشته‌</w:t>
      </w:r>
      <w:r w:rsidRPr="003C213A">
        <w:rPr>
          <w:rFonts w:hint="cs"/>
          <w:rtl/>
        </w:rPr>
        <w:t xml:space="preserve">ی «ابن حجر عسقلانی» و «توضیح المشتبه» </w:t>
      </w:r>
      <w:r w:rsidRPr="003C213A">
        <w:rPr>
          <w:rtl/>
        </w:rPr>
        <w:t>نوشته‌</w:t>
      </w:r>
      <w:r w:rsidRPr="003C213A">
        <w:rPr>
          <w:rFonts w:hint="cs"/>
          <w:rtl/>
        </w:rPr>
        <w:t>ی «ابن ناصرالدین».</w:t>
      </w:r>
    </w:p>
    <w:p w:rsidR="00F127DF" w:rsidRPr="003C213A" w:rsidRDefault="00F127DF" w:rsidP="00634270">
      <w:pPr>
        <w:jc w:val="both"/>
        <w:rPr>
          <w:rtl/>
        </w:rPr>
      </w:pPr>
      <w:r w:rsidRPr="003C213A">
        <w:rPr>
          <w:rFonts w:hint="cs"/>
          <w:rtl/>
        </w:rPr>
        <w:t>اگر کسی کتاب «ایضاح الاشتباه» یا کتاب «</w:t>
      </w:r>
      <w:r w:rsidRPr="003C213A">
        <w:rPr>
          <w:rtl/>
        </w:rPr>
        <w:t>اضبط المقال ف</w:t>
      </w:r>
      <w:r w:rsidRPr="003C213A">
        <w:rPr>
          <w:rFonts w:hint="cs"/>
          <w:rtl/>
        </w:rPr>
        <w:t>ی</w:t>
      </w:r>
      <w:r w:rsidRPr="003C213A">
        <w:rPr>
          <w:rtl/>
        </w:rPr>
        <w:t xml:space="preserve"> ضبط اسماء الرجال</w:t>
      </w:r>
      <w:r w:rsidRPr="003C213A">
        <w:rPr>
          <w:rFonts w:hint="cs"/>
          <w:rtl/>
        </w:rPr>
        <w:t xml:space="preserve">» را ملاحظه کند، </w:t>
      </w:r>
      <w:r w:rsidRPr="003C213A">
        <w:rPr>
          <w:rtl/>
        </w:rPr>
        <w:t>عمده‌</w:t>
      </w:r>
      <w:r w:rsidRPr="003C213A">
        <w:rPr>
          <w:rFonts w:hint="cs"/>
          <w:rtl/>
        </w:rPr>
        <w:t xml:space="preserve">ی </w:t>
      </w:r>
      <w:r w:rsidRPr="003C213A">
        <w:rPr>
          <w:rtl/>
        </w:rPr>
        <w:t>تلفظ‌ها</w:t>
      </w:r>
      <w:r w:rsidRPr="003C213A">
        <w:rPr>
          <w:rFonts w:hint="cs"/>
          <w:rtl/>
        </w:rPr>
        <w:t xml:space="preserve"> درست خواهد شد و نیازی به کتب مفصل نیست؛ زیرا تلفظ روات بحثی نیست که </w:t>
      </w:r>
      <w:r w:rsidRPr="003C213A">
        <w:rPr>
          <w:rtl/>
        </w:rPr>
        <w:t>ثمره‌</w:t>
      </w:r>
      <w:r w:rsidRPr="003C213A">
        <w:rPr>
          <w:rFonts w:hint="cs"/>
          <w:rtl/>
        </w:rPr>
        <w:t>ی فقهی داشته باشد.</w:t>
      </w:r>
    </w:p>
    <w:p w:rsidR="00797CEB" w:rsidRDefault="006C34E9" w:rsidP="00797CEB">
      <w:pPr>
        <w:pStyle w:val="2"/>
        <w:rPr>
          <w:rtl/>
        </w:rPr>
      </w:pPr>
      <w:bookmarkStart w:id="252" w:name="_Toc40762558"/>
      <w:r>
        <w:rPr>
          <w:rFonts w:hint="cs"/>
          <w:rtl/>
        </w:rPr>
        <w:lastRenderedPageBreak/>
        <w:t xml:space="preserve">د) </w:t>
      </w:r>
      <w:r w:rsidR="00F127DF" w:rsidRPr="003C213A">
        <w:rPr>
          <w:rFonts w:hint="cs"/>
          <w:rtl/>
        </w:rPr>
        <w:t>کتب رجالی با موضوعات خاص</w:t>
      </w:r>
      <w:bookmarkEnd w:id="252"/>
    </w:p>
    <w:p w:rsidR="00F127DF" w:rsidRPr="003C213A" w:rsidRDefault="00F127DF" w:rsidP="00797CEB">
      <w:pPr>
        <w:jc w:val="both"/>
        <w:rPr>
          <w:rtl/>
        </w:rPr>
      </w:pPr>
      <w:r w:rsidRPr="003C213A">
        <w:rPr>
          <w:rFonts w:hint="cs"/>
          <w:rtl/>
        </w:rPr>
        <w:t xml:space="preserve">بعضی از کتب رجالی در موضوعات خاصی نوشته </w:t>
      </w:r>
      <w:r w:rsidRPr="003C213A">
        <w:rPr>
          <w:rtl/>
        </w:rPr>
        <w:t>شده‌اند</w:t>
      </w:r>
      <w:r w:rsidRPr="003C213A">
        <w:rPr>
          <w:rFonts w:hint="cs"/>
          <w:rtl/>
        </w:rPr>
        <w:t>. به طور مثال «مرحوم سید مهدی خوانساری» کتابی به نام «</w:t>
      </w:r>
      <w:r w:rsidRPr="003C213A">
        <w:rPr>
          <w:rtl/>
        </w:rPr>
        <w:t>رسال</w:t>
      </w:r>
      <w:r w:rsidRPr="003C213A">
        <w:rPr>
          <w:rFonts w:hint="cs"/>
          <w:rtl/>
        </w:rPr>
        <w:t>ه</w:t>
      </w:r>
      <w:r w:rsidRPr="003C213A">
        <w:rPr>
          <w:rtl/>
        </w:rPr>
        <w:t xml:space="preserve"> عد</w:t>
      </w:r>
      <w:r w:rsidRPr="003C213A">
        <w:rPr>
          <w:rFonts w:hint="cs"/>
          <w:rtl/>
        </w:rPr>
        <w:t>ی</w:t>
      </w:r>
      <w:r w:rsidRPr="003C213A">
        <w:rPr>
          <w:rFonts w:hint="eastAsia"/>
          <w:rtl/>
        </w:rPr>
        <w:t>م</w:t>
      </w:r>
      <w:r w:rsidRPr="003C213A">
        <w:rPr>
          <w:rFonts w:hint="cs"/>
          <w:rtl/>
        </w:rPr>
        <w:t>ه</w:t>
      </w:r>
      <w:r w:rsidRPr="003C213A">
        <w:rPr>
          <w:rtl/>
        </w:rPr>
        <w:t xml:space="preserve"> النظ</w:t>
      </w:r>
      <w:r w:rsidRPr="003C213A">
        <w:rPr>
          <w:rFonts w:hint="cs"/>
          <w:rtl/>
        </w:rPr>
        <w:t>ی</w:t>
      </w:r>
      <w:r w:rsidRPr="003C213A">
        <w:rPr>
          <w:rFonts w:hint="eastAsia"/>
          <w:rtl/>
        </w:rPr>
        <w:t>ر</w:t>
      </w:r>
      <w:r w:rsidRPr="003C213A">
        <w:rPr>
          <w:rtl/>
        </w:rPr>
        <w:t xml:space="preserve"> ف</w:t>
      </w:r>
      <w:r w:rsidRPr="003C213A">
        <w:rPr>
          <w:rFonts w:hint="cs"/>
          <w:rtl/>
        </w:rPr>
        <w:t>ی</w:t>
      </w:r>
      <w:r w:rsidRPr="003C213A">
        <w:rPr>
          <w:rtl/>
        </w:rPr>
        <w:t xml:space="preserve"> أحوال أب</w:t>
      </w:r>
      <w:r w:rsidRPr="003C213A">
        <w:rPr>
          <w:rFonts w:hint="cs"/>
          <w:rtl/>
        </w:rPr>
        <w:t>ی</w:t>
      </w:r>
      <w:r w:rsidRPr="003C213A">
        <w:rPr>
          <w:rtl/>
        </w:rPr>
        <w:t xml:space="preserve"> بص</w:t>
      </w:r>
      <w:r w:rsidRPr="003C213A">
        <w:rPr>
          <w:rFonts w:hint="cs"/>
          <w:rtl/>
        </w:rPr>
        <w:t>ی</w:t>
      </w:r>
      <w:r w:rsidRPr="003C213A">
        <w:rPr>
          <w:rFonts w:hint="eastAsia"/>
          <w:rtl/>
        </w:rPr>
        <w:t>ر</w:t>
      </w:r>
      <w:r w:rsidRPr="003C213A">
        <w:rPr>
          <w:rFonts w:hint="cs"/>
          <w:rtl/>
        </w:rPr>
        <w:t>» دارد که فقط در مورد «ابو بصیر» است یا کتابی که در مورد «آل اعین» نوشته شده است.</w:t>
      </w:r>
    </w:p>
    <w:p w:rsidR="007C1697" w:rsidRDefault="006C34E9" w:rsidP="007C1697">
      <w:pPr>
        <w:pStyle w:val="2"/>
        <w:rPr>
          <w:rtl/>
        </w:rPr>
      </w:pPr>
      <w:bookmarkStart w:id="253" w:name="_Toc40762559"/>
      <w:r>
        <w:rPr>
          <w:rFonts w:hint="cs"/>
          <w:rtl/>
        </w:rPr>
        <w:t xml:space="preserve">ه) </w:t>
      </w:r>
      <w:r w:rsidR="00F127DF" w:rsidRPr="003C213A">
        <w:rPr>
          <w:rFonts w:hint="cs"/>
          <w:rtl/>
        </w:rPr>
        <w:t>کتب درایه</w:t>
      </w:r>
      <w:bookmarkEnd w:id="253"/>
    </w:p>
    <w:p w:rsidR="00F127DF" w:rsidRPr="003C213A" w:rsidRDefault="00F127DF" w:rsidP="007C1697">
      <w:pPr>
        <w:jc w:val="both"/>
        <w:rPr>
          <w:rtl/>
        </w:rPr>
      </w:pPr>
      <w:r w:rsidRPr="003C213A">
        <w:rPr>
          <w:rFonts w:hint="cs"/>
          <w:rtl/>
        </w:rPr>
        <w:t xml:space="preserve">بعضی از کتب مربوط به درایه هستند و در ضمن مباحث مربوط به درایه، </w:t>
      </w:r>
      <w:r w:rsidRPr="003C213A">
        <w:rPr>
          <w:rtl/>
        </w:rPr>
        <w:t>بحث‌ها</w:t>
      </w:r>
      <w:r w:rsidRPr="003C213A">
        <w:rPr>
          <w:rFonts w:hint="cs"/>
          <w:rtl/>
        </w:rPr>
        <w:t xml:space="preserve">ی رجالی را نیز ذکر </w:t>
      </w:r>
      <w:r w:rsidRPr="003C213A">
        <w:rPr>
          <w:rtl/>
        </w:rPr>
        <w:t>م</w:t>
      </w:r>
      <w:r w:rsidRPr="003C213A">
        <w:rPr>
          <w:rFonts w:hint="cs"/>
          <w:rtl/>
        </w:rPr>
        <w:t>ی‌</w:t>
      </w:r>
      <w:r w:rsidRPr="003C213A">
        <w:rPr>
          <w:rFonts w:hint="eastAsia"/>
          <w:rtl/>
        </w:rPr>
        <w:t>کنند</w:t>
      </w:r>
      <w:r w:rsidRPr="003C213A">
        <w:rPr>
          <w:rFonts w:hint="cs"/>
          <w:rtl/>
        </w:rPr>
        <w:t>؛ مانند کتاب «</w:t>
      </w:r>
      <w:r w:rsidRPr="003C213A">
        <w:rPr>
          <w:rtl/>
        </w:rPr>
        <w:t>سماء المقال فی علم الرجال</w:t>
      </w:r>
      <w:r w:rsidRPr="003C213A">
        <w:rPr>
          <w:rFonts w:hint="cs"/>
          <w:rtl/>
        </w:rPr>
        <w:t xml:space="preserve">» </w:t>
      </w:r>
      <w:r w:rsidRPr="003C213A">
        <w:rPr>
          <w:rtl/>
        </w:rPr>
        <w:t>نوشته‌</w:t>
      </w:r>
      <w:r w:rsidRPr="003C213A">
        <w:rPr>
          <w:rFonts w:hint="cs"/>
          <w:rtl/>
        </w:rPr>
        <w:t>ی «مرحوم کلباسی» که در ضمن مباحث درایه در مورد «سکونی» و اعتماد بر وی نیز مطالبی را آورده است.</w:t>
      </w:r>
    </w:p>
    <w:p w:rsidR="007C1697" w:rsidRDefault="006C34E9" w:rsidP="007C1697">
      <w:pPr>
        <w:pStyle w:val="2"/>
        <w:rPr>
          <w:rtl/>
        </w:rPr>
      </w:pPr>
      <w:bookmarkStart w:id="254" w:name="_Toc40762560"/>
      <w:r>
        <w:rPr>
          <w:rFonts w:hint="cs"/>
          <w:rtl/>
        </w:rPr>
        <w:t xml:space="preserve">و) </w:t>
      </w:r>
      <w:r w:rsidR="00F127DF" w:rsidRPr="003C213A">
        <w:rPr>
          <w:rFonts w:hint="cs"/>
          <w:rtl/>
        </w:rPr>
        <w:t>تفاوت کتب رجالی</w:t>
      </w:r>
      <w:bookmarkEnd w:id="254"/>
    </w:p>
    <w:p w:rsidR="00F127DF" w:rsidRPr="003C213A" w:rsidRDefault="00F127DF" w:rsidP="007C1697">
      <w:pPr>
        <w:jc w:val="both"/>
        <w:rPr>
          <w:rtl/>
        </w:rPr>
      </w:pPr>
      <w:r w:rsidRPr="003C213A">
        <w:rPr>
          <w:rFonts w:hint="cs"/>
          <w:rtl/>
        </w:rPr>
        <w:t xml:space="preserve">در رجوع به کتب رجالی باید به </w:t>
      </w:r>
      <w:r w:rsidRPr="003C213A">
        <w:rPr>
          <w:rtl/>
        </w:rPr>
        <w:t>تفاوت‌ها</w:t>
      </w:r>
      <w:r w:rsidRPr="003C213A">
        <w:rPr>
          <w:rFonts w:hint="cs"/>
          <w:rtl/>
        </w:rPr>
        <w:t>یی که بین این کتب وجود دارد دقت شود:</w:t>
      </w:r>
    </w:p>
    <w:p w:rsidR="00F127DF" w:rsidRPr="003C213A" w:rsidRDefault="00F127DF" w:rsidP="007C1697">
      <w:pPr>
        <w:ind w:left="720"/>
        <w:jc w:val="both"/>
        <w:rPr>
          <w:rtl/>
        </w:rPr>
      </w:pPr>
      <w:r w:rsidRPr="003C213A">
        <w:rPr>
          <w:rFonts w:hint="cs"/>
          <w:rtl/>
        </w:rPr>
        <w:t xml:space="preserve">کتب رجالی متأخر طبق حروف الفبا تنظیم </w:t>
      </w:r>
      <w:r w:rsidRPr="003C213A">
        <w:rPr>
          <w:rtl/>
        </w:rPr>
        <w:t>شده‌اند</w:t>
      </w:r>
      <w:r w:rsidRPr="003C213A">
        <w:rPr>
          <w:rFonts w:hint="cs"/>
          <w:rtl/>
        </w:rPr>
        <w:t xml:space="preserve"> و با دانستن اسم راوی، </w:t>
      </w:r>
      <w:r w:rsidRPr="003C213A">
        <w:rPr>
          <w:rtl/>
        </w:rPr>
        <w:t>م</w:t>
      </w:r>
      <w:r w:rsidRPr="003C213A">
        <w:rPr>
          <w:rFonts w:hint="cs"/>
          <w:rtl/>
        </w:rPr>
        <w:t>ی‌</w:t>
      </w:r>
      <w:r w:rsidRPr="003C213A">
        <w:rPr>
          <w:rFonts w:hint="eastAsia"/>
          <w:rtl/>
        </w:rPr>
        <w:t>توان</w:t>
      </w:r>
      <w:r w:rsidRPr="003C213A">
        <w:rPr>
          <w:rFonts w:hint="cs"/>
          <w:rtl/>
        </w:rPr>
        <w:t xml:space="preserve"> به اطلاعاتی که در مورد وی آمده است دست پیدا کرد؛</w:t>
      </w:r>
    </w:p>
    <w:p w:rsidR="00F127DF" w:rsidRPr="003C213A" w:rsidRDefault="00F127DF" w:rsidP="007C1697">
      <w:pPr>
        <w:ind w:left="720"/>
        <w:jc w:val="both"/>
        <w:rPr>
          <w:rtl/>
        </w:rPr>
      </w:pPr>
      <w:r w:rsidRPr="003C213A">
        <w:rPr>
          <w:rFonts w:hint="cs"/>
          <w:rtl/>
        </w:rPr>
        <w:t xml:space="preserve">اما کتاب «رجال برقی» و «رجال شیخ طوسی» به ترتیب طبقات تنظیم </w:t>
      </w:r>
      <w:r w:rsidRPr="003C213A">
        <w:rPr>
          <w:rtl/>
        </w:rPr>
        <w:t>شده‌اند</w:t>
      </w:r>
      <w:r w:rsidRPr="003C213A">
        <w:rPr>
          <w:rFonts w:hint="cs"/>
          <w:rtl/>
        </w:rPr>
        <w:t>؛ یعنی برای پیدا کردن یک راوی باید بدانیم که وی در کدام طبقه است و در آن طبقه باید به دنبال راوی بود؛</w:t>
      </w:r>
    </w:p>
    <w:p w:rsidR="00F127DF" w:rsidRPr="003C213A" w:rsidRDefault="00F127DF" w:rsidP="007C1697">
      <w:pPr>
        <w:ind w:left="720"/>
        <w:jc w:val="both"/>
        <w:rPr>
          <w:rtl/>
        </w:rPr>
      </w:pPr>
      <w:r w:rsidRPr="003C213A">
        <w:rPr>
          <w:rFonts w:hint="cs"/>
          <w:rtl/>
        </w:rPr>
        <w:t>«فهرست شیخ طوسی» به این نحو تنظیم شده که برای هر اسمی مانند «ابراهیم» یک باب ایجاد شده و برای آحاد نیز در هر بابی یک باب قرار داده شده است و به ترتیب حروف الفبا یا طبقات نیست؛</w:t>
      </w:r>
    </w:p>
    <w:p w:rsidR="00F127DF" w:rsidRPr="003C213A" w:rsidRDefault="00F127DF" w:rsidP="007C1697">
      <w:pPr>
        <w:ind w:left="720"/>
        <w:jc w:val="both"/>
        <w:rPr>
          <w:rtl/>
        </w:rPr>
      </w:pPr>
      <w:r w:rsidRPr="003C213A">
        <w:rPr>
          <w:rFonts w:hint="cs"/>
          <w:rtl/>
        </w:rPr>
        <w:t xml:space="preserve">«رجال نجاشی» نیز در باب «الف»، «ب» و «عین» روال «فهرست شیخ طوسی» را در پیش گرفته است؛ اما در باقی ابواب </w:t>
      </w:r>
      <w:r w:rsidRPr="003C213A">
        <w:rPr>
          <w:rtl/>
        </w:rPr>
        <w:t>ا</w:t>
      </w:r>
      <w:r w:rsidRPr="003C213A">
        <w:rPr>
          <w:rFonts w:hint="cs"/>
          <w:rtl/>
        </w:rPr>
        <w:t>ی</w:t>
      </w:r>
      <w:r w:rsidRPr="003C213A">
        <w:rPr>
          <w:rFonts w:hint="eastAsia"/>
          <w:rtl/>
        </w:rPr>
        <w:t>ن‌گونه</w:t>
      </w:r>
      <w:r w:rsidRPr="003C213A">
        <w:rPr>
          <w:rFonts w:hint="cs"/>
          <w:rtl/>
        </w:rPr>
        <w:t xml:space="preserve"> عمل نکرده است.</w:t>
      </w:r>
    </w:p>
    <w:p w:rsidR="00F127DF" w:rsidRPr="002046F2" w:rsidRDefault="006C34E9" w:rsidP="006572DE">
      <w:pPr>
        <w:pStyle w:val="2"/>
        <w:rPr>
          <w:rtl/>
        </w:rPr>
      </w:pPr>
      <w:bookmarkStart w:id="255" w:name="_Toc40762561"/>
      <w:r>
        <w:rPr>
          <w:rFonts w:hint="cs"/>
          <w:rtl/>
        </w:rPr>
        <w:t xml:space="preserve">ز) </w:t>
      </w:r>
      <w:r w:rsidR="00F127DF" w:rsidRPr="002046F2">
        <w:rPr>
          <w:rFonts w:hint="cs"/>
          <w:rtl/>
        </w:rPr>
        <w:t>نکاتی برای کار با کتب رجالی</w:t>
      </w:r>
      <w:bookmarkEnd w:id="255"/>
    </w:p>
    <w:p w:rsidR="00F127DF" w:rsidRPr="003C213A" w:rsidRDefault="00F127DF" w:rsidP="007D08BC">
      <w:pPr>
        <w:jc w:val="both"/>
        <w:rPr>
          <w:rtl/>
        </w:rPr>
      </w:pPr>
      <w:r w:rsidRPr="000806CB">
        <w:rPr>
          <w:rFonts w:cs="B Titr" w:hint="cs"/>
          <w:sz w:val="24"/>
          <w:szCs w:val="24"/>
          <w:rtl/>
        </w:rPr>
        <w:t>1.</w:t>
      </w:r>
      <w:r w:rsidRPr="003C213A">
        <w:rPr>
          <w:rFonts w:hint="cs"/>
          <w:rtl/>
        </w:rPr>
        <w:t xml:space="preserve"> گاهی اوقات کار با برخی از کتب مشکل است؛ به طور مثال نجاشی باب «حسن» و «حسین» را در حرف «الف» آورده است</w:t>
      </w:r>
      <w:r w:rsidR="007D08BC">
        <w:rPr>
          <w:rFonts w:hint="cs"/>
          <w:rtl/>
        </w:rPr>
        <w:t>؛</w:t>
      </w:r>
      <w:r w:rsidRPr="008F784A">
        <w:rPr>
          <w:vertAlign w:val="superscript"/>
          <w:rtl/>
        </w:rPr>
        <w:footnoteReference w:id="129"/>
      </w:r>
      <w:r w:rsidRPr="003C213A">
        <w:rPr>
          <w:rFonts w:hint="cs"/>
          <w:rtl/>
        </w:rPr>
        <w:t xml:space="preserve"> </w:t>
      </w:r>
      <w:r w:rsidRPr="003C213A">
        <w:rPr>
          <w:rtl/>
        </w:rPr>
        <w:t>درحال</w:t>
      </w:r>
      <w:r w:rsidRPr="003C213A">
        <w:rPr>
          <w:rFonts w:hint="cs"/>
          <w:rtl/>
        </w:rPr>
        <w:t>ی‌</w:t>
      </w:r>
      <w:r w:rsidRPr="003C213A">
        <w:rPr>
          <w:rFonts w:hint="eastAsia"/>
          <w:rtl/>
        </w:rPr>
        <w:t>که</w:t>
      </w:r>
      <w:r w:rsidRPr="003C213A">
        <w:rPr>
          <w:rFonts w:hint="cs"/>
          <w:rtl/>
        </w:rPr>
        <w:t xml:space="preserve"> «شیخ طوسی» هر کدام از این دو نام را در یک باب مستقل و ذیل باب «حاء» آورده است. با جستجوی </w:t>
      </w:r>
      <w:r w:rsidRPr="003C213A">
        <w:rPr>
          <w:rtl/>
        </w:rPr>
        <w:t>را</w:t>
      </w:r>
      <w:r w:rsidRPr="003C213A">
        <w:rPr>
          <w:rFonts w:hint="cs"/>
          <w:rtl/>
        </w:rPr>
        <w:t>ی</w:t>
      </w:r>
      <w:r w:rsidRPr="003C213A">
        <w:rPr>
          <w:rFonts w:hint="eastAsia"/>
          <w:rtl/>
        </w:rPr>
        <w:t>انه‌ا</w:t>
      </w:r>
      <w:r w:rsidRPr="003C213A">
        <w:rPr>
          <w:rFonts w:hint="cs"/>
          <w:rtl/>
        </w:rPr>
        <w:t xml:space="preserve">ی </w:t>
      </w:r>
      <w:r w:rsidRPr="003C213A">
        <w:rPr>
          <w:rtl/>
        </w:rPr>
        <w:t>م</w:t>
      </w:r>
      <w:r w:rsidRPr="003C213A">
        <w:rPr>
          <w:rFonts w:hint="cs"/>
          <w:rtl/>
        </w:rPr>
        <w:t>ی‌</w:t>
      </w:r>
      <w:r w:rsidRPr="003C213A">
        <w:rPr>
          <w:rFonts w:hint="eastAsia"/>
          <w:rtl/>
        </w:rPr>
        <w:t>توان</w:t>
      </w:r>
      <w:r w:rsidRPr="003C213A">
        <w:rPr>
          <w:rFonts w:hint="cs"/>
          <w:rtl/>
        </w:rPr>
        <w:t xml:space="preserve"> به راحتی این اسامی را یافت اما اگر کسی با این کتب آشنا نباشد، هنگام کار با کتاب دچار مشکل </w:t>
      </w:r>
      <w:r w:rsidRPr="003C213A">
        <w:rPr>
          <w:rtl/>
        </w:rPr>
        <w:t>م</w:t>
      </w:r>
      <w:r w:rsidRPr="003C213A">
        <w:rPr>
          <w:rFonts w:hint="cs"/>
          <w:rtl/>
        </w:rPr>
        <w:t>ی‌</w:t>
      </w:r>
      <w:r w:rsidRPr="003C213A">
        <w:rPr>
          <w:rFonts w:hint="eastAsia"/>
          <w:rtl/>
        </w:rPr>
        <w:t>شود</w:t>
      </w:r>
      <w:r w:rsidRPr="003C213A">
        <w:rPr>
          <w:rFonts w:hint="cs"/>
          <w:rtl/>
        </w:rPr>
        <w:t>.</w:t>
      </w:r>
    </w:p>
    <w:p w:rsidR="00F127DF" w:rsidRPr="003C213A" w:rsidRDefault="00F127DF" w:rsidP="00634270">
      <w:pPr>
        <w:jc w:val="both"/>
        <w:rPr>
          <w:rtl/>
        </w:rPr>
      </w:pPr>
      <w:r w:rsidRPr="000806CB">
        <w:rPr>
          <w:rFonts w:cs="B Titr" w:hint="cs"/>
          <w:sz w:val="24"/>
          <w:szCs w:val="24"/>
          <w:rtl/>
        </w:rPr>
        <w:t xml:space="preserve">2. </w:t>
      </w:r>
      <w:r w:rsidRPr="003C213A">
        <w:rPr>
          <w:rFonts w:hint="cs"/>
          <w:rtl/>
        </w:rPr>
        <w:t xml:space="preserve">«رجال نجاشی» و «فهرست شیخ» غالباً طبق شهرت عمل </w:t>
      </w:r>
      <w:r w:rsidRPr="003C213A">
        <w:rPr>
          <w:rtl/>
        </w:rPr>
        <w:t>م</w:t>
      </w:r>
      <w:r w:rsidRPr="003C213A">
        <w:rPr>
          <w:rFonts w:hint="cs"/>
          <w:rtl/>
        </w:rPr>
        <w:t>ی‌</w:t>
      </w:r>
      <w:r w:rsidRPr="003C213A">
        <w:rPr>
          <w:rFonts w:hint="eastAsia"/>
          <w:rtl/>
        </w:rPr>
        <w:t>کنند</w:t>
      </w:r>
      <w:r w:rsidRPr="003C213A">
        <w:rPr>
          <w:rFonts w:hint="cs"/>
          <w:rtl/>
        </w:rPr>
        <w:t xml:space="preserve"> و عناوین مشهوره را زودتر از عناوین نادر ذکر </w:t>
      </w:r>
      <w:r w:rsidRPr="003C213A">
        <w:rPr>
          <w:rtl/>
        </w:rPr>
        <w:t>م</w:t>
      </w:r>
      <w:r w:rsidRPr="003C213A">
        <w:rPr>
          <w:rFonts w:hint="cs"/>
          <w:rtl/>
        </w:rPr>
        <w:t>ی‌</w:t>
      </w:r>
      <w:r w:rsidRPr="003C213A">
        <w:rPr>
          <w:rFonts w:hint="eastAsia"/>
          <w:rtl/>
        </w:rPr>
        <w:t>کنند</w:t>
      </w:r>
      <w:r w:rsidRPr="003C213A">
        <w:rPr>
          <w:rFonts w:hint="cs"/>
          <w:rtl/>
        </w:rPr>
        <w:t xml:space="preserve">. </w:t>
      </w:r>
      <w:r w:rsidRPr="003C213A">
        <w:rPr>
          <w:rtl/>
        </w:rPr>
        <w:t>به‌طور</w:t>
      </w:r>
      <w:r w:rsidRPr="003C213A">
        <w:rPr>
          <w:rFonts w:hint="cs"/>
          <w:rtl/>
        </w:rPr>
        <w:t xml:space="preserve"> مثال «اسماعیل» قبل از «ابراهیم» و «ادریس» ذکر </w:t>
      </w:r>
      <w:r w:rsidRPr="003C213A">
        <w:rPr>
          <w:rtl/>
        </w:rPr>
        <w:t>م</w:t>
      </w:r>
      <w:r w:rsidRPr="003C213A">
        <w:rPr>
          <w:rFonts w:hint="cs"/>
          <w:rtl/>
        </w:rPr>
        <w:t>ی‌</w:t>
      </w:r>
      <w:r w:rsidRPr="003C213A">
        <w:rPr>
          <w:rFonts w:hint="eastAsia"/>
          <w:rtl/>
        </w:rPr>
        <w:t>شود</w:t>
      </w:r>
      <w:r w:rsidRPr="003C213A">
        <w:rPr>
          <w:rFonts w:hint="cs"/>
          <w:rtl/>
        </w:rPr>
        <w:t xml:space="preserve"> درحالی‌که طبق حروف الفبا «ادریس» باید قبل از «اسماعیل» شود. علت این امر این است که رواتی که نام آنها «اسماعیل» بوده است زیاد هستند، اما رواتی که نام آنها «ادریس» است کم هستند.</w:t>
      </w:r>
    </w:p>
    <w:p w:rsidR="00F127DF" w:rsidRPr="003C213A" w:rsidRDefault="00F127DF" w:rsidP="00634270">
      <w:pPr>
        <w:jc w:val="both"/>
        <w:rPr>
          <w:rtl/>
        </w:rPr>
      </w:pPr>
      <w:r w:rsidRPr="000806CB">
        <w:rPr>
          <w:rFonts w:cs="B Titr" w:hint="cs"/>
          <w:sz w:val="24"/>
          <w:szCs w:val="24"/>
          <w:rtl/>
        </w:rPr>
        <w:t xml:space="preserve">3. </w:t>
      </w:r>
      <w:r w:rsidRPr="003C213A">
        <w:rPr>
          <w:rFonts w:hint="cs"/>
          <w:rtl/>
        </w:rPr>
        <w:t xml:space="preserve">در «رجال شیخ طوسی» عناوین مشترک در یک جا ذکر </w:t>
      </w:r>
      <w:r w:rsidRPr="003C213A">
        <w:rPr>
          <w:rtl/>
        </w:rPr>
        <w:t>نم</w:t>
      </w:r>
      <w:r w:rsidRPr="003C213A">
        <w:rPr>
          <w:rFonts w:hint="cs"/>
          <w:rtl/>
        </w:rPr>
        <w:t>ی‌</w:t>
      </w:r>
      <w:r w:rsidRPr="003C213A">
        <w:rPr>
          <w:rFonts w:hint="eastAsia"/>
          <w:rtl/>
        </w:rPr>
        <w:t>شوند</w:t>
      </w:r>
      <w:r w:rsidRPr="003C213A">
        <w:rPr>
          <w:rFonts w:hint="cs"/>
          <w:rtl/>
        </w:rPr>
        <w:t xml:space="preserve">. </w:t>
      </w:r>
      <w:r w:rsidRPr="003C213A">
        <w:rPr>
          <w:rtl/>
        </w:rPr>
        <w:t>به‌طور</w:t>
      </w:r>
      <w:r w:rsidRPr="003C213A">
        <w:rPr>
          <w:rFonts w:hint="cs"/>
          <w:rtl/>
        </w:rPr>
        <w:t xml:space="preserve"> مثال «ابراهیم» گاهی در ابتدای باب «الف» آمده است و گاهی در وسط این باب و گاهی در آخر باب. علت این امر </w:t>
      </w:r>
      <w:r w:rsidRPr="003C213A">
        <w:rPr>
          <w:rtl/>
        </w:rPr>
        <w:t>ن</w:t>
      </w:r>
      <w:r w:rsidRPr="003C213A">
        <w:rPr>
          <w:rFonts w:hint="cs"/>
          <w:rtl/>
        </w:rPr>
        <w:t>ی</w:t>
      </w:r>
      <w:r w:rsidRPr="003C213A">
        <w:rPr>
          <w:rFonts w:hint="eastAsia"/>
          <w:rtl/>
        </w:rPr>
        <w:t>مه‌کاره</w:t>
      </w:r>
      <w:r w:rsidRPr="003C213A">
        <w:rPr>
          <w:rFonts w:hint="cs"/>
          <w:rtl/>
        </w:rPr>
        <w:t xml:space="preserve"> ماندن کتاب و اصلاح نشدن آن بوده است.</w:t>
      </w:r>
    </w:p>
    <w:p w:rsidR="00F127DF" w:rsidRPr="003C213A" w:rsidRDefault="00F127DF" w:rsidP="00634270">
      <w:pPr>
        <w:jc w:val="both"/>
        <w:rPr>
          <w:rtl/>
        </w:rPr>
      </w:pPr>
      <w:r w:rsidRPr="000806CB">
        <w:rPr>
          <w:rFonts w:cs="B Titr" w:hint="cs"/>
          <w:sz w:val="24"/>
          <w:szCs w:val="24"/>
          <w:rtl/>
        </w:rPr>
        <w:t>4.</w:t>
      </w:r>
      <w:r w:rsidRPr="003C213A">
        <w:rPr>
          <w:rFonts w:hint="cs"/>
          <w:rtl/>
        </w:rPr>
        <w:t xml:space="preserve"> «رجال شیخ طوسی» در خصوص اصحاب «امام صادق علیه‌السلام» ترتیب خاصی دارد که نشان </w:t>
      </w:r>
      <w:r w:rsidRPr="003C213A">
        <w:rPr>
          <w:rtl/>
        </w:rPr>
        <w:t>م</w:t>
      </w:r>
      <w:r w:rsidRPr="003C213A">
        <w:rPr>
          <w:rFonts w:hint="cs"/>
          <w:rtl/>
        </w:rPr>
        <w:t>ی‌</w:t>
      </w:r>
      <w:r w:rsidRPr="003C213A">
        <w:rPr>
          <w:rFonts w:hint="eastAsia"/>
          <w:rtl/>
        </w:rPr>
        <w:t>دهد</w:t>
      </w:r>
      <w:r w:rsidRPr="003C213A">
        <w:rPr>
          <w:rFonts w:hint="cs"/>
          <w:rtl/>
        </w:rPr>
        <w:t xml:space="preserve"> «شیخ طوسی» این قسمت را ویرایش کرده است.</w:t>
      </w:r>
    </w:p>
    <w:p w:rsidR="00325180" w:rsidRPr="003C213A" w:rsidRDefault="00F127DF" w:rsidP="00634270">
      <w:pPr>
        <w:jc w:val="both"/>
        <w:rPr>
          <w:rtl/>
        </w:rPr>
      </w:pPr>
      <w:r w:rsidRPr="003C213A">
        <w:rPr>
          <w:rFonts w:hint="cs"/>
          <w:rtl/>
        </w:rPr>
        <w:t xml:space="preserve">امروزه به علت وجود </w:t>
      </w:r>
      <w:r w:rsidRPr="003C213A">
        <w:rPr>
          <w:rtl/>
        </w:rPr>
        <w:t>نرم‌افزارها</w:t>
      </w:r>
      <w:r w:rsidRPr="003C213A">
        <w:rPr>
          <w:rFonts w:hint="cs"/>
          <w:rtl/>
        </w:rPr>
        <w:t xml:space="preserve">ی </w:t>
      </w:r>
      <w:r w:rsidRPr="003C213A">
        <w:rPr>
          <w:rtl/>
        </w:rPr>
        <w:t>را</w:t>
      </w:r>
      <w:r w:rsidRPr="003C213A">
        <w:rPr>
          <w:rFonts w:hint="cs"/>
          <w:rtl/>
        </w:rPr>
        <w:t>ی</w:t>
      </w:r>
      <w:r w:rsidRPr="003C213A">
        <w:rPr>
          <w:rFonts w:hint="eastAsia"/>
          <w:rtl/>
        </w:rPr>
        <w:t>انه‌ا</w:t>
      </w:r>
      <w:r w:rsidRPr="003C213A">
        <w:rPr>
          <w:rFonts w:hint="cs"/>
          <w:rtl/>
        </w:rPr>
        <w:t xml:space="preserve">ی پیدا کردن این اسامی به راحتی انجام </w:t>
      </w:r>
      <w:r w:rsidRPr="003C213A">
        <w:rPr>
          <w:rtl/>
        </w:rPr>
        <w:t>م</w:t>
      </w:r>
      <w:r w:rsidRPr="003C213A">
        <w:rPr>
          <w:rFonts w:hint="cs"/>
          <w:rtl/>
        </w:rPr>
        <w:t>ی‌</w:t>
      </w:r>
      <w:r w:rsidRPr="003C213A">
        <w:rPr>
          <w:rFonts w:hint="eastAsia"/>
          <w:rtl/>
        </w:rPr>
        <w:t>پذ</w:t>
      </w:r>
      <w:r w:rsidRPr="003C213A">
        <w:rPr>
          <w:rFonts w:hint="cs"/>
          <w:rtl/>
        </w:rPr>
        <w:t>ی</w:t>
      </w:r>
      <w:r w:rsidRPr="003C213A">
        <w:rPr>
          <w:rFonts w:hint="eastAsia"/>
          <w:rtl/>
        </w:rPr>
        <w:t>رد</w:t>
      </w:r>
      <w:r w:rsidRPr="003C213A">
        <w:rPr>
          <w:rFonts w:hint="cs"/>
          <w:rtl/>
        </w:rPr>
        <w:t xml:space="preserve"> اما کار با کتاب ممکن است کمی مشکل باشد. گاهی از اوقات بعضی از این کتب بازنویسی </w:t>
      </w:r>
      <w:r w:rsidRPr="003C213A">
        <w:rPr>
          <w:rtl/>
        </w:rPr>
        <w:t>شده‌اند</w:t>
      </w:r>
      <w:r w:rsidRPr="003C213A">
        <w:rPr>
          <w:rFonts w:hint="cs"/>
          <w:rtl/>
        </w:rPr>
        <w:t xml:space="preserve">؛ </w:t>
      </w:r>
      <w:r w:rsidRPr="003C213A">
        <w:rPr>
          <w:rtl/>
        </w:rPr>
        <w:t>به‌طور</w:t>
      </w:r>
      <w:r w:rsidRPr="003C213A">
        <w:rPr>
          <w:rFonts w:hint="cs"/>
          <w:rtl/>
        </w:rPr>
        <w:t xml:space="preserve"> مثال «شیخ حسن مصطفوی» کتاب «اختیار معرفه الرجال» را بازنویسی کرده و اسامی روات را طبق حروف الفبا مرتب کرده است.</w:t>
      </w:r>
    </w:p>
    <w:p w:rsidR="00325180" w:rsidRDefault="00325180">
      <w:pPr>
        <w:rPr>
          <w:rtl/>
        </w:rPr>
      </w:pPr>
      <w:r>
        <w:rPr>
          <w:rtl/>
        </w:rPr>
        <w:br w:type="page"/>
      </w:r>
    </w:p>
    <w:p w:rsidR="00325180" w:rsidRDefault="00325180" w:rsidP="00B66F48">
      <w:pPr>
        <w:pStyle w:val="1"/>
        <w:rPr>
          <w:rtl/>
        </w:rPr>
      </w:pPr>
      <w:bookmarkStart w:id="256" w:name="_Toc40762562"/>
      <w:r>
        <w:rPr>
          <w:rFonts w:hint="cs"/>
          <w:rtl/>
        </w:rPr>
        <w:lastRenderedPageBreak/>
        <w:t>جلسه شانزدهم</w:t>
      </w:r>
      <w:bookmarkEnd w:id="256"/>
    </w:p>
    <w:p w:rsidR="00325180" w:rsidRPr="003F7EE0" w:rsidRDefault="006C34E9" w:rsidP="00B66F48">
      <w:pPr>
        <w:pStyle w:val="2"/>
        <w:rPr>
          <w:rtl/>
        </w:rPr>
      </w:pPr>
      <w:bookmarkStart w:id="257" w:name="_Toc40762563"/>
      <w:r>
        <w:rPr>
          <w:rFonts w:hint="cs"/>
          <w:rtl/>
        </w:rPr>
        <w:t xml:space="preserve">1. </w:t>
      </w:r>
      <w:r w:rsidR="00325180" w:rsidRPr="003F7EE0">
        <w:rPr>
          <w:rtl/>
        </w:rPr>
        <w:t>فوا</w:t>
      </w:r>
      <w:r w:rsidR="00325180" w:rsidRPr="003F7EE0">
        <w:rPr>
          <w:rFonts w:hint="cs"/>
          <w:rtl/>
        </w:rPr>
        <w:t>ی</w:t>
      </w:r>
      <w:r w:rsidR="00325180" w:rsidRPr="003F7EE0">
        <w:rPr>
          <w:rFonts w:hint="eastAsia"/>
          <w:rtl/>
        </w:rPr>
        <w:t>د</w:t>
      </w:r>
      <w:r w:rsidR="00325180" w:rsidRPr="003F7EE0">
        <w:rPr>
          <w:rFonts w:hint="cs"/>
          <w:rtl/>
        </w:rPr>
        <w:t xml:space="preserve"> علم رجال</w:t>
      </w:r>
      <w:bookmarkEnd w:id="257"/>
    </w:p>
    <w:p w:rsidR="00325180" w:rsidRPr="003C213A" w:rsidRDefault="00325180" w:rsidP="00634270">
      <w:pPr>
        <w:jc w:val="both"/>
        <w:rPr>
          <w:rtl/>
        </w:rPr>
      </w:pPr>
      <w:r w:rsidRPr="003C213A">
        <w:rPr>
          <w:rFonts w:hint="cs"/>
          <w:rtl/>
        </w:rPr>
        <w:t xml:space="preserve">پرداختن به علم رجال فواید زیادی دارد که </w:t>
      </w:r>
      <w:r w:rsidRPr="003C213A">
        <w:rPr>
          <w:rtl/>
        </w:rPr>
        <w:t>مهم‌تر</w:t>
      </w:r>
      <w:r w:rsidRPr="003C213A">
        <w:rPr>
          <w:rFonts w:hint="cs"/>
          <w:rtl/>
        </w:rPr>
        <w:t>ی</w:t>
      </w:r>
      <w:r w:rsidRPr="003C213A">
        <w:rPr>
          <w:rFonts w:hint="eastAsia"/>
          <w:rtl/>
        </w:rPr>
        <w:t>ن</w:t>
      </w:r>
      <w:r w:rsidRPr="003C213A">
        <w:rPr>
          <w:rFonts w:hint="cs"/>
          <w:rtl/>
        </w:rPr>
        <w:t xml:space="preserve"> آنها:</w:t>
      </w:r>
    </w:p>
    <w:p w:rsidR="00325180" w:rsidRPr="003C213A" w:rsidRDefault="00325180" w:rsidP="00B66F48">
      <w:pPr>
        <w:ind w:left="720"/>
        <w:jc w:val="both"/>
        <w:rPr>
          <w:rtl/>
        </w:rPr>
      </w:pPr>
      <w:r w:rsidRPr="003C213A">
        <w:rPr>
          <w:rFonts w:hint="cs"/>
          <w:rtl/>
        </w:rPr>
        <w:t>وثاقت و ضعف است که در رد یا قبول خبر تأثیر دارند؛</w:t>
      </w:r>
    </w:p>
    <w:p w:rsidR="00325180" w:rsidRPr="003C213A" w:rsidRDefault="00325180" w:rsidP="00B66F48">
      <w:pPr>
        <w:ind w:left="720"/>
        <w:jc w:val="both"/>
        <w:rPr>
          <w:rtl/>
        </w:rPr>
      </w:pPr>
      <w:r w:rsidRPr="003C213A">
        <w:rPr>
          <w:rFonts w:hint="cs"/>
          <w:rtl/>
        </w:rPr>
        <w:t>و مواردی مانند مذهب روات و عرب صمیم بودن آنهاست که در فهم روایت نقش دارند.</w:t>
      </w:r>
    </w:p>
    <w:p w:rsidR="00325180" w:rsidRPr="003C213A" w:rsidRDefault="00325180" w:rsidP="00634270">
      <w:pPr>
        <w:jc w:val="both"/>
        <w:rPr>
          <w:rtl/>
        </w:rPr>
      </w:pPr>
      <w:r w:rsidRPr="003C213A">
        <w:rPr>
          <w:rFonts w:hint="cs"/>
          <w:rtl/>
        </w:rPr>
        <w:t>اهمیت دانستن وثاقت و ضعف راوی روشن است.</w:t>
      </w:r>
    </w:p>
    <w:p w:rsidR="00325180" w:rsidRPr="003C213A" w:rsidRDefault="00325180" w:rsidP="00634270">
      <w:pPr>
        <w:jc w:val="both"/>
        <w:rPr>
          <w:rtl/>
        </w:rPr>
      </w:pPr>
      <w:r w:rsidRPr="003C213A">
        <w:rPr>
          <w:rFonts w:hint="cs"/>
          <w:rtl/>
        </w:rPr>
        <w:t xml:space="preserve">دانستن مذهب نیز برای کسانی که خبر عادل را حجت </w:t>
      </w:r>
      <w:r w:rsidRPr="003C213A">
        <w:rPr>
          <w:rtl/>
        </w:rPr>
        <w:t>م</w:t>
      </w:r>
      <w:r w:rsidRPr="003C213A">
        <w:rPr>
          <w:rFonts w:hint="cs"/>
          <w:rtl/>
        </w:rPr>
        <w:t>ی‌</w:t>
      </w:r>
      <w:r w:rsidRPr="003C213A">
        <w:rPr>
          <w:rFonts w:hint="eastAsia"/>
          <w:rtl/>
        </w:rPr>
        <w:t>دانند</w:t>
      </w:r>
      <w:r w:rsidRPr="003C213A">
        <w:rPr>
          <w:rFonts w:hint="cs"/>
          <w:rtl/>
        </w:rPr>
        <w:t xml:space="preserve">، مهم است؛ زیرا در عدالت، امامی بودن نیز شرط است؛ اما برای ما ازاین‌جهت اهمیت ندارد؛ گرچه در فهم روایت تأثیر دارد. به‌طور مثال وقتی به دنبال این هستیم که بدانیم روایت از روی تقیه صادر شده است یا خیر، شیعه یا عامی بودن راوی و </w:t>
      </w:r>
      <w:r w:rsidRPr="003C213A">
        <w:rPr>
          <w:rtl/>
        </w:rPr>
        <w:t>فرقه‌</w:t>
      </w:r>
      <w:r w:rsidRPr="003C213A">
        <w:rPr>
          <w:rFonts w:hint="cs"/>
          <w:rtl/>
        </w:rPr>
        <w:t>ی او مهم است.</w:t>
      </w:r>
    </w:p>
    <w:p w:rsidR="00325180" w:rsidRPr="003C213A" w:rsidRDefault="00325180" w:rsidP="00634270">
      <w:pPr>
        <w:jc w:val="both"/>
        <w:rPr>
          <w:rtl/>
        </w:rPr>
      </w:pPr>
      <w:r w:rsidRPr="003C213A">
        <w:rPr>
          <w:rFonts w:hint="cs"/>
          <w:rtl/>
        </w:rPr>
        <w:t xml:space="preserve">همچنین اگر بخواهیم در الفاظی که در روایت به کار رفته است دقت کنیم، عرب صمیم </w:t>
      </w:r>
      <w:r w:rsidRPr="003C213A">
        <w:rPr>
          <w:rtl/>
        </w:rPr>
        <w:t>بودن</w:t>
      </w:r>
      <w:r w:rsidRPr="003C213A">
        <w:rPr>
          <w:rFonts w:hint="cs"/>
          <w:rtl/>
        </w:rPr>
        <w:t xml:space="preserve"> یا نبودن راوی برای ما مهم است.</w:t>
      </w:r>
    </w:p>
    <w:p w:rsidR="00325180" w:rsidRPr="003C213A" w:rsidRDefault="00325180" w:rsidP="00634270">
      <w:pPr>
        <w:jc w:val="both"/>
        <w:rPr>
          <w:rtl/>
        </w:rPr>
      </w:pPr>
      <w:r w:rsidRPr="003C213A">
        <w:rPr>
          <w:rFonts w:hint="cs"/>
          <w:rtl/>
        </w:rPr>
        <w:t xml:space="preserve">پس اموری هستند که گرچه در اصل رد یا قبول خبر تأثیر ندارند؛ اما در </w:t>
      </w:r>
      <w:r w:rsidRPr="003C213A">
        <w:rPr>
          <w:rtl/>
        </w:rPr>
        <w:t>نحوه‌</w:t>
      </w:r>
      <w:r w:rsidRPr="003C213A">
        <w:rPr>
          <w:rFonts w:hint="cs"/>
          <w:rtl/>
        </w:rPr>
        <w:t>ی</w:t>
      </w:r>
      <w:r w:rsidRPr="003C213A">
        <w:rPr>
          <w:rtl/>
        </w:rPr>
        <w:t xml:space="preserve"> </w:t>
      </w:r>
      <w:r w:rsidRPr="003C213A">
        <w:rPr>
          <w:rFonts w:hint="cs"/>
          <w:rtl/>
        </w:rPr>
        <w:t>تعامل با خبر تأثیرگذار هستند.</w:t>
      </w:r>
    </w:p>
    <w:p w:rsidR="00325180" w:rsidRPr="003C213A" w:rsidRDefault="00325180" w:rsidP="00634270">
      <w:pPr>
        <w:jc w:val="both"/>
        <w:rPr>
          <w:rtl/>
        </w:rPr>
      </w:pPr>
      <w:r w:rsidRPr="003C213A">
        <w:rPr>
          <w:rFonts w:hint="cs"/>
          <w:rtl/>
        </w:rPr>
        <w:t xml:space="preserve">در مورد توثیقات و تضعیفات باید به این نکته توجه نمود که تعداد محدودی از راویانی که در کتب رجالی ذکر </w:t>
      </w:r>
      <w:r w:rsidRPr="003C213A">
        <w:rPr>
          <w:rtl/>
        </w:rPr>
        <w:t>شده‌اند</w:t>
      </w:r>
      <w:r w:rsidRPr="003C213A">
        <w:rPr>
          <w:rFonts w:hint="cs"/>
          <w:rtl/>
        </w:rPr>
        <w:t>، دارای توثیق یا تضعیف هستند:</w:t>
      </w:r>
    </w:p>
    <w:p w:rsidR="00325180" w:rsidRPr="003C213A" w:rsidRDefault="00325180" w:rsidP="00B66F48">
      <w:pPr>
        <w:ind w:left="720"/>
        <w:jc w:val="both"/>
        <w:rPr>
          <w:rtl/>
        </w:rPr>
      </w:pPr>
      <w:r w:rsidRPr="003C213A">
        <w:rPr>
          <w:rFonts w:hint="cs"/>
          <w:rtl/>
        </w:rPr>
        <w:t xml:space="preserve">«رجال برقی» فقط دو راوی را توثیق کرده است که هر دو را نیز از کتاب «سعد بن عبدالله اشعری قمی» نقل </w:t>
      </w:r>
      <w:r w:rsidRPr="003C213A">
        <w:rPr>
          <w:rtl/>
        </w:rPr>
        <w:t>م</w:t>
      </w:r>
      <w:r w:rsidRPr="003C213A">
        <w:rPr>
          <w:rFonts w:hint="cs"/>
          <w:rtl/>
        </w:rPr>
        <w:t>ی‌</w:t>
      </w:r>
      <w:r w:rsidRPr="003C213A">
        <w:rPr>
          <w:rFonts w:hint="eastAsia"/>
          <w:rtl/>
        </w:rPr>
        <w:t>کند</w:t>
      </w:r>
      <w:r w:rsidRPr="003C213A">
        <w:rPr>
          <w:rFonts w:hint="cs"/>
          <w:rtl/>
        </w:rPr>
        <w:t>؛</w:t>
      </w:r>
    </w:p>
    <w:p w:rsidR="00325180" w:rsidRPr="003C213A" w:rsidRDefault="00325180" w:rsidP="00B66F48">
      <w:pPr>
        <w:ind w:left="720"/>
        <w:jc w:val="both"/>
        <w:rPr>
          <w:rtl/>
        </w:rPr>
      </w:pPr>
      <w:r w:rsidRPr="003C213A">
        <w:rPr>
          <w:rFonts w:hint="cs"/>
          <w:rtl/>
        </w:rPr>
        <w:t>«نجاشی» بیش از 1600 راوی را نام برده است که از این میان 44 نفر را تضعیف و بیش از 500 نفر را توثیق کرده است؛ یعنی در مورد بیش از 1100 راوی توثیق و تضعیفی نیاورده است؛</w:t>
      </w:r>
    </w:p>
    <w:p w:rsidR="00325180" w:rsidRPr="003C213A" w:rsidRDefault="00325180" w:rsidP="00B66F48">
      <w:pPr>
        <w:ind w:left="720"/>
        <w:jc w:val="both"/>
        <w:rPr>
          <w:rtl/>
        </w:rPr>
      </w:pPr>
      <w:r w:rsidRPr="003C213A">
        <w:rPr>
          <w:rFonts w:hint="cs"/>
          <w:rtl/>
        </w:rPr>
        <w:t>در «رجال شیخ طوسی» که بیش از دیگر کتب اسم راویان را ذکر کرده است، 6427 راوی ذکر شده است و از این میان 171 نفر را توثیق و 20 نفر را تضعیف کرده است؛ یعنی بیش از 6200 راوی را نه توثیق کرده است و نه تضعیف.</w:t>
      </w:r>
    </w:p>
    <w:p w:rsidR="001B2D1C" w:rsidRDefault="00404ECC" w:rsidP="001B2D1C">
      <w:pPr>
        <w:pStyle w:val="2"/>
        <w:rPr>
          <w:rtl/>
        </w:rPr>
      </w:pPr>
      <w:bookmarkStart w:id="258" w:name="_Toc40762564"/>
      <w:r>
        <w:rPr>
          <w:rFonts w:hint="cs"/>
          <w:rtl/>
        </w:rPr>
        <w:t xml:space="preserve">2. </w:t>
      </w:r>
      <w:r w:rsidR="00325180" w:rsidRPr="000806CB">
        <w:rPr>
          <w:rFonts w:hint="cs"/>
          <w:rtl/>
        </w:rPr>
        <w:t>علت عدم ذکر توثیق و تضعیف یا دیگر اطلاعات در مورد راوی</w:t>
      </w:r>
      <w:bookmarkEnd w:id="258"/>
    </w:p>
    <w:p w:rsidR="00325180" w:rsidRPr="003C213A" w:rsidRDefault="001B2D1C" w:rsidP="001B2D1C">
      <w:pPr>
        <w:jc w:val="both"/>
        <w:rPr>
          <w:rtl/>
        </w:rPr>
      </w:pPr>
      <w:r w:rsidRPr="001B2D1C">
        <w:rPr>
          <w:rFonts w:cs="B Titr" w:hint="cs"/>
          <w:sz w:val="24"/>
          <w:szCs w:val="24"/>
          <w:rtl/>
        </w:rPr>
        <w:t>سؤال:</w:t>
      </w:r>
      <w:r>
        <w:rPr>
          <w:rFonts w:hint="cs"/>
          <w:rtl/>
        </w:rPr>
        <w:t xml:space="preserve"> </w:t>
      </w:r>
      <w:r w:rsidR="00325180" w:rsidRPr="003C213A">
        <w:rPr>
          <w:rFonts w:hint="cs"/>
          <w:rtl/>
        </w:rPr>
        <w:t>چرا نام برخی از روات آمده، اما توثیق و تضعیفی برای آنها گفته نشده یا مذهب آنها بیان نشده است؟</w:t>
      </w:r>
    </w:p>
    <w:p w:rsidR="00404ECC" w:rsidRDefault="00325180" w:rsidP="00404ECC">
      <w:pPr>
        <w:pStyle w:val="3"/>
        <w:rPr>
          <w:rtl/>
        </w:rPr>
      </w:pPr>
      <w:bookmarkStart w:id="259" w:name="_Toc40762565"/>
      <w:r w:rsidRPr="000806CB">
        <w:rPr>
          <w:rFonts w:hint="cs"/>
          <w:rtl/>
        </w:rPr>
        <w:t>پاسخ اول</w:t>
      </w:r>
      <w:bookmarkEnd w:id="259"/>
    </w:p>
    <w:p w:rsidR="00325180" w:rsidRPr="003C213A" w:rsidRDefault="00325180" w:rsidP="00404ECC">
      <w:pPr>
        <w:jc w:val="both"/>
        <w:rPr>
          <w:rtl/>
        </w:rPr>
      </w:pPr>
      <w:r w:rsidRPr="003C213A">
        <w:rPr>
          <w:rFonts w:hint="cs"/>
          <w:rtl/>
        </w:rPr>
        <w:t xml:space="preserve">بیان نکردن توثیق و تضعیف و دیگر خصوصیات در مورد راویانی بوده است که مشهور </w:t>
      </w:r>
      <w:r w:rsidRPr="003C213A">
        <w:rPr>
          <w:rtl/>
        </w:rPr>
        <w:t>بوده‌اند</w:t>
      </w:r>
      <w:r w:rsidRPr="003C213A">
        <w:rPr>
          <w:rFonts w:hint="cs"/>
          <w:rtl/>
        </w:rPr>
        <w:t xml:space="preserve"> و نیازی به بیان وثاقت یا ضعف و دیگر خصوصیات آنها نبوده است.</w:t>
      </w:r>
    </w:p>
    <w:p w:rsidR="00325180" w:rsidRPr="003C213A" w:rsidRDefault="00325180" w:rsidP="00634270">
      <w:pPr>
        <w:jc w:val="both"/>
        <w:rPr>
          <w:rtl/>
        </w:rPr>
      </w:pPr>
      <w:r w:rsidRPr="000806CB">
        <w:rPr>
          <w:rFonts w:cs="B Titr" w:hint="cs"/>
          <w:sz w:val="24"/>
          <w:szCs w:val="24"/>
          <w:rtl/>
        </w:rPr>
        <w:t>مثال ذکر نشدن وثاقت راوی:</w:t>
      </w:r>
      <w:r w:rsidRPr="003C213A">
        <w:rPr>
          <w:rFonts w:hint="cs"/>
          <w:rtl/>
        </w:rPr>
        <w:t xml:space="preserve"> در «فهرست شیخ طوسی» صفحه 209 </w:t>
      </w:r>
      <w:r w:rsidRPr="003C213A">
        <w:rPr>
          <w:rtl/>
        </w:rPr>
        <w:t>شماره‌</w:t>
      </w:r>
      <w:r w:rsidRPr="003C213A">
        <w:rPr>
          <w:rFonts w:hint="cs"/>
          <w:rtl/>
        </w:rPr>
        <w:t xml:space="preserve">ی 312 اطلاعات زیادی در مورد «زراره» ارائه </w:t>
      </w:r>
      <w:r w:rsidRPr="003C213A">
        <w:rPr>
          <w:rtl/>
        </w:rPr>
        <w:t>م</w:t>
      </w:r>
      <w:r w:rsidRPr="003C213A">
        <w:rPr>
          <w:rFonts w:hint="cs"/>
          <w:rtl/>
        </w:rPr>
        <w:t>ی‌</w:t>
      </w:r>
      <w:r w:rsidRPr="003C213A">
        <w:rPr>
          <w:rFonts w:hint="eastAsia"/>
          <w:rtl/>
        </w:rPr>
        <w:t>شود</w:t>
      </w:r>
      <w:r w:rsidRPr="003C213A">
        <w:rPr>
          <w:rFonts w:hint="cs"/>
          <w:rtl/>
        </w:rPr>
        <w:t xml:space="preserve">، اما توثیق و تضعیفی در مورد وی وارد </w:t>
      </w:r>
      <w:r w:rsidRPr="003C213A">
        <w:rPr>
          <w:rtl/>
        </w:rPr>
        <w:t>نم</w:t>
      </w:r>
      <w:r w:rsidRPr="003C213A">
        <w:rPr>
          <w:rFonts w:hint="cs"/>
          <w:rtl/>
        </w:rPr>
        <w:t>ی‌</w:t>
      </w:r>
      <w:r w:rsidRPr="003C213A">
        <w:rPr>
          <w:rFonts w:hint="eastAsia"/>
          <w:rtl/>
        </w:rPr>
        <w:t>شود</w:t>
      </w:r>
      <w:r w:rsidRPr="003C213A">
        <w:rPr>
          <w:rFonts w:hint="cs"/>
          <w:rtl/>
        </w:rPr>
        <w:t xml:space="preserve"> و </w:t>
      </w:r>
      <w:r w:rsidRPr="003C213A">
        <w:rPr>
          <w:rtl/>
        </w:rPr>
        <w:t>نم</w:t>
      </w:r>
      <w:r w:rsidRPr="003C213A">
        <w:rPr>
          <w:rFonts w:hint="cs"/>
          <w:rtl/>
        </w:rPr>
        <w:t>ی‌</w:t>
      </w:r>
      <w:r w:rsidRPr="003C213A">
        <w:rPr>
          <w:rFonts w:hint="eastAsia"/>
          <w:rtl/>
        </w:rPr>
        <w:t>توان</w:t>
      </w:r>
      <w:r w:rsidRPr="003C213A">
        <w:rPr>
          <w:rFonts w:hint="cs"/>
          <w:rtl/>
        </w:rPr>
        <w:t xml:space="preserve"> گفت که «شیخ طوسی» اطلاعی در مورد توثیق «زراره» نداشته است.</w:t>
      </w:r>
    </w:p>
    <w:p w:rsidR="00325180" w:rsidRPr="003C213A" w:rsidRDefault="00325180" w:rsidP="00634270">
      <w:pPr>
        <w:jc w:val="both"/>
        <w:rPr>
          <w:rtl/>
        </w:rPr>
      </w:pPr>
      <w:r w:rsidRPr="003C213A">
        <w:rPr>
          <w:rFonts w:hint="cs"/>
          <w:rtl/>
        </w:rPr>
        <w:t xml:space="preserve">همچنین در مورد «علی بن ابراهیم»، «عبدالرحمن بن أبی نجران»، «فضاله بن ایوب»، «معاویه بن عمار» و «معاویه بن وهب» نیز </w:t>
      </w:r>
      <w:r w:rsidRPr="003C213A">
        <w:rPr>
          <w:rtl/>
        </w:rPr>
        <w:t>هم</w:t>
      </w:r>
      <w:r w:rsidRPr="003C213A">
        <w:rPr>
          <w:rFonts w:hint="cs"/>
          <w:rtl/>
        </w:rPr>
        <w:t>ی</w:t>
      </w:r>
      <w:r w:rsidRPr="003C213A">
        <w:rPr>
          <w:rFonts w:hint="eastAsia"/>
          <w:rtl/>
        </w:rPr>
        <w:t>ن‌گونه</w:t>
      </w:r>
      <w:r w:rsidRPr="003C213A">
        <w:rPr>
          <w:rFonts w:hint="cs"/>
          <w:rtl/>
        </w:rPr>
        <w:t xml:space="preserve"> رفتار </w:t>
      </w:r>
      <w:r w:rsidRPr="003C213A">
        <w:rPr>
          <w:rtl/>
        </w:rPr>
        <w:t>م</w:t>
      </w:r>
      <w:r w:rsidRPr="003C213A">
        <w:rPr>
          <w:rFonts w:hint="cs"/>
          <w:rtl/>
        </w:rPr>
        <w:t>ی‌</w:t>
      </w:r>
      <w:r w:rsidRPr="003C213A">
        <w:rPr>
          <w:rFonts w:hint="eastAsia"/>
          <w:rtl/>
        </w:rPr>
        <w:t>شود</w:t>
      </w:r>
      <w:r w:rsidRPr="003C213A">
        <w:rPr>
          <w:rFonts w:hint="cs"/>
          <w:rtl/>
        </w:rPr>
        <w:t>.</w:t>
      </w:r>
    </w:p>
    <w:p w:rsidR="00325180" w:rsidRPr="003C213A" w:rsidRDefault="00325180" w:rsidP="00634270">
      <w:pPr>
        <w:jc w:val="both"/>
        <w:rPr>
          <w:rtl/>
        </w:rPr>
      </w:pPr>
      <w:r w:rsidRPr="000806CB">
        <w:rPr>
          <w:rFonts w:cs="B Titr" w:hint="cs"/>
          <w:sz w:val="24"/>
          <w:szCs w:val="24"/>
          <w:rtl/>
        </w:rPr>
        <w:t>مثال ذکر نشدن مذهب راوی:</w:t>
      </w:r>
      <w:r w:rsidRPr="003C213A">
        <w:rPr>
          <w:rFonts w:hint="cs"/>
          <w:rtl/>
        </w:rPr>
        <w:t xml:space="preserve"> در «فهرست شیخ طوسی» صفحه 470 نام «مالک بن انس» آورده </w:t>
      </w:r>
      <w:r w:rsidRPr="003C213A">
        <w:rPr>
          <w:rtl/>
        </w:rPr>
        <w:t>م</w:t>
      </w:r>
      <w:r w:rsidRPr="003C213A">
        <w:rPr>
          <w:rFonts w:hint="cs"/>
          <w:rtl/>
        </w:rPr>
        <w:t>ی‌</w:t>
      </w:r>
      <w:r w:rsidRPr="003C213A">
        <w:rPr>
          <w:rFonts w:hint="eastAsia"/>
          <w:rtl/>
        </w:rPr>
        <w:t>شود</w:t>
      </w:r>
      <w:r w:rsidRPr="003C213A">
        <w:rPr>
          <w:rFonts w:hint="cs"/>
          <w:rtl/>
        </w:rPr>
        <w:t xml:space="preserve"> اما از عامی بودن او صحبتی به میان </w:t>
      </w:r>
      <w:r w:rsidRPr="003C213A">
        <w:rPr>
          <w:rtl/>
        </w:rPr>
        <w:t>نم</w:t>
      </w:r>
      <w:r w:rsidRPr="003C213A">
        <w:rPr>
          <w:rFonts w:hint="cs"/>
          <w:rtl/>
        </w:rPr>
        <w:t>ی‌</w:t>
      </w:r>
      <w:r w:rsidRPr="003C213A">
        <w:rPr>
          <w:rFonts w:hint="eastAsia"/>
          <w:rtl/>
        </w:rPr>
        <w:t>آ</w:t>
      </w:r>
      <w:r w:rsidRPr="003C213A">
        <w:rPr>
          <w:rFonts w:hint="cs"/>
          <w:rtl/>
        </w:rPr>
        <w:t>ی</w:t>
      </w:r>
      <w:r w:rsidRPr="003C213A">
        <w:rPr>
          <w:rFonts w:hint="eastAsia"/>
          <w:rtl/>
        </w:rPr>
        <w:t>د</w:t>
      </w:r>
      <w:r w:rsidRPr="003C213A">
        <w:rPr>
          <w:rFonts w:hint="cs"/>
          <w:rtl/>
        </w:rPr>
        <w:t xml:space="preserve">. وی مؤسس یکی از چهار </w:t>
      </w:r>
      <w:r w:rsidRPr="003C213A">
        <w:rPr>
          <w:rtl/>
        </w:rPr>
        <w:t>فرقه‌</w:t>
      </w:r>
      <w:r w:rsidRPr="003C213A">
        <w:rPr>
          <w:rFonts w:hint="cs"/>
          <w:rtl/>
        </w:rPr>
        <w:t>ی فقهی عامه است و عامی بودن او معروف است اما در «فهرست شیخ طوسی» در این مورد صحبتی نشده است.</w:t>
      </w:r>
    </w:p>
    <w:p w:rsidR="00404ECC" w:rsidRDefault="00325180" w:rsidP="00404ECC">
      <w:pPr>
        <w:pStyle w:val="3"/>
        <w:rPr>
          <w:rtl/>
        </w:rPr>
      </w:pPr>
      <w:bookmarkStart w:id="260" w:name="_Toc40762566"/>
      <w:r w:rsidRPr="000806CB">
        <w:rPr>
          <w:rFonts w:hint="cs"/>
          <w:rtl/>
        </w:rPr>
        <w:t>نقد پاسخ</w:t>
      </w:r>
      <w:bookmarkEnd w:id="260"/>
    </w:p>
    <w:p w:rsidR="00325180" w:rsidRPr="003C213A" w:rsidRDefault="00325180" w:rsidP="00404ECC">
      <w:pPr>
        <w:jc w:val="both"/>
        <w:rPr>
          <w:rtl/>
        </w:rPr>
      </w:pPr>
      <w:r w:rsidRPr="003C213A">
        <w:rPr>
          <w:rFonts w:hint="cs"/>
          <w:rtl/>
        </w:rPr>
        <w:t xml:space="preserve">این کلام قابل پذیرش نیست؛ زیرا راویان دیگری هستند که شهرتشان به </w:t>
      </w:r>
      <w:r w:rsidRPr="003C213A">
        <w:rPr>
          <w:rtl/>
        </w:rPr>
        <w:t>اندازه‌</w:t>
      </w:r>
      <w:r w:rsidRPr="003C213A">
        <w:rPr>
          <w:rFonts w:hint="cs"/>
          <w:rtl/>
        </w:rPr>
        <w:t>ی این افراد یا بیش از این افراد است؛ اما به وثاقت آنها تصریح شده است.</w:t>
      </w:r>
    </w:p>
    <w:p w:rsidR="00325180" w:rsidRPr="003C213A" w:rsidRDefault="00325180" w:rsidP="00634270">
      <w:pPr>
        <w:jc w:val="both"/>
        <w:rPr>
          <w:rtl/>
        </w:rPr>
      </w:pPr>
      <w:r w:rsidRPr="000806CB">
        <w:rPr>
          <w:rFonts w:cs="B Titr" w:hint="cs"/>
          <w:sz w:val="24"/>
          <w:szCs w:val="24"/>
          <w:rtl/>
        </w:rPr>
        <w:t>مثال:</w:t>
      </w:r>
      <w:r w:rsidRPr="003C213A">
        <w:rPr>
          <w:rFonts w:hint="cs"/>
          <w:rtl/>
        </w:rPr>
        <w:t xml:space="preserve"> در «فهرست شیخ طوسی» در مورد «جعفر بن محمد قولویه»، «حسین بن سعید اهوازی»، «صفوان بن یحیی جمال»، «عبدالله بن سنان»، «عبدالله بن جعفر الحمیری» و «محمد بن </w:t>
      </w:r>
      <w:r w:rsidRPr="003C213A">
        <w:rPr>
          <w:rtl/>
        </w:rPr>
        <w:t>أبی</w:t>
      </w:r>
      <w:r w:rsidRPr="003C213A">
        <w:rPr>
          <w:rFonts w:hint="cs"/>
          <w:rtl/>
        </w:rPr>
        <w:t xml:space="preserve"> عمیر» صحبت شده و این افراد توثیق </w:t>
      </w:r>
      <w:r w:rsidRPr="003C213A">
        <w:rPr>
          <w:rtl/>
        </w:rPr>
        <w:t>شده‌اند</w:t>
      </w:r>
      <w:r w:rsidRPr="003C213A">
        <w:rPr>
          <w:rFonts w:hint="cs"/>
          <w:rtl/>
        </w:rPr>
        <w:t xml:space="preserve">. شهرت این راویان یا به </w:t>
      </w:r>
      <w:r w:rsidRPr="003C213A">
        <w:rPr>
          <w:rtl/>
        </w:rPr>
        <w:t>اندازه‌</w:t>
      </w:r>
      <w:r w:rsidRPr="003C213A">
        <w:rPr>
          <w:rFonts w:hint="cs"/>
          <w:rtl/>
        </w:rPr>
        <w:t xml:space="preserve">ی راویان قبل یا بیش از آنها است و </w:t>
      </w:r>
      <w:r w:rsidRPr="003C213A">
        <w:rPr>
          <w:rtl/>
        </w:rPr>
        <w:t>به‌طور</w:t>
      </w:r>
      <w:r w:rsidRPr="003C213A">
        <w:rPr>
          <w:rFonts w:hint="cs"/>
          <w:rtl/>
        </w:rPr>
        <w:t xml:space="preserve"> مثال </w:t>
      </w:r>
      <w:r w:rsidRPr="003C213A">
        <w:rPr>
          <w:rtl/>
        </w:rPr>
        <w:t>نم</w:t>
      </w:r>
      <w:r w:rsidRPr="003C213A">
        <w:rPr>
          <w:rFonts w:hint="cs"/>
          <w:rtl/>
        </w:rPr>
        <w:t>ی‌</w:t>
      </w:r>
      <w:r w:rsidRPr="003C213A">
        <w:rPr>
          <w:rFonts w:hint="eastAsia"/>
          <w:rtl/>
        </w:rPr>
        <w:t>توان</w:t>
      </w:r>
      <w:r w:rsidRPr="003C213A">
        <w:rPr>
          <w:rFonts w:hint="cs"/>
          <w:rtl/>
        </w:rPr>
        <w:t xml:space="preserve"> گفت «معاویه بن عمار» مشهورتر از «ابن أبی عمیر» باشد.</w:t>
      </w:r>
    </w:p>
    <w:p w:rsidR="00404ECC" w:rsidRDefault="00325180" w:rsidP="00404ECC">
      <w:pPr>
        <w:pStyle w:val="3"/>
        <w:rPr>
          <w:rtl/>
        </w:rPr>
      </w:pPr>
      <w:bookmarkStart w:id="261" w:name="_Toc40762567"/>
      <w:r w:rsidRPr="000806CB">
        <w:rPr>
          <w:rFonts w:hint="cs"/>
          <w:rtl/>
        </w:rPr>
        <w:t>پاسخ دوم (کلام استاد)</w:t>
      </w:r>
      <w:bookmarkEnd w:id="261"/>
    </w:p>
    <w:p w:rsidR="00325180" w:rsidRPr="003C213A" w:rsidRDefault="00325180" w:rsidP="00404ECC">
      <w:pPr>
        <w:jc w:val="both"/>
      </w:pPr>
      <w:r w:rsidRPr="003C213A">
        <w:rPr>
          <w:rFonts w:hint="cs"/>
          <w:rtl/>
        </w:rPr>
        <w:t xml:space="preserve">وجه عدم ذکر این صفات این است که رجالیون در اطلاعاتی که برای راویان ذکر </w:t>
      </w:r>
      <w:r w:rsidRPr="003C213A">
        <w:rPr>
          <w:rtl/>
        </w:rPr>
        <w:t>م</w:t>
      </w:r>
      <w:r w:rsidRPr="003C213A">
        <w:rPr>
          <w:rFonts w:hint="cs"/>
          <w:rtl/>
        </w:rPr>
        <w:t>ی‌</w:t>
      </w:r>
      <w:r w:rsidRPr="003C213A">
        <w:rPr>
          <w:rFonts w:hint="eastAsia"/>
          <w:rtl/>
        </w:rPr>
        <w:t>کردند</w:t>
      </w:r>
      <w:r w:rsidRPr="003C213A">
        <w:rPr>
          <w:rFonts w:hint="cs"/>
          <w:rtl/>
        </w:rPr>
        <w:t xml:space="preserve">، تابع منابع خود </w:t>
      </w:r>
      <w:r w:rsidRPr="003C213A">
        <w:rPr>
          <w:rtl/>
        </w:rPr>
        <w:t>بوده‌اند</w:t>
      </w:r>
      <w:r w:rsidRPr="003C213A">
        <w:rPr>
          <w:rFonts w:hint="cs"/>
          <w:rtl/>
        </w:rPr>
        <w:t xml:space="preserve">. این اطلاعات یا از کتاب نقل </w:t>
      </w:r>
      <w:r w:rsidRPr="003C213A">
        <w:rPr>
          <w:rtl/>
        </w:rPr>
        <w:t>م</w:t>
      </w:r>
      <w:r w:rsidRPr="003C213A">
        <w:rPr>
          <w:rFonts w:hint="cs"/>
          <w:rtl/>
        </w:rPr>
        <w:t>ی‌</w:t>
      </w:r>
      <w:r w:rsidRPr="003C213A">
        <w:rPr>
          <w:rFonts w:hint="eastAsia"/>
          <w:rtl/>
        </w:rPr>
        <w:t>شده</w:t>
      </w:r>
      <w:r w:rsidRPr="003C213A">
        <w:rPr>
          <w:rFonts w:hint="cs"/>
          <w:rtl/>
        </w:rPr>
        <w:t xml:space="preserve"> است، یا به نحو نقل شاگرد از استاد بوده است، یا به نحو انضمام قرائن بوده است و... . در جایی که نقل از کتاب بوده است، عین کتاب </w:t>
      </w:r>
      <w:r w:rsidRPr="003C213A">
        <w:rPr>
          <w:rFonts w:hint="cs"/>
          <w:rtl/>
        </w:rPr>
        <w:lastRenderedPageBreak/>
        <w:t xml:space="preserve">آورده </w:t>
      </w:r>
      <w:r w:rsidRPr="003C213A">
        <w:rPr>
          <w:rtl/>
        </w:rPr>
        <w:t>م</w:t>
      </w:r>
      <w:r w:rsidRPr="003C213A">
        <w:rPr>
          <w:rFonts w:hint="cs"/>
          <w:rtl/>
        </w:rPr>
        <w:t>ی‌</w:t>
      </w:r>
      <w:r w:rsidRPr="003C213A">
        <w:rPr>
          <w:rFonts w:hint="eastAsia"/>
          <w:rtl/>
        </w:rPr>
        <w:t>شده</w:t>
      </w:r>
      <w:r w:rsidRPr="003C213A">
        <w:rPr>
          <w:rFonts w:hint="cs"/>
          <w:rtl/>
        </w:rPr>
        <w:t xml:space="preserve"> است که اگر در آن کتاب، لفظ «ثقه» بوده است، همان ذکر </w:t>
      </w:r>
      <w:r w:rsidRPr="003C213A">
        <w:rPr>
          <w:rtl/>
        </w:rPr>
        <w:t>م</w:t>
      </w:r>
      <w:r w:rsidRPr="003C213A">
        <w:rPr>
          <w:rFonts w:hint="cs"/>
          <w:rtl/>
        </w:rPr>
        <w:t>ی‌</w:t>
      </w:r>
      <w:r w:rsidRPr="003C213A">
        <w:rPr>
          <w:rFonts w:hint="eastAsia"/>
          <w:rtl/>
        </w:rPr>
        <w:t>شد</w:t>
      </w:r>
      <w:r w:rsidRPr="003C213A">
        <w:rPr>
          <w:rFonts w:hint="cs"/>
          <w:rtl/>
        </w:rPr>
        <w:t xml:space="preserve"> و اگر چنین مطلبی در کتاب نبود، رجالی نیز در کتاب خود چنین چیزی را </w:t>
      </w:r>
      <w:r w:rsidRPr="003C213A">
        <w:rPr>
          <w:rtl/>
        </w:rPr>
        <w:t>نم</w:t>
      </w:r>
      <w:r w:rsidRPr="003C213A">
        <w:rPr>
          <w:rFonts w:hint="cs"/>
          <w:rtl/>
        </w:rPr>
        <w:t>ی‌</w:t>
      </w:r>
      <w:r w:rsidRPr="003C213A">
        <w:rPr>
          <w:rFonts w:hint="eastAsia"/>
          <w:rtl/>
        </w:rPr>
        <w:t>نوشت</w:t>
      </w:r>
      <w:r w:rsidRPr="003C213A">
        <w:rPr>
          <w:rFonts w:hint="cs"/>
          <w:rtl/>
        </w:rPr>
        <w:t xml:space="preserve">. در مواردی که اطلاعات راوی از کتاب نقل </w:t>
      </w:r>
      <w:r w:rsidRPr="003C213A">
        <w:rPr>
          <w:rtl/>
        </w:rPr>
        <w:t>م</w:t>
      </w:r>
      <w:r w:rsidRPr="003C213A">
        <w:rPr>
          <w:rFonts w:hint="cs"/>
          <w:rtl/>
        </w:rPr>
        <w:t>ی‌</w:t>
      </w:r>
      <w:r w:rsidRPr="003C213A">
        <w:rPr>
          <w:rFonts w:hint="eastAsia"/>
          <w:rtl/>
        </w:rPr>
        <w:t>شده</w:t>
      </w:r>
      <w:r w:rsidRPr="003C213A">
        <w:rPr>
          <w:rFonts w:hint="cs"/>
          <w:rtl/>
        </w:rPr>
        <w:t xml:space="preserve"> یا نقل شاگرد از استاد بوده است، خود رجالی مطلبی در مورد راوی ذکر </w:t>
      </w:r>
      <w:r w:rsidRPr="003C213A">
        <w:rPr>
          <w:rtl/>
        </w:rPr>
        <w:t>نم</w:t>
      </w:r>
      <w:r w:rsidRPr="003C213A">
        <w:rPr>
          <w:rFonts w:hint="cs"/>
          <w:rtl/>
        </w:rPr>
        <w:t>ی‌</w:t>
      </w:r>
      <w:r w:rsidRPr="003C213A">
        <w:rPr>
          <w:rFonts w:hint="eastAsia"/>
          <w:rtl/>
        </w:rPr>
        <w:t>کرده</w:t>
      </w:r>
      <w:r w:rsidRPr="003C213A">
        <w:rPr>
          <w:rFonts w:hint="cs"/>
          <w:rtl/>
        </w:rPr>
        <w:t xml:space="preserve"> است؛ اما در مواردی که انضمام قرائن بوده است، خود رجالی در مورد راوی نظر </w:t>
      </w:r>
      <w:r w:rsidRPr="003C213A">
        <w:rPr>
          <w:rtl/>
        </w:rPr>
        <w:t>م</w:t>
      </w:r>
      <w:r w:rsidRPr="003C213A">
        <w:rPr>
          <w:rFonts w:hint="cs"/>
          <w:rtl/>
        </w:rPr>
        <w:t>ی‌</w:t>
      </w:r>
      <w:r w:rsidRPr="003C213A">
        <w:rPr>
          <w:rFonts w:hint="eastAsia"/>
          <w:rtl/>
        </w:rPr>
        <w:t>داده</w:t>
      </w:r>
      <w:r w:rsidRPr="003C213A">
        <w:rPr>
          <w:rFonts w:hint="cs"/>
          <w:rtl/>
        </w:rPr>
        <w:t xml:space="preserve"> است.</w:t>
      </w:r>
    </w:p>
    <w:p w:rsidR="00325180" w:rsidRPr="003C213A" w:rsidRDefault="00325180" w:rsidP="00634270">
      <w:pPr>
        <w:jc w:val="both"/>
        <w:rPr>
          <w:rtl/>
        </w:rPr>
      </w:pPr>
      <w:r w:rsidRPr="000806CB">
        <w:rPr>
          <w:rFonts w:cs="B Titr" w:hint="cs"/>
          <w:sz w:val="24"/>
          <w:szCs w:val="24"/>
          <w:rtl/>
        </w:rPr>
        <w:t>شاهد:</w:t>
      </w:r>
      <w:r w:rsidRPr="003C213A">
        <w:rPr>
          <w:rFonts w:hint="cs"/>
          <w:rtl/>
        </w:rPr>
        <w:t xml:space="preserve"> در مواردی که منابع رجالیون به یک کتاب </w:t>
      </w:r>
      <w:r w:rsidRPr="003C213A">
        <w:rPr>
          <w:rtl/>
        </w:rPr>
        <w:t>م</w:t>
      </w:r>
      <w:r w:rsidRPr="003C213A">
        <w:rPr>
          <w:rFonts w:hint="cs"/>
          <w:rtl/>
        </w:rPr>
        <w:t>ی‌</w:t>
      </w:r>
      <w:r w:rsidRPr="003C213A">
        <w:rPr>
          <w:rFonts w:hint="eastAsia"/>
          <w:rtl/>
        </w:rPr>
        <w:t>رسد</w:t>
      </w:r>
      <w:r w:rsidRPr="003C213A">
        <w:rPr>
          <w:rFonts w:hint="cs"/>
          <w:rtl/>
        </w:rPr>
        <w:t xml:space="preserve">، عبارات آنها مانند هم است که نشان </w:t>
      </w:r>
      <w:r w:rsidRPr="003C213A">
        <w:rPr>
          <w:rtl/>
        </w:rPr>
        <w:t>م</w:t>
      </w:r>
      <w:r w:rsidRPr="003C213A">
        <w:rPr>
          <w:rFonts w:hint="cs"/>
          <w:rtl/>
        </w:rPr>
        <w:t>ی‌</w:t>
      </w:r>
      <w:r w:rsidRPr="003C213A">
        <w:rPr>
          <w:rFonts w:hint="eastAsia"/>
          <w:rtl/>
        </w:rPr>
        <w:t>دهد</w:t>
      </w:r>
      <w:r w:rsidRPr="003C213A">
        <w:rPr>
          <w:rFonts w:hint="cs"/>
          <w:rtl/>
        </w:rPr>
        <w:t xml:space="preserve"> عین مطلب کتاب منبع نقل شده است؛ اما در جایی که رجالی با انضمام قرائن به دنبال اجتهاد بوده است، عبارات رجالیون در مورد یک راوی با هم تفاوت دارد؛ </w:t>
      </w:r>
      <w:r w:rsidRPr="003C213A">
        <w:rPr>
          <w:rtl/>
        </w:rPr>
        <w:t>به‌طور</w:t>
      </w:r>
      <w:r w:rsidRPr="003C213A">
        <w:rPr>
          <w:rFonts w:hint="cs"/>
          <w:rtl/>
        </w:rPr>
        <w:t xml:space="preserve"> مثال چند کتاب رجالی اطلاعات خود را در مورد یک راوی از کتاب «فضل بن شاذان» نقل </w:t>
      </w:r>
      <w:r w:rsidRPr="003C213A">
        <w:rPr>
          <w:rtl/>
        </w:rPr>
        <w:t>م</w:t>
      </w:r>
      <w:r w:rsidRPr="003C213A">
        <w:rPr>
          <w:rFonts w:hint="cs"/>
          <w:rtl/>
        </w:rPr>
        <w:t>ی‌</w:t>
      </w:r>
      <w:r w:rsidRPr="003C213A">
        <w:rPr>
          <w:rFonts w:hint="eastAsia"/>
          <w:rtl/>
        </w:rPr>
        <w:t>کنند</w:t>
      </w:r>
      <w:r w:rsidRPr="003C213A">
        <w:rPr>
          <w:rFonts w:hint="cs"/>
          <w:rtl/>
        </w:rPr>
        <w:t xml:space="preserve"> و در این مورد عبارات آنها مانند هم است. ازآنجایی‌که رجالیونی که </w:t>
      </w:r>
      <w:r w:rsidRPr="003C213A">
        <w:rPr>
          <w:rtl/>
        </w:rPr>
        <w:t>نو</w:t>
      </w:r>
      <w:r w:rsidRPr="003C213A">
        <w:rPr>
          <w:rFonts w:hint="cs"/>
          <w:rtl/>
        </w:rPr>
        <w:t>ی</w:t>
      </w:r>
      <w:r w:rsidRPr="003C213A">
        <w:rPr>
          <w:rFonts w:hint="eastAsia"/>
          <w:rtl/>
        </w:rPr>
        <w:t>سنده‌</w:t>
      </w:r>
      <w:r w:rsidRPr="003C213A">
        <w:rPr>
          <w:rFonts w:hint="cs"/>
          <w:rtl/>
        </w:rPr>
        <w:t xml:space="preserve">ی کتب منبع </w:t>
      </w:r>
      <w:r w:rsidRPr="003C213A">
        <w:rPr>
          <w:rtl/>
        </w:rPr>
        <w:t>بوده‌اند</w:t>
      </w:r>
      <w:r w:rsidRPr="003C213A">
        <w:rPr>
          <w:rFonts w:hint="cs"/>
          <w:rtl/>
        </w:rPr>
        <w:t xml:space="preserve">، از مکاتب مختلف بوده و </w:t>
      </w:r>
      <w:r w:rsidRPr="003C213A">
        <w:rPr>
          <w:rtl/>
        </w:rPr>
        <w:t>روش‌ها</w:t>
      </w:r>
      <w:r w:rsidRPr="003C213A">
        <w:rPr>
          <w:rFonts w:hint="cs"/>
          <w:rtl/>
        </w:rPr>
        <w:t xml:space="preserve">ی نگارشی آنها با هم متفاوت بوده است، وحدت رویه در آثار آنها نبوده است و درنتیجه </w:t>
      </w:r>
      <w:r w:rsidRPr="003C213A">
        <w:rPr>
          <w:rtl/>
        </w:rPr>
        <w:t>نم</w:t>
      </w:r>
      <w:r w:rsidRPr="003C213A">
        <w:rPr>
          <w:rFonts w:hint="cs"/>
          <w:rtl/>
        </w:rPr>
        <w:t>ی‌</w:t>
      </w:r>
      <w:r w:rsidRPr="003C213A">
        <w:rPr>
          <w:rFonts w:hint="eastAsia"/>
          <w:rtl/>
        </w:rPr>
        <w:t>توان</w:t>
      </w:r>
      <w:r w:rsidRPr="003C213A">
        <w:rPr>
          <w:rFonts w:hint="cs"/>
          <w:rtl/>
        </w:rPr>
        <w:t xml:space="preserve"> گفت که رویه این بوده که </w:t>
      </w:r>
      <w:r w:rsidRPr="003C213A">
        <w:rPr>
          <w:rtl/>
        </w:rPr>
        <w:t>همه‌</w:t>
      </w:r>
      <w:r w:rsidRPr="003C213A">
        <w:rPr>
          <w:rFonts w:hint="cs"/>
          <w:rtl/>
        </w:rPr>
        <w:t xml:space="preserve">ی روات توثیق و تضعیف </w:t>
      </w:r>
      <w:r w:rsidRPr="003C213A">
        <w:rPr>
          <w:rtl/>
        </w:rPr>
        <w:t>م</w:t>
      </w:r>
      <w:r w:rsidRPr="003C213A">
        <w:rPr>
          <w:rFonts w:hint="cs"/>
          <w:rtl/>
        </w:rPr>
        <w:t>ی‌</w:t>
      </w:r>
      <w:r w:rsidRPr="003C213A">
        <w:rPr>
          <w:rFonts w:hint="eastAsia"/>
          <w:rtl/>
        </w:rPr>
        <w:t>شده‌اند</w:t>
      </w:r>
      <w:r w:rsidRPr="003C213A">
        <w:rPr>
          <w:rFonts w:hint="cs"/>
          <w:rtl/>
        </w:rPr>
        <w:t xml:space="preserve"> مگر روایت که مشهور یا اختلافی </w:t>
      </w:r>
      <w:r w:rsidRPr="003C213A">
        <w:rPr>
          <w:rtl/>
        </w:rPr>
        <w:t>بوده‌اند</w:t>
      </w:r>
      <w:r w:rsidRPr="003C213A">
        <w:rPr>
          <w:rFonts w:hint="cs"/>
          <w:rtl/>
        </w:rPr>
        <w:t xml:space="preserve"> یا آنها را </w:t>
      </w:r>
      <w:r w:rsidRPr="003C213A">
        <w:rPr>
          <w:rtl/>
        </w:rPr>
        <w:t>نم</w:t>
      </w:r>
      <w:r w:rsidRPr="003C213A">
        <w:rPr>
          <w:rFonts w:hint="cs"/>
          <w:rtl/>
        </w:rPr>
        <w:t>ی‌</w:t>
      </w:r>
      <w:r w:rsidRPr="003C213A">
        <w:rPr>
          <w:rFonts w:hint="eastAsia"/>
          <w:rtl/>
        </w:rPr>
        <w:t>شناختند</w:t>
      </w:r>
      <w:r w:rsidRPr="003C213A">
        <w:rPr>
          <w:rFonts w:hint="cs"/>
          <w:rtl/>
        </w:rPr>
        <w:t>.</w:t>
      </w:r>
    </w:p>
    <w:p w:rsidR="00325180" w:rsidRPr="003C213A" w:rsidRDefault="00325180" w:rsidP="00634270">
      <w:pPr>
        <w:jc w:val="both"/>
        <w:rPr>
          <w:rtl/>
        </w:rPr>
      </w:pPr>
      <w:r w:rsidRPr="003C213A">
        <w:rPr>
          <w:rFonts w:hint="cs"/>
          <w:rtl/>
        </w:rPr>
        <w:t xml:space="preserve">کتب </w:t>
      </w:r>
      <w:r w:rsidRPr="003C213A">
        <w:rPr>
          <w:rtl/>
        </w:rPr>
        <w:t>رجال</w:t>
      </w:r>
      <w:r w:rsidRPr="003C213A">
        <w:rPr>
          <w:rFonts w:hint="cs"/>
          <w:rtl/>
        </w:rPr>
        <w:t>ی‌</w:t>
      </w:r>
      <w:r w:rsidRPr="003C213A">
        <w:rPr>
          <w:rFonts w:hint="eastAsia"/>
          <w:rtl/>
        </w:rPr>
        <w:t>ا</w:t>
      </w:r>
      <w:r w:rsidRPr="003C213A">
        <w:rPr>
          <w:rFonts w:hint="cs"/>
          <w:rtl/>
        </w:rPr>
        <w:t xml:space="preserve">ی که اکنون در دست ما است، از این لحاظ دارای وحدت رویه نیستند؛ زیرا اطلاعات خود را از منابع مختلف </w:t>
      </w:r>
      <w:r w:rsidRPr="003C213A">
        <w:rPr>
          <w:rtl/>
        </w:rPr>
        <w:t>گرفته‌اند</w:t>
      </w:r>
      <w:r w:rsidRPr="003C213A">
        <w:rPr>
          <w:rFonts w:hint="cs"/>
          <w:rtl/>
        </w:rPr>
        <w:t xml:space="preserve"> و هرکدام از منابع دارای </w:t>
      </w:r>
      <w:r w:rsidRPr="003C213A">
        <w:rPr>
          <w:rtl/>
        </w:rPr>
        <w:t>رو</w:t>
      </w:r>
      <w:r w:rsidRPr="003C213A">
        <w:rPr>
          <w:rFonts w:hint="cs"/>
          <w:rtl/>
        </w:rPr>
        <w:t>ی</w:t>
      </w:r>
      <w:r w:rsidRPr="003C213A">
        <w:rPr>
          <w:rFonts w:hint="eastAsia"/>
          <w:rtl/>
        </w:rPr>
        <w:t>ه‌</w:t>
      </w:r>
      <w:r w:rsidRPr="003C213A">
        <w:rPr>
          <w:rFonts w:hint="cs"/>
          <w:rtl/>
        </w:rPr>
        <w:t xml:space="preserve">ی مختلفی </w:t>
      </w:r>
      <w:r w:rsidRPr="003C213A">
        <w:rPr>
          <w:rtl/>
        </w:rPr>
        <w:t>بوده‌اند</w:t>
      </w:r>
      <w:r w:rsidRPr="003C213A">
        <w:rPr>
          <w:rFonts w:hint="cs"/>
          <w:rtl/>
        </w:rPr>
        <w:t>.</w:t>
      </w:r>
    </w:p>
    <w:p w:rsidR="00325180" w:rsidRPr="003C213A" w:rsidRDefault="00325180" w:rsidP="00634270">
      <w:pPr>
        <w:jc w:val="both"/>
        <w:rPr>
          <w:rtl/>
        </w:rPr>
      </w:pPr>
      <w:r w:rsidRPr="003C213A">
        <w:rPr>
          <w:rtl/>
        </w:rPr>
        <w:t>به‌طور</w:t>
      </w:r>
      <w:r w:rsidRPr="003C213A">
        <w:rPr>
          <w:rFonts w:hint="cs"/>
          <w:rtl/>
        </w:rPr>
        <w:t xml:space="preserve"> مثال در مکتب خراسان اصلاً توثیق و تضعیف ذکر </w:t>
      </w:r>
      <w:r w:rsidRPr="003C213A">
        <w:rPr>
          <w:rtl/>
        </w:rPr>
        <w:t>نم</w:t>
      </w:r>
      <w:r w:rsidRPr="003C213A">
        <w:rPr>
          <w:rFonts w:hint="cs"/>
          <w:rtl/>
        </w:rPr>
        <w:t>ی‌</w:t>
      </w:r>
      <w:r w:rsidRPr="003C213A">
        <w:rPr>
          <w:rFonts w:hint="eastAsia"/>
          <w:rtl/>
        </w:rPr>
        <w:t>شده</w:t>
      </w:r>
      <w:r w:rsidRPr="003C213A">
        <w:rPr>
          <w:rFonts w:hint="cs"/>
          <w:rtl/>
        </w:rPr>
        <w:t xml:space="preserve"> است و صرفاً اطلاعاتی در مورد راوی ذکر </w:t>
      </w:r>
      <w:r w:rsidRPr="003C213A">
        <w:rPr>
          <w:rtl/>
        </w:rPr>
        <w:t>م</w:t>
      </w:r>
      <w:r w:rsidRPr="003C213A">
        <w:rPr>
          <w:rFonts w:hint="cs"/>
          <w:rtl/>
        </w:rPr>
        <w:t>ی‌</w:t>
      </w:r>
      <w:r w:rsidRPr="003C213A">
        <w:rPr>
          <w:rFonts w:hint="eastAsia"/>
          <w:rtl/>
        </w:rPr>
        <w:t>شده</w:t>
      </w:r>
      <w:r w:rsidRPr="003C213A">
        <w:rPr>
          <w:rFonts w:hint="cs"/>
          <w:rtl/>
        </w:rPr>
        <w:t xml:space="preserve"> است؛ </w:t>
      </w:r>
      <w:r w:rsidRPr="003C213A">
        <w:rPr>
          <w:rtl/>
        </w:rPr>
        <w:t>درحال</w:t>
      </w:r>
      <w:r w:rsidRPr="003C213A">
        <w:rPr>
          <w:rFonts w:hint="cs"/>
          <w:rtl/>
        </w:rPr>
        <w:t>ی‌</w:t>
      </w:r>
      <w:r w:rsidRPr="003C213A">
        <w:rPr>
          <w:rFonts w:hint="eastAsia"/>
          <w:rtl/>
        </w:rPr>
        <w:t>که</w:t>
      </w:r>
      <w:r w:rsidRPr="003C213A">
        <w:rPr>
          <w:rFonts w:hint="cs"/>
          <w:rtl/>
        </w:rPr>
        <w:t xml:space="preserve"> مکتب ری </w:t>
      </w:r>
      <w:r w:rsidRPr="003C213A">
        <w:rPr>
          <w:rtl/>
        </w:rPr>
        <w:t>ا</w:t>
      </w:r>
      <w:r w:rsidRPr="003C213A">
        <w:rPr>
          <w:rFonts w:hint="cs"/>
          <w:rtl/>
        </w:rPr>
        <w:t>ی</w:t>
      </w:r>
      <w:r w:rsidRPr="003C213A">
        <w:rPr>
          <w:rFonts w:hint="eastAsia"/>
          <w:rtl/>
        </w:rPr>
        <w:t>ن‌گونه</w:t>
      </w:r>
      <w:r w:rsidRPr="003C213A">
        <w:rPr>
          <w:rFonts w:hint="cs"/>
          <w:rtl/>
        </w:rPr>
        <w:t xml:space="preserve"> عمل </w:t>
      </w:r>
      <w:r w:rsidRPr="003C213A">
        <w:rPr>
          <w:rtl/>
        </w:rPr>
        <w:t>نم</w:t>
      </w:r>
      <w:r w:rsidRPr="003C213A">
        <w:rPr>
          <w:rFonts w:hint="cs"/>
          <w:rtl/>
        </w:rPr>
        <w:t>ی‌</w:t>
      </w:r>
      <w:r w:rsidRPr="003C213A">
        <w:rPr>
          <w:rFonts w:hint="eastAsia"/>
          <w:rtl/>
        </w:rPr>
        <w:t>کرده</w:t>
      </w:r>
      <w:r w:rsidRPr="003C213A">
        <w:rPr>
          <w:rFonts w:hint="cs"/>
          <w:rtl/>
        </w:rPr>
        <w:t xml:space="preserve"> است. </w:t>
      </w:r>
      <w:r w:rsidRPr="003C213A">
        <w:rPr>
          <w:rtl/>
        </w:rPr>
        <w:t>کوف</w:t>
      </w:r>
      <w:r w:rsidRPr="003C213A">
        <w:rPr>
          <w:rFonts w:hint="cs"/>
          <w:rtl/>
        </w:rPr>
        <w:t>ی‌</w:t>
      </w:r>
      <w:r w:rsidRPr="003C213A">
        <w:rPr>
          <w:rFonts w:hint="eastAsia"/>
          <w:rtl/>
        </w:rPr>
        <w:t>ها</w:t>
      </w:r>
      <w:r w:rsidRPr="003C213A">
        <w:rPr>
          <w:rFonts w:hint="cs"/>
          <w:rtl/>
        </w:rPr>
        <w:t xml:space="preserve">ی متقدم به مذهب راوی حساسیت نشان </w:t>
      </w:r>
      <w:r w:rsidRPr="003C213A">
        <w:rPr>
          <w:rtl/>
        </w:rPr>
        <w:t>م</w:t>
      </w:r>
      <w:r w:rsidRPr="003C213A">
        <w:rPr>
          <w:rFonts w:hint="cs"/>
          <w:rtl/>
        </w:rPr>
        <w:t>ی‌</w:t>
      </w:r>
      <w:r w:rsidRPr="003C213A">
        <w:rPr>
          <w:rFonts w:hint="eastAsia"/>
          <w:rtl/>
        </w:rPr>
        <w:t>دادند</w:t>
      </w:r>
      <w:r w:rsidRPr="003C213A">
        <w:rPr>
          <w:rFonts w:hint="cs"/>
          <w:rtl/>
        </w:rPr>
        <w:t xml:space="preserve"> و... . اگر اطلاعات چند راوی که همه مشهور هستند از کتب مختلف نقل شوند، </w:t>
      </w:r>
      <w:r w:rsidRPr="003C213A">
        <w:rPr>
          <w:rtl/>
        </w:rPr>
        <w:t>رو</w:t>
      </w:r>
      <w:r w:rsidRPr="003C213A">
        <w:rPr>
          <w:rFonts w:hint="cs"/>
          <w:rtl/>
        </w:rPr>
        <w:t>ی</w:t>
      </w:r>
      <w:r w:rsidRPr="003C213A">
        <w:rPr>
          <w:rFonts w:hint="eastAsia"/>
          <w:rtl/>
        </w:rPr>
        <w:t>ه‌</w:t>
      </w:r>
      <w:r w:rsidRPr="003C213A">
        <w:rPr>
          <w:rFonts w:hint="cs"/>
          <w:rtl/>
        </w:rPr>
        <w:t xml:space="preserve">ی واحدی در کتاب نخواهد بود و چون منابع متفاوت است، در مورد یک راوی مشهور وثاقت ذکر </w:t>
      </w:r>
      <w:r w:rsidRPr="003C213A">
        <w:rPr>
          <w:rtl/>
        </w:rPr>
        <w:t>م</w:t>
      </w:r>
      <w:r w:rsidRPr="003C213A">
        <w:rPr>
          <w:rFonts w:hint="cs"/>
          <w:rtl/>
        </w:rPr>
        <w:t>ی‌</w:t>
      </w:r>
      <w:r w:rsidRPr="003C213A">
        <w:rPr>
          <w:rFonts w:hint="eastAsia"/>
          <w:rtl/>
        </w:rPr>
        <w:t>شود</w:t>
      </w:r>
      <w:r w:rsidRPr="003C213A">
        <w:rPr>
          <w:rFonts w:hint="cs"/>
          <w:rtl/>
        </w:rPr>
        <w:t xml:space="preserve"> و در مورد راوی مشهور دیگر وثاقت ذکر </w:t>
      </w:r>
      <w:r w:rsidRPr="003C213A">
        <w:rPr>
          <w:rtl/>
        </w:rPr>
        <w:t>نم</w:t>
      </w:r>
      <w:r w:rsidRPr="003C213A">
        <w:rPr>
          <w:rFonts w:hint="cs"/>
          <w:rtl/>
        </w:rPr>
        <w:t>ی‌</w:t>
      </w:r>
      <w:r w:rsidRPr="003C213A">
        <w:rPr>
          <w:rFonts w:hint="eastAsia"/>
          <w:rtl/>
        </w:rPr>
        <w:t>شود</w:t>
      </w:r>
      <w:r w:rsidRPr="003C213A">
        <w:rPr>
          <w:rFonts w:hint="cs"/>
          <w:rtl/>
        </w:rPr>
        <w:t>.</w:t>
      </w:r>
    </w:p>
    <w:p w:rsidR="00325180" w:rsidRPr="003F7EE0" w:rsidRDefault="00404ECC" w:rsidP="005417A3">
      <w:pPr>
        <w:pStyle w:val="2"/>
        <w:rPr>
          <w:rtl/>
        </w:rPr>
      </w:pPr>
      <w:bookmarkStart w:id="262" w:name="_Toc40762568"/>
      <w:r>
        <w:rPr>
          <w:rFonts w:hint="cs"/>
          <w:rtl/>
        </w:rPr>
        <w:t>3</w:t>
      </w:r>
      <w:r w:rsidR="006C34E9">
        <w:rPr>
          <w:rFonts w:hint="cs"/>
          <w:rtl/>
        </w:rPr>
        <w:t xml:space="preserve">. </w:t>
      </w:r>
      <w:r w:rsidR="00325180" w:rsidRPr="003F7EE0">
        <w:rPr>
          <w:rFonts w:hint="cs"/>
          <w:rtl/>
        </w:rPr>
        <w:t>نکاتی که در مراجعه به کتب رجالی باید به آنها توجه داشت</w:t>
      </w:r>
      <w:r w:rsidR="005417A3">
        <w:rPr>
          <w:rFonts w:hint="cs"/>
          <w:rtl/>
        </w:rPr>
        <w:t>.</w:t>
      </w:r>
      <w:bookmarkEnd w:id="262"/>
    </w:p>
    <w:p w:rsidR="005417A3" w:rsidRDefault="006C34E9" w:rsidP="005417A3">
      <w:pPr>
        <w:pStyle w:val="3"/>
        <w:rPr>
          <w:rtl/>
        </w:rPr>
      </w:pPr>
      <w:bookmarkStart w:id="263" w:name="_Toc40762569"/>
      <w:r>
        <w:rPr>
          <w:rFonts w:hint="cs"/>
          <w:rtl/>
        </w:rPr>
        <w:t>الف)</w:t>
      </w:r>
      <w:r w:rsidR="00325180" w:rsidRPr="003C213A">
        <w:rPr>
          <w:rFonts w:hint="cs"/>
          <w:rtl/>
        </w:rPr>
        <w:t xml:space="preserve"> مهمل گذاشتن راوی</w:t>
      </w:r>
      <w:bookmarkEnd w:id="263"/>
    </w:p>
    <w:p w:rsidR="00325180" w:rsidRPr="003C213A" w:rsidRDefault="00325180" w:rsidP="005417A3">
      <w:pPr>
        <w:jc w:val="both"/>
        <w:rPr>
          <w:rtl/>
        </w:rPr>
      </w:pPr>
      <w:r w:rsidRPr="003C213A">
        <w:rPr>
          <w:rFonts w:hint="cs"/>
          <w:rtl/>
        </w:rPr>
        <w:t xml:space="preserve">در مورد برخی از روات به این نحو عمل شده که اسم او آورده </w:t>
      </w:r>
      <w:r w:rsidRPr="003C213A">
        <w:rPr>
          <w:rtl/>
        </w:rPr>
        <w:t>م</w:t>
      </w:r>
      <w:r w:rsidRPr="003C213A">
        <w:rPr>
          <w:rFonts w:hint="cs"/>
          <w:rtl/>
        </w:rPr>
        <w:t>ی‌</w:t>
      </w:r>
      <w:r w:rsidRPr="003C213A">
        <w:rPr>
          <w:rFonts w:hint="eastAsia"/>
          <w:rtl/>
        </w:rPr>
        <w:t>شود</w:t>
      </w:r>
      <w:r w:rsidRPr="003C213A">
        <w:rPr>
          <w:rFonts w:hint="cs"/>
          <w:rtl/>
        </w:rPr>
        <w:t xml:space="preserve">؛ اما اطلاعاتی در مورد وی ارائه </w:t>
      </w:r>
      <w:r w:rsidRPr="003C213A">
        <w:rPr>
          <w:rtl/>
        </w:rPr>
        <w:t>نم</w:t>
      </w:r>
      <w:r w:rsidRPr="003C213A">
        <w:rPr>
          <w:rFonts w:hint="cs"/>
          <w:rtl/>
        </w:rPr>
        <w:t>ی‌</w:t>
      </w:r>
      <w:r w:rsidRPr="003C213A">
        <w:rPr>
          <w:rFonts w:hint="eastAsia"/>
          <w:rtl/>
        </w:rPr>
        <w:t>شود</w:t>
      </w:r>
      <w:r w:rsidRPr="003C213A">
        <w:rPr>
          <w:rFonts w:hint="cs"/>
          <w:rtl/>
        </w:rPr>
        <w:t xml:space="preserve">. علت این امر این است که نام راوی در چند جا (چند کتاب یا چند بخش از یک کتاب) آورده </w:t>
      </w:r>
      <w:r w:rsidRPr="003C213A">
        <w:rPr>
          <w:rtl/>
        </w:rPr>
        <w:t>م</w:t>
      </w:r>
      <w:r w:rsidRPr="003C213A">
        <w:rPr>
          <w:rFonts w:hint="cs"/>
          <w:rtl/>
        </w:rPr>
        <w:t>ی‌</w:t>
      </w:r>
      <w:r w:rsidRPr="003C213A">
        <w:rPr>
          <w:rFonts w:hint="eastAsia"/>
          <w:rtl/>
        </w:rPr>
        <w:t>شود</w:t>
      </w:r>
      <w:r w:rsidRPr="003C213A">
        <w:rPr>
          <w:rFonts w:hint="cs"/>
          <w:rtl/>
        </w:rPr>
        <w:t xml:space="preserve"> و در یک مورد، اطلاعاتی که در مورد او بوده است، ذکر </w:t>
      </w:r>
      <w:r w:rsidRPr="003C213A">
        <w:rPr>
          <w:rtl/>
        </w:rPr>
        <w:t>م</w:t>
      </w:r>
      <w:r w:rsidRPr="003C213A">
        <w:rPr>
          <w:rFonts w:hint="cs"/>
          <w:rtl/>
        </w:rPr>
        <w:t>ی‌</w:t>
      </w:r>
      <w:r w:rsidRPr="003C213A">
        <w:rPr>
          <w:rFonts w:hint="eastAsia"/>
          <w:rtl/>
        </w:rPr>
        <w:t>شود</w:t>
      </w:r>
      <w:r w:rsidRPr="003C213A">
        <w:rPr>
          <w:rFonts w:hint="cs"/>
          <w:rtl/>
        </w:rPr>
        <w:t xml:space="preserve"> و در باقی موارد تکرار </w:t>
      </w:r>
      <w:r w:rsidRPr="003C213A">
        <w:rPr>
          <w:rtl/>
        </w:rPr>
        <w:t>نم</w:t>
      </w:r>
      <w:r w:rsidRPr="003C213A">
        <w:rPr>
          <w:rFonts w:hint="cs"/>
          <w:rtl/>
        </w:rPr>
        <w:t>ی‌</w:t>
      </w:r>
      <w:r w:rsidRPr="003C213A">
        <w:rPr>
          <w:rFonts w:hint="eastAsia"/>
          <w:rtl/>
        </w:rPr>
        <w:t>شود</w:t>
      </w:r>
      <w:r w:rsidRPr="003C213A">
        <w:rPr>
          <w:rFonts w:hint="cs"/>
          <w:rtl/>
        </w:rPr>
        <w:t>.</w:t>
      </w:r>
    </w:p>
    <w:p w:rsidR="00325180" w:rsidRPr="003C213A" w:rsidRDefault="00325180" w:rsidP="00634270">
      <w:pPr>
        <w:jc w:val="both"/>
        <w:rPr>
          <w:rtl/>
        </w:rPr>
      </w:pPr>
      <w:r w:rsidRPr="000806CB">
        <w:rPr>
          <w:rFonts w:cs="B Titr" w:hint="cs"/>
          <w:sz w:val="24"/>
          <w:szCs w:val="24"/>
          <w:rtl/>
        </w:rPr>
        <w:t>مثال 1:</w:t>
      </w:r>
      <w:r w:rsidRPr="003C213A">
        <w:rPr>
          <w:rFonts w:hint="cs"/>
          <w:rtl/>
        </w:rPr>
        <w:t xml:space="preserve"> گاهی در چند کتاب نام یک راوی ذکر </w:t>
      </w:r>
      <w:r w:rsidRPr="003C213A">
        <w:rPr>
          <w:rtl/>
        </w:rPr>
        <w:t>م</w:t>
      </w:r>
      <w:r w:rsidRPr="003C213A">
        <w:rPr>
          <w:rFonts w:hint="cs"/>
          <w:rtl/>
        </w:rPr>
        <w:t>ی‌</w:t>
      </w:r>
      <w:r w:rsidRPr="003C213A">
        <w:rPr>
          <w:rFonts w:hint="eastAsia"/>
          <w:rtl/>
        </w:rPr>
        <w:t>شود</w:t>
      </w:r>
      <w:r w:rsidRPr="003C213A">
        <w:rPr>
          <w:rFonts w:hint="cs"/>
          <w:rtl/>
        </w:rPr>
        <w:t xml:space="preserve"> و توثیق یا تضعیف وی در یکی از آن کتب ذکر </w:t>
      </w:r>
      <w:r w:rsidRPr="003C213A">
        <w:rPr>
          <w:rtl/>
        </w:rPr>
        <w:t>م</w:t>
      </w:r>
      <w:r w:rsidRPr="003C213A">
        <w:rPr>
          <w:rFonts w:hint="cs"/>
          <w:rtl/>
        </w:rPr>
        <w:t>ی‌</w:t>
      </w:r>
      <w:r w:rsidRPr="003C213A">
        <w:rPr>
          <w:rFonts w:hint="eastAsia"/>
          <w:rtl/>
        </w:rPr>
        <w:t>شود</w:t>
      </w:r>
      <w:r w:rsidRPr="003C213A">
        <w:rPr>
          <w:rFonts w:hint="cs"/>
          <w:rtl/>
        </w:rPr>
        <w:t xml:space="preserve">. </w:t>
      </w:r>
      <w:r w:rsidRPr="003C213A">
        <w:rPr>
          <w:rtl/>
        </w:rPr>
        <w:t>به‌طور</w:t>
      </w:r>
      <w:r w:rsidRPr="003C213A">
        <w:rPr>
          <w:rFonts w:hint="cs"/>
          <w:rtl/>
        </w:rPr>
        <w:t xml:space="preserve"> مثال در مورد «جعفر بن بشیر»:</w:t>
      </w:r>
    </w:p>
    <w:p w:rsidR="00325180" w:rsidRPr="003C213A" w:rsidRDefault="00325180" w:rsidP="0029631B">
      <w:pPr>
        <w:ind w:left="720"/>
        <w:jc w:val="both"/>
        <w:rPr>
          <w:rtl/>
        </w:rPr>
      </w:pPr>
      <w:r w:rsidRPr="003C213A">
        <w:rPr>
          <w:rFonts w:hint="cs"/>
          <w:rtl/>
        </w:rPr>
        <w:t>در کتاب «رجال شیخ طوسی» فقط به ذکر نام اکتفا شده است: «</w:t>
      </w:r>
      <w:r w:rsidRPr="003C213A">
        <w:rPr>
          <w:rtl/>
        </w:rPr>
        <w:t>جعفر بن بشیر البجلی</w:t>
      </w:r>
      <w:r w:rsidR="0029631B">
        <w:rPr>
          <w:rFonts w:hint="cs"/>
          <w:rtl/>
        </w:rPr>
        <w:t>»؛</w:t>
      </w:r>
      <w:r w:rsidR="0029631B">
        <w:rPr>
          <w:rStyle w:val="FootnoteReference"/>
          <w:rtl/>
        </w:rPr>
        <w:footnoteReference w:id="130"/>
      </w:r>
    </w:p>
    <w:p w:rsidR="00325180" w:rsidRPr="003C213A" w:rsidRDefault="00325180" w:rsidP="0029631B">
      <w:pPr>
        <w:ind w:left="720"/>
        <w:jc w:val="both"/>
        <w:rPr>
          <w:rtl/>
        </w:rPr>
      </w:pPr>
      <w:r w:rsidRPr="003C213A">
        <w:rPr>
          <w:rFonts w:hint="cs"/>
          <w:rtl/>
        </w:rPr>
        <w:t xml:space="preserve">و در کتاب «فهرست شیخ طوسی» در مورد وی </w:t>
      </w:r>
      <w:r w:rsidRPr="003C213A">
        <w:rPr>
          <w:rtl/>
        </w:rPr>
        <w:t>ا</w:t>
      </w:r>
      <w:r w:rsidRPr="003C213A">
        <w:rPr>
          <w:rFonts w:hint="cs"/>
          <w:rtl/>
        </w:rPr>
        <w:t>ی</w:t>
      </w:r>
      <w:r w:rsidRPr="003C213A">
        <w:rPr>
          <w:rFonts w:hint="eastAsia"/>
          <w:rtl/>
        </w:rPr>
        <w:t>ن‌گونه</w:t>
      </w:r>
      <w:r w:rsidRPr="003C213A">
        <w:rPr>
          <w:rFonts w:hint="cs"/>
          <w:rtl/>
        </w:rPr>
        <w:t xml:space="preserve"> آمده است: «</w:t>
      </w:r>
      <w:r w:rsidRPr="003C213A">
        <w:rPr>
          <w:rtl/>
        </w:rPr>
        <w:t>جعفر بن بشیر</w:t>
      </w:r>
      <w:r w:rsidRPr="003C213A">
        <w:rPr>
          <w:rFonts w:hint="cs"/>
          <w:rtl/>
        </w:rPr>
        <w:t xml:space="preserve">: </w:t>
      </w:r>
      <w:r w:rsidRPr="003C213A">
        <w:rPr>
          <w:rtl/>
        </w:rPr>
        <w:t>جعفر بن بشیر البجلی، ثقة، جلیل القدر</w:t>
      </w:r>
      <w:r w:rsidRPr="003C213A">
        <w:rPr>
          <w:rFonts w:hint="cs"/>
          <w:rtl/>
        </w:rPr>
        <w:t>»</w:t>
      </w:r>
      <w:r w:rsidR="0029631B">
        <w:rPr>
          <w:rFonts w:hint="cs"/>
          <w:rtl/>
        </w:rPr>
        <w:t>.</w:t>
      </w:r>
      <w:r w:rsidR="0029631B">
        <w:rPr>
          <w:rStyle w:val="FootnoteReference"/>
          <w:rtl/>
        </w:rPr>
        <w:footnoteReference w:id="131"/>
      </w:r>
    </w:p>
    <w:p w:rsidR="00325180" w:rsidRPr="003C213A" w:rsidRDefault="00325180" w:rsidP="00634270">
      <w:pPr>
        <w:jc w:val="both"/>
        <w:rPr>
          <w:rtl/>
        </w:rPr>
      </w:pPr>
      <w:r w:rsidRPr="003C213A">
        <w:rPr>
          <w:rFonts w:hint="cs"/>
          <w:rtl/>
        </w:rPr>
        <w:t xml:space="preserve">کتاب «فهرست» قبل از کتاب «رجال» نوشته شده است پس زمانی که کتاب «رجال» نوشته </w:t>
      </w:r>
      <w:r w:rsidRPr="003C213A">
        <w:rPr>
          <w:rtl/>
        </w:rPr>
        <w:t>م</w:t>
      </w:r>
      <w:r w:rsidRPr="003C213A">
        <w:rPr>
          <w:rFonts w:hint="cs"/>
          <w:rtl/>
        </w:rPr>
        <w:t>ی‌</w:t>
      </w:r>
      <w:r w:rsidRPr="003C213A">
        <w:rPr>
          <w:rFonts w:hint="eastAsia"/>
          <w:rtl/>
        </w:rPr>
        <w:t>شده</w:t>
      </w:r>
      <w:r w:rsidRPr="003C213A">
        <w:rPr>
          <w:rFonts w:hint="cs"/>
          <w:rtl/>
        </w:rPr>
        <w:t xml:space="preserve"> است، «شیخ طوسی» در مورد «جعفر بن بشیر» اطلاع داشته است.</w:t>
      </w:r>
    </w:p>
    <w:p w:rsidR="00325180" w:rsidRPr="003C213A" w:rsidRDefault="00325180" w:rsidP="00634270">
      <w:pPr>
        <w:jc w:val="both"/>
        <w:rPr>
          <w:rtl/>
        </w:rPr>
      </w:pPr>
      <w:r w:rsidRPr="003C213A">
        <w:rPr>
          <w:rFonts w:hint="cs"/>
          <w:rtl/>
        </w:rPr>
        <w:t xml:space="preserve">درنتیجه </w:t>
      </w:r>
      <w:r w:rsidRPr="003C213A">
        <w:rPr>
          <w:rtl/>
        </w:rPr>
        <w:t>نم</w:t>
      </w:r>
      <w:r w:rsidRPr="003C213A">
        <w:rPr>
          <w:rFonts w:hint="cs"/>
          <w:rtl/>
        </w:rPr>
        <w:t>ی‌</w:t>
      </w:r>
      <w:r w:rsidRPr="003C213A">
        <w:rPr>
          <w:rFonts w:hint="eastAsia"/>
          <w:rtl/>
        </w:rPr>
        <w:t>توان</w:t>
      </w:r>
      <w:r w:rsidRPr="003C213A">
        <w:rPr>
          <w:rFonts w:hint="cs"/>
          <w:rtl/>
        </w:rPr>
        <w:t xml:space="preserve"> با جستجوی یک کتاب گفت که راوی مهمل است.</w:t>
      </w:r>
    </w:p>
    <w:p w:rsidR="00325180" w:rsidRPr="003C213A" w:rsidRDefault="00325180" w:rsidP="00634270">
      <w:pPr>
        <w:jc w:val="both"/>
        <w:rPr>
          <w:rtl/>
        </w:rPr>
      </w:pPr>
      <w:r w:rsidRPr="000806CB">
        <w:rPr>
          <w:rFonts w:cs="B Titr" w:hint="cs"/>
          <w:sz w:val="24"/>
          <w:szCs w:val="24"/>
          <w:rtl/>
        </w:rPr>
        <w:t>مثال 2:</w:t>
      </w:r>
      <w:r w:rsidRPr="003C213A">
        <w:rPr>
          <w:rFonts w:hint="cs"/>
          <w:rtl/>
        </w:rPr>
        <w:t xml:space="preserve"> گاهی در چند بخش از یک کتاب نام یک راوی ذکر </w:t>
      </w:r>
      <w:r w:rsidRPr="003C213A">
        <w:rPr>
          <w:rtl/>
        </w:rPr>
        <w:t>م</w:t>
      </w:r>
      <w:r w:rsidRPr="003C213A">
        <w:rPr>
          <w:rFonts w:hint="cs"/>
          <w:rtl/>
        </w:rPr>
        <w:t>ی‌</w:t>
      </w:r>
      <w:r w:rsidRPr="003C213A">
        <w:rPr>
          <w:rFonts w:hint="eastAsia"/>
          <w:rtl/>
        </w:rPr>
        <w:t>شود</w:t>
      </w:r>
      <w:r w:rsidRPr="003C213A">
        <w:rPr>
          <w:rFonts w:hint="cs"/>
          <w:rtl/>
        </w:rPr>
        <w:t xml:space="preserve"> و توثیق یا تضعیف وی در یکی از </w:t>
      </w:r>
      <w:r w:rsidRPr="003C213A">
        <w:rPr>
          <w:rtl/>
        </w:rPr>
        <w:t>بخش‌ها</w:t>
      </w:r>
      <w:r w:rsidRPr="003C213A">
        <w:rPr>
          <w:rFonts w:hint="cs"/>
          <w:rtl/>
        </w:rPr>
        <w:t xml:space="preserve"> ارائه </w:t>
      </w:r>
      <w:r w:rsidRPr="003C213A">
        <w:rPr>
          <w:rtl/>
        </w:rPr>
        <w:t>م</w:t>
      </w:r>
      <w:r w:rsidRPr="003C213A">
        <w:rPr>
          <w:rFonts w:hint="cs"/>
          <w:rtl/>
        </w:rPr>
        <w:t>ی‌</w:t>
      </w:r>
      <w:r w:rsidRPr="003C213A">
        <w:rPr>
          <w:rFonts w:hint="eastAsia"/>
          <w:rtl/>
        </w:rPr>
        <w:t>شود</w:t>
      </w:r>
      <w:r w:rsidRPr="003C213A">
        <w:rPr>
          <w:rFonts w:hint="cs"/>
          <w:rtl/>
        </w:rPr>
        <w:t xml:space="preserve">. </w:t>
      </w:r>
      <w:r w:rsidRPr="003C213A">
        <w:rPr>
          <w:rtl/>
        </w:rPr>
        <w:t>به‌طور</w:t>
      </w:r>
      <w:r w:rsidRPr="003C213A">
        <w:rPr>
          <w:rFonts w:hint="cs"/>
          <w:rtl/>
        </w:rPr>
        <w:t xml:space="preserve"> مثال مورد «حماد بن عیسی» در کتاب «رجال شیخ طوسی»:</w:t>
      </w:r>
    </w:p>
    <w:p w:rsidR="00325180" w:rsidRPr="003C213A" w:rsidRDefault="00325180" w:rsidP="0029631B">
      <w:pPr>
        <w:ind w:left="720"/>
        <w:jc w:val="both"/>
        <w:rPr>
          <w:rtl/>
        </w:rPr>
      </w:pPr>
      <w:r w:rsidRPr="003C213A">
        <w:rPr>
          <w:rFonts w:hint="cs"/>
          <w:rtl/>
        </w:rPr>
        <w:t xml:space="preserve">در بخش اصحاب «امام صادق علیه‌السلام» </w:t>
      </w:r>
      <w:r w:rsidRPr="003C213A">
        <w:rPr>
          <w:rtl/>
        </w:rPr>
        <w:t>ا</w:t>
      </w:r>
      <w:r w:rsidRPr="003C213A">
        <w:rPr>
          <w:rFonts w:hint="cs"/>
          <w:rtl/>
        </w:rPr>
        <w:t>ی</w:t>
      </w:r>
      <w:r w:rsidRPr="003C213A">
        <w:rPr>
          <w:rFonts w:hint="eastAsia"/>
          <w:rtl/>
        </w:rPr>
        <w:t>ن‌گونه</w:t>
      </w:r>
      <w:r w:rsidRPr="003C213A">
        <w:rPr>
          <w:rFonts w:hint="cs"/>
          <w:rtl/>
        </w:rPr>
        <w:t xml:space="preserve"> آمده است: «</w:t>
      </w:r>
      <w:r w:rsidRPr="003C213A">
        <w:rPr>
          <w:rtl/>
        </w:rPr>
        <w:t>حماد بن عیسی الجهن</w:t>
      </w:r>
      <w:r w:rsidRPr="003C213A">
        <w:rPr>
          <w:rFonts w:hint="cs"/>
          <w:rtl/>
        </w:rPr>
        <w:t xml:space="preserve">ی: </w:t>
      </w:r>
      <w:r w:rsidRPr="003C213A">
        <w:rPr>
          <w:rtl/>
        </w:rPr>
        <w:t>البصری، أصله کوفی، بقی إلی زمان الرضا علیه‌السلام ذهب به السیل فی طریق مکة بالجحفة</w:t>
      </w:r>
      <w:r w:rsidRPr="003C213A">
        <w:rPr>
          <w:rFonts w:hint="cs"/>
          <w:rtl/>
        </w:rPr>
        <w:t>»؛</w:t>
      </w:r>
      <w:r w:rsidR="0029631B">
        <w:rPr>
          <w:rStyle w:val="FootnoteReference"/>
          <w:rtl/>
        </w:rPr>
        <w:footnoteReference w:id="132"/>
      </w:r>
    </w:p>
    <w:p w:rsidR="00325180" w:rsidRPr="003C213A" w:rsidRDefault="00325180" w:rsidP="003F1B47">
      <w:pPr>
        <w:ind w:left="720"/>
        <w:jc w:val="both"/>
        <w:rPr>
          <w:rtl/>
        </w:rPr>
      </w:pPr>
      <w:r w:rsidRPr="003C213A">
        <w:rPr>
          <w:rFonts w:hint="cs"/>
          <w:rtl/>
        </w:rPr>
        <w:t xml:space="preserve">و در بخش اصحاب «امام کاظم علیه‌السلام» </w:t>
      </w:r>
      <w:r w:rsidRPr="003C213A">
        <w:rPr>
          <w:rtl/>
        </w:rPr>
        <w:t>ا</w:t>
      </w:r>
      <w:r w:rsidRPr="003C213A">
        <w:rPr>
          <w:rFonts w:hint="cs"/>
          <w:rtl/>
        </w:rPr>
        <w:t>ی</w:t>
      </w:r>
      <w:r w:rsidRPr="003C213A">
        <w:rPr>
          <w:rFonts w:hint="eastAsia"/>
          <w:rtl/>
        </w:rPr>
        <w:t>ن‌گونه</w:t>
      </w:r>
      <w:r w:rsidRPr="003C213A">
        <w:rPr>
          <w:rFonts w:hint="cs"/>
          <w:rtl/>
        </w:rPr>
        <w:t xml:space="preserve"> آمده است: «</w:t>
      </w:r>
      <w:r w:rsidRPr="003C213A">
        <w:rPr>
          <w:rtl/>
        </w:rPr>
        <w:t>حماد بن عیسی الجهنی</w:t>
      </w:r>
      <w:r w:rsidRPr="003C213A">
        <w:rPr>
          <w:rFonts w:hint="cs"/>
          <w:rtl/>
        </w:rPr>
        <w:t xml:space="preserve">: </w:t>
      </w:r>
      <w:r w:rsidRPr="003C213A">
        <w:rPr>
          <w:rtl/>
        </w:rPr>
        <w:t>بصری، له کتب، ثقة</w:t>
      </w:r>
      <w:r w:rsidRPr="003C213A">
        <w:rPr>
          <w:rFonts w:hint="cs"/>
          <w:rtl/>
        </w:rPr>
        <w:t xml:space="preserve">»؛ </w:t>
      </w:r>
      <w:r w:rsidRPr="003C213A">
        <w:rPr>
          <w:rtl/>
        </w:rPr>
        <w:t>رجال الطوسی، ص: 334</w:t>
      </w:r>
      <w:r w:rsidRPr="003C213A">
        <w:rPr>
          <w:rFonts w:hint="cs"/>
          <w:rtl/>
        </w:rPr>
        <w:t>.</w:t>
      </w:r>
    </w:p>
    <w:p w:rsidR="00325180" w:rsidRPr="003C213A" w:rsidRDefault="00325180" w:rsidP="00634270">
      <w:pPr>
        <w:jc w:val="both"/>
        <w:rPr>
          <w:rtl/>
        </w:rPr>
      </w:pPr>
      <w:r w:rsidRPr="003C213A">
        <w:rPr>
          <w:rFonts w:hint="cs"/>
          <w:rtl/>
        </w:rPr>
        <w:t xml:space="preserve">البته همیشه </w:t>
      </w:r>
      <w:r w:rsidRPr="003C213A">
        <w:rPr>
          <w:rtl/>
        </w:rPr>
        <w:t>ا</w:t>
      </w:r>
      <w:r w:rsidRPr="003C213A">
        <w:rPr>
          <w:rFonts w:hint="cs"/>
          <w:rtl/>
        </w:rPr>
        <w:t>ی</w:t>
      </w:r>
      <w:r w:rsidRPr="003C213A">
        <w:rPr>
          <w:rFonts w:hint="eastAsia"/>
          <w:rtl/>
        </w:rPr>
        <w:t>ن‌گونه</w:t>
      </w:r>
      <w:r w:rsidRPr="003C213A">
        <w:rPr>
          <w:rFonts w:hint="cs"/>
          <w:rtl/>
        </w:rPr>
        <w:t xml:space="preserve"> نیست که در ابتدا در مورد راوی مطلبی گفته نشود و پس از تکرار شدن اسم وی، اطلاعاتی در مورد او ارائه شود. </w:t>
      </w:r>
      <w:r w:rsidRPr="003C213A">
        <w:rPr>
          <w:rtl/>
        </w:rPr>
        <w:t>به‌طور</w:t>
      </w:r>
      <w:r w:rsidRPr="003C213A">
        <w:rPr>
          <w:rFonts w:hint="cs"/>
          <w:rtl/>
        </w:rPr>
        <w:t xml:space="preserve"> مثال نام «حفص بن غیاث» در اصحاب «امام باقر»، «امام صادق» و «امام کاظم» علیهم‌السلام ذکر </w:t>
      </w:r>
      <w:r w:rsidRPr="003C213A">
        <w:rPr>
          <w:rtl/>
        </w:rPr>
        <w:t>م</w:t>
      </w:r>
      <w:r w:rsidRPr="003C213A">
        <w:rPr>
          <w:rFonts w:hint="cs"/>
          <w:rtl/>
        </w:rPr>
        <w:t>ی‌</w:t>
      </w:r>
      <w:r w:rsidRPr="003C213A">
        <w:rPr>
          <w:rFonts w:hint="eastAsia"/>
          <w:rtl/>
        </w:rPr>
        <w:t>شود</w:t>
      </w:r>
      <w:r w:rsidRPr="003C213A">
        <w:rPr>
          <w:rFonts w:hint="cs"/>
          <w:rtl/>
        </w:rPr>
        <w:t xml:space="preserve"> و در بخش اصحاب «امام باقر علیه‌السلام» به عامی بودن «حفص بن غیاث» اشاره </w:t>
      </w:r>
      <w:r w:rsidRPr="003C213A">
        <w:rPr>
          <w:rtl/>
        </w:rPr>
        <w:t>م</w:t>
      </w:r>
      <w:r w:rsidRPr="003C213A">
        <w:rPr>
          <w:rFonts w:hint="cs"/>
          <w:rtl/>
        </w:rPr>
        <w:t>ی‌</w:t>
      </w:r>
      <w:r w:rsidRPr="003C213A">
        <w:rPr>
          <w:rFonts w:hint="eastAsia"/>
          <w:rtl/>
        </w:rPr>
        <w:t>شود</w:t>
      </w:r>
      <w:r w:rsidRPr="003C213A">
        <w:rPr>
          <w:rFonts w:hint="cs"/>
          <w:rtl/>
        </w:rPr>
        <w:t xml:space="preserve"> اما در موارد بعد این مطلب ذکر </w:t>
      </w:r>
      <w:r w:rsidRPr="003C213A">
        <w:rPr>
          <w:rtl/>
        </w:rPr>
        <w:t>نم</w:t>
      </w:r>
      <w:r w:rsidRPr="003C213A">
        <w:rPr>
          <w:rFonts w:hint="cs"/>
          <w:rtl/>
        </w:rPr>
        <w:t>ی‌</w:t>
      </w:r>
      <w:r w:rsidRPr="003C213A">
        <w:rPr>
          <w:rFonts w:hint="eastAsia"/>
          <w:rtl/>
        </w:rPr>
        <w:t>شود</w:t>
      </w:r>
      <w:r w:rsidRPr="003C213A">
        <w:rPr>
          <w:rFonts w:hint="cs"/>
          <w:rtl/>
        </w:rPr>
        <w:t>.</w:t>
      </w:r>
    </w:p>
    <w:p w:rsidR="003F1B47" w:rsidRDefault="006C34E9" w:rsidP="003F1B47">
      <w:pPr>
        <w:pStyle w:val="3"/>
        <w:rPr>
          <w:rtl/>
        </w:rPr>
      </w:pPr>
      <w:bookmarkStart w:id="264" w:name="_Toc40762570"/>
      <w:r>
        <w:rPr>
          <w:rFonts w:hint="cs"/>
          <w:rtl/>
        </w:rPr>
        <w:lastRenderedPageBreak/>
        <w:t>ب)</w:t>
      </w:r>
      <w:r w:rsidR="00325180" w:rsidRPr="003C213A">
        <w:rPr>
          <w:rFonts w:hint="cs"/>
          <w:rtl/>
        </w:rPr>
        <w:t xml:space="preserve"> بیان توثیق و تضعیف راوی ذیل نام راوی دیگر</w:t>
      </w:r>
      <w:bookmarkEnd w:id="264"/>
    </w:p>
    <w:p w:rsidR="00325180" w:rsidRPr="003C213A" w:rsidRDefault="00325180" w:rsidP="003F1B47">
      <w:pPr>
        <w:jc w:val="both"/>
        <w:rPr>
          <w:rtl/>
        </w:rPr>
      </w:pPr>
      <w:r w:rsidRPr="003C213A">
        <w:rPr>
          <w:rFonts w:hint="cs"/>
          <w:rtl/>
        </w:rPr>
        <w:t>در بعضی از موارد اطلاعات یک راوی را باید ذیل راوی دیگر جستجو کرد.</w:t>
      </w:r>
    </w:p>
    <w:p w:rsidR="00325180" w:rsidRPr="003C213A" w:rsidRDefault="00325180" w:rsidP="00634270">
      <w:pPr>
        <w:jc w:val="both"/>
        <w:rPr>
          <w:rtl/>
        </w:rPr>
      </w:pPr>
      <w:r w:rsidRPr="000806CB">
        <w:rPr>
          <w:rFonts w:cs="B Titr" w:hint="cs"/>
          <w:sz w:val="24"/>
          <w:szCs w:val="24"/>
          <w:rtl/>
        </w:rPr>
        <w:t>مثال اول:</w:t>
      </w:r>
      <w:r w:rsidRPr="003C213A">
        <w:rPr>
          <w:rFonts w:hint="cs"/>
          <w:rtl/>
        </w:rPr>
        <w:t xml:space="preserve"> در مورد «هاشم بن حیان» در «رجال نجاشی» در دو مورد صحبت شده است:</w:t>
      </w:r>
    </w:p>
    <w:p w:rsidR="00325180" w:rsidRPr="003C213A" w:rsidRDefault="00325180" w:rsidP="00E227FF">
      <w:pPr>
        <w:ind w:left="720"/>
        <w:jc w:val="both"/>
        <w:rPr>
          <w:rtl/>
        </w:rPr>
      </w:pPr>
      <w:r w:rsidRPr="003C213A">
        <w:rPr>
          <w:rFonts w:hint="cs"/>
          <w:rtl/>
        </w:rPr>
        <w:t xml:space="preserve">1. در جایی که در مورد خود راوی صحبت </w:t>
      </w:r>
      <w:r w:rsidRPr="003C213A">
        <w:rPr>
          <w:rtl/>
        </w:rPr>
        <w:t>م</w:t>
      </w:r>
      <w:r w:rsidRPr="003C213A">
        <w:rPr>
          <w:rFonts w:hint="cs"/>
          <w:rtl/>
        </w:rPr>
        <w:t>ی‌</w:t>
      </w:r>
      <w:r w:rsidRPr="003C213A">
        <w:rPr>
          <w:rFonts w:hint="eastAsia"/>
          <w:rtl/>
        </w:rPr>
        <w:t>شود</w:t>
      </w:r>
      <w:r w:rsidRPr="003C213A">
        <w:rPr>
          <w:rFonts w:hint="cs"/>
          <w:rtl/>
        </w:rPr>
        <w:t>: «</w:t>
      </w:r>
      <w:r w:rsidRPr="003C213A">
        <w:rPr>
          <w:rtl/>
        </w:rPr>
        <w:t>هاشم بن حیان أبو سعید المکار</w:t>
      </w:r>
      <w:r w:rsidRPr="003C213A">
        <w:rPr>
          <w:rFonts w:hint="cs"/>
          <w:rtl/>
        </w:rPr>
        <w:t xml:space="preserve">ی: </w:t>
      </w:r>
      <w:r w:rsidRPr="003C213A">
        <w:rPr>
          <w:rtl/>
        </w:rPr>
        <w:t>روی عن أبی عبد الله علیه‌السلام، له کتاب یرویه جماعة. أخبرنا أحمد بن عبد الواحد قال: حدثنا علی بن حبشی بن قونی قال: حدثنا القاسم بن إسماع</w:t>
      </w:r>
      <w:r w:rsidRPr="003C213A">
        <w:rPr>
          <w:rFonts w:hint="cs"/>
          <w:rtl/>
        </w:rPr>
        <w:t>ی</w:t>
      </w:r>
      <w:r w:rsidRPr="003C213A">
        <w:rPr>
          <w:rFonts w:hint="eastAsia"/>
          <w:rtl/>
        </w:rPr>
        <w:t>ل</w:t>
      </w:r>
      <w:r w:rsidRPr="003C213A">
        <w:rPr>
          <w:rFonts w:hint="cs"/>
          <w:rtl/>
        </w:rPr>
        <w:t>»؛</w:t>
      </w:r>
      <w:r w:rsidR="00E227FF">
        <w:rPr>
          <w:rStyle w:val="FootnoteReference"/>
          <w:rtl/>
        </w:rPr>
        <w:footnoteReference w:id="133"/>
      </w:r>
      <w:r w:rsidRPr="003C213A">
        <w:rPr>
          <w:rFonts w:hint="cs"/>
          <w:rtl/>
        </w:rPr>
        <w:t xml:space="preserve"> در این قسمت توثیقی برای «هاشم بن حیان» نیامده است؛</w:t>
      </w:r>
    </w:p>
    <w:p w:rsidR="00325180" w:rsidRPr="003C213A" w:rsidRDefault="00325180" w:rsidP="00E227FF">
      <w:pPr>
        <w:ind w:left="720"/>
        <w:jc w:val="both"/>
        <w:rPr>
          <w:rtl/>
        </w:rPr>
      </w:pPr>
      <w:r w:rsidRPr="003C213A">
        <w:rPr>
          <w:rFonts w:hint="cs"/>
          <w:rtl/>
        </w:rPr>
        <w:t xml:space="preserve">2. در جایی که در مورد فرزند راوی صحبت </w:t>
      </w:r>
      <w:r w:rsidRPr="003C213A">
        <w:rPr>
          <w:rtl/>
        </w:rPr>
        <w:t>م</w:t>
      </w:r>
      <w:r w:rsidRPr="003C213A">
        <w:rPr>
          <w:rFonts w:hint="cs"/>
          <w:rtl/>
        </w:rPr>
        <w:t>ی‌</w:t>
      </w:r>
      <w:r w:rsidRPr="003C213A">
        <w:rPr>
          <w:rFonts w:hint="eastAsia"/>
          <w:rtl/>
        </w:rPr>
        <w:t>شود</w:t>
      </w:r>
      <w:r w:rsidRPr="003C213A">
        <w:rPr>
          <w:rFonts w:hint="cs"/>
          <w:rtl/>
        </w:rPr>
        <w:t>: «</w:t>
      </w:r>
      <w:r w:rsidRPr="003C213A">
        <w:rPr>
          <w:rtl/>
        </w:rPr>
        <w:t>الحسین بن أبی سعید هاشم</w:t>
      </w:r>
      <w:r w:rsidRPr="003C213A">
        <w:rPr>
          <w:rFonts w:hint="cs"/>
          <w:rtl/>
        </w:rPr>
        <w:t xml:space="preserve">: </w:t>
      </w:r>
      <w:r w:rsidRPr="003C213A">
        <w:rPr>
          <w:rtl/>
        </w:rPr>
        <w:t>بن حیان المکاری أبو عبد الله، کان [هو] و أبوه وجهین فی الواقفة، و کان الحسین ثقة فی حد</w:t>
      </w:r>
      <w:r w:rsidRPr="003C213A">
        <w:rPr>
          <w:rFonts w:hint="cs"/>
          <w:rtl/>
        </w:rPr>
        <w:t>ی</w:t>
      </w:r>
      <w:r w:rsidRPr="003C213A">
        <w:rPr>
          <w:rFonts w:hint="eastAsia"/>
          <w:rtl/>
        </w:rPr>
        <w:t>ثه</w:t>
      </w:r>
      <w:r w:rsidRPr="003C213A">
        <w:rPr>
          <w:rFonts w:hint="cs"/>
          <w:rtl/>
        </w:rPr>
        <w:t>»؛</w:t>
      </w:r>
      <w:r w:rsidR="00E227FF">
        <w:rPr>
          <w:rStyle w:val="FootnoteReference"/>
          <w:rtl/>
        </w:rPr>
        <w:footnoteReference w:id="134"/>
      </w:r>
      <w:r w:rsidRPr="003C213A">
        <w:rPr>
          <w:rFonts w:hint="cs"/>
          <w:rtl/>
        </w:rPr>
        <w:t xml:space="preserve"> در این قسمت «هاشم بن حیان» توثیق </w:t>
      </w:r>
      <w:r w:rsidRPr="003C213A">
        <w:rPr>
          <w:rtl/>
        </w:rPr>
        <w:t>م</w:t>
      </w:r>
      <w:r w:rsidRPr="003C213A">
        <w:rPr>
          <w:rFonts w:hint="cs"/>
          <w:rtl/>
        </w:rPr>
        <w:t>ی‌</w:t>
      </w:r>
      <w:r w:rsidRPr="003C213A">
        <w:rPr>
          <w:rFonts w:hint="eastAsia"/>
          <w:rtl/>
        </w:rPr>
        <w:t>شود</w:t>
      </w:r>
      <w:r w:rsidRPr="003C213A">
        <w:rPr>
          <w:rFonts w:hint="cs"/>
          <w:rtl/>
        </w:rPr>
        <w:t>.</w:t>
      </w:r>
    </w:p>
    <w:p w:rsidR="00325180" w:rsidRPr="003C213A" w:rsidRDefault="00325180" w:rsidP="00634270">
      <w:pPr>
        <w:jc w:val="both"/>
        <w:rPr>
          <w:rtl/>
        </w:rPr>
      </w:pPr>
      <w:r w:rsidRPr="000806CB">
        <w:rPr>
          <w:rFonts w:cs="B Titr" w:hint="cs"/>
          <w:sz w:val="24"/>
          <w:szCs w:val="24"/>
          <w:rtl/>
        </w:rPr>
        <w:t>مثال دوم:</w:t>
      </w:r>
      <w:r w:rsidRPr="003C213A">
        <w:rPr>
          <w:rtl/>
        </w:rPr>
        <w:t xml:space="preserve"> </w:t>
      </w:r>
      <w:r w:rsidRPr="003C213A">
        <w:rPr>
          <w:rFonts w:hint="cs"/>
          <w:rtl/>
        </w:rPr>
        <w:t>در مورد «محمد بن عطیه حناط» در «رجال نجاشی» در دو مورد صحبت شده است:</w:t>
      </w:r>
    </w:p>
    <w:p w:rsidR="00325180" w:rsidRPr="003C213A" w:rsidRDefault="00325180" w:rsidP="00EC6CBF">
      <w:pPr>
        <w:ind w:left="720"/>
        <w:jc w:val="both"/>
      </w:pPr>
      <w:r w:rsidRPr="003C213A">
        <w:rPr>
          <w:rFonts w:hint="cs"/>
          <w:rtl/>
        </w:rPr>
        <w:t xml:space="preserve">1. در جایی که در مورد خود راوی صحبت </w:t>
      </w:r>
      <w:r w:rsidRPr="003C213A">
        <w:rPr>
          <w:rtl/>
        </w:rPr>
        <w:t>م</w:t>
      </w:r>
      <w:r w:rsidRPr="003C213A">
        <w:rPr>
          <w:rFonts w:hint="cs"/>
          <w:rtl/>
        </w:rPr>
        <w:t>ی‌</w:t>
      </w:r>
      <w:r w:rsidRPr="003C213A">
        <w:rPr>
          <w:rFonts w:hint="eastAsia"/>
          <w:rtl/>
        </w:rPr>
        <w:t>شود</w:t>
      </w:r>
      <w:r w:rsidRPr="003C213A">
        <w:rPr>
          <w:rFonts w:hint="cs"/>
          <w:rtl/>
        </w:rPr>
        <w:t>: «</w:t>
      </w:r>
      <w:r w:rsidRPr="003C213A">
        <w:rPr>
          <w:rtl/>
        </w:rPr>
        <w:t>محمد بن عطیة الحناط</w:t>
      </w:r>
      <w:r w:rsidRPr="003C213A">
        <w:rPr>
          <w:rFonts w:hint="cs"/>
          <w:rtl/>
        </w:rPr>
        <w:t xml:space="preserve">: </w:t>
      </w:r>
      <w:r w:rsidRPr="003C213A">
        <w:rPr>
          <w:rtl/>
        </w:rPr>
        <w:t>أخو الحسن و جعفر، کوفی، روی عن أبی عبد الله علیه‌السلام و هو صغیر. له کتاب: أخبرنا أحمد بن محمد قال: حدثنا أحمد بن محمد بن سعید قال: حدثنا أحمد بن یوسف بن یعقوب الجعفی قال: حدثنا یعقوب بن یزید، عن ابن أبی عمیر، عن محمد بن عطیة</w:t>
      </w:r>
      <w:r w:rsidRPr="003C213A">
        <w:rPr>
          <w:rFonts w:hint="cs"/>
          <w:rtl/>
        </w:rPr>
        <w:t>»؛</w:t>
      </w:r>
      <w:r w:rsidR="00EC6CBF">
        <w:rPr>
          <w:rStyle w:val="FootnoteReference"/>
          <w:rtl/>
        </w:rPr>
        <w:footnoteReference w:id="135"/>
      </w:r>
      <w:r w:rsidRPr="003C213A">
        <w:rPr>
          <w:rFonts w:hint="cs"/>
          <w:rtl/>
        </w:rPr>
        <w:t xml:space="preserve"> در این قسمت در مورد توثیق «محمد بن عطیه» صحبتی </w:t>
      </w:r>
      <w:r w:rsidRPr="003C213A">
        <w:rPr>
          <w:rtl/>
        </w:rPr>
        <w:t>نم</w:t>
      </w:r>
      <w:r w:rsidRPr="003C213A">
        <w:rPr>
          <w:rFonts w:hint="cs"/>
          <w:rtl/>
        </w:rPr>
        <w:t>ی‌</w:t>
      </w:r>
      <w:r w:rsidRPr="003C213A">
        <w:rPr>
          <w:rFonts w:hint="eastAsia"/>
          <w:rtl/>
        </w:rPr>
        <w:t>شود</w:t>
      </w:r>
      <w:r w:rsidRPr="003C213A">
        <w:rPr>
          <w:rFonts w:hint="cs"/>
          <w:rtl/>
        </w:rPr>
        <w:t>.</w:t>
      </w:r>
    </w:p>
    <w:p w:rsidR="00325180" w:rsidRPr="003C213A" w:rsidRDefault="00325180" w:rsidP="00EC6CBF">
      <w:pPr>
        <w:ind w:left="720"/>
        <w:jc w:val="both"/>
        <w:rPr>
          <w:rtl/>
        </w:rPr>
      </w:pPr>
      <w:r w:rsidRPr="003C213A">
        <w:rPr>
          <w:rFonts w:hint="cs"/>
          <w:rtl/>
        </w:rPr>
        <w:t xml:space="preserve">2. در جایی که در مورد برادر راوی صحبت </w:t>
      </w:r>
      <w:r w:rsidRPr="003C213A">
        <w:rPr>
          <w:rtl/>
        </w:rPr>
        <w:t>م</w:t>
      </w:r>
      <w:r w:rsidRPr="003C213A">
        <w:rPr>
          <w:rFonts w:hint="cs"/>
          <w:rtl/>
        </w:rPr>
        <w:t>ی‌</w:t>
      </w:r>
      <w:r w:rsidRPr="003C213A">
        <w:rPr>
          <w:rFonts w:hint="eastAsia"/>
          <w:rtl/>
        </w:rPr>
        <w:t>شود</w:t>
      </w:r>
      <w:r w:rsidRPr="003C213A">
        <w:rPr>
          <w:rFonts w:hint="cs"/>
          <w:rtl/>
        </w:rPr>
        <w:t>: «</w:t>
      </w:r>
      <w:r w:rsidRPr="003C213A">
        <w:rPr>
          <w:rtl/>
        </w:rPr>
        <w:t>الحسن بن عطیة الحناط</w:t>
      </w:r>
      <w:r w:rsidRPr="003C213A">
        <w:rPr>
          <w:rFonts w:hint="cs"/>
          <w:rtl/>
        </w:rPr>
        <w:t xml:space="preserve">: </w:t>
      </w:r>
      <w:r w:rsidRPr="003C213A">
        <w:rPr>
          <w:rtl/>
        </w:rPr>
        <w:t>کوفی مولی ثقة و أخواه أیضا محمد و عل</w:t>
      </w:r>
      <w:r w:rsidRPr="003C213A">
        <w:rPr>
          <w:rFonts w:hint="cs"/>
          <w:rtl/>
        </w:rPr>
        <w:t>ی»؛</w:t>
      </w:r>
      <w:r w:rsidR="00EC6CBF">
        <w:rPr>
          <w:rStyle w:val="FootnoteReference"/>
          <w:rtl/>
        </w:rPr>
        <w:footnoteReference w:id="136"/>
      </w:r>
      <w:r w:rsidRPr="003C213A">
        <w:rPr>
          <w:rtl/>
        </w:rPr>
        <w:t xml:space="preserve"> </w:t>
      </w:r>
      <w:r w:rsidRPr="003C213A">
        <w:rPr>
          <w:rFonts w:hint="cs"/>
          <w:rtl/>
        </w:rPr>
        <w:t xml:space="preserve">در این قسمت «محمد بن عطیه» توثیق </w:t>
      </w:r>
      <w:r w:rsidRPr="003C213A">
        <w:rPr>
          <w:rtl/>
        </w:rPr>
        <w:t>م</w:t>
      </w:r>
      <w:r w:rsidRPr="003C213A">
        <w:rPr>
          <w:rFonts w:hint="cs"/>
          <w:rtl/>
        </w:rPr>
        <w:t>ی‌</w:t>
      </w:r>
      <w:r w:rsidRPr="003C213A">
        <w:rPr>
          <w:rFonts w:hint="eastAsia"/>
          <w:rtl/>
        </w:rPr>
        <w:t>شود</w:t>
      </w:r>
      <w:r w:rsidRPr="003C213A">
        <w:rPr>
          <w:rFonts w:hint="cs"/>
          <w:rtl/>
        </w:rPr>
        <w:t>.</w:t>
      </w:r>
    </w:p>
    <w:p w:rsidR="00325180" w:rsidRPr="003C213A" w:rsidRDefault="00325180" w:rsidP="00634270">
      <w:pPr>
        <w:jc w:val="both"/>
        <w:rPr>
          <w:rtl/>
        </w:rPr>
      </w:pPr>
      <w:r w:rsidRPr="000806CB">
        <w:rPr>
          <w:rFonts w:cs="B Titr" w:hint="cs"/>
          <w:sz w:val="24"/>
          <w:szCs w:val="24"/>
          <w:rtl/>
        </w:rPr>
        <w:t>مثال سوم:</w:t>
      </w:r>
      <w:r w:rsidRPr="003C213A">
        <w:rPr>
          <w:rFonts w:hint="cs"/>
          <w:rtl/>
        </w:rPr>
        <w:t xml:space="preserve"> در مورد «مفضل بن صالح» در «رجال نجاشی»:</w:t>
      </w:r>
    </w:p>
    <w:p w:rsidR="00325180" w:rsidRPr="003C213A" w:rsidRDefault="00325180" w:rsidP="003F1B47">
      <w:pPr>
        <w:ind w:left="720"/>
        <w:jc w:val="both"/>
        <w:rPr>
          <w:rtl/>
        </w:rPr>
      </w:pPr>
      <w:r w:rsidRPr="003C213A">
        <w:rPr>
          <w:rFonts w:hint="cs"/>
          <w:rtl/>
        </w:rPr>
        <w:t xml:space="preserve">1. حالات راوی بیان نشده است؛ و اگر به فهرست کتاب نگاه شود، مشاهده </w:t>
      </w:r>
      <w:r w:rsidRPr="003C213A">
        <w:rPr>
          <w:rtl/>
        </w:rPr>
        <w:t>م</w:t>
      </w:r>
      <w:r w:rsidRPr="003C213A">
        <w:rPr>
          <w:rFonts w:hint="cs"/>
          <w:rtl/>
        </w:rPr>
        <w:t>ی‌</w:t>
      </w:r>
      <w:r w:rsidRPr="003C213A">
        <w:rPr>
          <w:rFonts w:hint="eastAsia"/>
          <w:rtl/>
        </w:rPr>
        <w:t>شود</w:t>
      </w:r>
      <w:r w:rsidRPr="003C213A">
        <w:rPr>
          <w:rFonts w:hint="cs"/>
          <w:rtl/>
        </w:rPr>
        <w:t xml:space="preserve"> که مطلبی در مورد این راوی در کتاب نیامده است؛</w:t>
      </w:r>
    </w:p>
    <w:p w:rsidR="00325180" w:rsidRPr="003C213A" w:rsidRDefault="00325180" w:rsidP="001E2DF5">
      <w:pPr>
        <w:ind w:left="720"/>
        <w:jc w:val="both"/>
        <w:rPr>
          <w:rtl/>
        </w:rPr>
      </w:pPr>
      <w:r w:rsidRPr="003C213A">
        <w:rPr>
          <w:rFonts w:hint="cs"/>
          <w:rtl/>
        </w:rPr>
        <w:t xml:space="preserve">2. در جایی که در مورد «جابر بن یزید» صحبت </w:t>
      </w:r>
      <w:r w:rsidRPr="003C213A">
        <w:rPr>
          <w:rtl/>
        </w:rPr>
        <w:t>م</w:t>
      </w:r>
      <w:r w:rsidRPr="003C213A">
        <w:rPr>
          <w:rFonts w:hint="cs"/>
          <w:rtl/>
        </w:rPr>
        <w:t>ی‌</w:t>
      </w:r>
      <w:r w:rsidRPr="003C213A">
        <w:rPr>
          <w:rFonts w:hint="eastAsia"/>
          <w:rtl/>
        </w:rPr>
        <w:t>شود</w:t>
      </w:r>
      <w:r w:rsidRPr="003C213A">
        <w:rPr>
          <w:rFonts w:hint="cs"/>
          <w:rtl/>
        </w:rPr>
        <w:t>: «ج</w:t>
      </w:r>
      <w:r w:rsidRPr="003C213A">
        <w:rPr>
          <w:rtl/>
        </w:rPr>
        <w:t>ابر بن یزید أبو عبد الله</w:t>
      </w:r>
      <w:r w:rsidRPr="003C213A">
        <w:rPr>
          <w:rFonts w:hint="cs"/>
          <w:rtl/>
        </w:rPr>
        <w:t xml:space="preserve">: </w:t>
      </w:r>
      <w:r w:rsidRPr="003C213A">
        <w:rPr>
          <w:rtl/>
        </w:rPr>
        <w:t>و قیل أبو محمد- الجعفی، عربی قدیم، نسبه: ابن الحارث بن عبد یغوث بن کعب بن الحارث بن معاویة بن وائل بن مرار بن جعفی. لقی أبا جعفر و أبا عبد الله علیهما السلام، و مات فی أیامه، سنة ثمان و عشرین و مائة. روی عنه جماعة غمز فیهم و ضعفوا، منهم: عمرو بن شمر</w:t>
      </w:r>
      <w:r w:rsidRPr="003C213A">
        <w:rPr>
          <w:rFonts w:hint="cs"/>
          <w:rtl/>
        </w:rPr>
        <w:t xml:space="preserve">، و </w:t>
      </w:r>
      <w:r w:rsidRPr="003C213A">
        <w:rPr>
          <w:rtl/>
        </w:rPr>
        <w:t>مفضل بن صالح</w:t>
      </w:r>
      <w:r w:rsidRPr="003C213A">
        <w:rPr>
          <w:rFonts w:hint="cs"/>
          <w:rtl/>
        </w:rPr>
        <w:t>»؛</w:t>
      </w:r>
      <w:r w:rsidR="001E2DF5">
        <w:rPr>
          <w:rStyle w:val="FootnoteReference"/>
          <w:rtl/>
        </w:rPr>
        <w:footnoteReference w:id="137"/>
      </w:r>
      <w:r w:rsidRPr="003C213A">
        <w:rPr>
          <w:rFonts w:hint="cs"/>
          <w:rtl/>
        </w:rPr>
        <w:t xml:space="preserve"> در این قسمت «مفضل بن صالح» تضعیف </w:t>
      </w:r>
      <w:r w:rsidRPr="003C213A">
        <w:rPr>
          <w:rtl/>
        </w:rPr>
        <w:t>م</w:t>
      </w:r>
      <w:r w:rsidRPr="003C213A">
        <w:rPr>
          <w:rFonts w:hint="cs"/>
          <w:rtl/>
        </w:rPr>
        <w:t>ی‌</w:t>
      </w:r>
      <w:r w:rsidRPr="003C213A">
        <w:rPr>
          <w:rFonts w:hint="eastAsia"/>
          <w:rtl/>
        </w:rPr>
        <w:t>شود</w:t>
      </w:r>
      <w:r w:rsidRPr="003C213A">
        <w:rPr>
          <w:rFonts w:hint="cs"/>
          <w:rtl/>
        </w:rPr>
        <w:t>.</w:t>
      </w:r>
    </w:p>
    <w:p w:rsidR="003B7889" w:rsidRDefault="00CF40DF" w:rsidP="003B7889">
      <w:pPr>
        <w:pStyle w:val="3"/>
        <w:rPr>
          <w:rtl/>
        </w:rPr>
      </w:pPr>
      <w:bookmarkStart w:id="265" w:name="_Toc40762571"/>
      <w:r>
        <w:rPr>
          <w:rFonts w:hint="cs"/>
          <w:rtl/>
        </w:rPr>
        <w:t>ج)</w:t>
      </w:r>
      <w:r w:rsidR="00325180" w:rsidRPr="003C213A">
        <w:rPr>
          <w:rFonts w:hint="cs"/>
          <w:rtl/>
        </w:rPr>
        <w:t xml:space="preserve"> توثیق یا تضعیف اعضای یک خانواده</w:t>
      </w:r>
      <w:bookmarkEnd w:id="265"/>
    </w:p>
    <w:p w:rsidR="00325180" w:rsidRPr="003C213A" w:rsidRDefault="00325180" w:rsidP="001E2DF5">
      <w:pPr>
        <w:jc w:val="both"/>
        <w:rPr>
          <w:rtl/>
        </w:rPr>
      </w:pPr>
      <w:r w:rsidRPr="003C213A">
        <w:rPr>
          <w:rFonts w:hint="cs"/>
          <w:rtl/>
        </w:rPr>
        <w:t xml:space="preserve">گاهی اعضای یک خانواده ذکر شده و </w:t>
      </w:r>
      <w:r w:rsidRPr="003C213A">
        <w:rPr>
          <w:rtl/>
        </w:rPr>
        <w:t>همه‌</w:t>
      </w:r>
      <w:r w:rsidRPr="003C213A">
        <w:rPr>
          <w:rFonts w:hint="cs"/>
          <w:rtl/>
        </w:rPr>
        <w:t xml:space="preserve">ی آنها توثیق </w:t>
      </w:r>
      <w:r w:rsidRPr="003C213A">
        <w:rPr>
          <w:rtl/>
        </w:rPr>
        <w:t>م</w:t>
      </w:r>
      <w:r w:rsidRPr="003C213A">
        <w:rPr>
          <w:rFonts w:hint="cs"/>
          <w:rtl/>
        </w:rPr>
        <w:t>ی‌</w:t>
      </w:r>
      <w:r w:rsidRPr="003C213A">
        <w:rPr>
          <w:rFonts w:hint="eastAsia"/>
          <w:rtl/>
        </w:rPr>
        <w:t>شوند</w:t>
      </w:r>
      <w:r w:rsidRPr="003C213A">
        <w:rPr>
          <w:rFonts w:hint="cs"/>
          <w:rtl/>
        </w:rPr>
        <w:t xml:space="preserve">. </w:t>
      </w:r>
      <w:r w:rsidRPr="003C213A">
        <w:rPr>
          <w:rtl/>
        </w:rPr>
        <w:t>به‌طور</w:t>
      </w:r>
      <w:r w:rsidRPr="003C213A">
        <w:rPr>
          <w:rFonts w:hint="cs"/>
          <w:rtl/>
        </w:rPr>
        <w:t xml:space="preserve"> مثال ذیل عنوان «عبیدالله بن علی بن أبی شعبه حلبی» در «رجال نجاشی» </w:t>
      </w:r>
      <w:r w:rsidRPr="003C213A">
        <w:rPr>
          <w:rtl/>
        </w:rPr>
        <w:t>ا</w:t>
      </w:r>
      <w:r w:rsidRPr="003C213A">
        <w:rPr>
          <w:rFonts w:hint="cs"/>
          <w:rtl/>
        </w:rPr>
        <w:t>ی</w:t>
      </w:r>
      <w:r w:rsidRPr="003C213A">
        <w:rPr>
          <w:rFonts w:hint="eastAsia"/>
          <w:rtl/>
        </w:rPr>
        <w:t>ن‌گونه</w:t>
      </w:r>
      <w:r w:rsidRPr="003C213A">
        <w:rPr>
          <w:rFonts w:hint="cs"/>
          <w:rtl/>
        </w:rPr>
        <w:t xml:space="preserve"> آمده است: «</w:t>
      </w:r>
      <w:r w:rsidRPr="003C213A">
        <w:rPr>
          <w:rtl/>
        </w:rPr>
        <w:t>عبید الله بن علی بن أبی شعبة الحلب</w:t>
      </w:r>
      <w:r w:rsidRPr="003C213A">
        <w:rPr>
          <w:rFonts w:hint="cs"/>
          <w:rtl/>
        </w:rPr>
        <w:t xml:space="preserve">ی: </w:t>
      </w:r>
      <w:r w:rsidRPr="003C213A">
        <w:rPr>
          <w:rtl/>
        </w:rPr>
        <w:t>مولی بنی تیم اللات بن ثعلبة أبو علی، کوفی، یتجر هو و أبوه و إخوته إلی حلب، فغلب علیهم النسبة إلی حلب. و آل أبی شعبة بالکوفة بیت مذکور من</w:t>
      </w:r>
      <w:r w:rsidRPr="003C213A">
        <w:rPr>
          <w:rFonts w:hint="cs"/>
          <w:rtl/>
        </w:rPr>
        <w:t xml:space="preserve"> </w:t>
      </w:r>
      <w:r w:rsidRPr="003C213A">
        <w:rPr>
          <w:rtl/>
        </w:rPr>
        <w:t>أصحابنا، و روی جدهم أبو شعبة عن الحسن و الحسین علیهما السلام، و کانوا جمیعهم ثقات مرجوعا إلی ما یقولون. و کان عبید الله کبیرهم و وجههم</w:t>
      </w:r>
      <w:r w:rsidRPr="003C213A">
        <w:rPr>
          <w:rFonts w:hint="cs"/>
          <w:rtl/>
        </w:rPr>
        <w:t>»</w:t>
      </w:r>
      <w:r w:rsidR="001E2DF5">
        <w:rPr>
          <w:rFonts w:hint="cs"/>
          <w:rtl/>
        </w:rPr>
        <w:t>.</w:t>
      </w:r>
      <w:r w:rsidR="001E2DF5">
        <w:rPr>
          <w:rStyle w:val="FootnoteReference"/>
          <w:rtl/>
        </w:rPr>
        <w:footnoteReference w:id="138"/>
      </w:r>
    </w:p>
    <w:p w:rsidR="00325180" w:rsidRPr="003C213A" w:rsidRDefault="00325180" w:rsidP="00634270">
      <w:pPr>
        <w:jc w:val="both"/>
        <w:rPr>
          <w:rtl/>
        </w:rPr>
      </w:pPr>
      <w:r w:rsidRPr="003C213A">
        <w:rPr>
          <w:rFonts w:hint="cs"/>
          <w:rtl/>
        </w:rPr>
        <w:t xml:space="preserve">تحت این عنوان، تمام خانواده «آل أبی شعبه» شامل «محمد بن علی بن أبی شعبه»، «عمران بن علی بن أبی شعبه»، «یحیی بن عمران حلبی» و «احمد بن عمر بن أبی شعبه» توثیق </w:t>
      </w:r>
      <w:r w:rsidRPr="003C213A">
        <w:rPr>
          <w:rtl/>
        </w:rPr>
        <w:t>م</w:t>
      </w:r>
      <w:r w:rsidRPr="003C213A">
        <w:rPr>
          <w:rFonts w:hint="cs"/>
          <w:rtl/>
        </w:rPr>
        <w:t>ی‌</w:t>
      </w:r>
      <w:r w:rsidRPr="003C213A">
        <w:rPr>
          <w:rFonts w:hint="eastAsia"/>
          <w:rtl/>
        </w:rPr>
        <w:t>شوند</w:t>
      </w:r>
      <w:r w:rsidRPr="003C213A">
        <w:rPr>
          <w:rFonts w:hint="cs"/>
          <w:rtl/>
        </w:rPr>
        <w:t xml:space="preserve"> که نام بسیاری از این افراد در «رجال نجاشی» نیامده است و ذیل این عنوان توثیق </w:t>
      </w:r>
      <w:r w:rsidRPr="003C213A">
        <w:rPr>
          <w:rtl/>
        </w:rPr>
        <w:t>شده‌اند</w:t>
      </w:r>
      <w:r w:rsidRPr="003C213A">
        <w:rPr>
          <w:rFonts w:hint="cs"/>
          <w:rtl/>
        </w:rPr>
        <w:t>.</w:t>
      </w:r>
    </w:p>
    <w:p w:rsidR="003B7889" w:rsidRDefault="00404ECC" w:rsidP="00706983">
      <w:pPr>
        <w:pStyle w:val="2"/>
        <w:rPr>
          <w:rtl/>
        </w:rPr>
      </w:pPr>
      <w:bookmarkStart w:id="266" w:name="_Toc40762572"/>
      <w:r>
        <w:rPr>
          <w:rFonts w:hint="cs"/>
          <w:rtl/>
        </w:rPr>
        <w:t>4</w:t>
      </w:r>
      <w:r w:rsidR="00CF40DF">
        <w:rPr>
          <w:rFonts w:hint="cs"/>
          <w:rtl/>
        </w:rPr>
        <w:t xml:space="preserve">. </w:t>
      </w:r>
      <w:r w:rsidR="00325180" w:rsidRPr="003C213A">
        <w:rPr>
          <w:rFonts w:hint="cs"/>
          <w:rtl/>
        </w:rPr>
        <w:t>تعارض در توثیقات و تضعیفات</w:t>
      </w:r>
      <w:bookmarkEnd w:id="266"/>
    </w:p>
    <w:p w:rsidR="00325180" w:rsidRPr="003C213A" w:rsidRDefault="00325180" w:rsidP="003B7889">
      <w:pPr>
        <w:jc w:val="both"/>
        <w:rPr>
          <w:rtl/>
        </w:rPr>
      </w:pPr>
      <w:r w:rsidRPr="003C213A">
        <w:rPr>
          <w:rFonts w:hint="cs"/>
          <w:rtl/>
        </w:rPr>
        <w:t xml:space="preserve">در مورد توثیق یا تضعیف برخی از روات اختلاف وجود دارد. </w:t>
      </w:r>
      <w:r w:rsidRPr="003C213A">
        <w:rPr>
          <w:rtl/>
        </w:rPr>
        <w:t>به‌طور</w:t>
      </w:r>
      <w:r w:rsidRPr="003C213A">
        <w:rPr>
          <w:rFonts w:hint="cs"/>
          <w:rtl/>
        </w:rPr>
        <w:t xml:space="preserve"> مثال در مورد «محمد بن عیسی بن عبید یقطینی»:</w:t>
      </w:r>
    </w:p>
    <w:p w:rsidR="00325180" w:rsidRPr="003C213A" w:rsidRDefault="00325180" w:rsidP="001E2DF5">
      <w:pPr>
        <w:ind w:left="720"/>
        <w:jc w:val="both"/>
        <w:rPr>
          <w:rtl/>
        </w:rPr>
      </w:pPr>
      <w:r w:rsidRPr="003C213A">
        <w:rPr>
          <w:rFonts w:hint="cs"/>
          <w:rtl/>
        </w:rPr>
        <w:t xml:space="preserve">در «فهرست شیخ طوسی» </w:t>
      </w:r>
      <w:r w:rsidRPr="003C213A">
        <w:rPr>
          <w:rtl/>
        </w:rPr>
        <w:t>ا</w:t>
      </w:r>
      <w:r w:rsidRPr="003C213A">
        <w:rPr>
          <w:rFonts w:hint="cs"/>
          <w:rtl/>
        </w:rPr>
        <w:t>ی</w:t>
      </w:r>
      <w:r w:rsidRPr="003C213A">
        <w:rPr>
          <w:rFonts w:hint="eastAsia"/>
          <w:rtl/>
        </w:rPr>
        <w:t>ن‌گونه</w:t>
      </w:r>
      <w:r w:rsidRPr="003C213A">
        <w:rPr>
          <w:rFonts w:hint="cs"/>
          <w:rtl/>
        </w:rPr>
        <w:t xml:space="preserve"> آمده است: «</w:t>
      </w:r>
      <w:r w:rsidRPr="003C213A">
        <w:rPr>
          <w:rtl/>
        </w:rPr>
        <w:t>محمّد [بن ع</w:t>
      </w:r>
      <w:r w:rsidRPr="003C213A">
        <w:rPr>
          <w:rFonts w:hint="cs"/>
          <w:rtl/>
        </w:rPr>
        <w:t>ی</w:t>
      </w:r>
      <w:r w:rsidRPr="003C213A">
        <w:rPr>
          <w:rFonts w:hint="eastAsia"/>
          <w:rtl/>
        </w:rPr>
        <w:t>س</w:t>
      </w:r>
      <w:r w:rsidRPr="003C213A">
        <w:rPr>
          <w:rFonts w:hint="cs"/>
          <w:rtl/>
        </w:rPr>
        <w:t>ی</w:t>
      </w:r>
      <w:r w:rsidRPr="003C213A">
        <w:rPr>
          <w:rtl/>
        </w:rPr>
        <w:t>]</w:t>
      </w:r>
      <w:r w:rsidRPr="003C213A">
        <w:rPr>
          <w:rFonts w:hint="cs"/>
          <w:rtl/>
        </w:rPr>
        <w:t xml:space="preserve">: </w:t>
      </w:r>
      <w:r w:rsidRPr="003C213A">
        <w:rPr>
          <w:rtl/>
        </w:rPr>
        <w:t>محمّد بن عیسی بن عبید الیقطینی، ضعیف، إستثناه أبو جعفر ابن بابویه من رجال نوادر الحکمة، و قال: لا أروی ما یختص بروایته، و قیل: إنّه کان یذهب مذهب الغلاة!</w:t>
      </w:r>
      <w:r w:rsidRPr="003C213A">
        <w:rPr>
          <w:rFonts w:hint="cs"/>
          <w:rtl/>
        </w:rPr>
        <w:t>»؛</w:t>
      </w:r>
      <w:r w:rsidR="001E2DF5">
        <w:rPr>
          <w:rStyle w:val="FootnoteReference"/>
          <w:rtl/>
        </w:rPr>
        <w:footnoteReference w:id="139"/>
      </w:r>
    </w:p>
    <w:p w:rsidR="00325180" w:rsidRPr="003C213A" w:rsidRDefault="00325180" w:rsidP="001E247C">
      <w:pPr>
        <w:ind w:left="720"/>
        <w:jc w:val="both"/>
        <w:rPr>
          <w:rtl/>
        </w:rPr>
      </w:pPr>
      <w:r w:rsidRPr="003C213A">
        <w:rPr>
          <w:rFonts w:hint="cs"/>
          <w:rtl/>
        </w:rPr>
        <w:lastRenderedPageBreak/>
        <w:t xml:space="preserve">و در «رجال نجاشی» </w:t>
      </w:r>
      <w:r w:rsidRPr="003C213A">
        <w:rPr>
          <w:rtl/>
        </w:rPr>
        <w:t>ا</w:t>
      </w:r>
      <w:r w:rsidRPr="003C213A">
        <w:rPr>
          <w:rFonts w:hint="cs"/>
          <w:rtl/>
        </w:rPr>
        <w:t>ی</w:t>
      </w:r>
      <w:r w:rsidRPr="003C213A">
        <w:rPr>
          <w:rFonts w:hint="eastAsia"/>
          <w:rtl/>
        </w:rPr>
        <w:t>ن‌گونه</w:t>
      </w:r>
      <w:r w:rsidRPr="003C213A">
        <w:rPr>
          <w:rFonts w:hint="cs"/>
          <w:rtl/>
        </w:rPr>
        <w:t xml:space="preserve"> آمده است: </w:t>
      </w:r>
      <w:r w:rsidRPr="003C213A">
        <w:rPr>
          <w:rtl/>
        </w:rPr>
        <w:t>«محمد بن عیسی بن عبید</w:t>
      </w:r>
      <w:r w:rsidRPr="003C213A">
        <w:rPr>
          <w:rFonts w:hint="cs"/>
          <w:rtl/>
        </w:rPr>
        <w:t xml:space="preserve">: </w:t>
      </w:r>
      <w:r w:rsidRPr="003C213A">
        <w:rPr>
          <w:rtl/>
        </w:rPr>
        <w:t>بن یقطین بن موسی مولی أسد بن خزیمة، أبو جعفر، جلیل فی (من) أصحابنا، ثقة</w:t>
      </w:r>
      <w:r w:rsidRPr="003C213A">
        <w:rPr>
          <w:rFonts w:hint="cs"/>
          <w:rtl/>
        </w:rPr>
        <w:t xml:space="preserve">، </w:t>
      </w:r>
      <w:r w:rsidRPr="003C213A">
        <w:rPr>
          <w:rtl/>
        </w:rPr>
        <w:t>عین، کثیر الروایة، حسن التصانیف، روی عن أبی جعفر الثانی علیه‌السلام مکاتبة و مشافهة. و ذکر أبو جعفر بن بابویه، عن ابن الولید أنه قال: ما تفرد به محمد بن عیسی من کتب یونس و حدیثه لا یعتمد علیه. و رأیت أصحابنا ینکرون هذا القول، و یقولون: من مثل أبی جعفر محمد بن عیسی، سکن بغداد.</w:t>
      </w:r>
      <w:r w:rsidRPr="003C213A">
        <w:rPr>
          <w:rFonts w:hint="cs"/>
          <w:rtl/>
        </w:rPr>
        <w:t xml:space="preserve"> </w:t>
      </w:r>
      <w:r w:rsidRPr="003C213A">
        <w:rPr>
          <w:rtl/>
        </w:rPr>
        <w:t>قال أبو عمرو الکشی: نصر بن الصباح یقول إن محمد بن عیسی بن عبید بن یقطین أصغر فی السن أن یروی عن ابن محبوب. قال أبو عمرو: قال القتیبی: کان الفضل بن شاذان رحمه الله یحب العبیدی و یثنی علیه و یمدحه و یمیل إلیه و یقول: لیس فی أقرانه مثله. و بحسبک هذا الثناء من الفضل رحمه الله</w:t>
      </w:r>
      <w:r w:rsidRPr="003C213A">
        <w:rPr>
          <w:rFonts w:hint="cs"/>
          <w:rtl/>
        </w:rPr>
        <w:t>»</w:t>
      </w:r>
      <w:r w:rsidR="001E247C">
        <w:rPr>
          <w:rFonts w:hint="cs"/>
          <w:rtl/>
        </w:rPr>
        <w:t>.</w:t>
      </w:r>
      <w:r w:rsidR="001E247C">
        <w:rPr>
          <w:rStyle w:val="FootnoteReference"/>
          <w:rtl/>
        </w:rPr>
        <w:footnoteReference w:id="140"/>
      </w:r>
    </w:p>
    <w:p w:rsidR="00325180" w:rsidRPr="003C213A" w:rsidRDefault="00325180" w:rsidP="00634270">
      <w:pPr>
        <w:jc w:val="both"/>
        <w:rPr>
          <w:rtl/>
        </w:rPr>
      </w:pPr>
      <w:r w:rsidRPr="003C213A">
        <w:rPr>
          <w:rFonts w:hint="cs"/>
          <w:rtl/>
        </w:rPr>
        <w:t xml:space="preserve">زمانی که با چنین </w:t>
      </w:r>
      <w:r w:rsidRPr="003C213A">
        <w:rPr>
          <w:rtl/>
        </w:rPr>
        <w:t>تعارض‌ها</w:t>
      </w:r>
      <w:r w:rsidRPr="003C213A">
        <w:rPr>
          <w:rFonts w:hint="cs"/>
          <w:rtl/>
        </w:rPr>
        <w:t xml:space="preserve">یی روبرو </w:t>
      </w:r>
      <w:r w:rsidRPr="003C213A">
        <w:rPr>
          <w:rtl/>
        </w:rPr>
        <w:t>م</w:t>
      </w:r>
      <w:r w:rsidRPr="003C213A">
        <w:rPr>
          <w:rFonts w:hint="cs"/>
          <w:rtl/>
        </w:rPr>
        <w:t>ی‌</w:t>
      </w:r>
      <w:r w:rsidRPr="003C213A">
        <w:rPr>
          <w:rFonts w:hint="eastAsia"/>
          <w:rtl/>
        </w:rPr>
        <w:t>شو</w:t>
      </w:r>
      <w:r w:rsidRPr="003C213A">
        <w:rPr>
          <w:rFonts w:hint="cs"/>
          <w:rtl/>
        </w:rPr>
        <w:t>ی</w:t>
      </w:r>
      <w:r w:rsidRPr="003C213A">
        <w:rPr>
          <w:rFonts w:hint="eastAsia"/>
          <w:rtl/>
        </w:rPr>
        <w:t>م</w:t>
      </w:r>
      <w:r w:rsidRPr="003C213A">
        <w:rPr>
          <w:rFonts w:hint="cs"/>
          <w:rtl/>
        </w:rPr>
        <w:t xml:space="preserve"> باید مستندات نویسنده را بررسی کنیم:</w:t>
      </w:r>
    </w:p>
    <w:p w:rsidR="00325180" w:rsidRPr="003C213A" w:rsidRDefault="00325180" w:rsidP="003B7889">
      <w:pPr>
        <w:ind w:left="720"/>
        <w:jc w:val="both"/>
        <w:rPr>
          <w:rtl/>
        </w:rPr>
      </w:pPr>
      <w:r w:rsidRPr="003C213A">
        <w:rPr>
          <w:rFonts w:hint="cs"/>
          <w:rtl/>
        </w:rPr>
        <w:t xml:space="preserve">«شیخ طوسی» به تبعیت از «شیخ صدوق» و «ابن ولید» وی را تضعیف </w:t>
      </w:r>
      <w:r w:rsidRPr="003C213A">
        <w:rPr>
          <w:rtl/>
        </w:rPr>
        <w:t>م</w:t>
      </w:r>
      <w:r w:rsidRPr="003C213A">
        <w:rPr>
          <w:rFonts w:hint="cs"/>
          <w:rtl/>
        </w:rPr>
        <w:t>ی‌</w:t>
      </w:r>
      <w:r w:rsidRPr="003C213A">
        <w:rPr>
          <w:rFonts w:hint="eastAsia"/>
          <w:rtl/>
        </w:rPr>
        <w:t>کند</w:t>
      </w:r>
      <w:r w:rsidRPr="003C213A">
        <w:rPr>
          <w:rFonts w:hint="cs"/>
          <w:rtl/>
        </w:rPr>
        <w:t>؛</w:t>
      </w:r>
    </w:p>
    <w:p w:rsidR="00325180" w:rsidRPr="003C213A" w:rsidRDefault="00325180" w:rsidP="003B7889">
      <w:pPr>
        <w:ind w:left="720"/>
        <w:jc w:val="both"/>
        <w:rPr>
          <w:rtl/>
        </w:rPr>
      </w:pPr>
      <w:r w:rsidRPr="003C213A">
        <w:rPr>
          <w:rFonts w:hint="cs"/>
          <w:rtl/>
        </w:rPr>
        <w:t>«نجاشی» نیز با عبارت «</w:t>
      </w:r>
      <w:r w:rsidRPr="003C213A">
        <w:rPr>
          <w:rtl/>
        </w:rPr>
        <w:t>و ذکر أبو جعفر بن بابویه، عن ابن الولید أنه قال: ما تفرد به محمد بن عیسی من کتب یونس و حدیثه لا یعتمد علیه</w:t>
      </w:r>
      <w:r w:rsidRPr="003C213A">
        <w:rPr>
          <w:rFonts w:hint="cs"/>
          <w:rtl/>
        </w:rPr>
        <w:t xml:space="preserve">» علت تضعیف «شیخ طوسی» را ذکر </w:t>
      </w:r>
      <w:r w:rsidRPr="003C213A">
        <w:rPr>
          <w:rtl/>
        </w:rPr>
        <w:t>م</w:t>
      </w:r>
      <w:r w:rsidRPr="003C213A">
        <w:rPr>
          <w:rFonts w:hint="cs"/>
          <w:rtl/>
        </w:rPr>
        <w:t>ی‌</w:t>
      </w:r>
      <w:r w:rsidRPr="003C213A">
        <w:rPr>
          <w:rFonts w:hint="eastAsia"/>
          <w:rtl/>
        </w:rPr>
        <w:t>کند</w:t>
      </w:r>
      <w:r w:rsidRPr="003C213A">
        <w:rPr>
          <w:rFonts w:hint="cs"/>
          <w:rtl/>
        </w:rPr>
        <w:t xml:space="preserve"> و علت توثیق وی را کلام «فضل بن شاذان» و علمای خراسان مانند «قتیبی» </w:t>
      </w:r>
      <w:r w:rsidRPr="003C213A">
        <w:rPr>
          <w:rtl/>
        </w:rPr>
        <w:t>م</w:t>
      </w:r>
      <w:r w:rsidRPr="003C213A">
        <w:rPr>
          <w:rFonts w:hint="cs"/>
          <w:rtl/>
        </w:rPr>
        <w:t>ی‌</w:t>
      </w:r>
      <w:r w:rsidRPr="003C213A">
        <w:rPr>
          <w:rFonts w:hint="eastAsia"/>
          <w:rtl/>
        </w:rPr>
        <w:t>داند</w:t>
      </w:r>
      <w:r w:rsidRPr="003C213A">
        <w:rPr>
          <w:rFonts w:hint="cs"/>
          <w:rtl/>
        </w:rPr>
        <w:t xml:space="preserve">. شاهدی که «نجاشی» برای توثیق ذکر </w:t>
      </w:r>
      <w:r w:rsidRPr="003C213A">
        <w:rPr>
          <w:rtl/>
        </w:rPr>
        <w:t>م</w:t>
      </w:r>
      <w:r w:rsidRPr="003C213A">
        <w:rPr>
          <w:rFonts w:hint="cs"/>
          <w:rtl/>
        </w:rPr>
        <w:t>ی‌</w:t>
      </w:r>
      <w:r w:rsidRPr="003C213A">
        <w:rPr>
          <w:rFonts w:hint="eastAsia"/>
          <w:rtl/>
        </w:rPr>
        <w:t>کند</w:t>
      </w:r>
      <w:r w:rsidRPr="003C213A">
        <w:rPr>
          <w:rFonts w:hint="cs"/>
          <w:rtl/>
        </w:rPr>
        <w:t xml:space="preserve"> این است که اکثر اصحاب تضعیف «محمد بن عیسی بن عبید» را نپذیرفته و در مورد او </w:t>
      </w:r>
      <w:r w:rsidRPr="003C213A">
        <w:rPr>
          <w:rtl/>
        </w:rPr>
        <w:t>گفته‌اند</w:t>
      </w:r>
      <w:r w:rsidRPr="003C213A">
        <w:rPr>
          <w:rFonts w:hint="cs"/>
          <w:rtl/>
        </w:rPr>
        <w:t>: «</w:t>
      </w:r>
      <w:r w:rsidRPr="003C213A">
        <w:rPr>
          <w:rtl/>
        </w:rPr>
        <w:t>من مثل أبی جعفر محمد بن عیسی</w:t>
      </w:r>
      <w:r w:rsidRPr="003C213A">
        <w:rPr>
          <w:rFonts w:hint="cs"/>
          <w:rtl/>
        </w:rPr>
        <w:t>».</w:t>
      </w:r>
    </w:p>
    <w:p w:rsidR="00325180" w:rsidRPr="003C213A" w:rsidRDefault="00325180" w:rsidP="00634270">
      <w:pPr>
        <w:jc w:val="both"/>
        <w:rPr>
          <w:rtl/>
        </w:rPr>
      </w:pPr>
      <w:r w:rsidRPr="003C213A">
        <w:rPr>
          <w:rFonts w:hint="cs"/>
          <w:rtl/>
        </w:rPr>
        <w:t xml:space="preserve">در این مثال دو نفر در مورد یک راوی نظر متفاوتی داشتند اما </w:t>
      </w:r>
      <w:r w:rsidRPr="003C213A">
        <w:rPr>
          <w:rtl/>
        </w:rPr>
        <w:t>همان‌گونه</w:t>
      </w:r>
      <w:r w:rsidRPr="003C213A">
        <w:rPr>
          <w:rFonts w:hint="cs"/>
          <w:rtl/>
        </w:rPr>
        <w:t xml:space="preserve"> که در مورد «سهل بن زیاد» گفته شد، «شیخ طوسی» در «فهرست» و «استبصار» وی را تضعیف و در «رجال» او را توثیق </w:t>
      </w:r>
      <w:r w:rsidRPr="003C213A">
        <w:rPr>
          <w:rtl/>
        </w:rPr>
        <w:t>م</w:t>
      </w:r>
      <w:r w:rsidRPr="003C213A">
        <w:rPr>
          <w:rFonts w:hint="cs"/>
          <w:rtl/>
        </w:rPr>
        <w:t>ی‌</w:t>
      </w:r>
      <w:r w:rsidRPr="003C213A">
        <w:rPr>
          <w:rFonts w:hint="eastAsia"/>
          <w:rtl/>
        </w:rPr>
        <w:t>کند</w:t>
      </w:r>
      <w:r w:rsidRPr="003C213A">
        <w:rPr>
          <w:rFonts w:hint="cs"/>
          <w:rtl/>
        </w:rPr>
        <w:t>.</w:t>
      </w:r>
    </w:p>
    <w:p w:rsidR="00325180" w:rsidRPr="003C213A" w:rsidRDefault="00325180" w:rsidP="00634270">
      <w:pPr>
        <w:jc w:val="both"/>
        <w:rPr>
          <w:rtl/>
        </w:rPr>
      </w:pPr>
      <w:r w:rsidRPr="003C213A">
        <w:rPr>
          <w:rFonts w:hint="cs"/>
          <w:rtl/>
        </w:rPr>
        <w:t xml:space="preserve">در چنین مواردی باید </w:t>
      </w:r>
      <w:r w:rsidRPr="003C213A">
        <w:rPr>
          <w:rtl/>
        </w:rPr>
        <w:t>ادله‌</w:t>
      </w:r>
      <w:r w:rsidRPr="003C213A">
        <w:rPr>
          <w:rFonts w:hint="cs"/>
          <w:rtl/>
        </w:rPr>
        <w:t xml:space="preserve">ی توثیق و تضعیف را بررسی و </w:t>
      </w:r>
      <w:r w:rsidRPr="003C213A">
        <w:rPr>
          <w:rtl/>
        </w:rPr>
        <w:t>جمع‌بند</w:t>
      </w:r>
      <w:r w:rsidRPr="003C213A">
        <w:rPr>
          <w:rFonts w:hint="cs"/>
          <w:rtl/>
        </w:rPr>
        <w:t xml:space="preserve">ی کرد و اگر توانستیم طبق ادله به انضمام قرائن </w:t>
      </w:r>
      <w:r w:rsidRPr="003C213A">
        <w:rPr>
          <w:rtl/>
        </w:rPr>
        <w:t>اطمینان آور</w:t>
      </w:r>
      <w:r w:rsidRPr="003C213A">
        <w:rPr>
          <w:rFonts w:hint="cs"/>
          <w:rtl/>
        </w:rPr>
        <w:t xml:space="preserve"> بپردازیم، در مورد راوی نظر </w:t>
      </w:r>
      <w:r w:rsidRPr="003C213A">
        <w:rPr>
          <w:rtl/>
        </w:rPr>
        <w:t>م</w:t>
      </w:r>
      <w:r w:rsidRPr="003C213A">
        <w:rPr>
          <w:rFonts w:hint="cs"/>
          <w:rtl/>
        </w:rPr>
        <w:t>ی‌</w:t>
      </w:r>
      <w:r w:rsidRPr="003C213A">
        <w:rPr>
          <w:rFonts w:hint="eastAsia"/>
          <w:rtl/>
        </w:rPr>
        <w:t>ده</w:t>
      </w:r>
      <w:r w:rsidRPr="003C213A">
        <w:rPr>
          <w:rFonts w:hint="cs"/>
          <w:rtl/>
        </w:rPr>
        <w:t>ی</w:t>
      </w:r>
      <w:r w:rsidRPr="003C213A">
        <w:rPr>
          <w:rFonts w:hint="eastAsia"/>
          <w:rtl/>
        </w:rPr>
        <w:t>م</w:t>
      </w:r>
      <w:r w:rsidRPr="003C213A">
        <w:rPr>
          <w:rFonts w:hint="cs"/>
          <w:rtl/>
        </w:rPr>
        <w:t xml:space="preserve"> و اگر نتوانستیم، اصل عدم حجیت راوی است که در مورد «محمد بن عیسی بن عبید یقطینی»، قول به ثقه بودن وی را </w:t>
      </w:r>
      <w:r w:rsidRPr="003C213A">
        <w:rPr>
          <w:rtl/>
        </w:rPr>
        <w:t>م</w:t>
      </w:r>
      <w:r w:rsidRPr="003C213A">
        <w:rPr>
          <w:rFonts w:hint="cs"/>
          <w:rtl/>
        </w:rPr>
        <w:t>ی‌</w:t>
      </w:r>
      <w:r w:rsidRPr="003C213A">
        <w:rPr>
          <w:rFonts w:hint="eastAsia"/>
          <w:rtl/>
        </w:rPr>
        <w:t>پذ</w:t>
      </w:r>
      <w:r w:rsidRPr="003C213A">
        <w:rPr>
          <w:rFonts w:hint="cs"/>
          <w:rtl/>
        </w:rPr>
        <w:t>ی</w:t>
      </w:r>
      <w:r w:rsidRPr="003C213A">
        <w:rPr>
          <w:rFonts w:hint="eastAsia"/>
          <w:rtl/>
        </w:rPr>
        <w:t>ر</w:t>
      </w:r>
      <w:r w:rsidRPr="003C213A">
        <w:rPr>
          <w:rFonts w:hint="cs"/>
          <w:rtl/>
        </w:rPr>
        <w:t>ی</w:t>
      </w:r>
      <w:r w:rsidRPr="003C213A">
        <w:rPr>
          <w:rFonts w:hint="eastAsia"/>
          <w:rtl/>
        </w:rPr>
        <w:t>م</w:t>
      </w:r>
      <w:r w:rsidRPr="003C213A">
        <w:rPr>
          <w:rFonts w:hint="cs"/>
          <w:rtl/>
        </w:rPr>
        <w:t>.</w:t>
      </w:r>
    </w:p>
    <w:p w:rsidR="00706983" w:rsidRDefault="00404ECC" w:rsidP="00706983">
      <w:pPr>
        <w:pStyle w:val="2"/>
        <w:rPr>
          <w:rtl/>
        </w:rPr>
      </w:pPr>
      <w:bookmarkStart w:id="267" w:name="_Toc40762573"/>
      <w:r>
        <w:rPr>
          <w:rFonts w:hint="cs"/>
          <w:rtl/>
        </w:rPr>
        <w:t>5</w:t>
      </w:r>
      <w:r w:rsidR="00CF40DF">
        <w:rPr>
          <w:rFonts w:hint="cs"/>
          <w:rtl/>
        </w:rPr>
        <w:t xml:space="preserve">. </w:t>
      </w:r>
      <w:r w:rsidR="00325180" w:rsidRPr="003C213A">
        <w:rPr>
          <w:rFonts w:hint="cs"/>
          <w:rtl/>
        </w:rPr>
        <w:t>استفاده طبقات از کتب</w:t>
      </w:r>
      <w:bookmarkEnd w:id="267"/>
    </w:p>
    <w:p w:rsidR="00325180" w:rsidRPr="003C213A" w:rsidRDefault="00325180" w:rsidP="00CF40DF">
      <w:pPr>
        <w:jc w:val="both"/>
        <w:rPr>
          <w:rtl/>
        </w:rPr>
      </w:pPr>
      <w:r w:rsidRPr="003C213A">
        <w:rPr>
          <w:rFonts w:hint="cs"/>
          <w:rtl/>
        </w:rPr>
        <w:t xml:space="preserve">گفته شد که </w:t>
      </w:r>
      <w:r w:rsidRPr="003C213A">
        <w:rPr>
          <w:rtl/>
        </w:rPr>
        <w:t>طبقه‌</w:t>
      </w:r>
      <w:r w:rsidRPr="003C213A">
        <w:rPr>
          <w:rFonts w:hint="cs"/>
          <w:rtl/>
        </w:rPr>
        <w:t>ی راوی در تشخیص ارسال و عدم ارسال روایت بسیار مهم است. طبقه با چند روش قابل تحصیل است</w:t>
      </w:r>
      <w:r w:rsidR="00CF40DF">
        <w:rPr>
          <w:rFonts w:hint="cs"/>
          <w:rtl/>
        </w:rPr>
        <w:t>:</w:t>
      </w:r>
    </w:p>
    <w:p w:rsidR="00325180" w:rsidRPr="003C213A" w:rsidRDefault="00325180" w:rsidP="00CF40DF">
      <w:pPr>
        <w:ind w:left="720"/>
        <w:jc w:val="both"/>
        <w:rPr>
          <w:rtl/>
        </w:rPr>
      </w:pPr>
      <w:r w:rsidRPr="003C213A">
        <w:rPr>
          <w:rFonts w:hint="cs"/>
          <w:rtl/>
        </w:rPr>
        <w:t>1. استفاده از راوی و مروی عنه که در اسناد مشهوره توضیح آن گذشت.</w:t>
      </w:r>
    </w:p>
    <w:p w:rsidR="00325180" w:rsidRPr="003C213A" w:rsidRDefault="00325180" w:rsidP="00CF40DF">
      <w:pPr>
        <w:ind w:left="720"/>
        <w:jc w:val="both"/>
        <w:rPr>
          <w:rtl/>
        </w:rPr>
      </w:pPr>
      <w:r w:rsidRPr="003C213A">
        <w:rPr>
          <w:rFonts w:hint="cs"/>
          <w:rtl/>
        </w:rPr>
        <w:t>2. استفاده از سال تولد و وفات راوی و توجه به عمر مفید راوی که حدود 40 سال است</w:t>
      </w:r>
      <w:r w:rsidR="00BF5E27">
        <w:rPr>
          <w:rFonts w:hint="cs"/>
          <w:rtl/>
        </w:rPr>
        <w:t>؛</w:t>
      </w:r>
      <w:r w:rsidRPr="003C213A">
        <w:rPr>
          <w:rFonts w:hint="cs"/>
          <w:rtl/>
        </w:rPr>
        <w:t xml:space="preserve"> مگر راوی معمر باشد یا در جوانی از دنیا رفته باشد.</w:t>
      </w:r>
    </w:p>
    <w:p w:rsidR="00325180" w:rsidRPr="003C213A" w:rsidRDefault="00325180" w:rsidP="00CF40DF">
      <w:pPr>
        <w:ind w:left="720"/>
        <w:jc w:val="both"/>
        <w:rPr>
          <w:rtl/>
        </w:rPr>
      </w:pPr>
      <w:r w:rsidRPr="003C213A">
        <w:rPr>
          <w:rFonts w:hint="cs"/>
          <w:rtl/>
        </w:rPr>
        <w:t>3. بررسی اینکه راوی از اصحاب کدام معصوم علیه‌السلام است.</w:t>
      </w:r>
    </w:p>
    <w:p w:rsidR="00325180" w:rsidRPr="003C213A" w:rsidRDefault="00325180" w:rsidP="00CF40DF">
      <w:pPr>
        <w:ind w:left="720"/>
        <w:jc w:val="both"/>
        <w:rPr>
          <w:rtl/>
        </w:rPr>
      </w:pPr>
      <w:r w:rsidRPr="003C213A">
        <w:rPr>
          <w:rFonts w:hint="cs"/>
          <w:rtl/>
        </w:rPr>
        <w:t xml:space="preserve">4. ارتباطات سندی که اکنون به این مورد </w:t>
      </w:r>
      <w:r w:rsidRPr="003C213A">
        <w:rPr>
          <w:rtl/>
        </w:rPr>
        <w:t>نم</w:t>
      </w:r>
      <w:r w:rsidRPr="003C213A">
        <w:rPr>
          <w:rFonts w:hint="cs"/>
          <w:rtl/>
        </w:rPr>
        <w:t>ی‌</w:t>
      </w:r>
      <w:r w:rsidRPr="003C213A">
        <w:rPr>
          <w:rFonts w:hint="eastAsia"/>
          <w:rtl/>
        </w:rPr>
        <w:t>پرداز</w:t>
      </w:r>
      <w:r w:rsidRPr="003C213A">
        <w:rPr>
          <w:rFonts w:hint="cs"/>
          <w:rtl/>
        </w:rPr>
        <w:t>ی</w:t>
      </w:r>
      <w:r w:rsidRPr="003C213A">
        <w:rPr>
          <w:rFonts w:hint="eastAsia"/>
          <w:rtl/>
        </w:rPr>
        <w:t>م</w:t>
      </w:r>
      <w:r w:rsidRPr="003C213A">
        <w:rPr>
          <w:rFonts w:hint="cs"/>
          <w:rtl/>
        </w:rPr>
        <w:t>.</w:t>
      </w:r>
    </w:p>
    <w:p w:rsidR="00325180" w:rsidRPr="003F7EE0" w:rsidRDefault="00BF5E27" w:rsidP="003E68F6">
      <w:pPr>
        <w:pStyle w:val="3"/>
        <w:rPr>
          <w:rtl/>
        </w:rPr>
      </w:pPr>
      <w:bookmarkStart w:id="268" w:name="_Toc40762574"/>
      <w:r>
        <w:rPr>
          <w:rFonts w:hint="cs"/>
          <w:rtl/>
        </w:rPr>
        <w:t xml:space="preserve">الف) </w:t>
      </w:r>
      <w:r w:rsidR="00325180" w:rsidRPr="003F7EE0">
        <w:rPr>
          <w:rtl/>
        </w:rPr>
        <w:t>مثال‌ها</w:t>
      </w:r>
      <w:r w:rsidR="00325180" w:rsidRPr="003F7EE0">
        <w:rPr>
          <w:rFonts w:hint="cs"/>
          <w:rtl/>
        </w:rPr>
        <w:t>ی پیدا کردن</w:t>
      </w:r>
      <w:r w:rsidR="003E68F6">
        <w:rPr>
          <w:rFonts w:hint="cs"/>
          <w:rtl/>
        </w:rPr>
        <w:t xml:space="preserve"> </w:t>
      </w:r>
      <w:r w:rsidR="00CB70A1">
        <w:rPr>
          <w:rtl/>
        </w:rPr>
        <w:t>طبقه‌</w:t>
      </w:r>
      <w:r w:rsidR="00CB70A1">
        <w:rPr>
          <w:rFonts w:hint="cs"/>
          <w:rtl/>
        </w:rPr>
        <w:t>ی</w:t>
      </w:r>
      <w:r w:rsidR="00325180" w:rsidRPr="003F7EE0">
        <w:rPr>
          <w:rFonts w:hint="cs"/>
          <w:rtl/>
        </w:rPr>
        <w:t xml:space="preserve"> راوی از طریق سال تولد و وفات</w:t>
      </w:r>
      <w:bookmarkEnd w:id="268"/>
    </w:p>
    <w:p w:rsidR="00325180" w:rsidRPr="003C213A" w:rsidRDefault="00325180" w:rsidP="001E247C">
      <w:pPr>
        <w:jc w:val="both"/>
        <w:rPr>
          <w:rtl/>
        </w:rPr>
      </w:pPr>
      <w:r w:rsidRPr="000806CB">
        <w:rPr>
          <w:rFonts w:cs="B Titr" w:hint="cs"/>
          <w:sz w:val="24"/>
          <w:szCs w:val="24"/>
          <w:rtl/>
        </w:rPr>
        <w:t>مثال 1:</w:t>
      </w:r>
      <w:r w:rsidRPr="003C213A">
        <w:rPr>
          <w:rFonts w:hint="cs"/>
          <w:rtl/>
        </w:rPr>
        <w:t xml:space="preserve"> «</w:t>
      </w:r>
      <w:r w:rsidRPr="003C213A">
        <w:rPr>
          <w:rtl/>
        </w:rPr>
        <w:t>4- ابْنُ أبی عُمَیرٍ عَنْ حَفْصِ بْنِ الْبَخْتَرِی عَنْ أبی عَبْدِ اللَّهِ</w:t>
      </w:r>
      <w:r w:rsidRPr="003C213A">
        <w:rPr>
          <w:rFonts w:hint="cs"/>
          <w:rtl/>
        </w:rPr>
        <w:t xml:space="preserve"> علیه‌السلام»</w:t>
      </w:r>
      <w:r w:rsidR="001E247C">
        <w:rPr>
          <w:rFonts w:hint="cs"/>
          <w:rtl/>
        </w:rPr>
        <w:t>.</w:t>
      </w:r>
      <w:r w:rsidR="001E247C">
        <w:rPr>
          <w:rStyle w:val="FootnoteReference"/>
          <w:rtl/>
        </w:rPr>
        <w:footnoteReference w:id="141"/>
      </w:r>
    </w:p>
    <w:p w:rsidR="00325180" w:rsidRPr="003C213A" w:rsidRDefault="00325180" w:rsidP="00634270">
      <w:pPr>
        <w:jc w:val="both"/>
        <w:rPr>
          <w:rtl/>
        </w:rPr>
      </w:pPr>
      <w:r w:rsidRPr="003C213A">
        <w:rPr>
          <w:rFonts w:hint="cs"/>
          <w:rtl/>
        </w:rPr>
        <w:t xml:space="preserve">وفات «کلینی» که </w:t>
      </w:r>
      <w:r w:rsidRPr="003C213A">
        <w:rPr>
          <w:rtl/>
        </w:rPr>
        <w:t>نو</w:t>
      </w:r>
      <w:r w:rsidRPr="003C213A">
        <w:rPr>
          <w:rFonts w:hint="cs"/>
          <w:rtl/>
        </w:rPr>
        <w:t>ی</w:t>
      </w:r>
      <w:r w:rsidRPr="003C213A">
        <w:rPr>
          <w:rFonts w:hint="eastAsia"/>
          <w:rtl/>
        </w:rPr>
        <w:t>سنده‌</w:t>
      </w:r>
      <w:r w:rsidRPr="003C213A">
        <w:rPr>
          <w:rFonts w:hint="cs"/>
          <w:rtl/>
        </w:rPr>
        <w:t xml:space="preserve">ی کتاب است در سال 329 است و «کلینی» از «ابن أبی عمیر» نقل روایت </w:t>
      </w:r>
      <w:r w:rsidRPr="003C213A">
        <w:rPr>
          <w:rtl/>
        </w:rPr>
        <w:t>م</w:t>
      </w:r>
      <w:r w:rsidRPr="003C213A">
        <w:rPr>
          <w:rFonts w:hint="cs"/>
          <w:rtl/>
        </w:rPr>
        <w:t>ی‌</w:t>
      </w:r>
      <w:r w:rsidRPr="003C213A">
        <w:rPr>
          <w:rFonts w:hint="eastAsia"/>
          <w:rtl/>
        </w:rPr>
        <w:t>کند</w:t>
      </w:r>
      <w:r w:rsidRPr="003C213A">
        <w:rPr>
          <w:rFonts w:hint="cs"/>
          <w:rtl/>
        </w:rPr>
        <w:t>؛</w:t>
      </w:r>
    </w:p>
    <w:p w:rsidR="00325180" w:rsidRPr="003C213A" w:rsidRDefault="00325180" w:rsidP="00634270">
      <w:pPr>
        <w:jc w:val="both"/>
        <w:rPr>
          <w:rtl/>
        </w:rPr>
      </w:pPr>
      <w:r w:rsidRPr="003C213A">
        <w:rPr>
          <w:rFonts w:hint="cs"/>
          <w:rtl/>
        </w:rPr>
        <w:t xml:space="preserve">با مراجعه به «رجال نجاشی» مشخص </w:t>
      </w:r>
      <w:r w:rsidRPr="003C213A">
        <w:rPr>
          <w:rtl/>
        </w:rPr>
        <w:t>م</w:t>
      </w:r>
      <w:r w:rsidRPr="003C213A">
        <w:rPr>
          <w:rFonts w:hint="cs"/>
          <w:rtl/>
        </w:rPr>
        <w:t>ی‌</w:t>
      </w:r>
      <w:r w:rsidRPr="003C213A">
        <w:rPr>
          <w:rFonts w:hint="eastAsia"/>
          <w:rtl/>
        </w:rPr>
        <w:t>شود</w:t>
      </w:r>
      <w:r w:rsidRPr="003C213A">
        <w:rPr>
          <w:rFonts w:hint="cs"/>
          <w:rtl/>
        </w:rPr>
        <w:t xml:space="preserve"> که «ابن أبی عمیر» در سال 217 از دنیا رفته است.</w:t>
      </w:r>
      <w:r w:rsidRPr="00953EF8">
        <w:rPr>
          <w:vertAlign w:val="superscript"/>
          <w:rtl/>
        </w:rPr>
        <w:footnoteReference w:id="142"/>
      </w:r>
    </w:p>
    <w:p w:rsidR="00325180" w:rsidRPr="003C213A" w:rsidRDefault="00325180" w:rsidP="001E247C">
      <w:pPr>
        <w:jc w:val="both"/>
        <w:rPr>
          <w:rtl/>
        </w:rPr>
      </w:pPr>
      <w:r w:rsidRPr="003C213A">
        <w:rPr>
          <w:rFonts w:hint="cs"/>
          <w:rtl/>
        </w:rPr>
        <w:t xml:space="preserve">درنتیجه سند مرسله است و «کلینی» در صورتی </w:t>
      </w:r>
      <w:r w:rsidRPr="003C213A">
        <w:rPr>
          <w:rtl/>
        </w:rPr>
        <w:t>م</w:t>
      </w:r>
      <w:r w:rsidRPr="003C213A">
        <w:rPr>
          <w:rFonts w:hint="cs"/>
          <w:rtl/>
        </w:rPr>
        <w:t>ی‌</w:t>
      </w:r>
      <w:r w:rsidRPr="003C213A">
        <w:rPr>
          <w:rFonts w:hint="eastAsia"/>
          <w:rtl/>
        </w:rPr>
        <w:t>تواند</w:t>
      </w:r>
      <w:r w:rsidRPr="003C213A">
        <w:rPr>
          <w:rFonts w:hint="cs"/>
          <w:rtl/>
        </w:rPr>
        <w:t xml:space="preserve"> از «ابن أبی عمیر» نقل روایت داشته باشد که از معمرین باشد؛ </w:t>
      </w:r>
      <w:r w:rsidRPr="003C213A">
        <w:rPr>
          <w:rtl/>
        </w:rPr>
        <w:t>درحال</w:t>
      </w:r>
      <w:r w:rsidRPr="003C213A">
        <w:rPr>
          <w:rFonts w:hint="cs"/>
          <w:rtl/>
        </w:rPr>
        <w:t>ی‌</w:t>
      </w:r>
      <w:r w:rsidRPr="003C213A">
        <w:rPr>
          <w:rFonts w:hint="eastAsia"/>
          <w:rtl/>
        </w:rPr>
        <w:t>که</w:t>
      </w:r>
      <w:r w:rsidRPr="003C213A">
        <w:rPr>
          <w:rFonts w:hint="cs"/>
          <w:rtl/>
        </w:rPr>
        <w:t xml:space="preserve"> </w:t>
      </w:r>
      <w:r w:rsidRPr="003C213A">
        <w:rPr>
          <w:rtl/>
        </w:rPr>
        <w:t>ا</w:t>
      </w:r>
      <w:r w:rsidRPr="003C213A">
        <w:rPr>
          <w:rFonts w:hint="cs"/>
          <w:rtl/>
        </w:rPr>
        <w:t>ی</w:t>
      </w:r>
      <w:r w:rsidRPr="003C213A">
        <w:rPr>
          <w:rFonts w:hint="eastAsia"/>
          <w:rtl/>
        </w:rPr>
        <w:t>ن‌گونه</w:t>
      </w:r>
      <w:r w:rsidRPr="003C213A">
        <w:rPr>
          <w:rFonts w:hint="cs"/>
          <w:rtl/>
        </w:rPr>
        <w:t xml:space="preserve"> نیست. با مراجعه به سند قبل مشخص </w:t>
      </w:r>
      <w:r w:rsidRPr="003C213A">
        <w:rPr>
          <w:rtl/>
        </w:rPr>
        <w:t>م</w:t>
      </w:r>
      <w:r w:rsidRPr="003C213A">
        <w:rPr>
          <w:rFonts w:hint="cs"/>
          <w:rtl/>
        </w:rPr>
        <w:t>ی‌</w:t>
      </w:r>
      <w:r w:rsidRPr="003C213A">
        <w:rPr>
          <w:rFonts w:hint="eastAsia"/>
          <w:rtl/>
        </w:rPr>
        <w:t>شود</w:t>
      </w:r>
      <w:r w:rsidRPr="003C213A">
        <w:rPr>
          <w:rFonts w:hint="cs"/>
          <w:rtl/>
        </w:rPr>
        <w:t xml:space="preserve"> که این سند تعلیق دارد. سند قبلی </w:t>
      </w:r>
      <w:r w:rsidRPr="003C213A">
        <w:rPr>
          <w:rtl/>
        </w:rPr>
        <w:t>ا</w:t>
      </w:r>
      <w:r w:rsidRPr="003C213A">
        <w:rPr>
          <w:rFonts w:hint="cs"/>
          <w:rtl/>
        </w:rPr>
        <w:t>ی</w:t>
      </w:r>
      <w:r w:rsidRPr="003C213A">
        <w:rPr>
          <w:rFonts w:hint="eastAsia"/>
          <w:rtl/>
        </w:rPr>
        <w:t>ن‌گونه</w:t>
      </w:r>
      <w:r w:rsidRPr="003C213A">
        <w:rPr>
          <w:rFonts w:hint="cs"/>
          <w:rtl/>
        </w:rPr>
        <w:t xml:space="preserve"> است: «</w:t>
      </w:r>
      <w:r w:rsidRPr="003C213A">
        <w:rPr>
          <w:rtl/>
        </w:rPr>
        <w:t>3- عَلِی بْنُ إِبْرَاهِیمَ عَنْ أَبِیهِ عَنِ ابْنِ أبی عُمَیرٍ عَنْ حَمَّادٍ عَنِ الْحَلَبِی</w:t>
      </w:r>
      <w:r w:rsidRPr="003C213A">
        <w:rPr>
          <w:rFonts w:hint="cs"/>
          <w:rtl/>
        </w:rPr>
        <w:t>»</w:t>
      </w:r>
      <w:r w:rsidR="001E247C">
        <w:rPr>
          <w:rFonts w:hint="cs"/>
          <w:rtl/>
        </w:rPr>
        <w:t>.</w:t>
      </w:r>
      <w:r w:rsidR="001E247C">
        <w:rPr>
          <w:rStyle w:val="FootnoteReference"/>
          <w:rtl/>
        </w:rPr>
        <w:footnoteReference w:id="143"/>
      </w:r>
    </w:p>
    <w:p w:rsidR="00325180" w:rsidRPr="003C213A" w:rsidRDefault="00325180" w:rsidP="00634270">
      <w:pPr>
        <w:jc w:val="both"/>
        <w:rPr>
          <w:rtl/>
        </w:rPr>
      </w:pPr>
      <w:r w:rsidRPr="003C213A">
        <w:rPr>
          <w:rFonts w:hint="cs"/>
          <w:rtl/>
        </w:rPr>
        <w:t xml:space="preserve">درنتیجه اصل سند </w:t>
      </w:r>
      <w:r w:rsidRPr="003C213A">
        <w:rPr>
          <w:rtl/>
        </w:rPr>
        <w:t>ا</w:t>
      </w:r>
      <w:r w:rsidRPr="003C213A">
        <w:rPr>
          <w:rFonts w:hint="cs"/>
          <w:rtl/>
        </w:rPr>
        <w:t>ی</w:t>
      </w:r>
      <w:r w:rsidRPr="003C213A">
        <w:rPr>
          <w:rFonts w:hint="eastAsia"/>
          <w:rtl/>
        </w:rPr>
        <w:t>ن‌گونه</w:t>
      </w:r>
      <w:r w:rsidRPr="003C213A">
        <w:rPr>
          <w:rFonts w:hint="cs"/>
          <w:rtl/>
        </w:rPr>
        <w:t xml:space="preserve"> است: «محمد بن یعقوب عن علی بن ابراهیم عن ابیه عن ابن أبی عمیر...» و سند از ارسال خارج </w:t>
      </w:r>
      <w:r w:rsidRPr="003C213A">
        <w:rPr>
          <w:rtl/>
        </w:rPr>
        <w:t>م</w:t>
      </w:r>
      <w:r w:rsidRPr="003C213A">
        <w:rPr>
          <w:rFonts w:hint="cs"/>
          <w:rtl/>
        </w:rPr>
        <w:t>ی‌</w:t>
      </w:r>
      <w:r w:rsidRPr="003C213A">
        <w:rPr>
          <w:rFonts w:hint="eastAsia"/>
          <w:rtl/>
        </w:rPr>
        <w:t>شود</w:t>
      </w:r>
      <w:r w:rsidRPr="003C213A">
        <w:rPr>
          <w:rFonts w:hint="cs"/>
          <w:rtl/>
        </w:rPr>
        <w:t>.</w:t>
      </w:r>
    </w:p>
    <w:p w:rsidR="00325180" w:rsidRPr="003C213A" w:rsidRDefault="00325180" w:rsidP="00524101">
      <w:pPr>
        <w:jc w:val="both"/>
        <w:rPr>
          <w:rtl/>
        </w:rPr>
      </w:pPr>
      <w:r w:rsidRPr="000806CB">
        <w:rPr>
          <w:rFonts w:cs="B Titr" w:hint="cs"/>
          <w:sz w:val="24"/>
          <w:szCs w:val="24"/>
          <w:rtl/>
        </w:rPr>
        <w:t xml:space="preserve">مثال 2: </w:t>
      </w:r>
      <w:r w:rsidRPr="003C213A">
        <w:rPr>
          <w:rFonts w:hint="cs"/>
          <w:rtl/>
        </w:rPr>
        <w:t>«</w:t>
      </w:r>
      <w:r w:rsidRPr="003C213A">
        <w:rPr>
          <w:rtl/>
        </w:rPr>
        <w:t>سَعْدُ بْنُ عَبْدِ اللَّهِ عَنْ جَمِیلِ بْنِ صَالِحٍ وَ حَمَّادِ بْنِ عُثْمَانَ عَنْ عُمَرَ بْنِ یزِید</w:t>
      </w:r>
      <w:r w:rsidRPr="003C213A">
        <w:rPr>
          <w:rFonts w:hint="cs"/>
          <w:rtl/>
        </w:rPr>
        <w:t>»</w:t>
      </w:r>
      <w:r w:rsidR="00524101">
        <w:rPr>
          <w:rFonts w:hint="cs"/>
          <w:rtl/>
        </w:rPr>
        <w:t>.</w:t>
      </w:r>
      <w:r w:rsidR="00524101">
        <w:rPr>
          <w:rStyle w:val="FootnoteReference"/>
          <w:rtl/>
        </w:rPr>
        <w:footnoteReference w:id="144"/>
      </w:r>
    </w:p>
    <w:p w:rsidR="00325180" w:rsidRPr="003C213A" w:rsidRDefault="00325180" w:rsidP="00634270">
      <w:pPr>
        <w:jc w:val="both"/>
        <w:rPr>
          <w:rtl/>
        </w:rPr>
      </w:pPr>
      <w:r w:rsidRPr="00BF5E27">
        <w:rPr>
          <w:rFonts w:cs="B Titr" w:hint="cs"/>
          <w:sz w:val="24"/>
          <w:szCs w:val="24"/>
          <w:rtl/>
        </w:rPr>
        <w:t>«سعد بن عبدالله»:</w:t>
      </w:r>
      <w:r w:rsidRPr="003C213A">
        <w:rPr>
          <w:rFonts w:hint="cs"/>
          <w:rtl/>
        </w:rPr>
        <w:t xml:space="preserve"> «سعد بن عبدالله اشعری قمی». در «رجال نجاشی» سال 301 به عنوان سال وفات وی ذکر شده است.</w:t>
      </w:r>
      <w:r w:rsidRPr="00E123A9">
        <w:rPr>
          <w:vertAlign w:val="superscript"/>
          <w:rtl/>
        </w:rPr>
        <w:footnoteReference w:id="145"/>
      </w:r>
    </w:p>
    <w:p w:rsidR="00325180" w:rsidRPr="003C213A" w:rsidRDefault="00325180" w:rsidP="00634270">
      <w:pPr>
        <w:jc w:val="both"/>
        <w:rPr>
          <w:rtl/>
        </w:rPr>
      </w:pPr>
      <w:r w:rsidRPr="00BF5E27">
        <w:rPr>
          <w:rFonts w:cs="B Titr" w:hint="cs"/>
          <w:sz w:val="24"/>
          <w:szCs w:val="24"/>
          <w:rtl/>
        </w:rPr>
        <w:lastRenderedPageBreak/>
        <w:t>«حماد بن عثمان»:</w:t>
      </w:r>
      <w:r w:rsidRPr="003C213A">
        <w:rPr>
          <w:rFonts w:hint="cs"/>
          <w:rtl/>
        </w:rPr>
        <w:t xml:space="preserve"> در «رجال نجاشی» سال 190 به عنوان سال وفات وی ذکر شده است.</w:t>
      </w:r>
      <w:r w:rsidRPr="00E123A9">
        <w:rPr>
          <w:vertAlign w:val="superscript"/>
          <w:rtl/>
        </w:rPr>
        <w:footnoteReference w:id="146"/>
      </w:r>
    </w:p>
    <w:p w:rsidR="00325180" w:rsidRPr="003C213A" w:rsidRDefault="00325180" w:rsidP="00634270">
      <w:pPr>
        <w:jc w:val="both"/>
        <w:rPr>
          <w:rtl/>
        </w:rPr>
      </w:pPr>
      <w:r w:rsidRPr="003C213A">
        <w:rPr>
          <w:rFonts w:hint="cs"/>
          <w:rtl/>
        </w:rPr>
        <w:t xml:space="preserve">درنتیجه این سند افتادگی دارد و اگر «سعد بن عبدالله» بخواهد از «حماد بن عثمان» نقل روایت کند باید از معمرین باشد؛ </w:t>
      </w:r>
      <w:r w:rsidRPr="003C213A">
        <w:rPr>
          <w:rtl/>
        </w:rPr>
        <w:t>درحال</w:t>
      </w:r>
      <w:r w:rsidRPr="003C213A">
        <w:rPr>
          <w:rFonts w:hint="cs"/>
          <w:rtl/>
        </w:rPr>
        <w:t>ی‌</w:t>
      </w:r>
      <w:r w:rsidRPr="003C213A">
        <w:rPr>
          <w:rFonts w:hint="eastAsia"/>
          <w:rtl/>
        </w:rPr>
        <w:t>که</w:t>
      </w:r>
      <w:r w:rsidRPr="003C213A">
        <w:rPr>
          <w:rFonts w:hint="cs"/>
          <w:rtl/>
        </w:rPr>
        <w:t xml:space="preserve"> اسم وی جزء معمرین گفته نشده است.</w:t>
      </w:r>
    </w:p>
    <w:p w:rsidR="00E123A9" w:rsidRPr="00E123A9" w:rsidRDefault="00BF5E27" w:rsidP="003E68F6">
      <w:pPr>
        <w:pStyle w:val="3"/>
        <w:rPr>
          <w:rtl/>
        </w:rPr>
      </w:pPr>
      <w:bookmarkStart w:id="269" w:name="_Toc40762575"/>
      <w:r>
        <w:rPr>
          <w:rFonts w:hint="cs"/>
          <w:rtl/>
        </w:rPr>
        <w:t xml:space="preserve">ب) </w:t>
      </w:r>
      <w:r w:rsidR="00325180" w:rsidRPr="00E123A9">
        <w:rPr>
          <w:rFonts w:hint="cs"/>
          <w:rtl/>
        </w:rPr>
        <w:t xml:space="preserve">مثال پیدا کردن </w:t>
      </w:r>
      <w:r w:rsidR="00CB70A1">
        <w:rPr>
          <w:rtl/>
        </w:rPr>
        <w:t>طبقه‌</w:t>
      </w:r>
      <w:r w:rsidR="00CB70A1">
        <w:rPr>
          <w:rFonts w:hint="cs"/>
          <w:rtl/>
        </w:rPr>
        <w:t>ی</w:t>
      </w:r>
      <w:r w:rsidR="003E68F6">
        <w:rPr>
          <w:rFonts w:hint="cs"/>
          <w:rtl/>
        </w:rPr>
        <w:t xml:space="preserve"> </w:t>
      </w:r>
      <w:r w:rsidR="00325180" w:rsidRPr="00E123A9">
        <w:rPr>
          <w:rFonts w:hint="cs"/>
          <w:rtl/>
        </w:rPr>
        <w:t>راوی از طریق اصحاب ائمه علیهم‌السلام</w:t>
      </w:r>
      <w:bookmarkEnd w:id="269"/>
    </w:p>
    <w:p w:rsidR="00325180" w:rsidRPr="003C213A" w:rsidRDefault="00325180" w:rsidP="00524101">
      <w:pPr>
        <w:jc w:val="both"/>
        <w:rPr>
          <w:rtl/>
        </w:rPr>
      </w:pPr>
      <w:r w:rsidRPr="003C213A">
        <w:rPr>
          <w:rFonts w:hint="cs"/>
          <w:rtl/>
        </w:rPr>
        <w:t>«</w:t>
      </w:r>
      <w:r w:rsidRPr="003C213A">
        <w:rPr>
          <w:rtl/>
        </w:rPr>
        <w:t>589- أَبَانُ بْنُ عُثْمَانَ عَنْ مُحَمَّدِ بْنِ مَرْوَانَ عَمَّنْ رَوَاهُ عَنْ أبی جَعْفَرٍ علیه‌السلام</w:t>
      </w:r>
      <w:r w:rsidRPr="003C213A">
        <w:rPr>
          <w:rFonts w:hint="cs"/>
          <w:rtl/>
        </w:rPr>
        <w:t>»</w:t>
      </w:r>
      <w:r w:rsidR="00524101">
        <w:rPr>
          <w:rFonts w:hint="cs"/>
          <w:rtl/>
        </w:rPr>
        <w:t>.</w:t>
      </w:r>
      <w:r w:rsidR="00524101">
        <w:rPr>
          <w:rStyle w:val="FootnoteReference"/>
          <w:rtl/>
        </w:rPr>
        <w:footnoteReference w:id="147"/>
      </w:r>
    </w:p>
    <w:p w:rsidR="00325180" w:rsidRPr="003C213A" w:rsidRDefault="00325180" w:rsidP="00634270">
      <w:pPr>
        <w:jc w:val="both"/>
        <w:rPr>
          <w:rtl/>
        </w:rPr>
      </w:pPr>
      <w:r w:rsidRPr="003C213A">
        <w:rPr>
          <w:rFonts w:hint="cs"/>
          <w:rtl/>
        </w:rPr>
        <w:t xml:space="preserve">در این روایت «مرحوم کلینی» از «ابان بن عثمان» نقل روایت </w:t>
      </w:r>
      <w:r w:rsidRPr="003C213A">
        <w:rPr>
          <w:rtl/>
        </w:rPr>
        <w:t>م</w:t>
      </w:r>
      <w:r w:rsidRPr="003C213A">
        <w:rPr>
          <w:rFonts w:hint="cs"/>
          <w:rtl/>
        </w:rPr>
        <w:t>ی‌</w:t>
      </w:r>
      <w:r w:rsidRPr="003C213A">
        <w:rPr>
          <w:rFonts w:hint="eastAsia"/>
          <w:rtl/>
        </w:rPr>
        <w:t>کند</w:t>
      </w:r>
      <w:r w:rsidRPr="003C213A">
        <w:rPr>
          <w:rFonts w:hint="cs"/>
          <w:rtl/>
        </w:rPr>
        <w:t>. در «رجال برقی» نام «ابان بن عثمان» جزء اصحاب «امام صادق علیه‌السلام» ذکر شده است.</w:t>
      </w:r>
      <w:r w:rsidRPr="00E123A9">
        <w:rPr>
          <w:vertAlign w:val="superscript"/>
          <w:rtl/>
        </w:rPr>
        <w:footnoteReference w:id="148"/>
      </w:r>
      <w:r w:rsidRPr="003C213A">
        <w:rPr>
          <w:rFonts w:hint="cs"/>
          <w:rtl/>
        </w:rPr>
        <w:t xml:space="preserve"> اگر سال وفات «ابان بن عثمان» را ندانیم و راوی و مروی عنه او را نیز بررسی نکنیم، باز هم </w:t>
      </w:r>
      <w:r w:rsidRPr="003C213A">
        <w:rPr>
          <w:rtl/>
        </w:rPr>
        <w:t>م</w:t>
      </w:r>
      <w:r w:rsidRPr="003C213A">
        <w:rPr>
          <w:rFonts w:hint="cs"/>
          <w:rtl/>
        </w:rPr>
        <w:t>ی‌</w:t>
      </w:r>
      <w:r w:rsidRPr="003C213A">
        <w:rPr>
          <w:rFonts w:hint="eastAsia"/>
          <w:rtl/>
        </w:rPr>
        <w:t>توان</w:t>
      </w:r>
      <w:r w:rsidRPr="003C213A">
        <w:rPr>
          <w:rFonts w:hint="cs"/>
          <w:rtl/>
        </w:rPr>
        <w:t xml:space="preserve"> به افتادگی حدیث پی برد؛ زیرا «ابان بن عثمان» از اصحاب «امام صادق </w:t>
      </w:r>
      <w:r w:rsidRPr="003C213A">
        <w:rPr>
          <w:rtl/>
        </w:rPr>
        <w:t>عل</w:t>
      </w:r>
      <w:r w:rsidRPr="003C213A">
        <w:rPr>
          <w:rFonts w:hint="cs"/>
          <w:rtl/>
        </w:rPr>
        <w:t>ی</w:t>
      </w:r>
      <w:r w:rsidRPr="003C213A">
        <w:rPr>
          <w:rFonts w:hint="eastAsia"/>
          <w:rtl/>
        </w:rPr>
        <w:t>ه‌السلام</w:t>
      </w:r>
      <w:r w:rsidRPr="003C213A">
        <w:rPr>
          <w:rFonts w:hint="cs"/>
          <w:rtl/>
        </w:rPr>
        <w:t xml:space="preserve">» و «مرحوم کلینی» </w:t>
      </w:r>
      <w:r w:rsidRPr="003C213A">
        <w:rPr>
          <w:rtl/>
        </w:rPr>
        <w:t>هم‌عصر</w:t>
      </w:r>
      <w:r w:rsidRPr="003C213A">
        <w:rPr>
          <w:rFonts w:hint="cs"/>
          <w:rtl/>
        </w:rPr>
        <w:t xml:space="preserve"> نائب سوم و چهارم «امام زمان علیه‌السلام» در دوران غیبت صغرا بوده است. درنتیجه </w:t>
      </w:r>
      <w:r w:rsidRPr="003C213A">
        <w:rPr>
          <w:rtl/>
        </w:rPr>
        <w:t>طبقه‌</w:t>
      </w:r>
      <w:r w:rsidRPr="003C213A">
        <w:rPr>
          <w:rFonts w:hint="cs"/>
          <w:rtl/>
        </w:rPr>
        <w:t>ی این دو یک نیست و این سند قطعاً افتادگی دارد.</w:t>
      </w:r>
    </w:p>
    <w:p w:rsidR="00325180" w:rsidRPr="003C213A" w:rsidRDefault="00325180" w:rsidP="00524101">
      <w:pPr>
        <w:jc w:val="both"/>
        <w:rPr>
          <w:rtl/>
        </w:rPr>
      </w:pPr>
      <w:r w:rsidRPr="003C213A">
        <w:rPr>
          <w:rFonts w:hint="cs"/>
          <w:rtl/>
        </w:rPr>
        <w:t xml:space="preserve">با مراجعه به سند قبل مشخص </w:t>
      </w:r>
      <w:r w:rsidRPr="003C213A">
        <w:rPr>
          <w:rtl/>
        </w:rPr>
        <w:t>م</w:t>
      </w:r>
      <w:r w:rsidRPr="003C213A">
        <w:rPr>
          <w:rFonts w:hint="cs"/>
          <w:rtl/>
        </w:rPr>
        <w:t>ی‌</w:t>
      </w:r>
      <w:r w:rsidRPr="003C213A">
        <w:rPr>
          <w:rFonts w:hint="eastAsia"/>
          <w:rtl/>
        </w:rPr>
        <w:t>شود</w:t>
      </w:r>
      <w:r w:rsidRPr="003C213A">
        <w:rPr>
          <w:rFonts w:hint="cs"/>
          <w:rtl/>
        </w:rPr>
        <w:t xml:space="preserve"> که این سند تعلیق دارد. سند قبلی </w:t>
      </w:r>
      <w:r w:rsidRPr="003C213A">
        <w:rPr>
          <w:rtl/>
        </w:rPr>
        <w:t>ا</w:t>
      </w:r>
      <w:r w:rsidRPr="003C213A">
        <w:rPr>
          <w:rFonts w:hint="cs"/>
          <w:rtl/>
        </w:rPr>
        <w:t>ی</w:t>
      </w:r>
      <w:r w:rsidRPr="003C213A">
        <w:rPr>
          <w:rFonts w:hint="eastAsia"/>
          <w:rtl/>
        </w:rPr>
        <w:t>ن‌گونه</w:t>
      </w:r>
      <w:r w:rsidRPr="003C213A">
        <w:rPr>
          <w:rFonts w:hint="cs"/>
          <w:rtl/>
        </w:rPr>
        <w:t xml:space="preserve"> است: «</w:t>
      </w:r>
      <w:r w:rsidRPr="003C213A">
        <w:rPr>
          <w:rtl/>
        </w:rPr>
        <w:t>588- مُحَمَّدُ بْنُ یحْیی عَنْ أَحْمَدَ بْنِ مُحَمَّدِ بْنِ عِیسَی وَ عَلِی بْنُ إِبْرَاهِیمَ عَنْ أَبِیهِ جَمِیعاً عَنْ أَحْمَدَ بْنِ مُحَمَّدِ بْنِ أبی نَصْرٍ عَنْ أَبَانِ بْنِ عُثْمَان</w:t>
      </w:r>
      <w:r w:rsidRPr="003C213A">
        <w:rPr>
          <w:rFonts w:hint="cs"/>
          <w:rtl/>
        </w:rPr>
        <w:t>...»</w:t>
      </w:r>
      <w:r w:rsidR="00524101">
        <w:rPr>
          <w:rFonts w:hint="cs"/>
          <w:rtl/>
        </w:rPr>
        <w:t>.</w:t>
      </w:r>
      <w:r w:rsidR="00524101">
        <w:rPr>
          <w:rStyle w:val="FootnoteReference"/>
          <w:rtl/>
        </w:rPr>
        <w:footnoteReference w:id="149"/>
      </w:r>
      <w:r w:rsidRPr="003C213A">
        <w:rPr>
          <w:rFonts w:hint="cs"/>
          <w:rtl/>
        </w:rPr>
        <w:t xml:space="preserve"> درنتیجه سند در اصل </w:t>
      </w:r>
      <w:r w:rsidRPr="003C213A">
        <w:rPr>
          <w:rtl/>
        </w:rPr>
        <w:t>ا</w:t>
      </w:r>
      <w:r w:rsidRPr="003C213A">
        <w:rPr>
          <w:rFonts w:hint="cs"/>
          <w:rtl/>
        </w:rPr>
        <w:t>ی</w:t>
      </w:r>
      <w:r w:rsidRPr="003C213A">
        <w:rPr>
          <w:rFonts w:hint="eastAsia"/>
          <w:rtl/>
        </w:rPr>
        <w:t>ن‌گونه</w:t>
      </w:r>
      <w:r w:rsidRPr="003C213A">
        <w:rPr>
          <w:rFonts w:hint="cs"/>
          <w:rtl/>
        </w:rPr>
        <w:t xml:space="preserve"> بوده است: «محمد بن یعقوب عن محمد بن یحیی عن احمد بن محمد بن عیسی عن احمد بن محمد بن أبی نصر عن ابان بن عثمان...».</w:t>
      </w:r>
    </w:p>
    <w:p w:rsidR="00325180" w:rsidRPr="003C213A" w:rsidRDefault="00325180" w:rsidP="00634270">
      <w:pPr>
        <w:jc w:val="both"/>
        <w:rPr>
          <w:rtl/>
        </w:rPr>
      </w:pPr>
      <w:r w:rsidRPr="003C213A">
        <w:rPr>
          <w:rFonts w:hint="cs"/>
          <w:rtl/>
        </w:rPr>
        <w:t xml:space="preserve">اگر با توجه به اسناد قبلی، افتادگی سند درست نشد، سند بر ارسال خود باقی </w:t>
      </w:r>
      <w:r w:rsidRPr="003C213A">
        <w:rPr>
          <w:rtl/>
        </w:rPr>
        <w:t>م</w:t>
      </w:r>
      <w:r w:rsidRPr="003C213A">
        <w:rPr>
          <w:rFonts w:hint="cs"/>
          <w:rtl/>
        </w:rPr>
        <w:t>ی‌</w:t>
      </w:r>
      <w:r w:rsidRPr="003C213A">
        <w:rPr>
          <w:rFonts w:hint="eastAsia"/>
          <w:rtl/>
        </w:rPr>
        <w:t>ماند</w:t>
      </w:r>
      <w:r w:rsidRPr="003C213A">
        <w:rPr>
          <w:rFonts w:hint="cs"/>
          <w:rtl/>
        </w:rPr>
        <w:t>.</w:t>
      </w:r>
    </w:p>
    <w:p w:rsidR="00325180" w:rsidRPr="003C213A" w:rsidRDefault="00325180" w:rsidP="00634270">
      <w:pPr>
        <w:jc w:val="both"/>
        <w:rPr>
          <w:rtl/>
        </w:rPr>
      </w:pPr>
      <w:r w:rsidRPr="000806CB">
        <w:rPr>
          <w:rFonts w:cs="B Titr" w:hint="cs"/>
          <w:sz w:val="24"/>
          <w:szCs w:val="24"/>
          <w:rtl/>
        </w:rPr>
        <w:t>نکته:</w:t>
      </w:r>
      <w:r w:rsidRPr="003C213A">
        <w:rPr>
          <w:rFonts w:hint="cs"/>
          <w:rtl/>
        </w:rPr>
        <w:t xml:space="preserve"> </w:t>
      </w:r>
      <w:r w:rsidRPr="003C213A">
        <w:rPr>
          <w:rtl/>
        </w:rPr>
        <w:t>همان‌گونه</w:t>
      </w:r>
      <w:r w:rsidRPr="003C213A">
        <w:rPr>
          <w:rFonts w:hint="cs"/>
          <w:rtl/>
        </w:rPr>
        <w:t xml:space="preserve"> که در مورد «علی بن أبی حمزه بطائنی» گفته شد، برخی از راویان </w:t>
      </w:r>
      <w:r w:rsidRPr="003C213A">
        <w:rPr>
          <w:rtl/>
        </w:rPr>
        <w:t>دوره‌ها</w:t>
      </w:r>
      <w:r w:rsidRPr="003C213A">
        <w:rPr>
          <w:rFonts w:hint="cs"/>
          <w:rtl/>
        </w:rPr>
        <w:t xml:space="preserve">ی مختلفی </w:t>
      </w:r>
      <w:r w:rsidRPr="003C213A">
        <w:rPr>
          <w:rtl/>
        </w:rPr>
        <w:t>داشته‌اند</w:t>
      </w:r>
      <w:r w:rsidRPr="003C213A">
        <w:rPr>
          <w:rFonts w:hint="cs"/>
          <w:rtl/>
        </w:rPr>
        <w:t xml:space="preserve">؛ یعنی در یک دوره ثقه </w:t>
      </w:r>
      <w:r w:rsidRPr="003C213A">
        <w:rPr>
          <w:rtl/>
        </w:rPr>
        <w:t>بوده‌اند</w:t>
      </w:r>
      <w:r w:rsidRPr="003C213A">
        <w:rPr>
          <w:rFonts w:hint="cs"/>
          <w:rtl/>
        </w:rPr>
        <w:t xml:space="preserve"> و سپس جزء افراد ضعیف قرار </w:t>
      </w:r>
      <w:r w:rsidRPr="003C213A">
        <w:rPr>
          <w:rtl/>
        </w:rPr>
        <w:t>گرفته‌اند</w:t>
      </w:r>
      <w:r w:rsidRPr="003C213A">
        <w:rPr>
          <w:rFonts w:hint="cs"/>
          <w:rtl/>
        </w:rPr>
        <w:t xml:space="preserve">. برای اینکه بدانیم روایتی که از چنین </w:t>
      </w:r>
      <w:r w:rsidRPr="003C213A">
        <w:rPr>
          <w:rtl/>
        </w:rPr>
        <w:t>راو</w:t>
      </w:r>
      <w:r w:rsidRPr="003C213A">
        <w:rPr>
          <w:rFonts w:hint="cs"/>
          <w:rtl/>
        </w:rPr>
        <w:t>ی‌</w:t>
      </w:r>
      <w:r w:rsidRPr="003C213A">
        <w:rPr>
          <w:rFonts w:hint="eastAsia"/>
          <w:rtl/>
        </w:rPr>
        <w:t>ا</w:t>
      </w:r>
      <w:r w:rsidRPr="003C213A">
        <w:rPr>
          <w:rFonts w:hint="cs"/>
          <w:rtl/>
        </w:rPr>
        <w:t xml:space="preserve">ی نقل </w:t>
      </w:r>
      <w:r w:rsidRPr="003C213A">
        <w:rPr>
          <w:rtl/>
        </w:rPr>
        <w:t>م</w:t>
      </w:r>
      <w:r w:rsidRPr="003C213A">
        <w:rPr>
          <w:rFonts w:hint="cs"/>
          <w:rtl/>
        </w:rPr>
        <w:t>ی‌</w:t>
      </w:r>
      <w:r w:rsidRPr="003C213A">
        <w:rPr>
          <w:rFonts w:hint="eastAsia"/>
          <w:rtl/>
        </w:rPr>
        <w:t>شود</w:t>
      </w:r>
      <w:r w:rsidRPr="003C213A">
        <w:rPr>
          <w:rFonts w:hint="cs"/>
          <w:rtl/>
        </w:rPr>
        <w:t xml:space="preserve"> مربوط به کدام دوره از زندگی اوست، ابتدا باید دید چه کسی از او نقل روایت دارد:</w:t>
      </w:r>
    </w:p>
    <w:p w:rsidR="00325180" w:rsidRPr="003C213A" w:rsidRDefault="00325180" w:rsidP="00F7085D">
      <w:pPr>
        <w:ind w:left="720"/>
        <w:jc w:val="both"/>
        <w:rPr>
          <w:rtl/>
        </w:rPr>
      </w:pPr>
      <w:r w:rsidRPr="000806CB">
        <w:rPr>
          <w:rFonts w:cs="B Titr" w:hint="cs"/>
          <w:sz w:val="24"/>
          <w:szCs w:val="24"/>
          <w:rtl/>
        </w:rPr>
        <w:t>الف)</w:t>
      </w:r>
      <w:r w:rsidRPr="003C213A">
        <w:rPr>
          <w:rFonts w:hint="cs"/>
          <w:rtl/>
        </w:rPr>
        <w:t xml:space="preserve"> اگر کسی که از چنین </w:t>
      </w:r>
      <w:r w:rsidRPr="003C213A">
        <w:rPr>
          <w:rtl/>
        </w:rPr>
        <w:t>راو</w:t>
      </w:r>
      <w:r w:rsidRPr="003C213A">
        <w:rPr>
          <w:rFonts w:hint="cs"/>
          <w:rtl/>
        </w:rPr>
        <w:t>ی‌</w:t>
      </w:r>
      <w:r w:rsidRPr="003C213A">
        <w:rPr>
          <w:rFonts w:hint="eastAsia"/>
          <w:rtl/>
        </w:rPr>
        <w:t>ا</w:t>
      </w:r>
      <w:r w:rsidRPr="003C213A">
        <w:rPr>
          <w:rFonts w:hint="cs"/>
          <w:rtl/>
        </w:rPr>
        <w:t xml:space="preserve">ی نقل روایت </w:t>
      </w:r>
      <w:r w:rsidRPr="003C213A">
        <w:rPr>
          <w:rtl/>
        </w:rPr>
        <w:t>م</w:t>
      </w:r>
      <w:r w:rsidRPr="003C213A">
        <w:rPr>
          <w:rFonts w:hint="cs"/>
          <w:rtl/>
        </w:rPr>
        <w:t>ی‌</w:t>
      </w:r>
      <w:r w:rsidRPr="003C213A">
        <w:rPr>
          <w:rFonts w:hint="eastAsia"/>
          <w:rtl/>
        </w:rPr>
        <w:t>کند</w:t>
      </w:r>
      <w:r w:rsidRPr="003C213A">
        <w:rPr>
          <w:rFonts w:hint="cs"/>
          <w:rtl/>
        </w:rPr>
        <w:t xml:space="preserve"> قبل از ضعیف شدن او از دنیا رفته باشد، یا قبل از ضعیف شدن هیچ ارتباطی با راوی نداشته باشد، طبق تمامی مکاتب رجالی مسئله حل </w:t>
      </w:r>
      <w:r w:rsidRPr="003C213A">
        <w:rPr>
          <w:rtl/>
        </w:rPr>
        <w:t>م</w:t>
      </w:r>
      <w:r w:rsidRPr="003C213A">
        <w:rPr>
          <w:rFonts w:hint="cs"/>
          <w:rtl/>
        </w:rPr>
        <w:t>ی‌</w:t>
      </w:r>
      <w:r w:rsidRPr="003C213A">
        <w:rPr>
          <w:rFonts w:hint="eastAsia"/>
          <w:rtl/>
        </w:rPr>
        <w:t>شود</w:t>
      </w:r>
      <w:r w:rsidRPr="003C213A">
        <w:rPr>
          <w:rFonts w:hint="cs"/>
          <w:rtl/>
        </w:rPr>
        <w:t>؛</w:t>
      </w:r>
    </w:p>
    <w:p w:rsidR="00325180" w:rsidRPr="003C213A" w:rsidRDefault="00325180" w:rsidP="00F7085D">
      <w:pPr>
        <w:ind w:left="720"/>
        <w:jc w:val="both"/>
        <w:rPr>
          <w:rtl/>
        </w:rPr>
      </w:pPr>
      <w:r w:rsidRPr="000806CB">
        <w:rPr>
          <w:rFonts w:cs="B Titr" w:hint="cs"/>
          <w:sz w:val="24"/>
          <w:szCs w:val="24"/>
          <w:rtl/>
        </w:rPr>
        <w:t>ب)</w:t>
      </w:r>
      <w:r w:rsidRPr="003C213A">
        <w:rPr>
          <w:rFonts w:hint="cs"/>
          <w:rtl/>
        </w:rPr>
        <w:t xml:space="preserve"> اما اگر کسی که از چنین </w:t>
      </w:r>
      <w:r w:rsidRPr="003C213A">
        <w:rPr>
          <w:rtl/>
        </w:rPr>
        <w:t>راو</w:t>
      </w:r>
      <w:r w:rsidRPr="003C213A">
        <w:rPr>
          <w:rFonts w:hint="cs"/>
          <w:rtl/>
        </w:rPr>
        <w:t>ی‌</w:t>
      </w:r>
      <w:r w:rsidRPr="003C213A">
        <w:rPr>
          <w:rFonts w:hint="eastAsia"/>
          <w:rtl/>
        </w:rPr>
        <w:t>ا</w:t>
      </w:r>
      <w:r w:rsidRPr="003C213A">
        <w:rPr>
          <w:rFonts w:hint="cs"/>
          <w:rtl/>
        </w:rPr>
        <w:t xml:space="preserve">ی نقل روایت </w:t>
      </w:r>
      <w:r w:rsidRPr="003C213A">
        <w:rPr>
          <w:rtl/>
        </w:rPr>
        <w:t>م</w:t>
      </w:r>
      <w:r w:rsidRPr="003C213A">
        <w:rPr>
          <w:rFonts w:hint="cs"/>
          <w:rtl/>
        </w:rPr>
        <w:t>ی‌</w:t>
      </w:r>
      <w:r w:rsidRPr="003C213A">
        <w:rPr>
          <w:rFonts w:hint="eastAsia"/>
          <w:rtl/>
        </w:rPr>
        <w:t>کند</w:t>
      </w:r>
      <w:r w:rsidRPr="003C213A">
        <w:rPr>
          <w:rFonts w:hint="cs"/>
          <w:rtl/>
        </w:rPr>
        <w:t xml:space="preserve"> در هر دو دوره از وی نقل روایت داشته است:</w:t>
      </w:r>
    </w:p>
    <w:p w:rsidR="00325180" w:rsidRPr="003C213A" w:rsidRDefault="00325180" w:rsidP="00F7085D">
      <w:pPr>
        <w:ind w:left="1440"/>
        <w:jc w:val="both"/>
        <w:rPr>
          <w:rtl/>
        </w:rPr>
      </w:pPr>
      <w:r w:rsidRPr="000806CB">
        <w:rPr>
          <w:rFonts w:cs="B Titr"/>
          <w:sz w:val="24"/>
          <w:szCs w:val="24"/>
          <w:rtl/>
        </w:rPr>
        <w:t>ب 1</w:t>
      </w:r>
      <w:r w:rsidRPr="000806CB">
        <w:rPr>
          <w:rFonts w:cs="B Titr" w:hint="cs"/>
          <w:sz w:val="24"/>
          <w:szCs w:val="24"/>
          <w:rtl/>
        </w:rPr>
        <w:t xml:space="preserve">) </w:t>
      </w:r>
      <w:r w:rsidRPr="003C213A">
        <w:rPr>
          <w:rFonts w:hint="cs"/>
          <w:rtl/>
        </w:rPr>
        <w:t xml:space="preserve">اگر </w:t>
      </w:r>
      <w:r w:rsidRPr="003C213A">
        <w:rPr>
          <w:rtl/>
        </w:rPr>
        <w:t>قر</w:t>
      </w:r>
      <w:r w:rsidRPr="003C213A">
        <w:rPr>
          <w:rFonts w:hint="cs"/>
          <w:rtl/>
        </w:rPr>
        <w:t>ی</w:t>
      </w:r>
      <w:r w:rsidRPr="003C213A">
        <w:rPr>
          <w:rFonts w:hint="eastAsia"/>
          <w:rtl/>
        </w:rPr>
        <w:t>نه‌ا</w:t>
      </w:r>
      <w:r w:rsidRPr="003C213A">
        <w:rPr>
          <w:rFonts w:hint="cs"/>
          <w:rtl/>
        </w:rPr>
        <w:t xml:space="preserve">ی یافتیم که با آن بتوان تشخیص داد که روایت مربوط به کدام دوره است، طبق همان قرینه عمل </w:t>
      </w:r>
      <w:r w:rsidRPr="003C213A">
        <w:rPr>
          <w:rtl/>
        </w:rPr>
        <w:t>م</w:t>
      </w:r>
      <w:r w:rsidRPr="003C213A">
        <w:rPr>
          <w:rFonts w:hint="cs"/>
          <w:rtl/>
        </w:rPr>
        <w:t>ی‌</w:t>
      </w:r>
      <w:r w:rsidRPr="003C213A">
        <w:rPr>
          <w:rFonts w:hint="eastAsia"/>
          <w:rtl/>
        </w:rPr>
        <w:t>کن</w:t>
      </w:r>
      <w:r w:rsidRPr="003C213A">
        <w:rPr>
          <w:rFonts w:hint="cs"/>
          <w:rtl/>
        </w:rPr>
        <w:t>ی</w:t>
      </w:r>
      <w:r w:rsidRPr="003C213A">
        <w:rPr>
          <w:rFonts w:hint="eastAsia"/>
          <w:rtl/>
        </w:rPr>
        <w:t>م</w:t>
      </w:r>
      <w:r w:rsidRPr="003C213A">
        <w:rPr>
          <w:rFonts w:hint="cs"/>
          <w:rtl/>
        </w:rPr>
        <w:t>؛</w:t>
      </w:r>
    </w:p>
    <w:p w:rsidR="0094790F" w:rsidRDefault="00325180" w:rsidP="000C2B03">
      <w:pPr>
        <w:ind w:left="1440"/>
        <w:jc w:val="both"/>
        <w:rPr>
          <w:rFonts w:ascii="B Titr" w:hAnsi="B Titr" w:cs="B Titr"/>
          <w:color w:val="auto"/>
          <w:sz w:val="24"/>
          <w:szCs w:val="24"/>
          <w:rtl/>
        </w:rPr>
      </w:pPr>
      <w:r w:rsidRPr="000806CB">
        <w:rPr>
          <w:rFonts w:cs="B Titr"/>
          <w:sz w:val="24"/>
          <w:szCs w:val="24"/>
          <w:rtl/>
        </w:rPr>
        <w:t>ب 2</w:t>
      </w:r>
      <w:r w:rsidRPr="000806CB">
        <w:rPr>
          <w:rFonts w:cs="B Titr" w:hint="cs"/>
          <w:sz w:val="24"/>
          <w:szCs w:val="24"/>
          <w:rtl/>
        </w:rPr>
        <w:t xml:space="preserve">) </w:t>
      </w:r>
      <w:r w:rsidRPr="003C213A">
        <w:rPr>
          <w:rFonts w:hint="cs"/>
          <w:rtl/>
        </w:rPr>
        <w:t xml:space="preserve">اما اگر چنین </w:t>
      </w:r>
      <w:r w:rsidRPr="003C213A">
        <w:rPr>
          <w:rtl/>
        </w:rPr>
        <w:t>قر</w:t>
      </w:r>
      <w:r w:rsidRPr="003C213A">
        <w:rPr>
          <w:rFonts w:hint="cs"/>
          <w:rtl/>
        </w:rPr>
        <w:t>ی</w:t>
      </w:r>
      <w:r w:rsidRPr="003C213A">
        <w:rPr>
          <w:rFonts w:hint="eastAsia"/>
          <w:rtl/>
        </w:rPr>
        <w:t>نه‌ا</w:t>
      </w:r>
      <w:r w:rsidRPr="003C213A">
        <w:rPr>
          <w:rFonts w:hint="cs"/>
          <w:rtl/>
        </w:rPr>
        <w:t>ی نبود، اصل عدم حجیت خبر است.</w:t>
      </w:r>
      <w:r w:rsidR="0094790F">
        <w:rPr>
          <w:rtl/>
        </w:rPr>
        <w:br w:type="page"/>
      </w:r>
    </w:p>
    <w:p w:rsidR="003502E5" w:rsidRPr="003502E5" w:rsidRDefault="003502E5" w:rsidP="000B0E63">
      <w:pPr>
        <w:pStyle w:val="1"/>
        <w:rPr>
          <w:rtl/>
        </w:rPr>
      </w:pPr>
      <w:bookmarkStart w:id="270" w:name="_Toc40762576"/>
      <w:r w:rsidRPr="003502E5">
        <w:rPr>
          <w:rFonts w:hint="cs"/>
          <w:rtl/>
        </w:rPr>
        <w:lastRenderedPageBreak/>
        <w:t>جلسه هفدهم</w:t>
      </w:r>
      <w:r w:rsidR="00EA061B">
        <w:rPr>
          <w:rFonts w:hint="cs"/>
          <w:rtl/>
        </w:rPr>
        <w:t xml:space="preserve"> تا </w:t>
      </w:r>
      <w:r w:rsidR="000B0E63" w:rsidRPr="000B0E63">
        <w:rPr>
          <w:rFonts w:hint="cs"/>
          <w:b/>
          <w:bCs/>
          <w:rtl/>
        </w:rPr>
        <w:t>بیست و هفتم</w:t>
      </w:r>
      <w:r w:rsidR="00A14C63">
        <w:rPr>
          <w:rFonts w:hint="cs"/>
          <w:rtl/>
        </w:rPr>
        <w:t>: بررسی راویان</w:t>
      </w:r>
      <w:r w:rsidR="0069436C">
        <w:rPr>
          <w:rFonts w:hint="cs"/>
          <w:rtl/>
        </w:rPr>
        <w:t xml:space="preserve"> در کتب رجالی</w:t>
      </w:r>
      <w:bookmarkEnd w:id="270"/>
    </w:p>
    <w:p w:rsidR="003502E5" w:rsidRPr="003502E5" w:rsidRDefault="003502E5" w:rsidP="003502E5">
      <w:pPr>
        <w:jc w:val="both"/>
        <w:rPr>
          <w:rFonts w:asciiTheme="minorHAnsi" w:hAnsiTheme="minorHAnsi"/>
          <w:color w:val="auto"/>
          <w:sz w:val="28"/>
        </w:rPr>
      </w:pPr>
      <w:r w:rsidRPr="003502E5">
        <w:rPr>
          <w:rFonts w:asciiTheme="minorHAnsi" w:hAnsiTheme="minorHAnsi" w:hint="cs"/>
          <w:color w:val="auto"/>
          <w:sz w:val="28"/>
          <w:rtl/>
        </w:rPr>
        <w:t xml:space="preserve">برای بررسی راویان از اصول اولیه علم رجال شروع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کن</w:t>
      </w:r>
      <w:r w:rsidRPr="003502E5">
        <w:rPr>
          <w:rFonts w:asciiTheme="minorHAnsi" w:hAnsiTheme="minorHAnsi" w:hint="cs"/>
          <w:color w:val="auto"/>
          <w:sz w:val="28"/>
          <w:rtl/>
        </w:rPr>
        <w:t>ی</w:t>
      </w:r>
      <w:r w:rsidRPr="003502E5">
        <w:rPr>
          <w:rFonts w:asciiTheme="minorHAnsi" w:hAnsiTheme="minorHAnsi" w:hint="eastAsia"/>
          <w:color w:val="auto"/>
          <w:sz w:val="28"/>
          <w:rtl/>
        </w:rPr>
        <w:t>م</w:t>
      </w:r>
      <w:r w:rsidRPr="003502E5">
        <w:rPr>
          <w:rFonts w:asciiTheme="minorHAnsi" w:hAnsiTheme="minorHAnsi" w:hint="cs"/>
          <w:color w:val="auto"/>
          <w:sz w:val="28"/>
          <w:rtl/>
        </w:rPr>
        <w:t>. این کتب عبارت‌اند از کتب «نجاشی»، «شیخ طوسی»، «ابن غضائری» که انتساب این کتاب به «ابن غضائری» را نپذیرفتیم و «کشی». همچنین کتب «ابن شهرآشوب»، «شیخ منتجب الدین»، «علامه» و «ابن داود» نیز برای ما اهمیت دارد.</w:t>
      </w:r>
    </w:p>
    <w:p w:rsidR="003502E5" w:rsidRPr="004763BD" w:rsidRDefault="003502E5" w:rsidP="00A14C63">
      <w:pPr>
        <w:pStyle w:val="2"/>
        <w:rPr>
          <w:rtl/>
        </w:rPr>
      </w:pPr>
      <w:bookmarkStart w:id="271" w:name="_Toc40762577"/>
      <w:r w:rsidRPr="004763BD">
        <w:rPr>
          <w:rFonts w:hint="cs"/>
          <w:rtl/>
        </w:rPr>
        <w:t>1. «ابراهیم بن عبدالحمید الاسدی»</w:t>
      </w:r>
      <w:bookmarkEnd w:id="271"/>
    </w:p>
    <w:p w:rsidR="003502E5" w:rsidRPr="003C213A" w:rsidRDefault="003502E5" w:rsidP="00465C90">
      <w:pPr>
        <w:jc w:val="both"/>
        <w:rPr>
          <w:rtl/>
        </w:rPr>
      </w:pPr>
      <w:r w:rsidRPr="008045AF">
        <w:rPr>
          <w:rFonts w:cs="B Titr" w:hint="cs"/>
          <w:sz w:val="28"/>
          <w:szCs w:val="24"/>
          <w:rtl/>
        </w:rPr>
        <w:t>«رجال نجاشی»</w:t>
      </w:r>
      <w:r w:rsidR="008045AF">
        <w:rPr>
          <w:rFonts w:cs="B Titr" w:hint="cs"/>
          <w:sz w:val="28"/>
          <w:szCs w:val="24"/>
          <w:rtl/>
        </w:rPr>
        <w:t>:</w:t>
      </w:r>
      <w:r w:rsidR="008045AF">
        <w:rPr>
          <w:rFonts w:hint="cs"/>
          <w:rtl/>
        </w:rPr>
        <w:t xml:space="preserve"> </w:t>
      </w:r>
      <w:r w:rsidRPr="003C213A">
        <w:rPr>
          <w:rFonts w:hint="cs"/>
          <w:rtl/>
        </w:rPr>
        <w:t>«</w:t>
      </w:r>
      <w:r w:rsidRPr="003C213A">
        <w:rPr>
          <w:rtl/>
        </w:rPr>
        <w:t>27 إبراهیم بن عبدالحمید الأسد</w:t>
      </w:r>
      <w:r w:rsidRPr="003C213A">
        <w:rPr>
          <w:rFonts w:hint="cs"/>
          <w:rtl/>
        </w:rPr>
        <w:t xml:space="preserve">ی: </w:t>
      </w:r>
      <w:r w:rsidRPr="003C213A">
        <w:rPr>
          <w:rtl/>
        </w:rPr>
        <w:t>مولاهم کوفی أنماطی- و هو أخو محمد بن عبد الله بن زرارة لأمه- روی عن أبی عبد الله [علیه‌السلام] و أخواه الصباح و إسماعیل ابنا عبدالحمید. له کتاب نوادر یرویه عنه جماعة، أخبرنا محمد بن جعفر عن أحمد بن محمد بن سعید قال: حدثنا جعفر بن عبد الله المحمدی قال: حدثنا محمد بن أبی عمیر عن إبراهیم به</w:t>
      </w:r>
      <w:r w:rsidR="00465C90">
        <w:rPr>
          <w:rFonts w:hint="cs"/>
          <w:rtl/>
        </w:rPr>
        <w:t>».</w:t>
      </w:r>
      <w:r w:rsidR="00465C90">
        <w:rPr>
          <w:rStyle w:val="FootnoteReference"/>
          <w:rtl/>
        </w:rPr>
        <w:footnoteReference w:id="150"/>
      </w:r>
    </w:p>
    <w:p w:rsidR="003502E5" w:rsidRPr="003C213A" w:rsidRDefault="003502E5" w:rsidP="00634270">
      <w:pPr>
        <w:jc w:val="both"/>
        <w:rPr>
          <w:rtl/>
        </w:rPr>
      </w:pPr>
      <w:r w:rsidRPr="003C213A">
        <w:rPr>
          <w:rFonts w:hint="cs"/>
          <w:rtl/>
        </w:rPr>
        <w:t xml:space="preserve">با توجه به این عبارت این اطلاعات از وی به دست </w:t>
      </w:r>
      <w:r w:rsidRPr="003C213A">
        <w:rPr>
          <w:rtl/>
        </w:rPr>
        <w:t>م</w:t>
      </w:r>
      <w:r w:rsidRPr="003C213A">
        <w:rPr>
          <w:rFonts w:hint="cs"/>
          <w:rtl/>
        </w:rPr>
        <w:t>ی‌</w:t>
      </w:r>
      <w:r w:rsidRPr="003C213A">
        <w:rPr>
          <w:rFonts w:hint="eastAsia"/>
          <w:rtl/>
        </w:rPr>
        <w:t>آ</w:t>
      </w:r>
      <w:r w:rsidRPr="003C213A">
        <w:rPr>
          <w:rFonts w:hint="cs"/>
          <w:rtl/>
        </w:rPr>
        <w:t>ی</w:t>
      </w:r>
      <w:r w:rsidRPr="003C213A">
        <w:rPr>
          <w:rFonts w:hint="eastAsia"/>
          <w:rtl/>
        </w:rPr>
        <w:t>د</w:t>
      </w:r>
      <w:r w:rsidRPr="003C213A">
        <w:rPr>
          <w:rFonts w:hint="cs"/>
          <w:rtl/>
        </w:rPr>
        <w:t xml:space="preserve">: از </w:t>
      </w:r>
      <w:r w:rsidRPr="003C213A">
        <w:rPr>
          <w:rtl/>
        </w:rPr>
        <w:t>واژه‌</w:t>
      </w:r>
      <w:r w:rsidRPr="003C213A">
        <w:rPr>
          <w:rFonts w:hint="cs"/>
          <w:rtl/>
        </w:rPr>
        <w:t>ی «مولا»</w:t>
      </w:r>
      <w:r w:rsidRPr="00A7627D">
        <w:rPr>
          <w:vertAlign w:val="superscript"/>
          <w:rtl/>
        </w:rPr>
        <w:footnoteReference w:id="151"/>
      </w:r>
      <w:r w:rsidRPr="003C213A">
        <w:rPr>
          <w:rFonts w:hint="cs"/>
          <w:rtl/>
        </w:rPr>
        <w:t xml:space="preserve"> مشخص </w:t>
      </w:r>
      <w:r w:rsidRPr="003C213A">
        <w:rPr>
          <w:rtl/>
        </w:rPr>
        <w:t>م</w:t>
      </w:r>
      <w:r w:rsidRPr="003C213A">
        <w:rPr>
          <w:rFonts w:hint="cs"/>
          <w:rtl/>
        </w:rPr>
        <w:t>ی‌</w:t>
      </w:r>
      <w:r w:rsidRPr="003C213A">
        <w:rPr>
          <w:rFonts w:hint="eastAsia"/>
          <w:rtl/>
        </w:rPr>
        <w:t>شود</w:t>
      </w:r>
      <w:r w:rsidRPr="003C213A">
        <w:rPr>
          <w:rFonts w:hint="cs"/>
          <w:rtl/>
        </w:rPr>
        <w:t xml:space="preserve"> که بزرگ </w:t>
      </w:r>
      <w:r w:rsidRPr="003C213A">
        <w:rPr>
          <w:rtl/>
        </w:rPr>
        <w:t>خانواده‌</w:t>
      </w:r>
      <w:r w:rsidRPr="003C213A">
        <w:rPr>
          <w:rFonts w:hint="cs"/>
          <w:rtl/>
        </w:rPr>
        <w:t xml:space="preserve">ی «اسدی» بوده است و کتب تراجم برای بررسی زندگی این راوی برای ما مهم خواهد شد؛ مربوط به </w:t>
      </w:r>
      <w:r w:rsidRPr="003C213A">
        <w:rPr>
          <w:rtl/>
        </w:rPr>
        <w:t>منطقه‌</w:t>
      </w:r>
      <w:r w:rsidRPr="003C213A">
        <w:rPr>
          <w:rFonts w:hint="cs"/>
          <w:rtl/>
        </w:rPr>
        <w:t xml:space="preserve">ی کوفه بوده و برای </w:t>
      </w:r>
      <w:r w:rsidRPr="003C213A">
        <w:rPr>
          <w:rtl/>
        </w:rPr>
        <w:t>جمع‌آور</w:t>
      </w:r>
      <w:r w:rsidRPr="003C213A">
        <w:rPr>
          <w:rFonts w:hint="cs"/>
          <w:rtl/>
        </w:rPr>
        <w:t xml:space="preserve">ی اطلاعات در مورد وی باید به کتب </w:t>
      </w:r>
      <w:r w:rsidRPr="003C213A">
        <w:rPr>
          <w:rtl/>
        </w:rPr>
        <w:t>تار</w:t>
      </w:r>
      <w:r w:rsidRPr="003C213A">
        <w:rPr>
          <w:rFonts w:hint="cs"/>
          <w:rtl/>
        </w:rPr>
        <w:t>ی</w:t>
      </w:r>
      <w:r w:rsidRPr="003C213A">
        <w:rPr>
          <w:rFonts w:hint="eastAsia"/>
          <w:rtl/>
        </w:rPr>
        <w:t>خ</w:t>
      </w:r>
      <w:r w:rsidRPr="003C213A">
        <w:rPr>
          <w:rFonts w:hint="cs"/>
          <w:rtl/>
        </w:rPr>
        <w:t>ی‌</w:t>
      </w:r>
      <w:r w:rsidRPr="003C213A">
        <w:rPr>
          <w:rFonts w:hint="eastAsia"/>
          <w:rtl/>
        </w:rPr>
        <w:t>ا</w:t>
      </w:r>
      <w:r w:rsidRPr="003C213A">
        <w:rPr>
          <w:rFonts w:hint="cs"/>
          <w:rtl/>
        </w:rPr>
        <w:t>ی که در مورد</w:t>
      </w:r>
      <w:r w:rsidRPr="003C213A">
        <w:rPr>
          <w:rtl/>
        </w:rPr>
        <w:t xml:space="preserve"> </w:t>
      </w:r>
      <w:r w:rsidRPr="003C213A">
        <w:rPr>
          <w:rFonts w:hint="cs"/>
          <w:rtl/>
        </w:rPr>
        <w:t xml:space="preserve">کوفه نوشته شده است مراجعه نمود؛ منسوب به </w:t>
      </w:r>
      <w:r w:rsidRPr="003C213A">
        <w:rPr>
          <w:rtl/>
        </w:rPr>
        <w:t>خانواده‌</w:t>
      </w:r>
      <w:r w:rsidRPr="003C213A">
        <w:rPr>
          <w:rFonts w:hint="cs"/>
          <w:rtl/>
        </w:rPr>
        <w:t>ی «زراره» است و درنتیجه در «</w:t>
      </w:r>
      <w:r w:rsidRPr="003C213A">
        <w:rPr>
          <w:rtl/>
        </w:rPr>
        <w:t>رساله‌</w:t>
      </w:r>
      <w:r w:rsidRPr="003C213A">
        <w:rPr>
          <w:rFonts w:hint="cs"/>
          <w:rtl/>
        </w:rPr>
        <w:t xml:space="preserve">ی ابوغالب زراری» نیز </w:t>
      </w:r>
      <w:r w:rsidRPr="003C213A">
        <w:rPr>
          <w:rtl/>
        </w:rPr>
        <w:t>م</w:t>
      </w:r>
      <w:r w:rsidRPr="003C213A">
        <w:rPr>
          <w:rFonts w:hint="cs"/>
          <w:rtl/>
        </w:rPr>
        <w:t>ی‌</w:t>
      </w:r>
      <w:r w:rsidRPr="003C213A">
        <w:rPr>
          <w:rFonts w:hint="eastAsia"/>
          <w:rtl/>
        </w:rPr>
        <w:t>توان</w:t>
      </w:r>
      <w:r w:rsidRPr="003C213A">
        <w:rPr>
          <w:rFonts w:hint="cs"/>
          <w:rtl/>
        </w:rPr>
        <w:t xml:space="preserve"> به دنبال اطلاعاتی در مورد وی بود؛ از اصحاب «امام صادق علیه‌السلام» بوده است؛ صاحب کتاب بوده است و درنتیجه در کتب فهرست </w:t>
      </w:r>
      <w:r w:rsidRPr="003C213A">
        <w:rPr>
          <w:rtl/>
        </w:rPr>
        <w:t>م</w:t>
      </w:r>
      <w:r w:rsidRPr="003C213A">
        <w:rPr>
          <w:rFonts w:hint="cs"/>
          <w:rtl/>
        </w:rPr>
        <w:t>ی‌</w:t>
      </w:r>
      <w:r w:rsidRPr="003C213A">
        <w:rPr>
          <w:rFonts w:hint="eastAsia"/>
          <w:rtl/>
        </w:rPr>
        <w:t>توان</w:t>
      </w:r>
      <w:r w:rsidRPr="003C213A">
        <w:rPr>
          <w:rFonts w:hint="cs"/>
          <w:rtl/>
        </w:rPr>
        <w:t xml:space="preserve"> به دنبال نام او بود.</w:t>
      </w:r>
    </w:p>
    <w:p w:rsidR="003502E5" w:rsidRPr="003C213A" w:rsidRDefault="003502E5" w:rsidP="008045AF">
      <w:pPr>
        <w:jc w:val="both"/>
      </w:pPr>
      <w:r w:rsidRPr="008045AF">
        <w:rPr>
          <w:rFonts w:cs="B Titr" w:hint="cs"/>
          <w:sz w:val="28"/>
          <w:szCs w:val="24"/>
          <w:rtl/>
        </w:rPr>
        <w:t xml:space="preserve">«رساله </w:t>
      </w:r>
      <w:r w:rsidRPr="008045AF">
        <w:rPr>
          <w:rFonts w:cs="B Titr"/>
          <w:sz w:val="28"/>
          <w:szCs w:val="24"/>
          <w:rtl/>
        </w:rPr>
        <w:t>أبی</w:t>
      </w:r>
      <w:r w:rsidRPr="008045AF">
        <w:rPr>
          <w:rFonts w:cs="B Titr" w:hint="cs"/>
          <w:sz w:val="28"/>
          <w:szCs w:val="24"/>
          <w:rtl/>
        </w:rPr>
        <w:t xml:space="preserve"> غالب زراری»</w:t>
      </w:r>
      <w:r w:rsidR="008045AF">
        <w:rPr>
          <w:rFonts w:cs="B Titr" w:hint="cs"/>
          <w:sz w:val="28"/>
          <w:szCs w:val="24"/>
          <w:rtl/>
        </w:rPr>
        <w:t>:</w:t>
      </w:r>
      <w:r w:rsidR="008045AF">
        <w:rPr>
          <w:rFonts w:hint="cs"/>
          <w:rtl/>
        </w:rPr>
        <w:t xml:space="preserve"> </w:t>
      </w:r>
      <w:r w:rsidRPr="003C213A">
        <w:rPr>
          <w:rFonts w:hint="cs"/>
          <w:rtl/>
        </w:rPr>
        <w:t xml:space="preserve">در این کتاب اسم این راوی در </w:t>
      </w:r>
      <w:r w:rsidRPr="003C213A">
        <w:rPr>
          <w:rtl/>
        </w:rPr>
        <w:t>صفحه‌</w:t>
      </w:r>
      <w:r w:rsidRPr="003C213A">
        <w:rPr>
          <w:rFonts w:hint="cs"/>
          <w:rtl/>
        </w:rPr>
        <w:t>ی 200 آمده است اما بیش از دیگر کتب اطلاعاتی در مورد وی ارائه نشده است.</w:t>
      </w:r>
    </w:p>
    <w:p w:rsidR="003502E5" w:rsidRPr="003502E5" w:rsidRDefault="003502E5" w:rsidP="00465C90">
      <w:pPr>
        <w:jc w:val="both"/>
        <w:rPr>
          <w:rFonts w:asciiTheme="minorHAnsi" w:hAnsiTheme="minorHAnsi"/>
          <w:color w:val="auto"/>
          <w:sz w:val="28"/>
          <w:rtl/>
        </w:rPr>
      </w:pPr>
      <w:r w:rsidRPr="008045AF">
        <w:rPr>
          <w:rFonts w:cs="B Titr" w:hint="cs"/>
          <w:sz w:val="28"/>
          <w:szCs w:val="24"/>
          <w:rtl/>
        </w:rPr>
        <w:t>«فهرست شیخ طوسی»</w:t>
      </w:r>
      <w:r w:rsidR="008045AF">
        <w:rPr>
          <w:rFonts w:cs="B Titr" w:hint="cs"/>
          <w:sz w:val="28"/>
          <w:szCs w:val="24"/>
          <w:rtl/>
        </w:rPr>
        <w:t>:</w:t>
      </w:r>
      <w:r w:rsidR="008045AF">
        <w:rPr>
          <w:rFonts w:hint="cs"/>
          <w:rtl/>
        </w:rPr>
        <w:t xml:space="preserve"> </w:t>
      </w:r>
      <w:r w:rsidRPr="003C213A">
        <w:rPr>
          <w:rFonts w:hint="cs"/>
          <w:rtl/>
        </w:rPr>
        <w:t>این راوی صاحب کتاب بوده است و درنتیجه در کتاب «فهرست شیخ طوسی» نیز باید به دنبال او باشیم. در این کتاب در مورد وی آمده است:</w:t>
      </w:r>
      <w:r w:rsidR="00A14C63">
        <w:rPr>
          <w:rFonts w:asciiTheme="minorHAnsi" w:hAnsiTheme="minorHAnsi" w:hint="cs"/>
          <w:color w:val="auto"/>
          <w:sz w:val="28"/>
          <w:rtl/>
        </w:rPr>
        <w:t xml:space="preserve"> </w:t>
      </w:r>
      <w:r w:rsidRPr="003502E5">
        <w:rPr>
          <w:rFonts w:asciiTheme="minorHAnsi" w:hAnsiTheme="minorHAnsi" w:hint="cs"/>
          <w:color w:val="auto"/>
          <w:sz w:val="28"/>
          <w:rtl/>
        </w:rPr>
        <w:t>«</w:t>
      </w:r>
      <w:r w:rsidRPr="003502E5">
        <w:rPr>
          <w:rFonts w:asciiTheme="minorHAnsi" w:hAnsiTheme="minorHAnsi"/>
          <w:color w:val="auto"/>
          <w:sz w:val="28"/>
          <w:rtl/>
        </w:rPr>
        <w:t>إبراهیم بن عبدالحمید</w:t>
      </w:r>
      <w:r w:rsidRPr="003502E5">
        <w:rPr>
          <w:rFonts w:asciiTheme="minorHAnsi" w:hAnsiTheme="minorHAnsi" w:hint="cs"/>
          <w:color w:val="auto"/>
          <w:sz w:val="28"/>
          <w:rtl/>
        </w:rPr>
        <w:t xml:space="preserve">: </w:t>
      </w:r>
      <w:r w:rsidRPr="003502E5">
        <w:rPr>
          <w:rFonts w:asciiTheme="minorHAnsi" w:hAnsiTheme="minorHAnsi"/>
          <w:color w:val="auto"/>
          <w:sz w:val="28"/>
          <w:rtl/>
        </w:rPr>
        <w:t>إبراهیم بن عبدالحمید، ثقة.</w:t>
      </w:r>
      <w:r w:rsidRPr="003502E5">
        <w:rPr>
          <w:rFonts w:asciiTheme="minorHAnsi" w:hAnsiTheme="minorHAnsi" w:hint="cs"/>
          <w:color w:val="auto"/>
          <w:sz w:val="28"/>
          <w:rtl/>
        </w:rPr>
        <w:t xml:space="preserve"> </w:t>
      </w:r>
      <w:r w:rsidRPr="003502E5">
        <w:rPr>
          <w:rFonts w:asciiTheme="minorHAnsi" w:hAnsiTheme="minorHAnsi"/>
          <w:color w:val="auto"/>
          <w:sz w:val="28"/>
          <w:rtl/>
        </w:rPr>
        <w:t>له أصل.</w:t>
      </w:r>
      <w:r w:rsidRPr="003502E5">
        <w:rPr>
          <w:rFonts w:asciiTheme="minorHAnsi" w:hAnsiTheme="minorHAnsi" w:hint="cs"/>
          <w:color w:val="auto"/>
          <w:sz w:val="28"/>
          <w:rtl/>
        </w:rPr>
        <w:t>..»</w:t>
      </w:r>
      <w:r w:rsidR="00465C90">
        <w:rPr>
          <w:rFonts w:asciiTheme="minorHAnsi" w:hAnsiTheme="minorHAnsi" w:hint="cs"/>
          <w:color w:val="auto"/>
          <w:sz w:val="28"/>
          <w:rtl/>
        </w:rPr>
        <w:t>.</w:t>
      </w:r>
      <w:r w:rsidR="00465C90">
        <w:rPr>
          <w:rStyle w:val="FootnoteReference"/>
          <w:rFonts w:asciiTheme="minorHAnsi" w:hAnsiTheme="minorHAnsi"/>
          <w:color w:val="auto"/>
          <w:sz w:val="28"/>
          <w:rtl/>
        </w:rPr>
        <w:footnoteReference w:id="152"/>
      </w:r>
    </w:p>
    <w:p w:rsidR="003502E5" w:rsidRPr="003C213A" w:rsidRDefault="003502E5" w:rsidP="008045AF">
      <w:pPr>
        <w:jc w:val="both"/>
        <w:rPr>
          <w:rtl/>
        </w:rPr>
      </w:pPr>
      <w:r w:rsidRPr="008045AF">
        <w:rPr>
          <w:rFonts w:cs="B Titr" w:hint="cs"/>
          <w:sz w:val="28"/>
          <w:szCs w:val="24"/>
          <w:rtl/>
        </w:rPr>
        <w:t>«رجال شیخ طوسی»</w:t>
      </w:r>
      <w:r w:rsidR="008045AF">
        <w:rPr>
          <w:rFonts w:hint="cs"/>
          <w:rtl/>
        </w:rPr>
        <w:t xml:space="preserve"> </w:t>
      </w:r>
      <w:r w:rsidRPr="003C213A">
        <w:rPr>
          <w:rFonts w:hint="cs"/>
          <w:rtl/>
        </w:rPr>
        <w:t xml:space="preserve">نام این راوی در این کتاب در اصحاب «امام صادق» و «امام کاظم» علیهما السلام آمده است. این راوی در «رجال نجاشی» جزء اصحاب «امام صادق علیه‌السلام» معرفی شده بود. سؤالی که در اینجا ایجاد </w:t>
      </w:r>
      <w:r w:rsidRPr="003C213A">
        <w:rPr>
          <w:rtl/>
        </w:rPr>
        <w:t>م</w:t>
      </w:r>
      <w:r w:rsidRPr="003C213A">
        <w:rPr>
          <w:rFonts w:hint="cs"/>
          <w:rtl/>
        </w:rPr>
        <w:t>ی‌</w:t>
      </w:r>
      <w:r w:rsidRPr="003C213A">
        <w:rPr>
          <w:rFonts w:hint="eastAsia"/>
          <w:rtl/>
        </w:rPr>
        <w:t>شود</w:t>
      </w:r>
      <w:r w:rsidRPr="003C213A">
        <w:rPr>
          <w:rFonts w:hint="cs"/>
          <w:rtl/>
        </w:rPr>
        <w:t xml:space="preserve"> که این دو نام که در اصحاب دو امام ذکر </w:t>
      </w:r>
      <w:r w:rsidRPr="003C213A">
        <w:rPr>
          <w:rtl/>
        </w:rPr>
        <w:t>شده‌اند</w:t>
      </w:r>
      <w:r w:rsidRPr="003C213A">
        <w:rPr>
          <w:rFonts w:hint="cs"/>
          <w:rtl/>
        </w:rPr>
        <w:t>، اسم یک راوی هستند یا دو راوی هستند.</w:t>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در «رجال شیخ طوسی»:</w:t>
      </w:r>
    </w:p>
    <w:p w:rsidR="003502E5" w:rsidRPr="003C213A" w:rsidRDefault="003502E5" w:rsidP="00D51701">
      <w:pPr>
        <w:jc w:val="both"/>
        <w:rPr>
          <w:rtl/>
        </w:rPr>
      </w:pPr>
      <w:r w:rsidRPr="000806CB">
        <w:rPr>
          <w:rFonts w:cs="B Titr" w:hint="cs"/>
          <w:sz w:val="24"/>
          <w:szCs w:val="24"/>
          <w:rtl/>
        </w:rPr>
        <w:t>الف)</w:t>
      </w:r>
      <w:r w:rsidRPr="003C213A">
        <w:rPr>
          <w:rFonts w:hint="cs"/>
          <w:rtl/>
        </w:rPr>
        <w:t xml:space="preserve"> در اصحاب «امام صادق </w:t>
      </w:r>
      <w:r w:rsidRPr="003C213A">
        <w:rPr>
          <w:rtl/>
        </w:rPr>
        <w:t>عل</w:t>
      </w:r>
      <w:r w:rsidRPr="003C213A">
        <w:rPr>
          <w:rFonts w:hint="cs"/>
          <w:rtl/>
        </w:rPr>
        <w:t>ی</w:t>
      </w:r>
      <w:r w:rsidRPr="003C213A">
        <w:rPr>
          <w:rFonts w:hint="eastAsia"/>
          <w:rtl/>
        </w:rPr>
        <w:t>ه‌السلام</w:t>
      </w:r>
      <w:r w:rsidRPr="003C213A">
        <w:rPr>
          <w:rFonts w:hint="cs"/>
          <w:rtl/>
        </w:rPr>
        <w:t>» این مطلب در مورد راوی آمده است: «</w:t>
      </w:r>
      <w:r w:rsidRPr="003C213A">
        <w:rPr>
          <w:rtl/>
        </w:rPr>
        <w:t>إبراهیم بن عبدالحمید الأسدی،</w:t>
      </w:r>
      <w:r w:rsidRPr="003C213A">
        <w:rPr>
          <w:rFonts w:hint="cs"/>
          <w:rtl/>
        </w:rPr>
        <w:t xml:space="preserve"> </w:t>
      </w:r>
      <w:r w:rsidRPr="003C213A">
        <w:rPr>
          <w:rtl/>
        </w:rPr>
        <w:t>مولاهم البزاز الکوف</w:t>
      </w:r>
      <w:r w:rsidRPr="003C213A">
        <w:rPr>
          <w:rFonts w:hint="cs"/>
          <w:rtl/>
        </w:rPr>
        <w:t>ی»</w:t>
      </w:r>
      <w:r w:rsidR="00D51701">
        <w:rPr>
          <w:rFonts w:hint="cs"/>
          <w:rtl/>
        </w:rPr>
        <w:t>.</w:t>
      </w:r>
      <w:r w:rsidR="00D51701">
        <w:rPr>
          <w:rStyle w:val="FootnoteReference"/>
          <w:rtl/>
        </w:rPr>
        <w:footnoteReference w:id="153"/>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 xml:space="preserve">در این قسمت، لقب «اسدی» برای راوی ذکر شده است و در «رجال نجاشی» نیز همین لقب برای وی آورده شده بود. همچنین </w:t>
      </w:r>
      <w:r w:rsidRPr="003502E5">
        <w:rPr>
          <w:rFonts w:asciiTheme="minorHAnsi" w:hAnsiTheme="minorHAnsi"/>
          <w:color w:val="auto"/>
          <w:sz w:val="28"/>
          <w:rtl/>
        </w:rPr>
        <w:t>واژه‌</w:t>
      </w:r>
      <w:r w:rsidRPr="003502E5">
        <w:rPr>
          <w:rFonts w:asciiTheme="minorHAnsi" w:hAnsiTheme="minorHAnsi" w:hint="cs"/>
          <w:color w:val="auto"/>
          <w:sz w:val="28"/>
          <w:rtl/>
        </w:rPr>
        <w:t>ی «مولاهم» بین این دو کتاب مشترک است.</w:t>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 xml:space="preserve">درنتیجه </w:t>
      </w:r>
      <w:r w:rsidRPr="003502E5">
        <w:rPr>
          <w:rFonts w:asciiTheme="minorHAnsi" w:hAnsiTheme="minorHAnsi"/>
          <w:color w:val="auto"/>
          <w:sz w:val="28"/>
          <w:rtl/>
        </w:rPr>
        <w:t>راو</w:t>
      </w:r>
      <w:r w:rsidRPr="003502E5">
        <w:rPr>
          <w:rFonts w:asciiTheme="minorHAnsi" w:hAnsiTheme="minorHAnsi" w:hint="cs"/>
          <w:color w:val="auto"/>
          <w:sz w:val="28"/>
          <w:rtl/>
        </w:rPr>
        <w:t>ی‌</w:t>
      </w:r>
      <w:r w:rsidRPr="003502E5">
        <w:rPr>
          <w:rFonts w:asciiTheme="minorHAnsi" w:hAnsiTheme="minorHAnsi" w:hint="eastAsia"/>
          <w:color w:val="auto"/>
          <w:sz w:val="28"/>
          <w:rtl/>
        </w:rPr>
        <w:t>ا</w:t>
      </w:r>
      <w:r w:rsidRPr="003502E5">
        <w:rPr>
          <w:rFonts w:asciiTheme="minorHAnsi" w:hAnsiTheme="minorHAnsi" w:hint="cs"/>
          <w:color w:val="auto"/>
          <w:sz w:val="28"/>
          <w:rtl/>
        </w:rPr>
        <w:t xml:space="preserve">ی که در کتاب «رجال شیخ طوسی» و «رجال نجاشی» آمده است یکی هستند؛ زیرا اسم راوی، اسم پدر وی، </w:t>
      </w:r>
      <w:r w:rsidRPr="003502E5">
        <w:rPr>
          <w:rFonts w:asciiTheme="minorHAnsi" w:hAnsiTheme="minorHAnsi"/>
          <w:color w:val="auto"/>
          <w:sz w:val="28"/>
          <w:rtl/>
        </w:rPr>
        <w:t>طبقه‌</w:t>
      </w:r>
      <w:r w:rsidRPr="003502E5">
        <w:rPr>
          <w:rFonts w:asciiTheme="minorHAnsi" w:hAnsiTheme="minorHAnsi" w:hint="cs"/>
          <w:color w:val="auto"/>
          <w:sz w:val="28"/>
          <w:rtl/>
        </w:rPr>
        <w:t xml:space="preserve">ی او و پسوند </w:t>
      </w:r>
      <w:r w:rsidRPr="003502E5">
        <w:rPr>
          <w:rFonts w:asciiTheme="minorHAnsi" w:hAnsiTheme="minorHAnsi"/>
          <w:color w:val="auto"/>
          <w:sz w:val="28"/>
          <w:rtl/>
        </w:rPr>
        <w:t>منطقه‌</w:t>
      </w:r>
      <w:r w:rsidRPr="003502E5">
        <w:rPr>
          <w:rFonts w:asciiTheme="minorHAnsi" w:hAnsiTheme="minorHAnsi" w:hint="cs"/>
          <w:color w:val="auto"/>
          <w:sz w:val="28"/>
          <w:rtl/>
        </w:rPr>
        <w:t>ی او یکی هستند و اشتراک در این امور از علائم یک نفر بودن دو اسم است.</w:t>
      </w:r>
    </w:p>
    <w:p w:rsidR="003502E5" w:rsidRPr="003C213A" w:rsidRDefault="003502E5" w:rsidP="00634270">
      <w:pPr>
        <w:jc w:val="both"/>
        <w:rPr>
          <w:rtl/>
        </w:rPr>
      </w:pPr>
      <w:r w:rsidRPr="000806CB">
        <w:rPr>
          <w:rFonts w:cs="B Titr" w:hint="cs"/>
          <w:sz w:val="24"/>
          <w:szCs w:val="24"/>
          <w:rtl/>
        </w:rPr>
        <w:t>ب)</w:t>
      </w:r>
      <w:r w:rsidRPr="003C213A">
        <w:rPr>
          <w:rFonts w:hint="cs"/>
          <w:rtl/>
        </w:rPr>
        <w:t xml:space="preserve"> در اصحاب «امام کاظم علیه‌السلام» این مطالب در مورد راوی آمده است:</w:t>
      </w:r>
    </w:p>
    <w:p w:rsidR="003502E5" w:rsidRPr="003502E5" w:rsidRDefault="003502E5" w:rsidP="00D51701">
      <w:pPr>
        <w:ind w:left="720"/>
        <w:jc w:val="both"/>
        <w:rPr>
          <w:rFonts w:asciiTheme="minorHAnsi" w:hAnsiTheme="minorHAnsi"/>
          <w:color w:val="auto"/>
          <w:sz w:val="28"/>
          <w:rtl/>
        </w:rPr>
      </w:pPr>
      <w:r w:rsidRPr="003502E5">
        <w:rPr>
          <w:rFonts w:asciiTheme="minorHAnsi" w:hAnsiTheme="minorHAnsi" w:hint="cs"/>
          <w:color w:val="auto"/>
          <w:sz w:val="28"/>
          <w:rtl/>
        </w:rPr>
        <w:t>«</w:t>
      </w:r>
      <w:r w:rsidRPr="003502E5">
        <w:rPr>
          <w:rFonts w:asciiTheme="minorHAnsi" w:hAnsiTheme="minorHAnsi"/>
          <w:color w:val="auto"/>
          <w:sz w:val="28"/>
          <w:rtl/>
        </w:rPr>
        <w:t>إبراهیم بن عبدالحمید،</w:t>
      </w:r>
      <w:r w:rsidRPr="003502E5">
        <w:rPr>
          <w:rFonts w:asciiTheme="minorHAnsi" w:hAnsiTheme="minorHAnsi" w:hint="cs"/>
          <w:color w:val="auto"/>
          <w:sz w:val="28"/>
          <w:rtl/>
        </w:rPr>
        <w:t xml:space="preserve"> </w:t>
      </w:r>
      <w:r w:rsidRPr="003502E5">
        <w:rPr>
          <w:rFonts w:asciiTheme="minorHAnsi" w:hAnsiTheme="minorHAnsi"/>
          <w:color w:val="auto"/>
          <w:sz w:val="28"/>
          <w:rtl/>
        </w:rPr>
        <w:t>له کتاب</w:t>
      </w:r>
      <w:r w:rsidR="00D51701">
        <w:rPr>
          <w:rFonts w:asciiTheme="minorHAnsi" w:hAnsiTheme="minorHAnsi" w:hint="cs"/>
          <w:color w:val="auto"/>
          <w:sz w:val="28"/>
          <w:rtl/>
        </w:rPr>
        <w:t>»؛</w:t>
      </w:r>
      <w:r w:rsidR="00D51701">
        <w:rPr>
          <w:rStyle w:val="FootnoteReference"/>
          <w:rFonts w:asciiTheme="minorHAnsi" w:hAnsiTheme="minorHAnsi"/>
          <w:color w:val="auto"/>
          <w:sz w:val="28"/>
          <w:rtl/>
        </w:rPr>
        <w:footnoteReference w:id="154"/>
      </w:r>
    </w:p>
    <w:p w:rsidR="003502E5" w:rsidRPr="003C213A" w:rsidRDefault="003502E5" w:rsidP="00117839">
      <w:pPr>
        <w:ind w:left="720"/>
        <w:jc w:val="both"/>
        <w:rPr>
          <w:rtl/>
        </w:rPr>
      </w:pPr>
      <w:r w:rsidRPr="003C213A">
        <w:rPr>
          <w:rFonts w:hint="cs"/>
          <w:rtl/>
        </w:rPr>
        <w:t>«</w:t>
      </w:r>
      <w:r w:rsidRPr="003C213A">
        <w:rPr>
          <w:rtl/>
        </w:rPr>
        <w:t>إبراهیم بن عبدالحمید،</w:t>
      </w:r>
      <w:r w:rsidRPr="003C213A">
        <w:rPr>
          <w:rFonts w:hint="cs"/>
          <w:rtl/>
        </w:rPr>
        <w:t xml:space="preserve"> </w:t>
      </w:r>
      <w:r w:rsidRPr="003C213A">
        <w:rPr>
          <w:rtl/>
        </w:rPr>
        <w:t>واقفی</w:t>
      </w:r>
      <w:r w:rsidRPr="003C213A">
        <w:rPr>
          <w:rFonts w:hint="cs"/>
          <w:rtl/>
        </w:rPr>
        <w:t>»؛</w:t>
      </w:r>
      <w:r w:rsidR="00117839">
        <w:rPr>
          <w:rStyle w:val="FootnoteReference"/>
          <w:rtl/>
        </w:rPr>
        <w:footnoteReference w:id="155"/>
      </w:r>
      <w:r w:rsidRPr="00A7627D">
        <w:rPr>
          <w:vertAlign w:val="superscript"/>
          <w:rtl/>
        </w:rPr>
        <w:footnoteReference w:id="156"/>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 xml:space="preserve">در این قسمت واقفی بودن راوی مطرح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شود</w:t>
      </w:r>
      <w:r w:rsidRPr="003502E5">
        <w:rPr>
          <w:rFonts w:asciiTheme="minorHAnsi" w:hAnsiTheme="minorHAnsi" w:hint="cs"/>
          <w:color w:val="auto"/>
          <w:sz w:val="28"/>
          <w:rtl/>
        </w:rPr>
        <w:t xml:space="preserve"> که در بخش قبل به آن اشاره نشده بود. همچنین لقب «اسدی» و «کوفی» در این قسمت برای راوی ذکر </w:t>
      </w:r>
      <w:r w:rsidRPr="003502E5">
        <w:rPr>
          <w:rFonts w:asciiTheme="minorHAnsi" w:hAnsiTheme="minorHAnsi"/>
          <w:color w:val="auto"/>
          <w:sz w:val="28"/>
          <w:rtl/>
        </w:rPr>
        <w:t>نم</w:t>
      </w:r>
      <w:r w:rsidRPr="003502E5">
        <w:rPr>
          <w:rFonts w:asciiTheme="minorHAnsi" w:hAnsiTheme="minorHAnsi" w:hint="cs"/>
          <w:color w:val="auto"/>
          <w:sz w:val="28"/>
          <w:rtl/>
        </w:rPr>
        <w:t>ی‌</w:t>
      </w:r>
      <w:r w:rsidRPr="003502E5">
        <w:rPr>
          <w:rFonts w:asciiTheme="minorHAnsi" w:hAnsiTheme="minorHAnsi" w:hint="eastAsia"/>
          <w:color w:val="auto"/>
          <w:sz w:val="28"/>
          <w:rtl/>
        </w:rPr>
        <w:t>شود</w:t>
      </w:r>
      <w:r w:rsidRPr="003502E5">
        <w:rPr>
          <w:rFonts w:asciiTheme="minorHAnsi" w:hAnsiTheme="minorHAnsi" w:hint="cs"/>
          <w:color w:val="auto"/>
          <w:sz w:val="28"/>
          <w:rtl/>
        </w:rPr>
        <w:t xml:space="preserve">. پس تا کنون اسم این دو راوی مشترک است، </w:t>
      </w:r>
      <w:r w:rsidRPr="003502E5">
        <w:rPr>
          <w:rFonts w:asciiTheme="minorHAnsi" w:hAnsiTheme="minorHAnsi"/>
          <w:color w:val="auto"/>
          <w:sz w:val="28"/>
          <w:rtl/>
        </w:rPr>
        <w:t>طبقه‌</w:t>
      </w:r>
      <w:r w:rsidRPr="003502E5">
        <w:rPr>
          <w:rFonts w:asciiTheme="minorHAnsi" w:hAnsiTheme="minorHAnsi" w:hint="cs"/>
          <w:color w:val="auto"/>
          <w:sz w:val="28"/>
          <w:rtl/>
        </w:rPr>
        <w:t xml:space="preserve">ی آنها با هم تفاوت دارد و </w:t>
      </w:r>
      <w:r w:rsidRPr="003502E5">
        <w:rPr>
          <w:rFonts w:asciiTheme="minorHAnsi" w:hAnsiTheme="minorHAnsi"/>
          <w:color w:val="auto"/>
          <w:sz w:val="28"/>
          <w:rtl/>
        </w:rPr>
        <w:t>منطقه‌</w:t>
      </w:r>
      <w:r w:rsidRPr="003502E5">
        <w:rPr>
          <w:rFonts w:asciiTheme="minorHAnsi" w:hAnsiTheme="minorHAnsi" w:hint="cs"/>
          <w:color w:val="auto"/>
          <w:sz w:val="28"/>
          <w:rtl/>
        </w:rPr>
        <w:t>ی آنها نیز یکی نیست.</w:t>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 xml:space="preserve">آنچه تا کنون به دست </w:t>
      </w:r>
      <w:r w:rsidRPr="003502E5">
        <w:rPr>
          <w:rFonts w:asciiTheme="minorHAnsi" w:hAnsiTheme="minorHAnsi"/>
          <w:color w:val="auto"/>
          <w:sz w:val="28"/>
          <w:rtl/>
        </w:rPr>
        <w:t>آورده‌ا</w:t>
      </w:r>
      <w:r w:rsidRPr="003502E5">
        <w:rPr>
          <w:rFonts w:asciiTheme="minorHAnsi" w:hAnsiTheme="minorHAnsi" w:hint="cs"/>
          <w:color w:val="auto"/>
          <w:sz w:val="28"/>
          <w:rtl/>
        </w:rPr>
        <w:t>ی</w:t>
      </w:r>
      <w:r w:rsidRPr="003502E5">
        <w:rPr>
          <w:rFonts w:asciiTheme="minorHAnsi" w:hAnsiTheme="minorHAnsi" w:hint="eastAsia"/>
          <w:color w:val="auto"/>
          <w:sz w:val="28"/>
          <w:rtl/>
        </w:rPr>
        <w:t>م</w:t>
      </w:r>
      <w:r w:rsidRPr="003502E5">
        <w:rPr>
          <w:rFonts w:asciiTheme="minorHAnsi" w:hAnsiTheme="minorHAnsi" w:hint="cs"/>
          <w:color w:val="auto"/>
          <w:sz w:val="28"/>
          <w:rtl/>
        </w:rPr>
        <w:t xml:space="preserve"> توثیق بدون معارض در مورد راوی و </w:t>
      </w:r>
      <w:r w:rsidRPr="003502E5">
        <w:rPr>
          <w:rFonts w:asciiTheme="minorHAnsi" w:hAnsiTheme="minorHAnsi"/>
          <w:color w:val="auto"/>
          <w:sz w:val="28"/>
          <w:rtl/>
        </w:rPr>
        <w:t>قر</w:t>
      </w:r>
      <w:r w:rsidRPr="003502E5">
        <w:rPr>
          <w:rFonts w:asciiTheme="minorHAnsi" w:hAnsiTheme="minorHAnsi" w:hint="cs"/>
          <w:color w:val="auto"/>
          <w:sz w:val="28"/>
          <w:rtl/>
        </w:rPr>
        <w:t>ی</w:t>
      </w:r>
      <w:r w:rsidRPr="003502E5">
        <w:rPr>
          <w:rFonts w:asciiTheme="minorHAnsi" w:hAnsiTheme="minorHAnsi" w:hint="eastAsia"/>
          <w:color w:val="auto"/>
          <w:sz w:val="28"/>
          <w:rtl/>
        </w:rPr>
        <w:t>نه‌ا</w:t>
      </w:r>
      <w:r w:rsidRPr="003502E5">
        <w:rPr>
          <w:rFonts w:asciiTheme="minorHAnsi" w:hAnsiTheme="minorHAnsi" w:hint="cs"/>
          <w:color w:val="auto"/>
          <w:sz w:val="28"/>
          <w:rtl/>
        </w:rPr>
        <w:t xml:space="preserve">ی بر تعدد آن است اما هنوز به </w:t>
      </w:r>
      <w:r w:rsidRPr="003502E5">
        <w:rPr>
          <w:rFonts w:asciiTheme="minorHAnsi" w:hAnsiTheme="minorHAnsi"/>
          <w:color w:val="auto"/>
          <w:sz w:val="28"/>
          <w:rtl/>
        </w:rPr>
        <w:t>نت</w:t>
      </w:r>
      <w:r w:rsidRPr="003502E5">
        <w:rPr>
          <w:rFonts w:asciiTheme="minorHAnsi" w:hAnsiTheme="minorHAnsi" w:hint="cs"/>
          <w:color w:val="auto"/>
          <w:sz w:val="28"/>
          <w:rtl/>
        </w:rPr>
        <w:t>ی</w:t>
      </w:r>
      <w:r w:rsidRPr="003502E5">
        <w:rPr>
          <w:rFonts w:asciiTheme="minorHAnsi" w:hAnsiTheme="minorHAnsi" w:hint="eastAsia"/>
          <w:color w:val="auto"/>
          <w:sz w:val="28"/>
          <w:rtl/>
        </w:rPr>
        <w:t>جه‌</w:t>
      </w:r>
      <w:r w:rsidRPr="003502E5">
        <w:rPr>
          <w:rFonts w:asciiTheme="minorHAnsi" w:hAnsiTheme="minorHAnsi" w:hint="cs"/>
          <w:color w:val="auto"/>
          <w:sz w:val="28"/>
          <w:rtl/>
        </w:rPr>
        <w:t xml:space="preserve">ی نهایی در مورد او </w:t>
      </w:r>
      <w:r w:rsidRPr="003502E5">
        <w:rPr>
          <w:rFonts w:asciiTheme="minorHAnsi" w:hAnsiTheme="minorHAnsi"/>
          <w:color w:val="auto"/>
          <w:sz w:val="28"/>
          <w:rtl/>
        </w:rPr>
        <w:t>نرس</w:t>
      </w:r>
      <w:r w:rsidRPr="003502E5">
        <w:rPr>
          <w:rFonts w:asciiTheme="minorHAnsi" w:hAnsiTheme="minorHAnsi" w:hint="cs"/>
          <w:color w:val="auto"/>
          <w:sz w:val="28"/>
          <w:rtl/>
        </w:rPr>
        <w:t>ی</w:t>
      </w:r>
      <w:r w:rsidRPr="003502E5">
        <w:rPr>
          <w:rFonts w:asciiTheme="minorHAnsi" w:hAnsiTheme="minorHAnsi" w:hint="eastAsia"/>
          <w:color w:val="auto"/>
          <w:sz w:val="28"/>
          <w:rtl/>
        </w:rPr>
        <w:t>ده‌ا</w:t>
      </w:r>
      <w:r w:rsidRPr="003502E5">
        <w:rPr>
          <w:rFonts w:asciiTheme="minorHAnsi" w:hAnsiTheme="minorHAnsi" w:hint="cs"/>
          <w:color w:val="auto"/>
          <w:sz w:val="28"/>
          <w:rtl/>
        </w:rPr>
        <w:t>ی</w:t>
      </w:r>
      <w:r w:rsidRPr="003502E5">
        <w:rPr>
          <w:rFonts w:asciiTheme="minorHAnsi" w:hAnsiTheme="minorHAnsi" w:hint="eastAsia"/>
          <w:color w:val="auto"/>
          <w:sz w:val="28"/>
          <w:rtl/>
        </w:rPr>
        <w:t>م</w:t>
      </w:r>
      <w:r w:rsidRPr="003502E5">
        <w:rPr>
          <w:rFonts w:asciiTheme="minorHAnsi" w:hAnsiTheme="minorHAnsi" w:hint="cs"/>
          <w:color w:val="auto"/>
          <w:sz w:val="28"/>
          <w:rtl/>
        </w:rPr>
        <w:t>.</w:t>
      </w:r>
    </w:p>
    <w:p w:rsidR="003502E5" w:rsidRPr="003C213A" w:rsidRDefault="003502E5" w:rsidP="00D05BBC">
      <w:pPr>
        <w:jc w:val="both"/>
        <w:rPr>
          <w:rtl/>
        </w:rPr>
      </w:pPr>
      <w:r w:rsidRPr="008045AF">
        <w:rPr>
          <w:rFonts w:cs="B Titr" w:hint="cs"/>
          <w:sz w:val="28"/>
          <w:szCs w:val="24"/>
          <w:rtl/>
        </w:rPr>
        <w:lastRenderedPageBreak/>
        <w:t>«رجال کشی»</w:t>
      </w:r>
      <w:r w:rsidR="008045AF">
        <w:rPr>
          <w:rFonts w:cs="B Titr" w:hint="cs"/>
          <w:sz w:val="28"/>
          <w:szCs w:val="24"/>
          <w:rtl/>
        </w:rPr>
        <w:t>:</w:t>
      </w:r>
      <w:r w:rsidR="008045AF">
        <w:rPr>
          <w:rFonts w:hint="cs"/>
          <w:rtl/>
        </w:rPr>
        <w:t xml:space="preserve"> </w:t>
      </w:r>
      <w:r w:rsidRPr="003C213A">
        <w:rPr>
          <w:rFonts w:hint="cs"/>
          <w:rtl/>
        </w:rPr>
        <w:t>«</w:t>
      </w:r>
      <w:r w:rsidRPr="003C213A">
        <w:rPr>
          <w:rtl/>
        </w:rPr>
        <w:t>فِی إِبْرَاهِیمَ بْنِ عبدالحمید الصَّنْعَانِ</w:t>
      </w:r>
      <w:r w:rsidRPr="003C213A">
        <w:rPr>
          <w:rFonts w:hint="cs"/>
          <w:rtl/>
        </w:rPr>
        <w:t xml:space="preserve">ی: </w:t>
      </w:r>
      <w:r w:rsidRPr="003C213A">
        <w:rPr>
          <w:rtl/>
        </w:rPr>
        <w:t>ذَکرَ الْفَضْلُ بْنُ شَاذَانَ: إِنَّهُ صَالِحٌ.</w:t>
      </w:r>
      <w:r w:rsidRPr="003C213A">
        <w:rPr>
          <w:rFonts w:hint="cs"/>
          <w:rtl/>
        </w:rPr>
        <w:t xml:space="preserve"> </w:t>
      </w:r>
      <w:r w:rsidRPr="003C213A">
        <w:rPr>
          <w:rtl/>
        </w:rPr>
        <w:t>قَالَ نَصْرُ بْنُ الصَّبَّاحِ: إِبْرَاهِیمُ یرْوِی، عَنْ أبی الْحَسَنِ مُوسَی وَ، عَنِ الرِّضَا وَ، عَنْ أبی جَعْفَرٍ مُحَمَّدِ بْنِ عَلِی (علیهم‌السلام) وَ هُوَ وَاقِفٌ عَلَی أبی الْحَسَنِ</w:t>
      </w:r>
      <w:r w:rsidRPr="003C213A">
        <w:rPr>
          <w:rFonts w:hint="cs"/>
          <w:rtl/>
        </w:rPr>
        <w:t xml:space="preserve"> علیه‌السلام </w:t>
      </w:r>
      <w:r w:rsidRPr="003C213A">
        <w:rPr>
          <w:rtl/>
        </w:rPr>
        <w:t>وَ قَدْ کانَ یذْکرُ فِی الْأَحَادِیثِ الَّتِی یرْوِیهَا، عَنْ أبی عَبْدِ اللَّهِ (ع) فِی مَسْجِدِ الْکوفَةِ: وَ کانَ یجْلِسُ فِیهِ وَ یقُولُ أَخْبَرَنِی أَبُو إِسْحَاقَ کذَا وَ قَالَ أَبُو إِسْحَاقَ کذَا وَ فَعَلَ أَبُو إِسْحَاقَ کذَا، یعْنِی بِأَبِی إِسْحَاقَ أَبَا عَبْدِ اللَّهِ (ع)، کمَا کانَ غَیرُهُ یقُولُ حَدَّثَنِی الصَّادِقُ وَ سَمِعْتُ الصَّادِقَ (ع) وَ حَدَّثَنِی الْعَالِمُ وَ قَالَ الْعَالِمُ، وَ حَدَّثَنِی الشَّیخُ وَ قَالَ الشَّیخُ، وَ حَدَّثَنِی أَبُو عَبْدِ اللَّهِ وَ قَالَ أَبُو عَبْدِ اللَّهِ، وَ حَدَّثَنِی جَعْفَرُ بْنُ مُحَمَّدٍ وَ قَالَ جَعْفَرُ بْنُ مُحَمَّدٍ، وَ کانَ فِی مَسْجِدِ الْکوفَةِ خَلْقٌ کثِیرٌ مِنْ أَهْلِ الْکوفَةِ مِنْ أَصْحَابِنَا، فَکلُّ وَاحِدٍ مِنْهُمْ یکنِّی عَنْ أبی عَبْدِ اللَّهِ (ع) بِاسْمٍ، فَبَعْضُهُمْ یسَمِّیهِ وَ یکنِّیهِ بِکنْیتِهِ (ص)</w:t>
      </w:r>
      <w:r w:rsidRPr="003C213A">
        <w:rPr>
          <w:rFonts w:hint="cs"/>
          <w:rtl/>
        </w:rPr>
        <w:t>»</w:t>
      </w:r>
      <w:r w:rsidR="001F135A">
        <w:rPr>
          <w:rFonts w:hint="cs"/>
          <w:rtl/>
        </w:rPr>
        <w:t>.</w:t>
      </w:r>
      <w:r w:rsidR="00D05BBC">
        <w:rPr>
          <w:rStyle w:val="FootnoteReference"/>
          <w:rtl/>
        </w:rPr>
        <w:footnoteReference w:id="157"/>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در «رجال کشی» عنوان «صنعانی» (</w:t>
      </w:r>
      <w:r w:rsidRPr="003502E5">
        <w:rPr>
          <w:rFonts w:asciiTheme="minorHAnsi" w:hAnsiTheme="minorHAnsi"/>
          <w:color w:val="auto"/>
          <w:sz w:val="28"/>
          <w:rtl/>
        </w:rPr>
        <w:t>منطقه‌ا</w:t>
      </w:r>
      <w:r w:rsidRPr="003502E5">
        <w:rPr>
          <w:rFonts w:asciiTheme="minorHAnsi" w:hAnsiTheme="minorHAnsi" w:hint="cs"/>
          <w:color w:val="auto"/>
          <w:sz w:val="28"/>
          <w:rtl/>
        </w:rPr>
        <w:t xml:space="preserve">ی در یمن) برای راوی ذکر شده است درحالی که در عبارات قبل عنوان «کوفی» برای راوی مطرح شده بود و تعبیر «صنعانی» </w:t>
      </w:r>
      <w:r w:rsidRPr="003502E5">
        <w:rPr>
          <w:rFonts w:asciiTheme="minorHAnsi" w:hAnsiTheme="minorHAnsi"/>
          <w:color w:val="auto"/>
          <w:sz w:val="28"/>
          <w:rtl/>
        </w:rPr>
        <w:t>قر</w:t>
      </w:r>
      <w:r w:rsidRPr="003502E5">
        <w:rPr>
          <w:rFonts w:asciiTheme="minorHAnsi" w:hAnsiTheme="minorHAnsi" w:hint="cs"/>
          <w:color w:val="auto"/>
          <w:sz w:val="28"/>
          <w:rtl/>
        </w:rPr>
        <w:t>ی</w:t>
      </w:r>
      <w:r w:rsidRPr="003502E5">
        <w:rPr>
          <w:rFonts w:asciiTheme="minorHAnsi" w:hAnsiTheme="minorHAnsi" w:hint="eastAsia"/>
          <w:color w:val="auto"/>
          <w:sz w:val="28"/>
          <w:rtl/>
        </w:rPr>
        <w:t>نه‌ا</w:t>
      </w:r>
      <w:r w:rsidRPr="003502E5">
        <w:rPr>
          <w:rFonts w:asciiTheme="minorHAnsi" w:hAnsiTheme="minorHAnsi" w:hint="cs"/>
          <w:color w:val="auto"/>
          <w:sz w:val="28"/>
          <w:rtl/>
        </w:rPr>
        <w:t>ی بر تعدد این دو راوی است.</w:t>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 xml:space="preserve">از عبارت «کشی» استفاده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شود</w:t>
      </w:r>
      <w:r w:rsidRPr="003502E5">
        <w:rPr>
          <w:rFonts w:asciiTheme="minorHAnsi" w:hAnsiTheme="minorHAnsi" w:hint="cs"/>
          <w:color w:val="auto"/>
          <w:sz w:val="28"/>
          <w:rtl/>
        </w:rPr>
        <w:t xml:space="preserve"> که وی </w:t>
      </w:r>
      <w:r w:rsidRPr="003502E5">
        <w:rPr>
          <w:rFonts w:asciiTheme="minorHAnsi" w:hAnsiTheme="minorHAnsi"/>
          <w:color w:val="auto"/>
          <w:sz w:val="28"/>
          <w:rtl/>
        </w:rPr>
        <w:t>راو</w:t>
      </w:r>
      <w:r w:rsidRPr="003502E5">
        <w:rPr>
          <w:rFonts w:asciiTheme="minorHAnsi" w:hAnsiTheme="minorHAnsi" w:hint="cs"/>
          <w:color w:val="auto"/>
          <w:sz w:val="28"/>
          <w:rtl/>
        </w:rPr>
        <w:t>ی‌</w:t>
      </w:r>
      <w:r w:rsidRPr="003502E5">
        <w:rPr>
          <w:rFonts w:asciiTheme="minorHAnsi" w:hAnsiTheme="minorHAnsi" w:hint="eastAsia"/>
          <w:color w:val="auto"/>
          <w:sz w:val="28"/>
          <w:rtl/>
        </w:rPr>
        <w:t>ا</w:t>
      </w:r>
      <w:r w:rsidRPr="003502E5">
        <w:rPr>
          <w:rFonts w:asciiTheme="minorHAnsi" w:hAnsiTheme="minorHAnsi" w:hint="cs"/>
          <w:color w:val="auto"/>
          <w:sz w:val="28"/>
          <w:rtl/>
        </w:rPr>
        <w:t xml:space="preserve">ی که جزء اصحاب «امام صادق </w:t>
      </w:r>
      <w:r w:rsidRPr="003502E5">
        <w:rPr>
          <w:rFonts w:asciiTheme="minorHAnsi" w:hAnsiTheme="minorHAnsi"/>
          <w:color w:val="auto"/>
          <w:sz w:val="28"/>
          <w:rtl/>
        </w:rPr>
        <w:t>عل</w:t>
      </w:r>
      <w:r w:rsidRPr="003502E5">
        <w:rPr>
          <w:rFonts w:asciiTheme="minorHAnsi" w:hAnsiTheme="minorHAnsi" w:hint="cs"/>
          <w:color w:val="auto"/>
          <w:sz w:val="28"/>
          <w:rtl/>
        </w:rPr>
        <w:t>ی</w:t>
      </w:r>
      <w:r w:rsidRPr="003502E5">
        <w:rPr>
          <w:rFonts w:asciiTheme="minorHAnsi" w:hAnsiTheme="minorHAnsi" w:hint="eastAsia"/>
          <w:color w:val="auto"/>
          <w:sz w:val="28"/>
          <w:rtl/>
        </w:rPr>
        <w:t>ه‌السلام</w:t>
      </w:r>
      <w:r w:rsidRPr="003502E5">
        <w:rPr>
          <w:rFonts w:asciiTheme="minorHAnsi" w:hAnsiTheme="minorHAnsi" w:hint="cs"/>
          <w:color w:val="auto"/>
          <w:sz w:val="28"/>
          <w:rtl/>
        </w:rPr>
        <w:t xml:space="preserve">» بوده است و </w:t>
      </w:r>
      <w:r w:rsidRPr="003502E5">
        <w:rPr>
          <w:rFonts w:asciiTheme="minorHAnsi" w:hAnsiTheme="minorHAnsi"/>
          <w:color w:val="auto"/>
          <w:sz w:val="28"/>
          <w:rtl/>
        </w:rPr>
        <w:t>راو</w:t>
      </w:r>
      <w:r w:rsidRPr="003502E5">
        <w:rPr>
          <w:rFonts w:asciiTheme="minorHAnsi" w:hAnsiTheme="minorHAnsi" w:hint="cs"/>
          <w:color w:val="auto"/>
          <w:sz w:val="28"/>
          <w:rtl/>
        </w:rPr>
        <w:t>ی‌</w:t>
      </w:r>
      <w:r w:rsidRPr="003502E5">
        <w:rPr>
          <w:rFonts w:asciiTheme="minorHAnsi" w:hAnsiTheme="minorHAnsi" w:hint="eastAsia"/>
          <w:color w:val="auto"/>
          <w:sz w:val="28"/>
          <w:rtl/>
        </w:rPr>
        <w:t>ا</w:t>
      </w:r>
      <w:r w:rsidRPr="003502E5">
        <w:rPr>
          <w:rFonts w:asciiTheme="minorHAnsi" w:hAnsiTheme="minorHAnsi" w:hint="cs"/>
          <w:color w:val="auto"/>
          <w:sz w:val="28"/>
          <w:rtl/>
        </w:rPr>
        <w:t xml:space="preserve">ی که جزء اصحاب «امام کاظم علیه‌السلام» بوده است را یک راوی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داند</w:t>
      </w:r>
      <w:r w:rsidRPr="003502E5">
        <w:rPr>
          <w:rFonts w:asciiTheme="minorHAnsi" w:hAnsiTheme="minorHAnsi" w:hint="cs"/>
          <w:color w:val="auto"/>
          <w:sz w:val="28"/>
          <w:rtl/>
        </w:rPr>
        <w:t xml:space="preserve">؛ زیرا در مورد همان </w:t>
      </w:r>
      <w:r w:rsidRPr="003502E5">
        <w:rPr>
          <w:rFonts w:asciiTheme="minorHAnsi" w:hAnsiTheme="minorHAnsi"/>
          <w:color w:val="auto"/>
          <w:sz w:val="28"/>
          <w:rtl/>
        </w:rPr>
        <w:t>راو</w:t>
      </w:r>
      <w:r w:rsidRPr="003502E5">
        <w:rPr>
          <w:rFonts w:asciiTheme="minorHAnsi" w:hAnsiTheme="minorHAnsi" w:hint="cs"/>
          <w:color w:val="auto"/>
          <w:sz w:val="28"/>
          <w:rtl/>
        </w:rPr>
        <w:t>ی‌</w:t>
      </w:r>
      <w:r w:rsidRPr="003502E5">
        <w:rPr>
          <w:rFonts w:asciiTheme="minorHAnsi" w:hAnsiTheme="minorHAnsi" w:hint="eastAsia"/>
          <w:color w:val="auto"/>
          <w:sz w:val="28"/>
          <w:rtl/>
        </w:rPr>
        <w:t>ا</w:t>
      </w:r>
      <w:r w:rsidRPr="003502E5">
        <w:rPr>
          <w:rFonts w:asciiTheme="minorHAnsi" w:hAnsiTheme="minorHAnsi" w:hint="cs"/>
          <w:color w:val="auto"/>
          <w:sz w:val="28"/>
          <w:rtl/>
        </w:rPr>
        <w:t xml:space="preserve">ی که در اصحاب «امام صادق </w:t>
      </w:r>
      <w:r w:rsidRPr="003502E5">
        <w:rPr>
          <w:rFonts w:asciiTheme="minorHAnsi" w:hAnsiTheme="minorHAnsi"/>
          <w:color w:val="auto"/>
          <w:sz w:val="28"/>
          <w:rtl/>
        </w:rPr>
        <w:t>عل</w:t>
      </w:r>
      <w:r w:rsidRPr="003502E5">
        <w:rPr>
          <w:rFonts w:asciiTheme="minorHAnsi" w:hAnsiTheme="minorHAnsi" w:hint="cs"/>
          <w:color w:val="auto"/>
          <w:sz w:val="28"/>
          <w:rtl/>
        </w:rPr>
        <w:t>ی</w:t>
      </w:r>
      <w:r w:rsidRPr="003502E5">
        <w:rPr>
          <w:rFonts w:asciiTheme="minorHAnsi" w:hAnsiTheme="minorHAnsi" w:hint="eastAsia"/>
          <w:color w:val="auto"/>
          <w:sz w:val="28"/>
          <w:rtl/>
        </w:rPr>
        <w:t>ه‌السلام</w:t>
      </w:r>
      <w:r w:rsidRPr="003502E5">
        <w:rPr>
          <w:rFonts w:asciiTheme="minorHAnsi" w:hAnsiTheme="minorHAnsi" w:hint="cs"/>
          <w:color w:val="auto"/>
          <w:sz w:val="28"/>
          <w:rtl/>
        </w:rPr>
        <w:t xml:space="preserve">» است، واقفی بودن را مطرح کرده است؛ </w:t>
      </w:r>
      <w:r w:rsidRPr="003502E5">
        <w:rPr>
          <w:rFonts w:asciiTheme="minorHAnsi" w:hAnsiTheme="minorHAnsi"/>
          <w:color w:val="auto"/>
          <w:sz w:val="28"/>
          <w:rtl/>
        </w:rPr>
        <w:t>درحال</w:t>
      </w:r>
      <w:r w:rsidRPr="003502E5">
        <w:rPr>
          <w:rFonts w:asciiTheme="minorHAnsi" w:hAnsiTheme="minorHAnsi" w:hint="cs"/>
          <w:color w:val="auto"/>
          <w:sz w:val="28"/>
          <w:rtl/>
        </w:rPr>
        <w:t>ی‌</w:t>
      </w:r>
      <w:r w:rsidRPr="003502E5">
        <w:rPr>
          <w:rFonts w:asciiTheme="minorHAnsi" w:hAnsiTheme="minorHAnsi" w:hint="eastAsia"/>
          <w:color w:val="auto"/>
          <w:sz w:val="28"/>
          <w:rtl/>
        </w:rPr>
        <w:t>که</w:t>
      </w:r>
      <w:r w:rsidRPr="003502E5">
        <w:rPr>
          <w:rFonts w:asciiTheme="minorHAnsi" w:hAnsiTheme="minorHAnsi" w:hint="cs"/>
          <w:color w:val="auto"/>
          <w:sz w:val="28"/>
          <w:rtl/>
        </w:rPr>
        <w:t xml:space="preserve"> در عبارات قبل واقفی بودن برای </w:t>
      </w:r>
      <w:r w:rsidRPr="003502E5">
        <w:rPr>
          <w:rFonts w:asciiTheme="minorHAnsi" w:hAnsiTheme="minorHAnsi"/>
          <w:color w:val="auto"/>
          <w:sz w:val="28"/>
          <w:rtl/>
        </w:rPr>
        <w:t>راو</w:t>
      </w:r>
      <w:r w:rsidRPr="003502E5">
        <w:rPr>
          <w:rFonts w:asciiTheme="minorHAnsi" w:hAnsiTheme="minorHAnsi" w:hint="cs"/>
          <w:color w:val="auto"/>
          <w:sz w:val="28"/>
          <w:rtl/>
        </w:rPr>
        <w:t>ی‌</w:t>
      </w:r>
      <w:r w:rsidRPr="003502E5">
        <w:rPr>
          <w:rFonts w:asciiTheme="minorHAnsi" w:hAnsiTheme="minorHAnsi" w:hint="eastAsia"/>
          <w:color w:val="auto"/>
          <w:sz w:val="28"/>
          <w:rtl/>
        </w:rPr>
        <w:t>ا</w:t>
      </w:r>
      <w:r w:rsidRPr="003502E5">
        <w:rPr>
          <w:rFonts w:asciiTheme="minorHAnsi" w:hAnsiTheme="minorHAnsi" w:hint="cs"/>
          <w:color w:val="auto"/>
          <w:sz w:val="28"/>
          <w:rtl/>
        </w:rPr>
        <w:t xml:space="preserve">ی مطرح شده بود که در اصحاب «امام کاظم </w:t>
      </w:r>
      <w:r w:rsidRPr="003502E5">
        <w:rPr>
          <w:rFonts w:asciiTheme="minorHAnsi" w:hAnsiTheme="minorHAnsi"/>
          <w:color w:val="auto"/>
          <w:sz w:val="28"/>
          <w:rtl/>
        </w:rPr>
        <w:t>عل</w:t>
      </w:r>
      <w:r w:rsidRPr="003502E5">
        <w:rPr>
          <w:rFonts w:asciiTheme="minorHAnsi" w:hAnsiTheme="minorHAnsi" w:hint="cs"/>
          <w:color w:val="auto"/>
          <w:sz w:val="28"/>
          <w:rtl/>
        </w:rPr>
        <w:t>ی</w:t>
      </w:r>
      <w:r w:rsidRPr="003502E5">
        <w:rPr>
          <w:rFonts w:asciiTheme="minorHAnsi" w:hAnsiTheme="minorHAnsi" w:hint="eastAsia"/>
          <w:color w:val="auto"/>
          <w:sz w:val="28"/>
          <w:rtl/>
        </w:rPr>
        <w:t>ه‌السلام</w:t>
      </w:r>
      <w:r w:rsidRPr="003502E5">
        <w:rPr>
          <w:rFonts w:asciiTheme="minorHAnsi" w:hAnsiTheme="minorHAnsi" w:hint="cs"/>
          <w:color w:val="auto"/>
          <w:sz w:val="28"/>
          <w:rtl/>
        </w:rPr>
        <w:t>» قرار داشت.</w:t>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با توجه به عبارت «</w:t>
      </w:r>
      <w:r w:rsidRPr="003502E5">
        <w:rPr>
          <w:rFonts w:asciiTheme="minorHAnsi" w:hAnsiTheme="minorHAnsi"/>
          <w:color w:val="auto"/>
          <w:sz w:val="28"/>
          <w:rtl/>
        </w:rPr>
        <w:t>یقُولُ أَخْبَرَنِی أَبُو إِسْحَاقَ کذَا</w:t>
      </w:r>
      <w:r w:rsidRPr="003502E5">
        <w:rPr>
          <w:rFonts w:asciiTheme="minorHAnsi" w:hAnsiTheme="minorHAnsi" w:hint="cs"/>
          <w:color w:val="auto"/>
          <w:sz w:val="28"/>
          <w:rtl/>
        </w:rPr>
        <w:t>...</w:t>
      </w:r>
      <w:r w:rsidRPr="003502E5">
        <w:rPr>
          <w:rFonts w:asciiTheme="minorHAnsi" w:hAnsiTheme="minorHAnsi"/>
          <w:color w:val="auto"/>
          <w:sz w:val="28"/>
          <w:rtl/>
        </w:rPr>
        <w:t xml:space="preserve"> یعْنِی بِأَبِی إِسْحَاقَ أَبَا عَبْدِ اللَّهِ</w:t>
      </w:r>
      <w:r w:rsidRPr="003502E5">
        <w:rPr>
          <w:rFonts w:asciiTheme="minorHAnsi" w:hAnsiTheme="minorHAnsi" w:hint="cs"/>
          <w:color w:val="auto"/>
          <w:sz w:val="28"/>
          <w:rtl/>
        </w:rPr>
        <w:t xml:space="preserve">» مشخص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شود</w:t>
      </w:r>
      <w:r w:rsidRPr="003502E5">
        <w:rPr>
          <w:rFonts w:asciiTheme="minorHAnsi" w:hAnsiTheme="minorHAnsi" w:hint="cs"/>
          <w:color w:val="auto"/>
          <w:sz w:val="28"/>
          <w:rtl/>
        </w:rPr>
        <w:t xml:space="preserve"> که طبق نظر کشی «ابراهیم بن عبدالحمید صنعانی» همان </w:t>
      </w:r>
      <w:r w:rsidRPr="003502E5">
        <w:rPr>
          <w:rFonts w:asciiTheme="minorHAnsi" w:hAnsiTheme="minorHAnsi"/>
          <w:color w:val="auto"/>
          <w:sz w:val="28"/>
          <w:rtl/>
        </w:rPr>
        <w:t>راو</w:t>
      </w:r>
      <w:r w:rsidRPr="003502E5">
        <w:rPr>
          <w:rFonts w:asciiTheme="minorHAnsi" w:hAnsiTheme="minorHAnsi" w:hint="cs"/>
          <w:color w:val="auto"/>
          <w:sz w:val="28"/>
          <w:rtl/>
        </w:rPr>
        <w:t>ی‌</w:t>
      </w:r>
      <w:r w:rsidRPr="003502E5">
        <w:rPr>
          <w:rFonts w:asciiTheme="minorHAnsi" w:hAnsiTheme="minorHAnsi" w:hint="eastAsia"/>
          <w:color w:val="auto"/>
          <w:sz w:val="28"/>
          <w:rtl/>
        </w:rPr>
        <w:t>ا</w:t>
      </w:r>
      <w:r w:rsidRPr="003502E5">
        <w:rPr>
          <w:rFonts w:asciiTheme="minorHAnsi" w:hAnsiTheme="minorHAnsi" w:hint="cs"/>
          <w:color w:val="auto"/>
          <w:sz w:val="28"/>
          <w:rtl/>
        </w:rPr>
        <w:t xml:space="preserve">ی است که از «امام صادق علیه‌السلام» نقل روایت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کند</w:t>
      </w:r>
      <w:r w:rsidRPr="003502E5">
        <w:rPr>
          <w:rFonts w:asciiTheme="minorHAnsi" w:hAnsiTheme="minorHAnsi" w:hint="cs"/>
          <w:color w:val="auto"/>
          <w:sz w:val="28"/>
          <w:rtl/>
        </w:rPr>
        <w:t>.</w:t>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 xml:space="preserve">درنتیجه «کشی» این دو راوی را یک نفر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دانسته</w:t>
      </w:r>
      <w:r w:rsidRPr="003502E5">
        <w:rPr>
          <w:rFonts w:asciiTheme="minorHAnsi" w:hAnsiTheme="minorHAnsi" w:hint="cs"/>
          <w:color w:val="auto"/>
          <w:sz w:val="28"/>
          <w:rtl/>
        </w:rPr>
        <w:t xml:space="preserve"> است </w:t>
      </w:r>
      <w:r w:rsidRPr="003502E5">
        <w:rPr>
          <w:rFonts w:asciiTheme="minorHAnsi" w:hAnsiTheme="minorHAnsi"/>
          <w:color w:val="auto"/>
          <w:sz w:val="28"/>
          <w:rtl/>
        </w:rPr>
        <w:t>درحال</w:t>
      </w:r>
      <w:r w:rsidRPr="003502E5">
        <w:rPr>
          <w:rFonts w:asciiTheme="minorHAnsi" w:hAnsiTheme="minorHAnsi" w:hint="cs"/>
          <w:color w:val="auto"/>
          <w:sz w:val="28"/>
          <w:rtl/>
        </w:rPr>
        <w:t>ی‌</w:t>
      </w:r>
      <w:r w:rsidRPr="003502E5">
        <w:rPr>
          <w:rFonts w:asciiTheme="minorHAnsi" w:hAnsiTheme="minorHAnsi" w:hint="eastAsia"/>
          <w:color w:val="auto"/>
          <w:sz w:val="28"/>
          <w:rtl/>
        </w:rPr>
        <w:t>که</w:t>
      </w:r>
      <w:r w:rsidRPr="003502E5">
        <w:rPr>
          <w:rFonts w:asciiTheme="minorHAnsi" w:hAnsiTheme="minorHAnsi" w:hint="cs"/>
          <w:color w:val="auto"/>
          <w:sz w:val="28"/>
          <w:rtl/>
        </w:rPr>
        <w:t xml:space="preserve"> ظاهر عبارت شیخ این بود که این دو نام، اسم دو راوی هستند.</w:t>
      </w:r>
    </w:p>
    <w:p w:rsidR="003502E5" w:rsidRPr="003C213A" w:rsidRDefault="003502E5" w:rsidP="00D05BBC">
      <w:pPr>
        <w:jc w:val="both"/>
        <w:rPr>
          <w:rtl/>
        </w:rPr>
      </w:pPr>
      <w:r w:rsidRPr="008045AF">
        <w:rPr>
          <w:rFonts w:cs="B Titr" w:hint="cs"/>
          <w:sz w:val="28"/>
          <w:szCs w:val="24"/>
          <w:rtl/>
        </w:rPr>
        <w:t>«رجال برقی»</w:t>
      </w:r>
      <w:r w:rsidR="008045AF">
        <w:rPr>
          <w:rFonts w:cs="B Titr" w:hint="cs"/>
          <w:sz w:val="28"/>
          <w:szCs w:val="24"/>
          <w:rtl/>
        </w:rPr>
        <w:t>:</w:t>
      </w:r>
      <w:r w:rsidR="008045AF">
        <w:rPr>
          <w:rFonts w:hint="cs"/>
          <w:rtl/>
        </w:rPr>
        <w:t xml:space="preserve"> </w:t>
      </w:r>
      <w:r w:rsidRPr="003C213A">
        <w:rPr>
          <w:rFonts w:hint="cs"/>
          <w:rtl/>
        </w:rPr>
        <w:t>در این کتاب نام راوی جزء اصحاب «امام صادق علیه‌السلام» آمده و در مورد آن گفته شده: «کوفی»</w:t>
      </w:r>
      <w:r w:rsidR="00D05BBC">
        <w:rPr>
          <w:rFonts w:hint="cs"/>
          <w:rtl/>
        </w:rPr>
        <w:t>.</w:t>
      </w:r>
      <w:r w:rsidR="00D05BBC">
        <w:rPr>
          <w:rStyle w:val="FootnoteReference"/>
          <w:rtl/>
        </w:rPr>
        <w:footnoteReference w:id="158"/>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 xml:space="preserve">تا کنون </w:t>
      </w:r>
      <w:r w:rsidRPr="003502E5">
        <w:rPr>
          <w:rFonts w:asciiTheme="minorHAnsi" w:hAnsiTheme="minorHAnsi"/>
          <w:color w:val="auto"/>
          <w:sz w:val="28"/>
          <w:rtl/>
        </w:rPr>
        <w:t>همه‌</w:t>
      </w:r>
      <w:r w:rsidRPr="003502E5">
        <w:rPr>
          <w:rFonts w:asciiTheme="minorHAnsi" w:hAnsiTheme="minorHAnsi" w:hint="cs"/>
          <w:color w:val="auto"/>
          <w:sz w:val="28"/>
          <w:rtl/>
        </w:rPr>
        <w:t xml:space="preserve">ی کتب در مورد این راوی «کوفی» بودن را ذکر </w:t>
      </w:r>
      <w:r w:rsidRPr="003502E5">
        <w:rPr>
          <w:rFonts w:asciiTheme="minorHAnsi" w:hAnsiTheme="minorHAnsi"/>
          <w:color w:val="auto"/>
          <w:sz w:val="28"/>
          <w:rtl/>
        </w:rPr>
        <w:t>کرده‌اند</w:t>
      </w:r>
      <w:r w:rsidRPr="003502E5">
        <w:rPr>
          <w:rFonts w:asciiTheme="minorHAnsi" w:hAnsiTheme="minorHAnsi" w:hint="cs"/>
          <w:color w:val="auto"/>
          <w:sz w:val="28"/>
          <w:rtl/>
        </w:rPr>
        <w:t xml:space="preserve"> و حتی در مورد «صنعانی» گفته شده بود که در کوفه نقل روایت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کرده</w:t>
      </w:r>
      <w:r w:rsidRPr="003502E5">
        <w:rPr>
          <w:rFonts w:asciiTheme="minorHAnsi" w:hAnsiTheme="minorHAnsi" w:hint="cs"/>
          <w:color w:val="auto"/>
          <w:sz w:val="28"/>
          <w:rtl/>
        </w:rPr>
        <w:t xml:space="preserve"> است که درنتیجه وی هم جزء کوفیین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شود</w:t>
      </w:r>
      <w:r w:rsidRPr="003502E5">
        <w:rPr>
          <w:rFonts w:asciiTheme="minorHAnsi" w:hAnsiTheme="minorHAnsi" w:hint="cs"/>
          <w:color w:val="auto"/>
          <w:sz w:val="28"/>
          <w:rtl/>
        </w:rPr>
        <w:t xml:space="preserve">. باید به دنبال این باشیم که این دو، یک راوی هستند یا خیر. اگر این دو راوی، یک نفر باشند، توثیق «شیخ طوسی» در مورد </w:t>
      </w:r>
      <w:r w:rsidRPr="003502E5">
        <w:rPr>
          <w:rFonts w:asciiTheme="minorHAnsi" w:hAnsiTheme="minorHAnsi"/>
          <w:color w:val="auto"/>
          <w:sz w:val="28"/>
          <w:rtl/>
        </w:rPr>
        <w:t>همه‌</w:t>
      </w:r>
      <w:r w:rsidRPr="003502E5">
        <w:rPr>
          <w:rFonts w:asciiTheme="minorHAnsi" w:hAnsiTheme="minorHAnsi" w:hint="cs"/>
          <w:color w:val="auto"/>
          <w:sz w:val="28"/>
          <w:rtl/>
        </w:rPr>
        <w:t xml:space="preserve">ی آنها وارد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شود</w:t>
      </w:r>
      <w:r w:rsidRPr="003502E5">
        <w:rPr>
          <w:rFonts w:asciiTheme="minorHAnsi" w:hAnsiTheme="minorHAnsi" w:hint="cs"/>
          <w:color w:val="auto"/>
          <w:sz w:val="28"/>
          <w:rtl/>
        </w:rPr>
        <w:t xml:space="preserve"> و اگر دو نفر باشند، توثیق مربوط به </w:t>
      </w:r>
      <w:r w:rsidRPr="003502E5">
        <w:rPr>
          <w:rFonts w:asciiTheme="minorHAnsi" w:hAnsiTheme="minorHAnsi"/>
          <w:color w:val="auto"/>
          <w:sz w:val="28"/>
          <w:rtl/>
        </w:rPr>
        <w:t>راو</w:t>
      </w:r>
      <w:r w:rsidRPr="003502E5">
        <w:rPr>
          <w:rFonts w:asciiTheme="minorHAnsi" w:hAnsiTheme="minorHAnsi" w:hint="cs"/>
          <w:color w:val="auto"/>
          <w:sz w:val="28"/>
          <w:rtl/>
        </w:rPr>
        <w:t>ی‌</w:t>
      </w:r>
      <w:r w:rsidRPr="003502E5">
        <w:rPr>
          <w:rFonts w:asciiTheme="minorHAnsi" w:hAnsiTheme="minorHAnsi" w:hint="eastAsia"/>
          <w:color w:val="auto"/>
          <w:sz w:val="28"/>
          <w:rtl/>
        </w:rPr>
        <w:t>ا</w:t>
      </w:r>
      <w:r w:rsidRPr="003502E5">
        <w:rPr>
          <w:rFonts w:asciiTheme="minorHAnsi" w:hAnsiTheme="minorHAnsi" w:hint="cs"/>
          <w:color w:val="auto"/>
          <w:sz w:val="28"/>
          <w:rtl/>
        </w:rPr>
        <w:t xml:space="preserve">ی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شود</w:t>
      </w:r>
      <w:r w:rsidRPr="003502E5">
        <w:rPr>
          <w:rFonts w:asciiTheme="minorHAnsi" w:hAnsiTheme="minorHAnsi" w:hint="cs"/>
          <w:color w:val="auto"/>
          <w:sz w:val="28"/>
          <w:rtl/>
        </w:rPr>
        <w:t xml:space="preserve"> که از اصحاب «امام صادق علیه‌السلام» بوده است و در مورد </w:t>
      </w:r>
      <w:r w:rsidRPr="003502E5">
        <w:rPr>
          <w:rFonts w:asciiTheme="minorHAnsi" w:hAnsiTheme="minorHAnsi"/>
          <w:color w:val="auto"/>
          <w:sz w:val="28"/>
          <w:rtl/>
        </w:rPr>
        <w:t>راو</w:t>
      </w:r>
      <w:r w:rsidRPr="003502E5">
        <w:rPr>
          <w:rFonts w:asciiTheme="minorHAnsi" w:hAnsiTheme="minorHAnsi" w:hint="cs"/>
          <w:color w:val="auto"/>
          <w:sz w:val="28"/>
          <w:rtl/>
        </w:rPr>
        <w:t>ی‌</w:t>
      </w:r>
      <w:r w:rsidRPr="003502E5">
        <w:rPr>
          <w:rFonts w:asciiTheme="minorHAnsi" w:hAnsiTheme="minorHAnsi" w:hint="eastAsia"/>
          <w:color w:val="auto"/>
          <w:sz w:val="28"/>
          <w:rtl/>
        </w:rPr>
        <w:t>ا</w:t>
      </w:r>
      <w:r w:rsidRPr="003502E5">
        <w:rPr>
          <w:rFonts w:asciiTheme="minorHAnsi" w:hAnsiTheme="minorHAnsi" w:hint="cs"/>
          <w:color w:val="auto"/>
          <w:sz w:val="28"/>
          <w:rtl/>
        </w:rPr>
        <w:t xml:space="preserve">ی که از اصحاب «امام کاظم علیه‌السلام» باشد، توثیقی را </w:t>
      </w:r>
      <w:r w:rsidRPr="003502E5">
        <w:rPr>
          <w:rFonts w:asciiTheme="minorHAnsi" w:hAnsiTheme="minorHAnsi"/>
          <w:color w:val="auto"/>
          <w:sz w:val="28"/>
          <w:rtl/>
        </w:rPr>
        <w:t>ن</w:t>
      </w:r>
      <w:r w:rsidRPr="003502E5">
        <w:rPr>
          <w:rFonts w:asciiTheme="minorHAnsi" w:hAnsiTheme="minorHAnsi" w:hint="cs"/>
          <w:color w:val="auto"/>
          <w:sz w:val="28"/>
          <w:rtl/>
        </w:rPr>
        <w:t>ی</w:t>
      </w:r>
      <w:r w:rsidRPr="003502E5">
        <w:rPr>
          <w:rFonts w:asciiTheme="minorHAnsi" w:hAnsiTheme="minorHAnsi" w:hint="eastAsia"/>
          <w:color w:val="auto"/>
          <w:sz w:val="28"/>
          <w:rtl/>
        </w:rPr>
        <w:t>افته‌ا</w:t>
      </w:r>
      <w:r w:rsidRPr="003502E5">
        <w:rPr>
          <w:rFonts w:asciiTheme="minorHAnsi" w:hAnsiTheme="minorHAnsi" w:hint="cs"/>
          <w:color w:val="auto"/>
          <w:sz w:val="28"/>
          <w:rtl/>
        </w:rPr>
        <w:t>ی</w:t>
      </w:r>
      <w:r w:rsidRPr="003502E5">
        <w:rPr>
          <w:rFonts w:asciiTheme="minorHAnsi" w:hAnsiTheme="minorHAnsi" w:hint="eastAsia"/>
          <w:color w:val="auto"/>
          <w:sz w:val="28"/>
          <w:rtl/>
        </w:rPr>
        <w:t>م</w:t>
      </w:r>
      <w:r w:rsidRPr="003502E5">
        <w:rPr>
          <w:rFonts w:asciiTheme="minorHAnsi" w:hAnsiTheme="minorHAnsi" w:hint="cs"/>
          <w:color w:val="auto"/>
          <w:sz w:val="28"/>
          <w:rtl/>
        </w:rPr>
        <w:t>.</w:t>
      </w:r>
    </w:p>
    <w:p w:rsidR="003502E5" w:rsidRPr="003C213A" w:rsidRDefault="003502E5" w:rsidP="00D05BBC">
      <w:pPr>
        <w:jc w:val="both"/>
        <w:rPr>
          <w:rtl/>
        </w:rPr>
      </w:pPr>
      <w:r w:rsidRPr="008045AF">
        <w:rPr>
          <w:rFonts w:cs="B Titr" w:hint="cs"/>
          <w:sz w:val="28"/>
          <w:szCs w:val="24"/>
          <w:rtl/>
        </w:rPr>
        <w:t>«معالم العلماء»:</w:t>
      </w:r>
      <w:r w:rsidRPr="003C213A">
        <w:rPr>
          <w:rFonts w:hint="cs"/>
          <w:rtl/>
        </w:rPr>
        <w:t xml:space="preserve"> «ابن شهرآشوب» در </w:t>
      </w:r>
      <w:r w:rsidRPr="003C213A">
        <w:rPr>
          <w:rtl/>
        </w:rPr>
        <w:t>ا</w:t>
      </w:r>
      <w:r w:rsidRPr="003C213A">
        <w:rPr>
          <w:rFonts w:hint="cs"/>
          <w:rtl/>
        </w:rPr>
        <w:t>ی</w:t>
      </w:r>
      <w:r w:rsidRPr="003C213A">
        <w:rPr>
          <w:rFonts w:hint="eastAsia"/>
          <w:rtl/>
        </w:rPr>
        <w:t>ن‌باره</w:t>
      </w:r>
      <w:r w:rsidRPr="003C213A">
        <w:rPr>
          <w:rFonts w:hint="cs"/>
          <w:rtl/>
        </w:rPr>
        <w:t xml:space="preserve"> </w:t>
      </w:r>
      <w:r w:rsidRPr="003C213A">
        <w:rPr>
          <w:rtl/>
        </w:rPr>
        <w:t>م</w:t>
      </w:r>
      <w:r w:rsidRPr="003C213A">
        <w:rPr>
          <w:rFonts w:hint="cs"/>
          <w:rtl/>
        </w:rPr>
        <w:t>ی‌</w:t>
      </w:r>
      <w:r w:rsidRPr="003C213A">
        <w:rPr>
          <w:rFonts w:hint="eastAsia"/>
          <w:rtl/>
        </w:rPr>
        <w:t>نو</w:t>
      </w:r>
      <w:r w:rsidRPr="003C213A">
        <w:rPr>
          <w:rFonts w:hint="cs"/>
          <w:rtl/>
        </w:rPr>
        <w:t>ی</w:t>
      </w:r>
      <w:r w:rsidRPr="003C213A">
        <w:rPr>
          <w:rFonts w:hint="eastAsia"/>
          <w:rtl/>
        </w:rPr>
        <w:t>سد</w:t>
      </w:r>
      <w:r w:rsidRPr="003C213A">
        <w:rPr>
          <w:rFonts w:hint="cs"/>
          <w:rtl/>
        </w:rPr>
        <w:t>: «</w:t>
      </w:r>
      <w:r w:rsidRPr="003C213A">
        <w:rPr>
          <w:rtl/>
        </w:rPr>
        <w:t xml:space="preserve">28 </w:t>
      </w:r>
      <w:r w:rsidRPr="003C213A">
        <w:rPr>
          <w:rFonts w:hint="cs"/>
          <w:rtl/>
        </w:rPr>
        <w:t>[</w:t>
      </w:r>
      <w:r w:rsidRPr="003C213A">
        <w:rPr>
          <w:rtl/>
        </w:rPr>
        <w:t>ابراهیم</w:t>
      </w:r>
      <w:r w:rsidRPr="003C213A">
        <w:rPr>
          <w:rFonts w:hint="cs"/>
          <w:rtl/>
        </w:rPr>
        <w:t>]</w:t>
      </w:r>
      <w:r w:rsidRPr="003C213A">
        <w:rPr>
          <w:rtl/>
        </w:rPr>
        <w:t xml:space="preserve"> بن عبدالحمید: ثقة من اصحاب الکاظم علیه‌السلام إلا انه واقفی، له اصل و</w:t>
      </w:r>
      <w:r w:rsidRPr="003C213A">
        <w:rPr>
          <w:rFonts w:hint="cs"/>
          <w:rtl/>
        </w:rPr>
        <w:t xml:space="preserve"> </w:t>
      </w:r>
      <w:r w:rsidRPr="003C213A">
        <w:rPr>
          <w:rtl/>
        </w:rPr>
        <w:t>کتاب النوادر</w:t>
      </w:r>
      <w:r w:rsidRPr="003C213A">
        <w:rPr>
          <w:rFonts w:hint="cs"/>
          <w:rtl/>
        </w:rPr>
        <w:t>»</w:t>
      </w:r>
      <w:r w:rsidR="00D05BBC">
        <w:rPr>
          <w:rFonts w:hint="cs"/>
          <w:rtl/>
        </w:rPr>
        <w:t>.</w:t>
      </w:r>
      <w:r w:rsidR="00D05BBC">
        <w:rPr>
          <w:rStyle w:val="FootnoteReference"/>
          <w:rtl/>
        </w:rPr>
        <w:footnoteReference w:id="159"/>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 xml:space="preserve">«ابن شهرآشوب» </w:t>
      </w:r>
      <w:r w:rsidRPr="003502E5">
        <w:rPr>
          <w:rFonts w:asciiTheme="minorHAnsi" w:hAnsiTheme="minorHAnsi"/>
          <w:color w:val="auto"/>
          <w:sz w:val="28"/>
          <w:rtl/>
        </w:rPr>
        <w:t>راو</w:t>
      </w:r>
      <w:r w:rsidRPr="003502E5">
        <w:rPr>
          <w:rFonts w:asciiTheme="minorHAnsi" w:hAnsiTheme="minorHAnsi" w:hint="cs"/>
          <w:color w:val="auto"/>
          <w:sz w:val="28"/>
          <w:rtl/>
        </w:rPr>
        <w:t>ی‌</w:t>
      </w:r>
      <w:r w:rsidRPr="003502E5">
        <w:rPr>
          <w:rFonts w:asciiTheme="minorHAnsi" w:hAnsiTheme="minorHAnsi" w:hint="eastAsia"/>
          <w:color w:val="auto"/>
          <w:sz w:val="28"/>
          <w:rtl/>
        </w:rPr>
        <w:t>ا</w:t>
      </w:r>
      <w:r w:rsidRPr="003502E5">
        <w:rPr>
          <w:rFonts w:asciiTheme="minorHAnsi" w:hAnsiTheme="minorHAnsi" w:hint="cs"/>
          <w:color w:val="auto"/>
          <w:sz w:val="28"/>
          <w:rtl/>
        </w:rPr>
        <w:t>ی را که از اصحاب «امام کاظم علیه‌السلام» و واقفی بوده، توثیق کرده است.</w:t>
      </w:r>
    </w:p>
    <w:p w:rsidR="003502E5" w:rsidRPr="003C213A" w:rsidRDefault="003502E5" w:rsidP="00634270">
      <w:pPr>
        <w:jc w:val="both"/>
        <w:rPr>
          <w:rtl/>
        </w:rPr>
      </w:pPr>
      <w:r w:rsidRPr="005E48E7">
        <w:rPr>
          <w:rFonts w:cs="B Titr" w:hint="cs"/>
          <w:sz w:val="28"/>
          <w:szCs w:val="24"/>
          <w:rtl/>
        </w:rPr>
        <w:t>«فهرست شیخ منتجب الدین»:</w:t>
      </w:r>
      <w:r w:rsidRPr="003C213A">
        <w:rPr>
          <w:rFonts w:hint="cs"/>
          <w:rtl/>
        </w:rPr>
        <w:t xml:space="preserve"> در این کتاب در مورد این راوی مطلبی نیامده است.</w:t>
      </w:r>
    </w:p>
    <w:p w:rsidR="003502E5" w:rsidRPr="003C213A" w:rsidRDefault="003502E5" w:rsidP="007673E3">
      <w:pPr>
        <w:jc w:val="both"/>
        <w:rPr>
          <w:rtl/>
        </w:rPr>
      </w:pPr>
      <w:r w:rsidRPr="005E48E7">
        <w:rPr>
          <w:rFonts w:cs="B Titr" w:hint="cs"/>
          <w:sz w:val="28"/>
          <w:szCs w:val="24"/>
          <w:rtl/>
        </w:rPr>
        <w:t>«ابن داود»:</w:t>
      </w:r>
      <w:r w:rsidRPr="003C213A">
        <w:rPr>
          <w:rFonts w:hint="cs"/>
          <w:rtl/>
        </w:rPr>
        <w:t xml:space="preserve"> «</w:t>
      </w:r>
      <w:r w:rsidRPr="003C213A">
        <w:rPr>
          <w:rtl/>
        </w:rPr>
        <w:t>10 إبراهیم بن عبدالحمید</w:t>
      </w:r>
      <w:r w:rsidRPr="003C213A">
        <w:rPr>
          <w:rFonts w:hint="cs"/>
          <w:rtl/>
        </w:rPr>
        <w:t xml:space="preserve">: </w:t>
      </w:r>
      <w:r w:rsidRPr="003C213A">
        <w:rPr>
          <w:rtl/>
        </w:rPr>
        <w:t>م [ست] واقفی ثقة. و عندی أن الثقة من رجال الصادق علیه‌السلام و هو الذی ذکر فی الفهرست، و الواقفی من رجال الکاظم علیه‌السلام و لیس بثقة. قال سعد بن عبد الله: أدرک الرضا علیه‌السلام و لم یرو عنه فترکت روایته لذلک [فش] صالح</w:t>
      </w:r>
      <w:r w:rsidRPr="003C213A">
        <w:rPr>
          <w:rFonts w:hint="cs"/>
          <w:rtl/>
        </w:rPr>
        <w:t>»</w:t>
      </w:r>
      <w:r w:rsidR="007673E3">
        <w:rPr>
          <w:rFonts w:hint="cs"/>
          <w:rtl/>
        </w:rPr>
        <w:t>.</w:t>
      </w:r>
      <w:r w:rsidR="007673E3">
        <w:rPr>
          <w:rStyle w:val="FootnoteReference"/>
          <w:rtl/>
        </w:rPr>
        <w:footnoteReference w:id="160"/>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 xml:space="preserve">«ابن داود» به تعدد راوی تصریح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کند</w:t>
      </w:r>
      <w:r w:rsidRPr="003502E5">
        <w:rPr>
          <w:rFonts w:asciiTheme="minorHAnsi" w:hAnsiTheme="minorHAnsi" w:hint="cs"/>
          <w:color w:val="auto"/>
          <w:sz w:val="28"/>
          <w:rtl/>
        </w:rPr>
        <w:t xml:space="preserve">؛ از عبارت «کشی» نیز استفاده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شد</w:t>
      </w:r>
      <w:r w:rsidRPr="003502E5">
        <w:rPr>
          <w:rFonts w:asciiTheme="minorHAnsi" w:hAnsiTheme="minorHAnsi" w:hint="cs"/>
          <w:color w:val="auto"/>
          <w:sz w:val="28"/>
          <w:rtl/>
        </w:rPr>
        <w:t xml:space="preserve"> که وی قائل به وحدت بوده است و در دیگر عبارات هم وحدت محتمل بود و هم تعدد.</w:t>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 xml:space="preserve">«ابن داود» یک راوی را از اصحاب «امام صادق علیه‌السلام» و ثقه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داند</w:t>
      </w:r>
      <w:r w:rsidRPr="003502E5">
        <w:rPr>
          <w:rFonts w:asciiTheme="minorHAnsi" w:hAnsiTheme="minorHAnsi" w:hint="cs"/>
          <w:color w:val="auto"/>
          <w:sz w:val="28"/>
          <w:rtl/>
        </w:rPr>
        <w:t xml:space="preserve"> و دیگری را جزء اصحاب «امام کاظم علیه‌السلام» ذکر کرده و او را ثقه </w:t>
      </w:r>
      <w:r w:rsidRPr="003502E5">
        <w:rPr>
          <w:rFonts w:asciiTheme="minorHAnsi" w:hAnsiTheme="minorHAnsi"/>
          <w:color w:val="auto"/>
          <w:sz w:val="28"/>
          <w:rtl/>
        </w:rPr>
        <w:t>نم</w:t>
      </w:r>
      <w:r w:rsidRPr="003502E5">
        <w:rPr>
          <w:rFonts w:asciiTheme="minorHAnsi" w:hAnsiTheme="minorHAnsi" w:hint="cs"/>
          <w:color w:val="auto"/>
          <w:sz w:val="28"/>
          <w:rtl/>
        </w:rPr>
        <w:t>ی‌</w:t>
      </w:r>
      <w:r w:rsidRPr="003502E5">
        <w:rPr>
          <w:rFonts w:asciiTheme="minorHAnsi" w:hAnsiTheme="minorHAnsi" w:hint="eastAsia"/>
          <w:color w:val="auto"/>
          <w:sz w:val="28"/>
          <w:rtl/>
        </w:rPr>
        <w:t>داند</w:t>
      </w:r>
      <w:r w:rsidRPr="003502E5">
        <w:rPr>
          <w:rFonts w:asciiTheme="minorHAnsi" w:hAnsiTheme="minorHAnsi" w:hint="cs"/>
          <w:color w:val="auto"/>
          <w:sz w:val="28"/>
          <w:rtl/>
        </w:rPr>
        <w:t>.</w:t>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«ابن داود» توثیق خود را از کتاب «فهرست شیخ طوسی» گرفته و دیگری را به خاطر کلام «سعد بن عبدالله» توثیق نکرده است.</w:t>
      </w:r>
    </w:p>
    <w:p w:rsidR="003502E5" w:rsidRPr="003C213A" w:rsidRDefault="003502E5" w:rsidP="00634270">
      <w:pPr>
        <w:jc w:val="both"/>
        <w:rPr>
          <w:rtl/>
        </w:rPr>
      </w:pPr>
      <w:r w:rsidRPr="005E48E7">
        <w:rPr>
          <w:rFonts w:cs="B Titr" w:hint="cs"/>
          <w:sz w:val="28"/>
          <w:szCs w:val="24"/>
          <w:rtl/>
        </w:rPr>
        <w:t>نکته:</w:t>
      </w:r>
      <w:r w:rsidRPr="003C213A">
        <w:rPr>
          <w:rFonts w:hint="cs"/>
          <w:rtl/>
        </w:rPr>
        <w:t xml:space="preserve"> «سعد بن عبدالله» </w:t>
      </w:r>
      <w:r w:rsidRPr="003C213A">
        <w:rPr>
          <w:rtl/>
        </w:rPr>
        <w:t>م</w:t>
      </w:r>
      <w:r w:rsidRPr="003C213A">
        <w:rPr>
          <w:rFonts w:hint="cs"/>
          <w:rtl/>
        </w:rPr>
        <w:t>ی‌</w:t>
      </w:r>
      <w:r w:rsidRPr="003C213A">
        <w:rPr>
          <w:rFonts w:hint="eastAsia"/>
          <w:rtl/>
        </w:rPr>
        <w:t>گو</w:t>
      </w:r>
      <w:r w:rsidRPr="003C213A">
        <w:rPr>
          <w:rFonts w:hint="cs"/>
          <w:rtl/>
        </w:rPr>
        <w:t>ی</w:t>
      </w:r>
      <w:r w:rsidRPr="003C213A">
        <w:rPr>
          <w:rFonts w:hint="eastAsia"/>
          <w:rtl/>
        </w:rPr>
        <w:t>د</w:t>
      </w:r>
      <w:r w:rsidRPr="003C213A">
        <w:rPr>
          <w:rFonts w:hint="cs"/>
          <w:rtl/>
        </w:rPr>
        <w:t xml:space="preserve"> «ابراهیم بن عبدالحمید» «امام رضا علیه‌السلام» را درک کرده اما از او نقل روایت نکرده است و لذا واقفی بوده است. باید به این نکته توجه داشت که بین «فطحیه» و «واقفیه» تفاوتی وجود دارد. «فطحیه» از همه ائمه علیهم‌السلام نقل روایت </w:t>
      </w:r>
      <w:r w:rsidRPr="003C213A">
        <w:rPr>
          <w:rtl/>
        </w:rPr>
        <w:t>م</w:t>
      </w:r>
      <w:r w:rsidRPr="003C213A">
        <w:rPr>
          <w:rFonts w:hint="cs"/>
          <w:rtl/>
        </w:rPr>
        <w:t>ی‌</w:t>
      </w:r>
      <w:r w:rsidRPr="003C213A">
        <w:rPr>
          <w:rFonts w:hint="eastAsia"/>
          <w:rtl/>
        </w:rPr>
        <w:t>کنند</w:t>
      </w:r>
      <w:r w:rsidRPr="003C213A">
        <w:rPr>
          <w:rFonts w:hint="cs"/>
          <w:rtl/>
        </w:rPr>
        <w:t xml:space="preserve">؛ زیرا پس از وفات «عبدالله افطح» به دنبال «امام کاظم علیه‌السلام» </w:t>
      </w:r>
      <w:r w:rsidRPr="003C213A">
        <w:rPr>
          <w:rtl/>
        </w:rPr>
        <w:t>م</w:t>
      </w:r>
      <w:r w:rsidRPr="003C213A">
        <w:rPr>
          <w:rFonts w:hint="cs"/>
          <w:rtl/>
        </w:rPr>
        <w:t>ی‌</w:t>
      </w:r>
      <w:r w:rsidRPr="003C213A">
        <w:rPr>
          <w:rFonts w:hint="eastAsia"/>
          <w:rtl/>
        </w:rPr>
        <w:t>روند</w:t>
      </w:r>
      <w:r w:rsidRPr="003C213A">
        <w:rPr>
          <w:rFonts w:hint="cs"/>
          <w:rtl/>
        </w:rPr>
        <w:t xml:space="preserve"> و «عبدالله افطح» را نیز از ائمه محسوب </w:t>
      </w:r>
      <w:r w:rsidRPr="003C213A">
        <w:rPr>
          <w:rtl/>
        </w:rPr>
        <w:t>م</w:t>
      </w:r>
      <w:r w:rsidRPr="003C213A">
        <w:rPr>
          <w:rFonts w:hint="cs"/>
          <w:rtl/>
        </w:rPr>
        <w:t>ی‌</w:t>
      </w:r>
      <w:r w:rsidRPr="003C213A">
        <w:rPr>
          <w:rFonts w:hint="eastAsia"/>
          <w:rtl/>
        </w:rPr>
        <w:t>کنند</w:t>
      </w:r>
      <w:r w:rsidRPr="003C213A">
        <w:rPr>
          <w:rFonts w:hint="cs"/>
          <w:rtl/>
        </w:rPr>
        <w:t xml:space="preserve">؛ اما واقفیه از </w:t>
      </w:r>
      <w:r w:rsidRPr="003C213A">
        <w:rPr>
          <w:rtl/>
        </w:rPr>
        <w:t>ائمه‌</w:t>
      </w:r>
      <w:r w:rsidRPr="003C213A">
        <w:rPr>
          <w:rFonts w:hint="cs"/>
          <w:rtl/>
        </w:rPr>
        <w:t xml:space="preserve">ی پس از «امام کاظم علیه‌السلام» نقل روایت ندارند. به همین جهت اگر کسی «امام رضا علیه‌السلام» را درک کرده و از ایشان نقل روایت نکرده است، احتمال واقفی بودن او مطرح </w:t>
      </w:r>
      <w:r w:rsidRPr="003C213A">
        <w:rPr>
          <w:rtl/>
        </w:rPr>
        <w:t>م</w:t>
      </w:r>
      <w:r w:rsidRPr="003C213A">
        <w:rPr>
          <w:rFonts w:hint="cs"/>
          <w:rtl/>
        </w:rPr>
        <w:t>ی‌</w:t>
      </w:r>
      <w:r w:rsidRPr="003C213A">
        <w:rPr>
          <w:rFonts w:hint="eastAsia"/>
          <w:rtl/>
        </w:rPr>
        <w:t>شود</w:t>
      </w:r>
      <w:r w:rsidRPr="003C213A">
        <w:rPr>
          <w:rFonts w:hint="cs"/>
          <w:rtl/>
        </w:rPr>
        <w:t>.</w:t>
      </w:r>
    </w:p>
    <w:p w:rsidR="003502E5" w:rsidRPr="003C213A" w:rsidRDefault="003502E5" w:rsidP="007673E3">
      <w:pPr>
        <w:jc w:val="both"/>
        <w:rPr>
          <w:rtl/>
        </w:rPr>
      </w:pPr>
      <w:r w:rsidRPr="00A50C49">
        <w:rPr>
          <w:rFonts w:cs="B Titr" w:hint="cs"/>
          <w:sz w:val="28"/>
          <w:szCs w:val="24"/>
          <w:rtl/>
        </w:rPr>
        <w:lastRenderedPageBreak/>
        <w:t>«رجال علامه حلی»:</w:t>
      </w:r>
      <w:r w:rsidRPr="003C213A">
        <w:rPr>
          <w:rFonts w:hint="cs"/>
          <w:rtl/>
        </w:rPr>
        <w:t xml:space="preserve"> «</w:t>
      </w:r>
      <w:r w:rsidRPr="003C213A">
        <w:rPr>
          <w:rtl/>
        </w:rPr>
        <w:t>1 إبراهیم بن عبدالحمید</w:t>
      </w:r>
      <w:r w:rsidRPr="003C213A">
        <w:rPr>
          <w:rFonts w:hint="cs"/>
          <w:rtl/>
        </w:rPr>
        <w:t xml:space="preserve">: </w:t>
      </w:r>
      <w:r w:rsidRPr="003C213A">
        <w:rPr>
          <w:rtl/>
        </w:rPr>
        <w:t>وثقه الشیخ فی الفهرست. قال فی کتاب الرجال: إنه واقفی من أصحاب الصادق علیه‌السلام. قال سعد بن عبد الله: إنه أدرک الرضا علیه‌السلام و لم یسمع منه. فترکت روایته لذلک. و قال الفضل بن شاذان: إنه صالح</w:t>
      </w:r>
      <w:r w:rsidRPr="003C213A">
        <w:rPr>
          <w:rFonts w:hint="cs"/>
          <w:rtl/>
        </w:rPr>
        <w:t>»</w:t>
      </w:r>
      <w:r w:rsidR="007673E3">
        <w:rPr>
          <w:rFonts w:hint="cs"/>
          <w:rtl/>
        </w:rPr>
        <w:t>.</w:t>
      </w:r>
      <w:r w:rsidR="007673E3">
        <w:rPr>
          <w:rStyle w:val="FootnoteReference"/>
          <w:rtl/>
        </w:rPr>
        <w:footnoteReference w:id="161"/>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با مراجعه به این کتب، مشخص شد که «ابراهیم عبدالحمید» عنوان برای دو راوی قرار گرفته است:</w:t>
      </w:r>
    </w:p>
    <w:p w:rsidR="003502E5" w:rsidRPr="003502E5" w:rsidRDefault="003502E5" w:rsidP="00A50C49">
      <w:pPr>
        <w:ind w:left="720"/>
        <w:jc w:val="both"/>
        <w:rPr>
          <w:rFonts w:asciiTheme="minorHAnsi" w:hAnsiTheme="minorHAnsi"/>
          <w:color w:val="auto"/>
          <w:sz w:val="28"/>
          <w:rtl/>
        </w:rPr>
      </w:pPr>
      <w:r w:rsidRPr="003502E5">
        <w:rPr>
          <w:rFonts w:asciiTheme="minorHAnsi" w:hAnsiTheme="minorHAnsi"/>
          <w:color w:val="auto"/>
          <w:sz w:val="28"/>
          <w:rtl/>
        </w:rPr>
        <w:t>راو</w:t>
      </w:r>
      <w:r w:rsidRPr="003502E5">
        <w:rPr>
          <w:rFonts w:asciiTheme="minorHAnsi" w:hAnsiTheme="minorHAnsi" w:hint="cs"/>
          <w:color w:val="auto"/>
          <w:sz w:val="28"/>
          <w:rtl/>
        </w:rPr>
        <w:t>ی‌</w:t>
      </w:r>
      <w:r w:rsidRPr="003502E5">
        <w:rPr>
          <w:rFonts w:asciiTheme="minorHAnsi" w:hAnsiTheme="minorHAnsi" w:hint="eastAsia"/>
          <w:color w:val="auto"/>
          <w:sz w:val="28"/>
          <w:rtl/>
        </w:rPr>
        <w:t>ا</w:t>
      </w:r>
      <w:r w:rsidRPr="003502E5">
        <w:rPr>
          <w:rFonts w:asciiTheme="minorHAnsi" w:hAnsiTheme="minorHAnsi" w:hint="cs"/>
          <w:color w:val="auto"/>
          <w:sz w:val="28"/>
          <w:rtl/>
        </w:rPr>
        <w:t>ی که جزء مکتب کوفه و از خاندان «زراره» بوده و توثیق شده است؛</w:t>
      </w:r>
    </w:p>
    <w:p w:rsidR="003502E5" w:rsidRPr="003502E5" w:rsidRDefault="003502E5" w:rsidP="00A50C49">
      <w:pPr>
        <w:ind w:left="720"/>
        <w:jc w:val="both"/>
        <w:rPr>
          <w:rFonts w:asciiTheme="minorHAnsi" w:hAnsiTheme="minorHAnsi"/>
          <w:color w:val="auto"/>
          <w:sz w:val="28"/>
          <w:rtl/>
        </w:rPr>
      </w:pPr>
      <w:r w:rsidRPr="003502E5">
        <w:rPr>
          <w:rFonts w:asciiTheme="minorHAnsi" w:hAnsiTheme="minorHAnsi" w:hint="cs"/>
          <w:color w:val="auto"/>
          <w:sz w:val="28"/>
          <w:rtl/>
        </w:rPr>
        <w:t xml:space="preserve">و </w:t>
      </w:r>
      <w:r w:rsidRPr="003502E5">
        <w:rPr>
          <w:rFonts w:asciiTheme="minorHAnsi" w:hAnsiTheme="minorHAnsi"/>
          <w:color w:val="auto"/>
          <w:sz w:val="28"/>
          <w:rtl/>
        </w:rPr>
        <w:t>راو</w:t>
      </w:r>
      <w:r w:rsidRPr="003502E5">
        <w:rPr>
          <w:rFonts w:asciiTheme="minorHAnsi" w:hAnsiTheme="minorHAnsi" w:hint="cs"/>
          <w:color w:val="auto"/>
          <w:sz w:val="28"/>
          <w:rtl/>
        </w:rPr>
        <w:t>ی‌</w:t>
      </w:r>
      <w:r w:rsidRPr="003502E5">
        <w:rPr>
          <w:rFonts w:asciiTheme="minorHAnsi" w:hAnsiTheme="minorHAnsi" w:hint="eastAsia"/>
          <w:color w:val="auto"/>
          <w:sz w:val="28"/>
          <w:rtl/>
        </w:rPr>
        <w:t>ا</w:t>
      </w:r>
      <w:r w:rsidRPr="003502E5">
        <w:rPr>
          <w:rFonts w:asciiTheme="minorHAnsi" w:hAnsiTheme="minorHAnsi" w:hint="cs"/>
          <w:color w:val="auto"/>
          <w:sz w:val="28"/>
          <w:rtl/>
        </w:rPr>
        <w:t>ی که از اصحاب «امام کاظم علیه‌السلام» و واقفی است و واقفی بودن وی طبق کلام «سعد بن عبدالله» است و توثیق ندارد.</w:t>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 xml:space="preserve">اگر این دو راوی در حقیقت یک نفر باشند، توثیق شامل «ابراهیم بن عبدالحمید» که از اصحاب «امام کاظم علیه‌السلام» بوده است نیز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شود</w:t>
      </w:r>
      <w:r w:rsidRPr="003502E5">
        <w:rPr>
          <w:rFonts w:asciiTheme="minorHAnsi" w:hAnsiTheme="minorHAnsi" w:hint="cs"/>
          <w:color w:val="auto"/>
          <w:sz w:val="28"/>
          <w:rtl/>
        </w:rPr>
        <w:t>؛ اما اگر این دو عنوان، دو راوی باشند، برای راوی دوم توثیقی نداریم؛ و البته تضعیفی هم در مورد او وارد نشده و آنچه که هست واقفی بودن اوست.</w:t>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حال باید دید مکاتب رجالی معاصر در مورد «ابراهیم بن عبدالحمید» چه نظری دارند.</w:t>
      </w:r>
    </w:p>
    <w:p w:rsidR="003502E5" w:rsidRPr="003C213A" w:rsidRDefault="003502E5" w:rsidP="00634270">
      <w:pPr>
        <w:jc w:val="both"/>
        <w:rPr>
          <w:rtl/>
        </w:rPr>
      </w:pPr>
      <w:r w:rsidRPr="000806CB">
        <w:rPr>
          <w:rFonts w:cs="B Titr"/>
          <w:sz w:val="24"/>
          <w:szCs w:val="24"/>
          <w:rtl/>
        </w:rPr>
        <w:t>مدرسه‌</w:t>
      </w:r>
      <w:r w:rsidRPr="000806CB">
        <w:rPr>
          <w:rFonts w:cs="B Titr" w:hint="cs"/>
          <w:sz w:val="24"/>
          <w:szCs w:val="24"/>
          <w:rtl/>
        </w:rPr>
        <w:t>ی «مامقانی»:</w:t>
      </w:r>
      <w:r w:rsidRPr="003C213A">
        <w:rPr>
          <w:rFonts w:hint="cs"/>
          <w:rtl/>
        </w:rPr>
        <w:t xml:space="preserve"> این مکتب قائل به تعدد این دو راوی </w:t>
      </w:r>
      <w:r w:rsidRPr="003C213A">
        <w:rPr>
          <w:rtl/>
        </w:rPr>
        <w:t>شده‌اند</w:t>
      </w:r>
      <w:r w:rsidRPr="003C213A">
        <w:rPr>
          <w:rFonts w:hint="cs"/>
          <w:rtl/>
        </w:rPr>
        <w:t xml:space="preserve">؛ یعنی فهم «ابن داود» را ترجیح </w:t>
      </w:r>
      <w:r w:rsidRPr="003C213A">
        <w:rPr>
          <w:rtl/>
        </w:rPr>
        <w:t>داده‌اند</w:t>
      </w:r>
      <w:r w:rsidRPr="003C213A">
        <w:rPr>
          <w:rFonts w:hint="cs"/>
          <w:rtl/>
        </w:rPr>
        <w:t xml:space="preserve">؛ اما هر دو را ثقه </w:t>
      </w:r>
      <w:r w:rsidRPr="003C213A">
        <w:rPr>
          <w:rtl/>
        </w:rPr>
        <w:t>م</w:t>
      </w:r>
      <w:r w:rsidRPr="003C213A">
        <w:rPr>
          <w:rFonts w:hint="cs"/>
          <w:rtl/>
        </w:rPr>
        <w:t>ی‌</w:t>
      </w:r>
      <w:r w:rsidRPr="003C213A">
        <w:rPr>
          <w:rFonts w:hint="eastAsia"/>
          <w:rtl/>
        </w:rPr>
        <w:t>دانند</w:t>
      </w:r>
      <w:r w:rsidRPr="003C213A">
        <w:rPr>
          <w:rFonts w:hint="cs"/>
          <w:rtl/>
        </w:rPr>
        <w:t xml:space="preserve">. </w:t>
      </w:r>
      <w:r w:rsidRPr="003C213A">
        <w:rPr>
          <w:rtl/>
        </w:rPr>
        <w:t>راو</w:t>
      </w:r>
      <w:r w:rsidRPr="003C213A">
        <w:rPr>
          <w:rFonts w:hint="cs"/>
          <w:rtl/>
        </w:rPr>
        <w:t>ی‌</w:t>
      </w:r>
      <w:r w:rsidRPr="003C213A">
        <w:rPr>
          <w:rFonts w:hint="eastAsia"/>
          <w:rtl/>
        </w:rPr>
        <w:t>ا</w:t>
      </w:r>
      <w:r w:rsidRPr="003C213A">
        <w:rPr>
          <w:rFonts w:hint="cs"/>
          <w:rtl/>
        </w:rPr>
        <w:t xml:space="preserve">ی که از اصحاب «امام صادق علیه‌السلام» بوده است را با توثیق «شیخ طوسی» و </w:t>
      </w:r>
      <w:r w:rsidRPr="003C213A">
        <w:rPr>
          <w:rtl/>
        </w:rPr>
        <w:t>راو</w:t>
      </w:r>
      <w:r w:rsidRPr="003C213A">
        <w:rPr>
          <w:rFonts w:hint="cs"/>
          <w:rtl/>
        </w:rPr>
        <w:t>ی‌</w:t>
      </w:r>
      <w:r w:rsidRPr="003C213A">
        <w:rPr>
          <w:rFonts w:hint="eastAsia"/>
          <w:rtl/>
        </w:rPr>
        <w:t>ا</w:t>
      </w:r>
      <w:r w:rsidRPr="003C213A">
        <w:rPr>
          <w:rFonts w:hint="cs"/>
          <w:rtl/>
        </w:rPr>
        <w:t xml:space="preserve">ی را که از اصحاب «امام کاظم علیه‌السلام» بوده است را با توثیق «ابن شهرآشوب» توثیق </w:t>
      </w:r>
      <w:r w:rsidRPr="003C213A">
        <w:rPr>
          <w:rtl/>
        </w:rPr>
        <w:t>کرده‌اند</w:t>
      </w:r>
      <w:r w:rsidRPr="003C213A">
        <w:rPr>
          <w:rFonts w:hint="cs"/>
          <w:rtl/>
        </w:rPr>
        <w:t xml:space="preserve">. در مورد راوی دوم هم تضعیف وارد نشده بود و این کلام «سعد بن عبدالله» که از او نقل روایت </w:t>
      </w:r>
      <w:r w:rsidRPr="003C213A">
        <w:rPr>
          <w:rtl/>
        </w:rPr>
        <w:t>نم</w:t>
      </w:r>
      <w:r w:rsidRPr="003C213A">
        <w:rPr>
          <w:rFonts w:hint="cs"/>
          <w:rtl/>
        </w:rPr>
        <w:t>ی‌</w:t>
      </w:r>
      <w:r w:rsidRPr="003C213A">
        <w:rPr>
          <w:rFonts w:hint="eastAsia"/>
          <w:rtl/>
        </w:rPr>
        <w:t>کنم</w:t>
      </w:r>
      <w:r w:rsidRPr="003C213A">
        <w:rPr>
          <w:rFonts w:hint="cs"/>
          <w:rtl/>
        </w:rPr>
        <w:t xml:space="preserve"> به خاطر ضعیف بودن وی نبوده است، بلکه از این جهت بوده است که وی «امام رضا علیه‌السلام» را درک کرده و از ایشان نقل روایت نداشته است و این کلام با توثیق «ابن شهرآشوب» تعارضی ندارد.</w:t>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 xml:space="preserve">برای تشخیص وحدت و تعدد راوی این موارد در نظر گرفته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شوند</w:t>
      </w:r>
      <w:r w:rsidRPr="003502E5">
        <w:rPr>
          <w:rFonts w:asciiTheme="minorHAnsi" w:hAnsiTheme="minorHAnsi" w:hint="cs"/>
          <w:color w:val="auto"/>
          <w:sz w:val="28"/>
          <w:rtl/>
        </w:rPr>
        <w:t>: اسم راوی، اسم پدر راوی، منطقه و لقب. در این مورد اسم مشترک است اما منطقه و لقب تفاوت دارد. یک راوی ملقب به «اسدی کوفی» است و دیگری ملقب به «صنعانی».</w:t>
      </w:r>
    </w:p>
    <w:p w:rsidR="003502E5" w:rsidRPr="003C213A" w:rsidRDefault="003502E5" w:rsidP="00634270">
      <w:pPr>
        <w:jc w:val="both"/>
        <w:rPr>
          <w:rtl/>
        </w:rPr>
      </w:pPr>
      <w:r w:rsidRPr="000806CB">
        <w:rPr>
          <w:rFonts w:cs="B Titr"/>
          <w:sz w:val="24"/>
          <w:szCs w:val="24"/>
          <w:rtl/>
        </w:rPr>
        <w:t>مدرسه‌</w:t>
      </w:r>
      <w:r w:rsidRPr="000806CB">
        <w:rPr>
          <w:rFonts w:cs="B Titr" w:hint="cs"/>
          <w:sz w:val="24"/>
          <w:szCs w:val="24"/>
          <w:rtl/>
        </w:rPr>
        <w:t>ی «تستری»:</w:t>
      </w:r>
      <w:r w:rsidRPr="003C213A">
        <w:rPr>
          <w:rFonts w:hint="cs"/>
          <w:rtl/>
        </w:rPr>
        <w:t xml:space="preserve"> در این مکتب این دو عنوان را مربوط به یک نفر دانسته و قائل به وحدت </w:t>
      </w:r>
      <w:r w:rsidRPr="003C213A">
        <w:rPr>
          <w:rtl/>
        </w:rPr>
        <w:t>شده‌اند</w:t>
      </w:r>
      <w:r w:rsidRPr="003C213A">
        <w:rPr>
          <w:rFonts w:hint="cs"/>
          <w:rtl/>
        </w:rPr>
        <w:t xml:space="preserve">؛ یعنی </w:t>
      </w:r>
      <w:r w:rsidRPr="003C213A">
        <w:rPr>
          <w:rtl/>
        </w:rPr>
        <w:t>راو</w:t>
      </w:r>
      <w:r w:rsidRPr="003C213A">
        <w:rPr>
          <w:rFonts w:hint="cs"/>
          <w:rtl/>
        </w:rPr>
        <w:t>ی‌</w:t>
      </w:r>
      <w:r w:rsidRPr="003C213A">
        <w:rPr>
          <w:rFonts w:hint="eastAsia"/>
          <w:rtl/>
        </w:rPr>
        <w:t>ا</w:t>
      </w:r>
      <w:r w:rsidRPr="003C213A">
        <w:rPr>
          <w:rFonts w:hint="cs"/>
          <w:rtl/>
        </w:rPr>
        <w:t>ی که از اصحاب «امام صادق علیه‌السلام» بوده است، از اصحاب «امام کاظم» و «امام رضا» علیهما السلام نیز بوده است.</w:t>
      </w:r>
    </w:p>
    <w:p w:rsidR="003502E5" w:rsidRPr="003C213A" w:rsidRDefault="003502E5" w:rsidP="00634270">
      <w:pPr>
        <w:jc w:val="both"/>
        <w:rPr>
          <w:rtl/>
        </w:rPr>
      </w:pPr>
      <w:r w:rsidRPr="003C213A">
        <w:rPr>
          <w:rFonts w:hint="cs"/>
          <w:rtl/>
        </w:rPr>
        <w:t xml:space="preserve">«تستری» پس از نقل مطالب در مورد «ابراهیم بن عبدالحمید» نقل </w:t>
      </w:r>
      <w:r w:rsidRPr="003C213A">
        <w:rPr>
          <w:rtl/>
        </w:rPr>
        <w:t>م</w:t>
      </w:r>
      <w:r w:rsidRPr="003C213A">
        <w:rPr>
          <w:rFonts w:hint="cs"/>
          <w:rtl/>
        </w:rPr>
        <w:t>ی‌</w:t>
      </w:r>
      <w:r w:rsidRPr="003C213A">
        <w:rPr>
          <w:rFonts w:hint="eastAsia"/>
          <w:rtl/>
        </w:rPr>
        <w:t>کند</w:t>
      </w:r>
      <w:r w:rsidRPr="003C213A">
        <w:rPr>
          <w:rFonts w:hint="cs"/>
          <w:rtl/>
        </w:rPr>
        <w:t>،</w:t>
      </w:r>
      <w:r w:rsidRPr="00A7627D">
        <w:rPr>
          <w:vertAlign w:val="superscript"/>
          <w:rtl/>
        </w:rPr>
        <w:footnoteReference w:id="162"/>
      </w:r>
      <w:r w:rsidRPr="003C213A">
        <w:rPr>
          <w:rFonts w:hint="cs"/>
          <w:rtl/>
        </w:rPr>
        <w:t xml:space="preserve"> این مطلب را اضافه </w:t>
      </w:r>
      <w:r w:rsidRPr="003C213A">
        <w:rPr>
          <w:rtl/>
        </w:rPr>
        <w:t>م</w:t>
      </w:r>
      <w:r w:rsidRPr="003C213A">
        <w:rPr>
          <w:rFonts w:hint="cs"/>
          <w:rtl/>
        </w:rPr>
        <w:t>ی‌</w:t>
      </w:r>
      <w:r w:rsidRPr="003C213A">
        <w:rPr>
          <w:rFonts w:hint="eastAsia"/>
          <w:rtl/>
        </w:rPr>
        <w:t>کند</w:t>
      </w:r>
      <w:r w:rsidRPr="003C213A">
        <w:rPr>
          <w:rFonts w:hint="cs"/>
          <w:rtl/>
        </w:rPr>
        <w:t xml:space="preserve"> که </w:t>
      </w:r>
      <w:r w:rsidRPr="003C213A">
        <w:rPr>
          <w:rtl/>
        </w:rPr>
        <w:t>قد</w:t>
      </w:r>
      <w:r w:rsidRPr="003C213A">
        <w:rPr>
          <w:rFonts w:hint="cs"/>
          <w:rtl/>
        </w:rPr>
        <w:t>ی</w:t>
      </w:r>
      <w:r w:rsidRPr="003C213A">
        <w:rPr>
          <w:rFonts w:hint="eastAsia"/>
          <w:rtl/>
        </w:rPr>
        <w:t>م</w:t>
      </w:r>
      <w:r w:rsidRPr="003C213A">
        <w:rPr>
          <w:rFonts w:hint="cs"/>
          <w:rtl/>
        </w:rPr>
        <w:t>ی‌</w:t>
      </w:r>
      <w:r w:rsidRPr="003C213A">
        <w:rPr>
          <w:rFonts w:hint="eastAsia"/>
          <w:rtl/>
        </w:rPr>
        <w:t>تر</w:t>
      </w:r>
      <w:r w:rsidRPr="003C213A">
        <w:rPr>
          <w:rFonts w:hint="cs"/>
          <w:rtl/>
        </w:rPr>
        <w:t>ی</w:t>
      </w:r>
      <w:r w:rsidRPr="003C213A">
        <w:rPr>
          <w:rFonts w:hint="eastAsia"/>
          <w:rtl/>
        </w:rPr>
        <w:t>ن</w:t>
      </w:r>
      <w:r w:rsidRPr="003C213A">
        <w:rPr>
          <w:rFonts w:hint="cs"/>
          <w:rtl/>
        </w:rPr>
        <w:t xml:space="preserve"> سندی که قائلین به تعدد دارند، کلام «نصر بن صباح بلخی» است و چون من «نصر بن صباح بلخی» را قبول ندارم، </w:t>
      </w:r>
      <w:r w:rsidRPr="003C213A">
        <w:rPr>
          <w:rtl/>
        </w:rPr>
        <w:t>نم</w:t>
      </w:r>
      <w:r w:rsidRPr="003C213A">
        <w:rPr>
          <w:rFonts w:hint="cs"/>
          <w:rtl/>
        </w:rPr>
        <w:t>ی‌</w:t>
      </w:r>
      <w:r w:rsidRPr="003C213A">
        <w:rPr>
          <w:rFonts w:hint="eastAsia"/>
          <w:rtl/>
        </w:rPr>
        <w:t>توانم</w:t>
      </w:r>
      <w:r w:rsidRPr="003C213A">
        <w:rPr>
          <w:rFonts w:hint="cs"/>
          <w:rtl/>
        </w:rPr>
        <w:t xml:space="preserve"> به کلام وی استناد کنم.</w:t>
      </w:r>
    </w:p>
    <w:p w:rsidR="003502E5" w:rsidRPr="003502E5" w:rsidRDefault="003502E5" w:rsidP="007821ED">
      <w:pPr>
        <w:jc w:val="both"/>
        <w:rPr>
          <w:rFonts w:asciiTheme="minorHAnsi" w:hAnsiTheme="minorHAnsi"/>
          <w:color w:val="auto"/>
          <w:sz w:val="28"/>
          <w:rtl/>
        </w:rPr>
      </w:pPr>
      <w:r w:rsidRPr="003502E5">
        <w:rPr>
          <w:rFonts w:asciiTheme="minorHAnsi" w:hAnsiTheme="minorHAnsi" w:hint="cs"/>
          <w:color w:val="auto"/>
          <w:sz w:val="28"/>
          <w:rtl/>
        </w:rPr>
        <w:t xml:space="preserve">«مرحوم تستری» کلام «ابن داود» در مورد تعدد را رد کرده و علت آن را </w:t>
      </w:r>
      <w:r w:rsidRPr="003502E5">
        <w:rPr>
          <w:rFonts w:asciiTheme="minorHAnsi" w:hAnsiTheme="minorHAnsi"/>
          <w:color w:val="auto"/>
          <w:sz w:val="28"/>
          <w:rtl/>
        </w:rPr>
        <w:t>ا</w:t>
      </w:r>
      <w:r w:rsidRPr="003502E5">
        <w:rPr>
          <w:rFonts w:asciiTheme="minorHAnsi" w:hAnsiTheme="minorHAnsi" w:hint="cs"/>
          <w:color w:val="auto"/>
          <w:sz w:val="28"/>
          <w:rtl/>
        </w:rPr>
        <w:t>ی</w:t>
      </w:r>
      <w:r w:rsidRPr="003502E5">
        <w:rPr>
          <w:rFonts w:asciiTheme="minorHAnsi" w:hAnsiTheme="minorHAnsi" w:hint="eastAsia"/>
          <w:color w:val="auto"/>
          <w:sz w:val="28"/>
          <w:rtl/>
        </w:rPr>
        <w:t>ن‌گونه</w:t>
      </w:r>
      <w:r w:rsidRPr="003502E5">
        <w:rPr>
          <w:rFonts w:asciiTheme="minorHAnsi" w:hAnsiTheme="minorHAnsi" w:hint="cs"/>
          <w:color w:val="auto"/>
          <w:sz w:val="28"/>
          <w:rtl/>
        </w:rPr>
        <w:t xml:space="preserve"> ذکر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کند</w:t>
      </w:r>
      <w:r w:rsidRPr="003502E5">
        <w:rPr>
          <w:rFonts w:asciiTheme="minorHAnsi" w:hAnsiTheme="minorHAnsi" w:hint="cs"/>
          <w:color w:val="auto"/>
          <w:sz w:val="28"/>
          <w:rtl/>
        </w:rPr>
        <w:t xml:space="preserve"> که «شیخ طوسی» در کتاب رجال خود، در </w:t>
      </w:r>
      <w:r w:rsidRPr="003502E5">
        <w:rPr>
          <w:rFonts w:asciiTheme="minorHAnsi" w:hAnsiTheme="minorHAnsi"/>
          <w:color w:val="auto"/>
          <w:sz w:val="28"/>
          <w:rtl/>
        </w:rPr>
        <w:t>همان‌جا</w:t>
      </w:r>
      <w:r w:rsidRPr="003502E5">
        <w:rPr>
          <w:rFonts w:asciiTheme="minorHAnsi" w:hAnsiTheme="minorHAnsi" w:hint="cs"/>
          <w:color w:val="auto"/>
          <w:sz w:val="28"/>
          <w:rtl/>
        </w:rPr>
        <w:t xml:space="preserve">یی که اصحاب «امام رضا علیه‌السلام» را نام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برد</w:t>
      </w:r>
      <w:r w:rsidRPr="003502E5">
        <w:rPr>
          <w:rFonts w:asciiTheme="minorHAnsi" w:hAnsiTheme="minorHAnsi" w:hint="cs"/>
          <w:color w:val="auto"/>
          <w:sz w:val="28"/>
          <w:rtl/>
        </w:rPr>
        <w:t xml:space="preserve">، نام «ابراهیم بن عبدالحمید» را ذکر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کند</w:t>
      </w:r>
      <w:r w:rsidRPr="003502E5">
        <w:rPr>
          <w:rFonts w:asciiTheme="minorHAnsi" w:hAnsiTheme="minorHAnsi" w:hint="cs"/>
          <w:color w:val="auto"/>
          <w:sz w:val="28"/>
          <w:rtl/>
        </w:rPr>
        <w:t xml:space="preserve"> و در مورد وی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گو</w:t>
      </w:r>
      <w:r w:rsidRPr="003502E5">
        <w:rPr>
          <w:rFonts w:asciiTheme="minorHAnsi" w:hAnsiTheme="minorHAnsi" w:hint="cs"/>
          <w:color w:val="auto"/>
          <w:sz w:val="28"/>
          <w:rtl/>
        </w:rPr>
        <w:t>ی</w:t>
      </w:r>
      <w:r w:rsidRPr="003502E5">
        <w:rPr>
          <w:rFonts w:asciiTheme="minorHAnsi" w:hAnsiTheme="minorHAnsi" w:hint="eastAsia"/>
          <w:color w:val="auto"/>
          <w:sz w:val="28"/>
          <w:rtl/>
        </w:rPr>
        <w:t>د</w:t>
      </w:r>
      <w:r w:rsidRPr="003502E5">
        <w:rPr>
          <w:rFonts w:asciiTheme="minorHAnsi" w:hAnsiTheme="minorHAnsi" w:hint="cs"/>
          <w:color w:val="auto"/>
          <w:sz w:val="28"/>
          <w:rtl/>
        </w:rPr>
        <w:t>: «</w:t>
      </w:r>
      <w:r w:rsidRPr="003502E5">
        <w:rPr>
          <w:rFonts w:asciiTheme="minorHAnsi" w:hAnsiTheme="minorHAnsi"/>
          <w:color w:val="auto"/>
          <w:sz w:val="28"/>
          <w:rtl/>
        </w:rPr>
        <w:t>إبراهیم بن عبدالحمید</w:t>
      </w:r>
      <w:r w:rsidRPr="003502E5">
        <w:rPr>
          <w:rFonts w:asciiTheme="minorHAnsi" w:hAnsiTheme="minorHAnsi" w:hint="cs"/>
          <w:color w:val="auto"/>
          <w:sz w:val="28"/>
          <w:rtl/>
        </w:rPr>
        <w:t xml:space="preserve">: </w:t>
      </w:r>
      <w:r w:rsidRPr="003502E5">
        <w:rPr>
          <w:rFonts w:asciiTheme="minorHAnsi" w:hAnsiTheme="minorHAnsi"/>
          <w:color w:val="auto"/>
          <w:sz w:val="28"/>
          <w:rtl/>
        </w:rPr>
        <w:t>من أصحاب أبی عبد الله، أدرک الرضا، و لم یسمع منه علی قول سعد بن عبد الله</w:t>
      </w:r>
      <w:r w:rsidR="007821ED">
        <w:rPr>
          <w:rFonts w:asciiTheme="minorHAnsi" w:hAnsiTheme="minorHAnsi" w:hint="cs"/>
          <w:color w:val="auto"/>
          <w:sz w:val="28"/>
          <w:rtl/>
        </w:rPr>
        <w:t>»</w:t>
      </w:r>
      <w:r w:rsidRPr="003502E5">
        <w:rPr>
          <w:rFonts w:asciiTheme="minorHAnsi" w:hAnsiTheme="minorHAnsi" w:hint="cs"/>
          <w:color w:val="auto"/>
          <w:sz w:val="28"/>
          <w:rtl/>
        </w:rPr>
        <w:t>.</w:t>
      </w:r>
      <w:r w:rsidR="007821ED">
        <w:rPr>
          <w:rStyle w:val="FootnoteReference"/>
          <w:rFonts w:asciiTheme="minorHAnsi" w:hAnsiTheme="minorHAnsi"/>
          <w:color w:val="auto"/>
          <w:sz w:val="28"/>
          <w:rtl/>
        </w:rPr>
        <w:footnoteReference w:id="163"/>
      </w:r>
      <w:r w:rsidRPr="003502E5">
        <w:rPr>
          <w:rFonts w:asciiTheme="minorHAnsi" w:hAnsiTheme="minorHAnsi" w:hint="cs"/>
          <w:color w:val="auto"/>
          <w:sz w:val="28"/>
          <w:rtl/>
        </w:rPr>
        <w:t xml:space="preserve"> پس «شیخ طوسی» همان </w:t>
      </w:r>
      <w:r w:rsidRPr="003502E5">
        <w:rPr>
          <w:rFonts w:asciiTheme="minorHAnsi" w:hAnsiTheme="minorHAnsi"/>
          <w:color w:val="auto"/>
          <w:sz w:val="28"/>
          <w:rtl/>
        </w:rPr>
        <w:t>راو</w:t>
      </w:r>
      <w:r w:rsidRPr="003502E5">
        <w:rPr>
          <w:rFonts w:asciiTheme="minorHAnsi" w:hAnsiTheme="minorHAnsi" w:hint="cs"/>
          <w:color w:val="auto"/>
          <w:sz w:val="28"/>
          <w:rtl/>
        </w:rPr>
        <w:t>ی‌</w:t>
      </w:r>
      <w:r w:rsidRPr="003502E5">
        <w:rPr>
          <w:rFonts w:asciiTheme="minorHAnsi" w:hAnsiTheme="minorHAnsi" w:hint="eastAsia"/>
          <w:color w:val="auto"/>
          <w:sz w:val="28"/>
          <w:rtl/>
        </w:rPr>
        <w:t>ا</w:t>
      </w:r>
      <w:r w:rsidRPr="003502E5">
        <w:rPr>
          <w:rFonts w:asciiTheme="minorHAnsi" w:hAnsiTheme="minorHAnsi" w:hint="cs"/>
          <w:color w:val="auto"/>
          <w:sz w:val="28"/>
          <w:rtl/>
        </w:rPr>
        <w:t xml:space="preserve">ی را که در اصحاب «امام رضا علیه‌السلام» ذکر کرده است، از اصحاب «امام صادق علیه‌السلام» دانسته است و مشخص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شود</w:t>
      </w:r>
      <w:r w:rsidRPr="003502E5">
        <w:rPr>
          <w:rFonts w:asciiTheme="minorHAnsi" w:hAnsiTheme="minorHAnsi" w:hint="cs"/>
          <w:color w:val="auto"/>
          <w:sz w:val="28"/>
          <w:rtl/>
        </w:rPr>
        <w:t xml:space="preserve"> که «شیخ طوسی» هر دو را یکی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دانسته</w:t>
      </w:r>
      <w:r w:rsidRPr="003502E5">
        <w:rPr>
          <w:rFonts w:asciiTheme="minorHAnsi" w:hAnsiTheme="minorHAnsi" w:hint="cs"/>
          <w:color w:val="auto"/>
          <w:sz w:val="28"/>
          <w:rtl/>
        </w:rPr>
        <w:t xml:space="preserve"> است.</w:t>
      </w:r>
    </w:p>
    <w:p w:rsidR="003502E5" w:rsidRPr="003502E5" w:rsidRDefault="003502E5" w:rsidP="007821ED">
      <w:pPr>
        <w:jc w:val="both"/>
        <w:rPr>
          <w:rFonts w:asciiTheme="minorHAnsi" w:hAnsiTheme="minorHAnsi"/>
          <w:color w:val="auto"/>
          <w:sz w:val="28"/>
          <w:rtl/>
        </w:rPr>
      </w:pPr>
      <w:r w:rsidRPr="003502E5">
        <w:rPr>
          <w:rFonts w:asciiTheme="minorHAnsi" w:hAnsiTheme="minorHAnsi" w:hint="cs"/>
          <w:color w:val="auto"/>
          <w:sz w:val="28"/>
          <w:rtl/>
        </w:rPr>
        <w:t xml:space="preserve">همچنین در «رجال برقی» در بخش «امام رضا علیه‌السلام» نام «ابراهیم بن عبدالحمید» را ذکر کرده و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گو</w:t>
      </w:r>
      <w:r w:rsidRPr="003502E5">
        <w:rPr>
          <w:rFonts w:asciiTheme="minorHAnsi" w:hAnsiTheme="minorHAnsi" w:hint="cs"/>
          <w:color w:val="auto"/>
          <w:sz w:val="28"/>
          <w:rtl/>
        </w:rPr>
        <w:t>ی</w:t>
      </w:r>
      <w:r w:rsidRPr="003502E5">
        <w:rPr>
          <w:rFonts w:asciiTheme="minorHAnsi" w:hAnsiTheme="minorHAnsi" w:hint="eastAsia"/>
          <w:color w:val="auto"/>
          <w:sz w:val="28"/>
          <w:rtl/>
        </w:rPr>
        <w:t>د</w:t>
      </w:r>
      <w:r w:rsidRPr="003502E5">
        <w:rPr>
          <w:rFonts w:asciiTheme="minorHAnsi" w:hAnsiTheme="minorHAnsi" w:hint="cs"/>
          <w:color w:val="auto"/>
          <w:sz w:val="28"/>
          <w:rtl/>
        </w:rPr>
        <w:t xml:space="preserve"> وی «امام صادق علیه‌السلام» را درک کرده است: «</w:t>
      </w:r>
      <w:r w:rsidRPr="003502E5">
        <w:rPr>
          <w:rFonts w:asciiTheme="minorHAnsi" w:hAnsiTheme="minorHAnsi"/>
          <w:color w:val="auto"/>
          <w:sz w:val="28"/>
          <w:rtl/>
        </w:rPr>
        <w:t>أصحاب أبی الحسن الرضا علیه‌السلام</w:t>
      </w:r>
      <w:r w:rsidRPr="003502E5">
        <w:rPr>
          <w:rFonts w:asciiTheme="minorHAnsi" w:hAnsiTheme="minorHAnsi" w:hint="cs"/>
          <w:color w:val="auto"/>
          <w:sz w:val="28"/>
          <w:rtl/>
        </w:rPr>
        <w:t xml:space="preserve">؛ </w:t>
      </w:r>
      <w:r w:rsidRPr="003502E5">
        <w:rPr>
          <w:rFonts w:asciiTheme="minorHAnsi" w:hAnsiTheme="minorHAnsi"/>
          <w:color w:val="auto"/>
          <w:sz w:val="28"/>
          <w:rtl/>
        </w:rPr>
        <w:t>من أدرکه من أصحاب أبی عبد الله علیه‌السلام:</w:t>
      </w:r>
      <w:r w:rsidRPr="003502E5">
        <w:rPr>
          <w:rFonts w:asciiTheme="minorHAnsi" w:hAnsiTheme="minorHAnsi" w:hint="cs"/>
          <w:color w:val="auto"/>
          <w:sz w:val="28"/>
          <w:rtl/>
        </w:rPr>
        <w:t xml:space="preserve"> ... </w:t>
      </w:r>
      <w:r w:rsidRPr="003502E5">
        <w:rPr>
          <w:rFonts w:asciiTheme="minorHAnsi" w:hAnsiTheme="minorHAnsi"/>
          <w:color w:val="auto"/>
          <w:sz w:val="28"/>
          <w:rtl/>
        </w:rPr>
        <w:t>إبراهیم بن عبدالحمید</w:t>
      </w:r>
      <w:r w:rsidRPr="003502E5">
        <w:rPr>
          <w:rFonts w:asciiTheme="minorHAnsi" w:hAnsiTheme="minorHAnsi" w:hint="cs"/>
          <w:color w:val="auto"/>
          <w:sz w:val="28"/>
          <w:rtl/>
        </w:rPr>
        <w:t>»</w:t>
      </w:r>
      <w:r w:rsidR="007821ED">
        <w:rPr>
          <w:rFonts w:asciiTheme="minorHAnsi" w:hAnsiTheme="minorHAnsi" w:hint="cs"/>
          <w:color w:val="auto"/>
          <w:sz w:val="28"/>
          <w:rtl/>
        </w:rPr>
        <w:t>.</w:t>
      </w:r>
      <w:r w:rsidR="007821ED">
        <w:rPr>
          <w:rStyle w:val="FootnoteReference"/>
          <w:rFonts w:asciiTheme="minorHAnsi" w:hAnsiTheme="minorHAnsi"/>
          <w:color w:val="auto"/>
          <w:sz w:val="28"/>
          <w:rtl/>
        </w:rPr>
        <w:footnoteReference w:id="164"/>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 xml:space="preserve">پس به </w:t>
      </w:r>
      <w:r w:rsidRPr="003502E5">
        <w:rPr>
          <w:rFonts w:asciiTheme="minorHAnsi" w:hAnsiTheme="minorHAnsi"/>
          <w:color w:val="auto"/>
          <w:sz w:val="28"/>
          <w:rtl/>
        </w:rPr>
        <w:t>قر</w:t>
      </w:r>
      <w:r w:rsidRPr="003502E5">
        <w:rPr>
          <w:rFonts w:asciiTheme="minorHAnsi" w:hAnsiTheme="minorHAnsi" w:hint="cs"/>
          <w:color w:val="auto"/>
          <w:sz w:val="28"/>
          <w:rtl/>
        </w:rPr>
        <w:t>ی</w:t>
      </w:r>
      <w:r w:rsidRPr="003502E5">
        <w:rPr>
          <w:rFonts w:asciiTheme="minorHAnsi" w:hAnsiTheme="minorHAnsi" w:hint="eastAsia"/>
          <w:color w:val="auto"/>
          <w:sz w:val="28"/>
          <w:rtl/>
        </w:rPr>
        <w:t>نه‌</w:t>
      </w:r>
      <w:r w:rsidRPr="003502E5">
        <w:rPr>
          <w:rFonts w:asciiTheme="minorHAnsi" w:hAnsiTheme="minorHAnsi" w:hint="cs"/>
          <w:color w:val="auto"/>
          <w:sz w:val="28"/>
          <w:rtl/>
        </w:rPr>
        <w:t xml:space="preserve">ی کلام «شیخ طوسی» و «برقی» است که «تستری» این دو را متحد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داند</w:t>
      </w:r>
      <w:r w:rsidRPr="003502E5">
        <w:rPr>
          <w:rFonts w:asciiTheme="minorHAnsi" w:hAnsiTheme="minorHAnsi" w:hint="cs"/>
          <w:color w:val="auto"/>
          <w:sz w:val="28"/>
          <w:rtl/>
        </w:rPr>
        <w:t>.</w:t>
      </w:r>
    </w:p>
    <w:p w:rsidR="003502E5" w:rsidRPr="003C213A" w:rsidRDefault="003502E5" w:rsidP="00634270">
      <w:pPr>
        <w:jc w:val="both"/>
        <w:rPr>
          <w:rtl/>
        </w:rPr>
      </w:pPr>
      <w:r w:rsidRPr="003C213A">
        <w:rPr>
          <w:rFonts w:hint="cs"/>
          <w:rtl/>
        </w:rPr>
        <w:t>«</w:t>
      </w:r>
      <w:r w:rsidRPr="000806CB">
        <w:rPr>
          <w:rFonts w:cs="B Titr" w:hint="cs"/>
          <w:sz w:val="24"/>
          <w:szCs w:val="24"/>
          <w:rtl/>
        </w:rPr>
        <w:t>مرحوم خویی»:</w:t>
      </w:r>
      <w:r w:rsidRPr="003C213A">
        <w:rPr>
          <w:rFonts w:hint="cs"/>
          <w:rtl/>
        </w:rPr>
        <w:t xml:space="preserve"> ایشان نیز مانند «مرحوم تستری» قائل به وحدت بوده و تعدد را ثابت </w:t>
      </w:r>
      <w:r w:rsidRPr="003C213A">
        <w:rPr>
          <w:rtl/>
        </w:rPr>
        <w:t>نم</w:t>
      </w:r>
      <w:r w:rsidRPr="003C213A">
        <w:rPr>
          <w:rFonts w:hint="cs"/>
          <w:rtl/>
        </w:rPr>
        <w:t>ی‌</w:t>
      </w:r>
      <w:r w:rsidRPr="003C213A">
        <w:rPr>
          <w:rFonts w:hint="eastAsia"/>
          <w:rtl/>
        </w:rPr>
        <w:t>دانند</w:t>
      </w:r>
      <w:r w:rsidRPr="003C213A">
        <w:rPr>
          <w:rFonts w:hint="cs"/>
          <w:rtl/>
        </w:rPr>
        <w:t xml:space="preserve">؛ درنتیجه توثیق «شیخ طوسی» شامل </w:t>
      </w:r>
      <w:r w:rsidRPr="003C213A">
        <w:rPr>
          <w:rtl/>
        </w:rPr>
        <w:t>راو</w:t>
      </w:r>
      <w:r w:rsidRPr="003C213A">
        <w:rPr>
          <w:rFonts w:hint="cs"/>
          <w:rtl/>
        </w:rPr>
        <w:t>ی‌</w:t>
      </w:r>
      <w:r w:rsidRPr="003C213A">
        <w:rPr>
          <w:rFonts w:hint="eastAsia"/>
          <w:rtl/>
        </w:rPr>
        <w:t>ا</w:t>
      </w:r>
      <w:r w:rsidRPr="003C213A">
        <w:rPr>
          <w:rFonts w:hint="cs"/>
          <w:rtl/>
        </w:rPr>
        <w:t xml:space="preserve">ی که از اصحاب «امام رضا علیه‌السلام» بوده است نیز </w:t>
      </w:r>
      <w:r w:rsidRPr="003C213A">
        <w:rPr>
          <w:rtl/>
        </w:rPr>
        <w:t>م</w:t>
      </w:r>
      <w:r w:rsidRPr="003C213A">
        <w:rPr>
          <w:rFonts w:hint="cs"/>
          <w:rtl/>
        </w:rPr>
        <w:t>ی‌</w:t>
      </w:r>
      <w:r w:rsidRPr="003C213A">
        <w:rPr>
          <w:rFonts w:hint="eastAsia"/>
          <w:rtl/>
        </w:rPr>
        <w:t>شود</w:t>
      </w:r>
      <w:r w:rsidRPr="003C213A">
        <w:rPr>
          <w:rFonts w:hint="cs"/>
          <w:rtl/>
        </w:rPr>
        <w:t>.</w:t>
      </w:r>
    </w:p>
    <w:p w:rsidR="003502E5" w:rsidRPr="003C213A" w:rsidRDefault="003502E5" w:rsidP="00634270">
      <w:pPr>
        <w:jc w:val="both"/>
        <w:rPr>
          <w:rtl/>
        </w:rPr>
      </w:pPr>
      <w:r w:rsidRPr="000806CB">
        <w:rPr>
          <w:rFonts w:cs="B Titr"/>
          <w:sz w:val="24"/>
          <w:szCs w:val="24"/>
          <w:rtl/>
        </w:rPr>
        <w:t>جمع‌بند</w:t>
      </w:r>
      <w:r w:rsidRPr="000806CB">
        <w:rPr>
          <w:rFonts w:cs="B Titr" w:hint="cs"/>
          <w:sz w:val="24"/>
          <w:szCs w:val="24"/>
          <w:rtl/>
        </w:rPr>
        <w:t>ی استاد:</w:t>
      </w:r>
      <w:r w:rsidRPr="003C213A">
        <w:rPr>
          <w:rFonts w:hint="cs"/>
          <w:rtl/>
        </w:rPr>
        <w:t xml:space="preserve"> «شیخ طوسی» صریحاً وحدت و «ابن داود» صراحتاً تعدد را بیان نموده است و هر دو نظر اجتهادی خود را بیان </w:t>
      </w:r>
      <w:r w:rsidRPr="003C213A">
        <w:rPr>
          <w:rtl/>
        </w:rPr>
        <w:t>کرده‌اند</w:t>
      </w:r>
      <w:r w:rsidRPr="003C213A">
        <w:rPr>
          <w:rFonts w:hint="cs"/>
          <w:rtl/>
        </w:rPr>
        <w:t xml:space="preserve"> و </w:t>
      </w:r>
      <w:r w:rsidRPr="003C213A">
        <w:rPr>
          <w:rtl/>
        </w:rPr>
        <w:t>نم</w:t>
      </w:r>
      <w:r w:rsidRPr="003C213A">
        <w:rPr>
          <w:rFonts w:hint="cs"/>
          <w:rtl/>
        </w:rPr>
        <w:t>ی‌</w:t>
      </w:r>
      <w:r w:rsidRPr="003C213A">
        <w:rPr>
          <w:rFonts w:hint="eastAsia"/>
          <w:rtl/>
        </w:rPr>
        <w:t>توان</w:t>
      </w:r>
      <w:r w:rsidRPr="003C213A">
        <w:rPr>
          <w:rFonts w:hint="cs"/>
          <w:rtl/>
        </w:rPr>
        <w:t>ی</w:t>
      </w:r>
      <w:r w:rsidRPr="003C213A">
        <w:rPr>
          <w:rFonts w:hint="eastAsia"/>
          <w:rtl/>
        </w:rPr>
        <w:t>م</w:t>
      </w:r>
      <w:r w:rsidRPr="003C213A">
        <w:rPr>
          <w:rFonts w:hint="cs"/>
          <w:rtl/>
        </w:rPr>
        <w:t xml:space="preserve"> به کلام ایشان تعبد داشته باشیم.</w:t>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در بین معاصرین نیز «مرحوم مامقانی» قائل به تعدد و «مرحوم تستری» و «مرحوم خویی» قائل به وحدت هستند.</w:t>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برای بیان نظر نهایی باید گفت:</w:t>
      </w:r>
    </w:p>
    <w:p w:rsidR="003502E5" w:rsidRPr="003C213A" w:rsidRDefault="003502E5" w:rsidP="00634270">
      <w:pPr>
        <w:jc w:val="both"/>
        <w:rPr>
          <w:rtl/>
        </w:rPr>
      </w:pPr>
      <w:r w:rsidRPr="000806CB">
        <w:rPr>
          <w:rFonts w:cs="B Titr" w:hint="cs"/>
          <w:sz w:val="24"/>
          <w:szCs w:val="24"/>
          <w:rtl/>
        </w:rPr>
        <w:lastRenderedPageBreak/>
        <w:t>1. توجه به کلام قدما:</w:t>
      </w:r>
      <w:r w:rsidRPr="003C213A">
        <w:rPr>
          <w:rFonts w:hint="cs"/>
          <w:rtl/>
        </w:rPr>
        <w:t xml:space="preserve"> ازآنجایی‌که قدما را نه تا زمان «شیخ طوسی» بلکه تا زمان </w:t>
      </w:r>
      <w:r w:rsidRPr="003C213A">
        <w:rPr>
          <w:rtl/>
        </w:rPr>
        <w:t>حمله‌</w:t>
      </w:r>
      <w:r w:rsidRPr="003C213A">
        <w:rPr>
          <w:rFonts w:hint="cs"/>
          <w:rtl/>
        </w:rPr>
        <w:t xml:space="preserve">ی مغول </w:t>
      </w:r>
      <w:r w:rsidRPr="003C213A">
        <w:rPr>
          <w:rtl/>
        </w:rPr>
        <w:t>م</w:t>
      </w:r>
      <w:r w:rsidRPr="003C213A">
        <w:rPr>
          <w:rFonts w:hint="cs"/>
          <w:rtl/>
        </w:rPr>
        <w:t>ی‌</w:t>
      </w:r>
      <w:r w:rsidRPr="003C213A">
        <w:rPr>
          <w:rFonts w:hint="eastAsia"/>
          <w:rtl/>
        </w:rPr>
        <w:t>دان</w:t>
      </w:r>
      <w:r w:rsidRPr="003C213A">
        <w:rPr>
          <w:rFonts w:hint="cs"/>
          <w:rtl/>
        </w:rPr>
        <w:t>ی</w:t>
      </w:r>
      <w:r w:rsidRPr="003C213A">
        <w:rPr>
          <w:rFonts w:hint="eastAsia"/>
          <w:rtl/>
        </w:rPr>
        <w:t>م</w:t>
      </w:r>
      <w:r w:rsidRPr="003C213A">
        <w:rPr>
          <w:rFonts w:hint="cs"/>
          <w:rtl/>
        </w:rPr>
        <w:t xml:space="preserve">، «ابن شهرآشوب» را نیز جزء قدما محسوب </w:t>
      </w:r>
      <w:r w:rsidRPr="003C213A">
        <w:rPr>
          <w:rtl/>
        </w:rPr>
        <w:t>م</w:t>
      </w:r>
      <w:r w:rsidRPr="003C213A">
        <w:rPr>
          <w:rFonts w:hint="cs"/>
          <w:rtl/>
        </w:rPr>
        <w:t>ی‌</w:t>
      </w:r>
      <w:r w:rsidRPr="003C213A">
        <w:rPr>
          <w:rFonts w:hint="eastAsia"/>
          <w:rtl/>
        </w:rPr>
        <w:t>کن</w:t>
      </w:r>
      <w:r w:rsidRPr="003C213A">
        <w:rPr>
          <w:rFonts w:hint="cs"/>
          <w:rtl/>
        </w:rPr>
        <w:t>ی</w:t>
      </w:r>
      <w:r w:rsidRPr="003C213A">
        <w:rPr>
          <w:rFonts w:hint="eastAsia"/>
          <w:rtl/>
        </w:rPr>
        <w:t>م</w:t>
      </w:r>
      <w:r w:rsidRPr="003C213A">
        <w:rPr>
          <w:rFonts w:hint="cs"/>
          <w:rtl/>
        </w:rPr>
        <w:t xml:space="preserve"> و در کلام «ابن شهرآشوب» همان </w:t>
      </w:r>
      <w:r w:rsidRPr="003C213A">
        <w:rPr>
          <w:rtl/>
        </w:rPr>
        <w:t>راو</w:t>
      </w:r>
      <w:r w:rsidRPr="003C213A">
        <w:rPr>
          <w:rFonts w:hint="cs"/>
          <w:rtl/>
        </w:rPr>
        <w:t>ی‌</w:t>
      </w:r>
      <w:r w:rsidRPr="003C213A">
        <w:rPr>
          <w:rFonts w:hint="eastAsia"/>
          <w:rtl/>
        </w:rPr>
        <w:t>ا</w:t>
      </w:r>
      <w:r w:rsidRPr="003C213A">
        <w:rPr>
          <w:rFonts w:hint="cs"/>
          <w:rtl/>
        </w:rPr>
        <w:t xml:space="preserve">ی که از اصحاب «امام کاظم علیه‌السلام» و واقفی بوده، توثیق شده است. درنتیجه طبق این قول، وحدت و تعدد </w:t>
      </w:r>
      <w:r w:rsidRPr="003C213A">
        <w:rPr>
          <w:rtl/>
        </w:rPr>
        <w:t>ثمره‌</w:t>
      </w:r>
      <w:r w:rsidRPr="003C213A">
        <w:rPr>
          <w:rFonts w:hint="cs"/>
          <w:rtl/>
        </w:rPr>
        <w:t xml:space="preserve">ی </w:t>
      </w:r>
      <w:r w:rsidRPr="003C213A">
        <w:rPr>
          <w:rtl/>
        </w:rPr>
        <w:t>عمل</w:t>
      </w:r>
      <w:r w:rsidRPr="003C213A">
        <w:rPr>
          <w:rFonts w:hint="cs"/>
          <w:rtl/>
        </w:rPr>
        <w:t>ی</w:t>
      </w:r>
      <w:r w:rsidRPr="003C213A">
        <w:rPr>
          <w:rFonts w:hint="eastAsia"/>
          <w:rtl/>
        </w:rPr>
        <w:t>ه‌ا</w:t>
      </w:r>
      <w:r w:rsidRPr="003C213A">
        <w:rPr>
          <w:rFonts w:hint="cs"/>
          <w:rtl/>
        </w:rPr>
        <w:t xml:space="preserve">ی برای ما ندارد؛ زیرا اگر دو نفر باشند هم هر دو ثقه هستند. </w:t>
      </w:r>
      <w:r w:rsidRPr="003C213A">
        <w:rPr>
          <w:rtl/>
        </w:rPr>
        <w:t>راو</w:t>
      </w:r>
      <w:r w:rsidRPr="003C213A">
        <w:rPr>
          <w:rFonts w:hint="cs"/>
          <w:rtl/>
        </w:rPr>
        <w:t>ی‌</w:t>
      </w:r>
      <w:r w:rsidRPr="003C213A">
        <w:rPr>
          <w:rFonts w:hint="eastAsia"/>
          <w:rtl/>
        </w:rPr>
        <w:t>ا</w:t>
      </w:r>
      <w:r w:rsidRPr="003C213A">
        <w:rPr>
          <w:rFonts w:hint="cs"/>
          <w:rtl/>
        </w:rPr>
        <w:t xml:space="preserve">ی که جزء اصحاب «امام صادق علیه‌السلام» بود را «شیخ طوسی» توثیق کرده و </w:t>
      </w:r>
      <w:r w:rsidRPr="003C213A">
        <w:rPr>
          <w:rtl/>
        </w:rPr>
        <w:t>راو</w:t>
      </w:r>
      <w:r w:rsidRPr="003C213A">
        <w:rPr>
          <w:rFonts w:hint="cs"/>
          <w:rtl/>
        </w:rPr>
        <w:t>ی‌</w:t>
      </w:r>
      <w:r w:rsidRPr="003C213A">
        <w:rPr>
          <w:rFonts w:hint="eastAsia"/>
          <w:rtl/>
        </w:rPr>
        <w:t>ا</w:t>
      </w:r>
      <w:r w:rsidRPr="003C213A">
        <w:rPr>
          <w:rFonts w:hint="cs"/>
          <w:rtl/>
        </w:rPr>
        <w:t>ی که جزء اصحاب «امام کاظم علیه‌السلام» بوده است را «ابن شهرآشوب» توثیق کرده است.</w:t>
      </w:r>
    </w:p>
    <w:p w:rsidR="003502E5" w:rsidRPr="003C213A" w:rsidRDefault="003502E5" w:rsidP="00634270">
      <w:pPr>
        <w:jc w:val="both"/>
        <w:rPr>
          <w:rtl/>
        </w:rPr>
      </w:pPr>
      <w:r w:rsidRPr="000806CB">
        <w:rPr>
          <w:rFonts w:cs="B Titr" w:hint="cs"/>
          <w:sz w:val="24"/>
          <w:szCs w:val="24"/>
          <w:rtl/>
        </w:rPr>
        <w:t xml:space="preserve">2. استفاده از </w:t>
      </w:r>
      <w:r w:rsidRPr="000806CB">
        <w:rPr>
          <w:rFonts w:cs="B Titr"/>
          <w:sz w:val="24"/>
          <w:szCs w:val="24"/>
          <w:rtl/>
        </w:rPr>
        <w:t>قاعده‌</w:t>
      </w:r>
      <w:r w:rsidRPr="000806CB">
        <w:rPr>
          <w:rFonts w:cs="B Titr" w:hint="cs"/>
          <w:sz w:val="24"/>
          <w:szCs w:val="24"/>
          <w:rtl/>
        </w:rPr>
        <w:t xml:space="preserve">ی مشایخ ثقات: </w:t>
      </w:r>
      <w:r w:rsidRPr="003C213A">
        <w:rPr>
          <w:rFonts w:hint="cs"/>
          <w:rtl/>
        </w:rPr>
        <w:t>155 روایت از «ابراهیم بن عبدالحمید» نقل شده است: 27 روایت از «امام صادق علیه‌السلام»؛ 97 روایت از «امام کاظم علیه‌السلام»</w:t>
      </w:r>
      <w:r w:rsidR="008D430D" w:rsidRPr="003C213A">
        <w:rPr>
          <w:rFonts w:hint="cs"/>
          <w:rtl/>
        </w:rPr>
        <w:t xml:space="preserve"> و </w:t>
      </w:r>
      <w:r w:rsidRPr="003C213A">
        <w:rPr>
          <w:rFonts w:hint="cs"/>
          <w:rtl/>
        </w:rPr>
        <w:t xml:space="preserve">31 روایت باواسطه؛ یعنی 80 درصد روایات او مستقیماً از معصوم نقل شده است و 20 درصد روایات او باواسطه است. از کسانی که بیش از همه از او روایت دارد، «ابن </w:t>
      </w:r>
      <w:r w:rsidRPr="003C213A">
        <w:rPr>
          <w:rtl/>
        </w:rPr>
        <w:t>أبی</w:t>
      </w:r>
      <w:r w:rsidRPr="003C213A">
        <w:rPr>
          <w:rFonts w:hint="cs"/>
          <w:rtl/>
        </w:rPr>
        <w:t xml:space="preserve"> عمیر» است</w:t>
      </w:r>
      <w:r w:rsidR="008D430D" w:rsidRPr="003C213A">
        <w:rPr>
          <w:rFonts w:hint="cs"/>
          <w:rtl/>
        </w:rPr>
        <w:t xml:space="preserve"> که </w:t>
      </w:r>
      <w:r w:rsidRPr="003C213A">
        <w:rPr>
          <w:rFonts w:hint="cs"/>
          <w:rtl/>
        </w:rPr>
        <w:t>از 155 روایت</w:t>
      </w:r>
      <w:r w:rsidR="008D430D" w:rsidRPr="003C213A">
        <w:rPr>
          <w:rFonts w:hint="cs"/>
          <w:rtl/>
        </w:rPr>
        <w:t xml:space="preserve"> او</w:t>
      </w:r>
      <w:r w:rsidRPr="003C213A">
        <w:rPr>
          <w:rFonts w:hint="cs"/>
          <w:rtl/>
        </w:rPr>
        <w:t xml:space="preserve">، 111 روایت را «ابن أبی عمیر» نقل کرده است و چون وی از مشایخ ثقات است، باز هم وحدت و تعدد برای ما </w:t>
      </w:r>
      <w:r w:rsidRPr="003C213A">
        <w:rPr>
          <w:rtl/>
        </w:rPr>
        <w:t>ثمره‌</w:t>
      </w:r>
      <w:r w:rsidRPr="003C213A">
        <w:rPr>
          <w:rFonts w:hint="cs"/>
          <w:rtl/>
        </w:rPr>
        <w:t>ی عملی ندارد؛ زیرا:</w:t>
      </w:r>
    </w:p>
    <w:p w:rsidR="00856FA7" w:rsidRDefault="00856FA7" w:rsidP="00856FA7">
      <w:pPr>
        <w:ind w:left="720"/>
        <w:jc w:val="both"/>
        <w:rPr>
          <w:rFonts w:asciiTheme="minorHAnsi" w:hAnsiTheme="minorHAnsi"/>
          <w:color w:val="auto"/>
          <w:sz w:val="28"/>
          <w:rtl/>
        </w:rPr>
      </w:pPr>
      <w:r w:rsidRPr="00856FA7">
        <w:rPr>
          <w:rFonts w:asciiTheme="minorHAnsi" w:hAnsiTheme="minorHAnsi"/>
          <w:color w:val="auto"/>
          <w:sz w:val="28"/>
          <w:rtl/>
        </w:rPr>
        <w:t>اگر قائل به وحدت باش</w:t>
      </w:r>
      <w:r w:rsidRPr="00856FA7">
        <w:rPr>
          <w:rFonts w:asciiTheme="minorHAnsi" w:hAnsiTheme="minorHAnsi" w:hint="cs"/>
          <w:color w:val="auto"/>
          <w:sz w:val="28"/>
          <w:rtl/>
        </w:rPr>
        <w:t>ی</w:t>
      </w:r>
      <w:r w:rsidRPr="00856FA7">
        <w:rPr>
          <w:rFonts w:asciiTheme="minorHAnsi" w:hAnsiTheme="minorHAnsi" w:hint="eastAsia"/>
          <w:color w:val="auto"/>
          <w:sz w:val="28"/>
          <w:rtl/>
        </w:rPr>
        <w:t>م،</w:t>
      </w:r>
      <w:r>
        <w:rPr>
          <w:rFonts w:asciiTheme="minorHAnsi" w:hAnsiTheme="minorHAnsi"/>
          <w:color w:val="auto"/>
          <w:sz w:val="28"/>
          <w:rtl/>
        </w:rPr>
        <w:t xml:space="preserve"> که قطعا ثقه است؛</w:t>
      </w:r>
    </w:p>
    <w:p w:rsidR="00856FA7" w:rsidRDefault="00856FA7" w:rsidP="00856FA7">
      <w:pPr>
        <w:ind w:left="720"/>
        <w:jc w:val="both"/>
        <w:rPr>
          <w:rFonts w:asciiTheme="minorHAnsi" w:hAnsiTheme="minorHAnsi"/>
          <w:color w:val="auto"/>
          <w:sz w:val="28"/>
          <w:rtl/>
        </w:rPr>
      </w:pPr>
      <w:r w:rsidRPr="00856FA7">
        <w:rPr>
          <w:rFonts w:asciiTheme="minorHAnsi" w:hAnsiTheme="minorHAnsi"/>
          <w:color w:val="auto"/>
          <w:sz w:val="28"/>
          <w:rtl/>
        </w:rPr>
        <w:t>و اگر قائل به تعدد ن</w:t>
      </w:r>
      <w:r w:rsidRPr="00856FA7">
        <w:rPr>
          <w:rFonts w:asciiTheme="minorHAnsi" w:hAnsiTheme="minorHAnsi" w:hint="cs"/>
          <w:color w:val="auto"/>
          <w:sz w:val="28"/>
          <w:rtl/>
        </w:rPr>
        <w:t>ی</w:t>
      </w:r>
      <w:r w:rsidRPr="00856FA7">
        <w:rPr>
          <w:rFonts w:asciiTheme="minorHAnsi" w:hAnsiTheme="minorHAnsi" w:hint="eastAsia"/>
          <w:color w:val="auto"/>
          <w:sz w:val="28"/>
          <w:rtl/>
        </w:rPr>
        <w:t>ز</w:t>
      </w:r>
      <w:r w:rsidRPr="00856FA7">
        <w:rPr>
          <w:rFonts w:asciiTheme="minorHAnsi" w:hAnsiTheme="minorHAnsi"/>
          <w:color w:val="auto"/>
          <w:sz w:val="28"/>
          <w:rtl/>
        </w:rPr>
        <w:t xml:space="preserve"> باش</w:t>
      </w:r>
      <w:r w:rsidRPr="00856FA7">
        <w:rPr>
          <w:rFonts w:asciiTheme="minorHAnsi" w:hAnsiTheme="minorHAnsi" w:hint="cs"/>
          <w:color w:val="auto"/>
          <w:sz w:val="28"/>
          <w:rtl/>
        </w:rPr>
        <w:t>ی</w:t>
      </w:r>
      <w:r w:rsidRPr="00856FA7">
        <w:rPr>
          <w:rFonts w:asciiTheme="minorHAnsi" w:hAnsiTheme="minorHAnsi" w:hint="eastAsia"/>
          <w:color w:val="auto"/>
          <w:sz w:val="28"/>
          <w:rtl/>
        </w:rPr>
        <w:t>م</w:t>
      </w:r>
      <w:r w:rsidRPr="00856FA7">
        <w:rPr>
          <w:rFonts w:asciiTheme="minorHAnsi" w:hAnsiTheme="minorHAnsi"/>
          <w:color w:val="auto"/>
          <w:sz w:val="28"/>
          <w:rtl/>
        </w:rPr>
        <w:t xml:space="preserve"> راو</w:t>
      </w:r>
      <w:r w:rsidRPr="00856FA7">
        <w:rPr>
          <w:rFonts w:asciiTheme="minorHAnsi" w:hAnsiTheme="minorHAnsi" w:hint="cs"/>
          <w:color w:val="auto"/>
          <w:sz w:val="28"/>
          <w:rtl/>
        </w:rPr>
        <w:t>ی‌</w:t>
      </w:r>
      <w:r w:rsidRPr="00856FA7">
        <w:rPr>
          <w:rFonts w:asciiTheme="minorHAnsi" w:hAnsiTheme="minorHAnsi" w:hint="eastAsia"/>
          <w:color w:val="auto"/>
          <w:sz w:val="28"/>
          <w:rtl/>
        </w:rPr>
        <w:t>ا</w:t>
      </w:r>
      <w:r w:rsidRPr="00856FA7">
        <w:rPr>
          <w:rFonts w:asciiTheme="minorHAnsi" w:hAnsiTheme="minorHAnsi" w:hint="cs"/>
          <w:color w:val="auto"/>
          <w:sz w:val="28"/>
          <w:rtl/>
        </w:rPr>
        <w:t>ی</w:t>
      </w:r>
      <w:r w:rsidRPr="00856FA7">
        <w:rPr>
          <w:rFonts w:asciiTheme="minorHAnsi" w:hAnsiTheme="minorHAnsi"/>
          <w:color w:val="auto"/>
          <w:sz w:val="28"/>
          <w:rtl/>
        </w:rPr>
        <w:t xml:space="preserve"> که از اصحاب «امام کاظم عل</w:t>
      </w:r>
      <w:r w:rsidRPr="00856FA7">
        <w:rPr>
          <w:rFonts w:asciiTheme="minorHAnsi" w:hAnsiTheme="minorHAnsi" w:hint="cs"/>
          <w:color w:val="auto"/>
          <w:sz w:val="28"/>
          <w:rtl/>
        </w:rPr>
        <w:t>ی</w:t>
      </w:r>
      <w:r w:rsidRPr="00856FA7">
        <w:rPr>
          <w:rFonts w:asciiTheme="minorHAnsi" w:hAnsiTheme="minorHAnsi" w:hint="eastAsia"/>
          <w:color w:val="auto"/>
          <w:sz w:val="28"/>
          <w:rtl/>
        </w:rPr>
        <w:t>ه‌السلام»</w:t>
      </w:r>
      <w:r w:rsidRPr="00856FA7">
        <w:rPr>
          <w:rFonts w:asciiTheme="minorHAnsi" w:hAnsiTheme="minorHAnsi"/>
          <w:color w:val="auto"/>
          <w:sz w:val="28"/>
          <w:rtl/>
        </w:rPr>
        <w:t xml:space="preserve"> است با روا</w:t>
      </w:r>
      <w:r w:rsidRPr="00856FA7">
        <w:rPr>
          <w:rFonts w:asciiTheme="minorHAnsi" w:hAnsiTheme="minorHAnsi" w:hint="cs"/>
          <w:color w:val="auto"/>
          <w:sz w:val="28"/>
          <w:rtl/>
        </w:rPr>
        <w:t>ی</w:t>
      </w:r>
      <w:r w:rsidRPr="00856FA7">
        <w:rPr>
          <w:rFonts w:asciiTheme="minorHAnsi" w:hAnsiTheme="minorHAnsi" w:hint="eastAsia"/>
          <w:color w:val="auto"/>
          <w:sz w:val="28"/>
          <w:rtl/>
        </w:rPr>
        <w:t>ت</w:t>
      </w:r>
      <w:r w:rsidRPr="00856FA7">
        <w:rPr>
          <w:rFonts w:asciiTheme="minorHAnsi" w:hAnsiTheme="minorHAnsi"/>
          <w:color w:val="auto"/>
          <w:sz w:val="28"/>
          <w:rtl/>
        </w:rPr>
        <w:t xml:space="preserve"> «ابن أب</w:t>
      </w:r>
      <w:r w:rsidRPr="00856FA7">
        <w:rPr>
          <w:rFonts w:asciiTheme="minorHAnsi" w:hAnsiTheme="minorHAnsi" w:hint="cs"/>
          <w:color w:val="auto"/>
          <w:sz w:val="28"/>
          <w:rtl/>
        </w:rPr>
        <w:t>ی</w:t>
      </w:r>
      <w:r w:rsidRPr="00856FA7">
        <w:rPr>
          <w:rFonts w:asciiTheme="minorHAnsi" w:hAnsiTheme="minorHAnsi"/>
          <w:color w:val="auto"/>
          <w:sz w:val="28"/>
          <w:rtl/>
        </w:rPr>
        <w:t xml:space="preserve"> عم</w:t>
      </w:r>
      <w:r w:rsidRPr="00856FA7">
        <w:rPr>
          <w:rFonts w:asciiTheme="minorHAnsi" w:hAnsiTheme="minorHAnsi" w:hint="cs"/>
          <w:color w:val="auto"/>
          <w:sz w:val="28"/>
          <w:rtl/>
        </w:rPr>
        <w:t>ی</w:t>
      </w:r>
      <w:r w:rsidRPr="00856FA7">
        <w:rPr>
          <w:rFonts w:asciiTheme="minorHAnsi" w:hAnsiTheme="minorHAnsi" w:hint="eastAsia"/>
          <w:color w:val="auto"/>
          <w:sz w:val="28"/>
          <w:rtl/>
        </w:rPr>
        <w:t>ر»</w:t>
      </w:r>
      <w:r w:rsidRPr="00856FA7">
        <w:rPr>
          <w:rFonts w:asciiTheme="minorHAnsi" w:hAnsiTheme="minorHAnsi"/>
          <w:color w:val="auto"/>
          <w:sz w:val="28"/>
          <w:rtl/>
        </w:rPr>
        <w:t xml:space="preserve"> توث</w:t>
      </w:r>
      <w:r w:rsidRPr="00856FA7">
        <w:rPr>
          <w:rFonts w:asciiTheme="minorHAnsi" w:hAnsiTheme="minorHAnsi" w:hint="cs"/>
          <w:color w:val="auto"/>
          <w:sz w:val="28"/>
          <w:rtl/>
        </w:rPr>
        <w:t>ی</w:t>
      </w:r>
      <w:r w:rsidRPr="00856FA7">
        <w:rPr>
          <w:rFonts w:asciiTheme="minorHAnsi" w:hAnsiTheme="minorHAnsi" w:hint="eastAsia"/>
          <w:color w:val="auto"/>
          <w:sz w:val="28"/>
          <w:rtl/>
        </w:rPr>
        <w:t>ق</w:t>
      </w:r>
      <w:r w:rsidRPr="00856FA7">
        <w:rPr>
          <w:rFonts w:asciiTheme="minorHAnsi" w:hAnsiTheme="minorHAnsi"/>
          <w:color w:val="auto"/>
          <w:sz w:val="28"/>
          <w:rtl/>
        </w:rPr>
        <w:t xml:space="preserve"> م</w:t>
      </w:r>
      <w:r w:rsidRPr="00856FA7">
        <w:rPr>
          <w:rFonts w:asciiTheme="minorHAnsi" w:hAnsiTheme="minorHAnsi" w:hint="cs"/>
          <w:color w:val="auto"/>
          <w:sz w:val="28"/>
          <w:rtl/>
        </w:rPr>
        <w:t>ی‌</w:t>
      </w:r>
      <w:r w:rsidRPr="00856FA7">
        <w:rPr>
          <w:rFonts w:asciiTheme="minorHAnsi" w:hAnsiTheme="minorHAnsi" w:hint="eastAsia"/>
          <w:color w:val="auto"/>
          <w:sz w:val="28"/>
          <w:rtl/>
        </w:rPr>
        <w:t>شود</w:t>
      </w:r>
      <w:r w:rsidRPr="00856FA7">
        <w:rPr>
          <w:rFonts w:asciiTheme="minorHAnsi" w:hAnsiTheme="minorHAnsi"/>
          <w:color w:val="auto"/>
          <w:sz w:val="28"/>
          <w:rtl/>
        </w:rPr>
        <w:t xml:space="preserve"> و راو</w:t>
      </w:r>
      <w:r w:rsidRPr="00856FA7">
        <w:rPr>
          <w:rFonts w:asciiTheme="minorHAnsi" w:hAnsiTheme="minorHAnsi" w:hint="cs"/>
          <w:color w:val="auto"/>
          <w:sz w:val="28"/>
          <w:rtl/>
        </w:rPr>
        <w:t>ی‌</w:t>
      </w:r>
      <w:r w:rsidRPr="00856FA7">
        <w:rPr>
          <w:rFonts w:asciiTheme="minorHAnsi" w:hAnsiTheme="minorHAnsi" w:hint="eastAsia"/>
          <w:color w:val="auto"/>
          <w:sz w:val="28"/>
          <w:rtl/>
        </w:rPr>
        <w:t>ا</w:t>
      </w:r>
      <w:r w:rsidRPr="00856FA7">
        <w:rPr>
          <w:rFonts w:asciiTheme="minorHAnsi" w:hAnsiTheme="minorHAnsi" w:hint="cs"/>
          <w:color w:val="auto"/>
          <w:sz w:val="28"/>
          <w:rtl/>
        </w:rPr>
        <w:t>ی</w:t>
      </w:r>
      <w:r w:rsidRPr="00856FA7">
        <w:rPr>
          <w:rFonts w:asciiTheme="minorHAnsi" w:hAnsiTheme="minorHAnsi"/>
          <w:color w:val="auto"/>
          <w:sz w:val="28"/>
          <w:rtl/>
        </w:rPr>
        <w:t xml:space="preserve"> که از اصحاب «امام صادق عل</w:t>
      </w:r>
      <w:r w:rsidRPr="00856FA7">
        <w:rPr>
          <w:rFonts w:asciiTheme="minorHAnsi" w:hAnsiTheme="minorHAnsi" w:hint="cs"/>
          <w:color w:val="auto"/>
          <w:sz w:val="28"/>
          <w:rtl/>
        </w:rPr>
        <w:t>ی</w:t>
      </w:r>
      <w:r w:rsidRPr="00856FA7">
        <w:rPr>
          <w:rFonts w:asciiTheme="minorHAnsi" w:hAnsiTheme="minorHAnsi" w:hint="eastAsia"/>
          <w:color w:val="auto"/>
          <w:sz w:val="28"/>
          <w:rtl/>
        </w:rPr>
        <w:t>ه‌السلام»</w:t>
      </w:r>
      <w:r w:rsidRPr="00856FA7">
        <w:rPr>
          <w:rFonts w:asciiTheme="minorHAnsi" w:hAnsiTheme="minorHAnsi"/>
          <w:color w:val="auto"/>
          <w:sz w:val="28"/>
          <w:rtl/>
        </w:rPr>
        <w:t xml:space="preserve"> است، توث</w:t>
      </w:r>
      <w:r w:rsidRPr="00856FA7">
        <w:rPr>
          <w:rFonts w:asciiTheme="minorHAnsi" w:hAnsiTheme="minorHAnsi" w:hint="cs"/>
          <w:color w:val="auto"/>
          <w:sz w:val="28"/>
          <w:rtl/>
        </w:rPr>
        <w:t>ی</w:t>
      </w:r>
      <w:r w:rsidRPr="00856FA7">
        <w:rPr>
          <w:rFonts w:asciiTheme="minorHAnsi" w:hAnsiTheme="minorHAnsi" w:hint="eastAsia"/>
          <w:color w:val="auto"/>
          <w:sz w:val="28"/>
          <w:rtl/>
        </w:rPr>
        <w:t>ق</w:t>
      </w:r>
      <w:r w:rsidRPr="00856FA7">
        <w:rPr>
          <w:rFonts w:asciiTheme="minorHAnsi" w:hAnsiTheme="minorHAnsi"/>
          <w:color w:val="auto"/>
          <w:sz w:val="28"/>
          <w:rtl/>
        </w:rPr>
        <w:t xml:space="preserve"> خاص دارد.</w:t>
      </w:r>
    </w:p>
    <w:p w:rsidR="00856FA7" w:rsidRDefault="00856FA7" w:rsidP="0075517F">
      <w:pPr>
        <w:jc w:val="both"/>
        <w:rPr>
          <w:rFonts w:asciiTheme="minorHAnsi" w:hAnsiTheme="minorHAnsi"/>
          <w:color w:val="auto"/>
          <w:sz w:val="28"/>
          <w:rtl/>
        </w:rPr>
      </w:pPr>
      <w:r w:rsidRPr="00856FA7">
        <w:rPr>
          <w:rFonts w:asciiTheme="minorHAnsi" w:hAnsiTheme="minorHAnsi"/>
          <w:color w:val="auto"/>
          <w:sz w:val="28"/>
          <w:rtl/>
        </w:rPr>
        <w:t>درنت</w:t>
      </w:r>
      <w:r w:rsidRPr="00856FA7">
        <w:rPr>
          <w:rFonts w:asciiTheme="minorHAnsi" w:hAnsiTheme="minorHAnsi" w:hint="cs"/>
          <w:color w:val="auto"/>
          <w:sz w:val="28"/>
          <w:rtl/>
        </w:rPr>
        <w:t>ی</w:t>
      </w:r>
      <w:r w:rsidRPr="00856FA7">
        <w:rPr>
          <w:rFonts w:asciiTheme="minorHAnsi" w:hAnsiTheme="minorHAnsi" w:hint="eastAsia"/>
          <w:color w:val="auto"/>
          <w:sz w:val="28"/>
          <w:rtl/>
        </w:rPr>
        <w:t>جه،</w:t>
      </w:r>
      <w:r w:rsidRPr="00856FA7">
        <w:rPr>
          <w:rFonts w:asciiTheme="minorHAnsi" w:hAnsiTheme="minorHAnsi"/>
          <w:color w:val="auto"/>
          <w:sz w:val="28"/>
          <w:rtl/>
        </w:rPr>
        <w:t xml:space="preserve"> در هر دو صورت ثقه خواهند </w:t>
      </w:r>
      <w:r w:rsidRPr="00856FA7">
        <w:rPr>
          <w:rFonts w:asciiTheme="minorHAnsi" w:hAnsiTheme="minorHAnsi" w:hint="eastAsia"/>
          <w:color w:val="auto"/>
          <w:sz w:val="28"/>
          <w:rtl/>
        </w:rPr>
        <w:t>بود</w:t>
      </w:r>
      <w:r w:rsidRPr="00856FA7">
        <w:rPr>
          <w:rFonts w:asciiTheme="minorHAnsi" w:hAnsiTheme="minorHAnsi"/>
          <w:color w:val="auto"/>
          <w:sz w:val="28"/>
          <w:rtl/>
        </w:rPr>
        <w:t xml:space="preserve"> و در عمل تفاوت</w:t>
      </w:r>
      <w:r w:rsidRPr="00856FA7">
        <w:rPr>
          <w:rFonts w:asciiTheme="minorHAnsi" w:hAnsiTheme="minorHAnsi" w:hint="cs"/>
          <w:color w:val="auto"/>
          <w:sz w:val="28"/>
          <w:rtl/>
        </w:rPr>
        <w:t>ی</w:t>
      </w:r>
      <w:r w:rsidRPr="00856FA7">
        <w:rPr>
          <w:rFonts w:asciiTheme="minorHAnsi" w:hAnsiTheme="minorHAnsi"/>
          <w:color w:val="auto"/>
          <w:sz w:val="28"/>
          <w:rtl/>
        </w:rPr>
        <w:t xml:space="preserve"> ب</w:t>
      </w:r>
      <w:r w:rsidRPr="00856FA7">
        <w:rPr>
          <w:rFonts w:asciiTheme="minorHAnsi" w:hAnsiTheme="minorHAnsi" w:hint="cs"/>
          <w:color w:val="auto"/>
          <w:sz w:val="28"/>
          <w:rtl/>
        </w:rPr>
        <w:t>ی</w:t>
      </w:r>
      <w:r w:rsidRPr="00856FA7">
        <w:rPr>
          <w:rFonts w:asciiTheme="minorHAnsi" w:hAnsiTheme="minorHAnsi" w:hint="eastAsia"/>
          <w:color w:val="auto"/>
          <w:sz w:val="28"/>
          <w:rtl/>
        </w:rPr>
        <w:t>ن</w:t>
      </w:r>
      <w:r w:rsidRPr="00856FA7">
        <w:rPr>
          <w:rFonts w:asciiTheme="minorHAnsi" w:hAnsiTheme="minorHAnsi"/>
          <w:color w:val="auto"/>
          <w:sz w:val="28"/>
          <w:rtl/>
        </w:rPr>
        <w:t xml:space="preserve"> فرض وحدت </w:t>
      </w:r>
      <w:r w:rsidRPr="00856FA7">
        <w:rPr>
          <w:rFonts w:asciiTheme="minorHAnsi" w:hAnsiTheme="minorHAnsi" w:hint="cs"/>
          <w:color w:val="auto"/>
          <w:sz w:val="28"/>
          <w:rtl/>
        </w:rPr>
        <w:t>ی</w:t>
      </w:r>
      <w:r w:rsidRPr="00856FA7">
        <w:rPr>
          <w:rFonts w:asciiTheme="minorHAnsi" w:hAnsiTheme="minorHAnsi" w:hint="eastAsia"/>
          <w:color w:val="auto"/>
          <w:sz w:val="28"/>
          <w:rtl/>
        </w:rPr>
        <w:t>ا</w:t>
      </w:r>
      <w:r w:rsidRPr="00856FA7">
        <w:rPr>
          <w:rFonts w:asciiTheme="minorHAnsi" w:hAnsiTheme="minorHAnsi"/>
          <w:color w:val="auto"/>
          <w:sz w:val="28"/>
          <w:rtl/>
        </w:rPr>
        <w:t xml:space="preserve"> تعدد و</w:t>
      </w:r>
      <w:r w:rsidRPr="00856FA7">
        <w:rPr>
          <w:rFonts w:asciiTheme="minorHAnsi" w:hAnsiTheme="minorHAnsi" w:hint="cs"/>
          <w:color w:val="auto"/>
          <w:sz w:val="28"/>
          <w:rtl/>
        </w:rPr>
        <w:t>ی</w:t>
      </w:r>
      <w:r w:rsidRPr="00856FA7">
        <w:rPr>
          <w:rFonts w:asciiTheme="minorHAnsi" w:hAnsiTheme="minorHAnsi"/>
          <w:color w:val="auto"/>
          <w:sz w:val="28"/>
          <w:rtl/>
        </w:rPr>
        <w:t xml:space="preserve"> باق</w:t>
      </w:r>
      <w:r w:rsidRPr="00856FA7">
        <w:rPr>
          <w:rFonts w:asciiTheme="minorHAnsi" w:hAnsiTheme="minorHAnsi" w:hint="cs"/>
          <w:color w:val="auto"/>
          <w:sz w:val="28"/>
          <w:rtl/>
        </w:rPr>
        <w:t>ی</w:t>
      </w:r>
      <w:r w:rsidRPr="00856FA7">
        <w:rPr>
          <w:rFonts w:asciiTheme="minorHAnsi" w:hAnsiTheme="minorHAnsi"/>
          <w:color w:val="auto"/>
          <w:sz w:val="28"/>
          <w:rtl/>
        </w:rPr>
        <w:t xml:space="preserve"> </w:t>
      </w:r>
      <w:r w:rsidR="00CB70A1">
        <w:rPr>
          <w:rFonts w:asciiTheme="minorHAnsi" w:hAnsiTheme="minorHAnsi"/>
          <w:color w:val="auto"/>
          <w:sz w:val="28"/>
          <w:rtl/>
        </w:rPr>
        <w:t>نم</w:t>
      </w:r>
      <w:r w:rsidR="00CB70A1">
        <w:rPr>
          <w:rFonts w:asciiTheme="minorHAnsi" w:hAnsiTheme="minorHAnsi" w:hint="cs"/>
          <w:color w:val="auto"/>
          <w:sz w:val="28"/>
          <w:rtl/>
        </w:rPr>
        <w:t>ی‌</w:t>
      </w:r>
      <w:r w:rsidR="00CB70A1">
        <w:rPr>
          <w:rFonts w:asciiTheme="minorHAnsi" w:hAnsiTheme="minorHAnsi" w:hint="eastAsia"/>
          <w:color w:val="auto"/>
          <w:sz w:val="28"/>
          <w:rtl/>
        </w:rPr>
        <w:t>ماند</w:t>
      </w:r>
      <w:r w:rsidR="001E63AF">
        <w:rPr>
          <w:rFonts w:asciiTheme="minorHAnsi" w:hAnsiTheme="minorHAnsi"/>
          <w:color w:val="auto"/>
          <w:sz w:val="28"/>
          <w:rtl/>
        </w:rPr>
        <w:t>.</w:t>
      </w:r>
    </w:p>
    <w:p w:rsidR="003502E5" w:rsidRPr="003C213A" w:rsidRDefault="003502E5" w:rsidP="00634270">
      <w:pPr>
        <w:jc w:val="both"/>
        <w:rPr>
          <w:rtl/>
        </w:rPr>
      </w:pPr>
      <w:r w:rsidRPr="000806CB">
        <w:rPr>
          <w:rFonts w:cs="B Titr" w:hint="cs"/>
          <w:sz w:val="24"/>
          <w:szCs w:val="24"/>
          <w:rtl/>
        </w:rPr>
        <w:t xml:space="preserve">3. استفاده از </w:t>
      </w:r>
      <w:r w:rsidRPr="000806CB">
        <w:rPr>
          <w:rFonts w:cs="B Titr"/>
          <w:sz w:val="24"/>
          <w:szCs w:val="24"/>
          <w:rtl/>
        </w:rPr>
        <w:t>قاعده‌</w:t>
      </w:r>
      <w:r w:rsidRPr="000806CB">
        <w:rPr>
          <w:rFonts w:cs="B Titr" w:hint="cs"/>
          <w:sz w:val="24"/>
          <w:szCs w:val="24"/>
          <w:rtl/>
        </w:rPr>
        <w:t>ی کثرت روایت اجلاء مع عدم ورود قدح:</w:t>
      </w:r>
      <w:r w:rsidRPr="003C213A">
        <w:rPr>
          <w:rFonts w:hint="cs"/>
          <w:rtl/>
        </w:rPr>
        <w:t xml:space="preserve"> در بین روایان «ابراهیم بن عبدالحمید»، «صفوان بن یحیی» نیز وجود</w:t>
      </w:r>
      <w:r w:rsidRPr="003C213A">
        <w:rPr>
          <w:rtl/>
        </w:rPr>
        <w:t xml:space="preserve"> </w:t>
      </w:r>
      <w:r w:rsidRPr="003C213A">
        <w:rPr>
          <w:rFonts w:hint="cs"/>
          <w:rtl/>
        </w:rPr>
        <w:t>دارد که وی نیز از مشایخ ثقات است. پس این راوی:</w:t>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نقل روایت از او کثرت دارد (155 روایت)؛</w:t>
      </w:r>
    </w:p>
    <w:p w:rsidR="003502E5" w:rsidRPr="003C213A" w:rsidRDefault="003502E5" w:rsidP="00634270">
      <w:pPr>
        <w:jc w:val="both"/>
        <w:rPr>
          <w:rtl/>
        </w:rPr>
      </w:pPr>
      <w:r w:rsidRPr="003C213A">
        <w:rPr>
          <w:rFonts w:hint="cs"/>
          <w:rtl/>
        </w:rPr>
        <w:t>اجلاء از وی نقل روایت دارند</w:t>
      </w:r>
      <w:r w:rsidRPr="00A7627D">
        <w:rPr>
          <w:vertAlign w:val="superscript"/>
          <w:rtl/>
        </w:rPr>
        <w:footnoteReference w:id="165"/>
      </w:r>
      <w:r w:rsidRPr="003C213A">
        <w:rPr>
          <w:rFonts w:hint="cs"/>
          <w:rtl/>
        </w:rPr>
        <w:t xml:space="preserve"> (صفوان بن یحیی و ابن أبی عمیر)؛</w:t>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و قدحی هم در مورد وی وارد نشده است؛</w:t>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 xml:space="preserve">درنتیجه از راه کثرت روایت اجلاء مع عدم ورود قدح فیه، </w:t>
      </w:r>
      <w:r w:rsidRPr="003502E5">
        <w:rPr>
          <w:rFonts w:asciiTheme="minorHAnsi" w:hAnsiTheme="minorHAnsi"/>
          <w:color w:val="auto"/>
          <w:sz w:val="28"/>
          <w:rtl/>
        </w:rPr>
        <w:t>راو</w:t>
      </w:r>
      <w:r w:rsidRPr="003502E5">
        <w:rPr>
          <w:rFonts w:asciiTheme="minorHAnsi" w:hAnsiTheme="minorHAnsi" w:hint="cs"/>
          <w:color w:val="auto"/>
          <w:sz w:val="28"/>
          <w:rtl/>
        </w:rPr>
        <w:t>ی‌</w:t>
      </w:r>
      <w:r w:rsidRPr="003502E5">
        <w:rPr>
          <w:rFonts w:asciiTheme="minorHAnsi" w:hAnsiTheme="minorHAnsi" w:hint="eastAsia"/>
          <w:color w:val="auto"/>
          <w:sz w:val="28"/>
          <w:rtl/>
        </w:rPr>
        <w:t>ا</w:t>
      </w:r>
      <w:r w:rsidRPr="003502E5">
        <w:rPr>
          <w:rFonts w:asciiTheme="minorHAnsi" w:hAnsiTheme="minorHAnsi" w:hint="cs"/>
          <w:color w:val="auto"/>
          <w:sz w:val="28"/>
          <w:rtl/>
        </w:rPr>
        <w:t xml:space="preserve">ی که از اصحاب «امام کاظم علیه‌السلام» است توثیق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شود</w:t>
      </w:r>
      <w:r w:rsidRPr="003502E5">
        <w:rPr>
          <w:rFonts w:asciiTheme="minorHAnsi" w:hAnsiTheme="minorHAnsi" w:hint="cs"/>
          <w:color w:val="auto"/>
          <w:sz w:val="28"/>
          <w:rtl/>
        </w:rPr>
        <w:t>.</w:t>
      </w:r>
    </w:p>
    <w:p w:rsidR="003502E5" w:rsidRPr="003C213A" w:rsidRDefault="003502E5" w:rsidP="00634270">
      <w:pPr>
        <w:jc w:val="both"/>
        <w:rPr>
          <w:rtl/>
        </w:rPr>
      </w:pPr>
      <w:r w:rsidRPr="000806CB">
        <w:rPr>
          <w:rFonts w:cs="B Titr" w:hint="cs"/>
          <w:sz w:val="24"/>
          <w:szCs w:val="24"/>
          <w:rtl/>
        </w:rPr>
        <w:t>4. برخورد فقهای قدما با راوی:</w:t>
      </w:r>
      <w:r w:rsidRPr="003C213A">
        <w:rPr>
          <w:rFonts w:hint="cs"/>
          <w:rtl/>
        </w:rPr>
        <w:t xml:space="preserve"> یکی از </w:t>
      </w:r>
      <w:r w:rsidRPr="003C213A">
        <w:rPr>
          <w:rtl/>
        </w:rPr>
        <w:t>راه‌ها</w:t>
      </w:r>
      <w:r w:rsidRPr="003C213A">
        <w:rPr>
          <w:rFonts w:hint="cs"/>
          <w:rtl/>
        </w:rPr>
        <w:t xml:space="preserve">یی که برای کسب اطلاعات در مورد راوی استفاده </w:t>
      </w:r>
      <w:r w:rsidRPr="003C213A">
        <w:rPr>
          <w:rtl/>
        </w:rPr>
        <w:t>م</w:t>
      </w:r>
      <w:r w:rsidRPr="003C213A">
        <w:rPr>
          <w:rFonts w:hint="cs"/>
          <w:rtl/>
        </w:rPr>
        <w:t>ی‌</w:t>
      </w:r>
      <w:r w:rsidRPr="003C213A">
        <w:rPr>
          <w:rFonts w:hint="eastAsia"/>
          <w:rtl/>
        </w:rPr>
        <w:t>کن</w:t>
      </w:r>
      <w:r w:rsidRPr="003C213A">
        <w:rPr>
          <w:rFonts w:hint="cs"/>
          <w:rtl/>
        </w:rPr>
        <w:t>ی</w:t>
      </w:r>
      <w:r w:rsidRPr="003C213A">
        <w:rPr>
          <w:rFonts w:hint="eastAsia"/>
          <w:rtl/>
        </w:rPr>
        <w:t>م</w:t>
      </w:r>
      <w:r w:rsidRPr="003C213A">
        <w:rPr>
          <w:rFonts w:hint="cs"/>
          <w:rtl/>
        </w:rPr>
        <w:t xml:space="preserve"> این است که به روایات وی توجه </w:t>
      </w:r>
      <w:r w:rsidRPr="003C213A">
        <w:rPr>
          <w:rtl/>
        </w:rPr>
        <w:t>م</w:t>
      </w:r>
      <w:r w:rsidRPr="003C213A">
        <w:rPr>
          <w:rFonts w:hint="cs"/>
          <w:rtl/>
        </w:rPr>
        <w:t>ی‌</w:t>
      </w:r>
      <w:r w:rsidRPr="003C213A">
        <w:rPr>
          <w:rFonts w:hint="eastAsia"/>
          <w:rtl/>
        </w:rPr>
        <w:t>کن</w:t>
      </w:r>
      <w:r w:rsidRPr="003C213A">
        <w:rPr>
          <w:rFonts w:hint="cs"/>
          <w:rtl/>
        </w:rPr>
        <w:t>ی</w:t>
      </w:r>
      <w:r w:rsidRPr="003C213A">
        <w:rPr>
          <w:rFonts w:hint="eastAsia"/>
          <w:rtl/>
        </w:rPr>
        <w:t>م</w:t>
      </w:r>
      <w:r w:rsidRPr="003C213A">
        <w:rPr>
          <w:rFonts w:hint="cs"/>
          <w:rtl/>
        </w:rPr>
        <w:t xml:space="preserve">. اگر بتوانیم در روایات راوی، روایتی را بیابیم که محل نفی و اثبات فقهای قدما باشد، به استدلال کسانی که روایت را </w:t>
      </w:r>
      <w:r w:rsidRPr="003C213A">
        <w:rPr>
          <w:rtl/>
        </w:rPr>
        <w:t>نپذ</w:t>
      </w:r>
      <w:r w:rsidRPr="003C213A">
        <w:rPr>
          <w:rFonts w:hint="cs"/>
          <w:rtl/>
        </w:rPr>
        <w:t>ی</w:t>
      </w:r>
      <w:r w:rsidRPr="003C213A">
        <w:rPr>
          <w:rFonts w:hint="eastAsia"/>
          <w:rtl/>
        </w:rPr>
        <w:t>رفته‌اند</w:t>
      </w:r>
      <w:r w:rsidRPr="003C213A">
        <w:rPr>
          <w:rFonts w:hint="cs"/>
          <w:rtl/>
        </w:rPr>
        <w:t xml:space="preserve"> دقت </w:t>
      </w:r>
      <w:r w:rsidRPr="003C213A">
        <w:rPr>
          <w:rtl/>
        </w:rPr>
        <w:t>م</w:t>
      </w:r>
      <w:r w:rsidRPr="003C213A">
        <w:rPr>
          <w:rFonts w:hint="cs"/>
          <w:rtl/>
        </w:rPr>
        <w:t>ی‌</w:t>
      </w:r>
      <w:r w:rsidRPr="003C213A">
        <w:rPr>
          <w:rFonts w:hint="eastAsia"/>
          <w:rtl/>
        </w:rPr>
        <w:t>کن</w:t>
      </w:r>
      <w:r w:rsidRPr="003C213A">
        <w:rPr>
          <w:rFonts w:hint="cs"/>
          <w:rtl/>
        </w:rPr>
        <w:t>ی</w:t>
      </w:r>
      <w:r w:rsidRPr="003C213A">
        <w:rPr>
          <w:rFonts w:hint="eastAsia"/>
          <w:rtl/>
        </w:rPr>
        <w:t>م</w:t>
      </w:r>
      <w:r w:rsidRPr="003C213A">
        <w:rPr>
          <w:rFonts w:hint="cs"/>
          <w:rtl/>
        </w:rPr>
        <w:t xml:space="preserve"> و بررسی </w:t>
      </w:r>
      <w:r w:rsidRPr="003C213A">
        <w:rPr>
          <w:rtl/>
        </w:rPr>
        <w:t>م</w:t>
      </w:r>
      <w:r w:rsidRPr="003C213A">
        <w:rPr>
          <w:rFonts w:hint="cs"/>
          <w:rtl/>
        </w:rPr>
        <w:t>ی‌</w:t>
      </w:r>
      <w:r w:rsidRPr="003C213A">
        <w:rPr>
          <w:rFonts w:hint="eastAsia"/>
          <w:rtl/>
        </w:rPr>
        <w:t>کن</w:t>
      </w:r>
      <w:r w:rsidRPr="003C213A">
        <w:rPr>
          <w:rFonts w:hint="cs"/>
          <w:rtl/>
        </w:rPr>
        <w:t>ی</w:t>
      </w:r>
      <w:r w:rsidRPr="003C213A">
        <w:rPr>
          <w:rFonts w:hint="eastAsia"/>
          <w:rtl/>
        </w:rPr>
        <w:t>م</w:t>
      </w:r>
      <w:r w:rsidRPr="003C213A">
        <w:rPr>
          <w:rFonts w:hint="cs"/>
          <w:rtl/>
        </w:rPr>
        <w:t xml:space="preserve"> که فقهایی که روایت را </w:t>
      </w:r>
      <w:r w:rsidRPr="003C213A">
        <w:rPr>
          <w:rtl/>
        </w:rPr>
        <w:t>نپذ</w:t>
      </w:r>
      <w:r w:rsidRPr="003C213A">
        <w:rPr>
          <w:rFonts w:hint="cs"/>
          <w:rtl/>
        </w:rPr>
        <w:t>ی</w:t>
      </w:r>
      <w:r w:rsidRPr="003C213A">
        <w:rPr>
          <w:rFonts w:hint="eastAsia"/>
          <w:rtl/>
        </w:rPr>
        <w:t>رفته‌اند</w:t>
      </w:r>
      <w:r w:rsidRPr="003C213A">
        <w:rPr>
          <w:rFonts w:hint="cs"/>
          <w:rtl/>
        </w:rPr>
        <w:t xml:space="preserve"> به روایت اشکال سندی </w:t>
      </w:r>
      <w:r w:rsidRPr="003C213A">
        <w:rPr>
          <w:rtl/>
        </w:rPr>
        <w:t>داشته‌اند</w:t>
      </w:r>
      <w:r w:rsidRPr="003C213A">
        <w:rPr>
          <w:rFonts w:hint="cs"/>
          <w:rtl/>
        </w:rPr>
        <w:t xml:space="preserve"> یا خیر.</w:t>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روایت باید مطلبی باشد که اختلافی است؛ زیرا اگر مطلب روایتی مورد قبول همه باشد، ممکن است به عنوان مؤید آورده شود یا به دلیل قبول داشتن مطلب، اشکال سندی آن بیان نشود.</w:t>
      </w:r>
    </w:p>
    <w:p w:rsidR="003502E5" w:rsidRPr="003502E5" w:rsidRDefault="003502E5" w:rsidP="007821ED">
      <w:pPr>
        <w:jc w:val="both"/>
        <w:rPr>
          <w:rFonts w:asciiTheme="minorHAnsi" w:hAnsiTheme="minorHAnsi"/>
          <w:color w:val="auto"/>
          <w:sz w:val="28"/>
          <w:rtl/>
        </w:rPr>
      </w:pPr>
      <w:r w:rsidRPr="003502E5">
        <w:rPr>
          <w:rFonts w:asciiTheme="minorHAnsi" w:hAnsiTheme="minorHAnsi" w:hint="cs"/>
          <w:color w:val="auto"/>
          <w:sz w:val="28"/>
          <w:rtl/>
        </w:rPr>
        <w:t>از «ابراهیم بن عبدالحمید» در «استبصار» نقل شده است: «</w:t>
      </w:r>
      <w:r w:rsidRPr="003502E5">
        <w:rPr>
          <w:rFonts w:asciiTheme="minorHAnsi" w:hAnsiTheme="minorHAnsi"/>
          <w:color w:val="auto"/>
          <w:sz w:val="28"/>
          <w:rtl/>
        </w:rPr>
        <w:t>3- فَأَمَّا مَا رَوَاهُ عَلِی بْنُ الْحَسَنِ بْنِ فَضَّالٍ عَنْ جَعْفَرِ بْنِ مُحَمَّدِ بْنِ حَکیمٍ وَ</w:t>
      </w:r>
      <w:r w:rsidRPr="003502E5">
        <w:rPr>
          <w:rFonts w:asciiTheme="minorHAnsi" w:hAnsiTheme="minorHAnsi" w:hint="cs"/>
          <w:color w:val="auto"/>
          <w:sz w:val="28"/>
          <w:rtl/>
        </w:rPr>
        <w:t xml:space="preserve"> </w:t>
      </w:r>
      <w:r w:rsidRPr="003502E5">
        <w:rPr>
          <w:rFonts w:asciiTheme="minorHAnsi" w:hAnsiTheme="minorHAnsi"/>
          <w:color w:val="auto"/>
          <w:sz w:val="28"/>
          <w:rtl/>
        </w:rPr>
        <w:t>جَعْفَرِ بْنِ مُحَمَّدِ بْنِ أبی الصَّبَّاحِ جَمِیعاً عَنْ إِبْرَاهِیمَ بْنِ عبدالحمید عَنْ أبی الْحَسَنِ ع قَالَ: الْمُصْحَفُ لَا تَمَسَّهُ عَلَی غَیرِ طُهْرٍ وَ لَا جُنُباً وَ لَا تَمَسَّ خَطَّهُ وَ لَا تُعَلِّقْهُ إِنَّ اللَّهَ تَعَالَی یقُولُ- لا یمَسُّهُ إِلَّا الْمُطَهَّرُونَ.</w:t>
      </w:r>
      <w:r w:rsidRPr="003502E5">
        <w:rPr>
          <w:rFonts w:asciiTheme="minorHAnsi" w:hAnsiTheme="minorHAnsi" w:hint="cs"/>
          <w:color w:val="auto"/>
          <w:sz w:val="28"/>
          <w:rtl/>
        </w:rPr>
        <w:t xml:space="preserve"> </w:t>
      </w:r>
      <w:r w:rsidRPr="003502E5">
        <w:rPr>
          <w:rFonts w:asciiTheme="minorHAnsi" w:hAnsiTheme="minorHAnsi"/>
          <w:color w:val="auto"/>
          <w:sz w:val="28"/>
          <w:rtl/>
        </w:rPr>
        <w:t>فَالْوَجْهُ فِی هَذَا الْخَبَرِ أَنْ نَحْمِلَهُ عَلَی ضَرْبٍ مِنَ الْکرَاهِیةِ دُونَ الْحَظْرِ</w:t>
      </w:r>
      <w:r w:rsidRPr="003502E5">
        <w:rPr>
          <w:rFonts w:asciiTheme="minorHAnsi" w:hAnsiTheme="minorHAnsi" w:hint="cs"/>
          <w:color w:val="auto"/>
          <w:sz w:val="28"/>
          <w:rtl/>
        </w:rPr>
        <w:t>»</w:t>
      </w:r>
      <w:r w:rsidR="007821ED">
        <w:rPr>
          <w:rFonts w:asciiTheme="minorHAnsi" w:hAnsiTheme="minorHAnsi" w:hint="cs"/>
          <w:color w:val="auto"/>
          <w:sz w:val="28"/>
          <w:rtl/>
        </w:rPr>
        <w:t>.</w:t>
      </w:r>
      <w:r w:rsidR="007821ED">
        <w:rPr>
          <w:rStyle w:val="FootnoteReference"/>
          <w:rFonts w:asciiTheme="minorHAnsi" w:hAnsiTheme="minorHAnsi"/>
          <w:color w:val="auto"/>
          <w:sz w:val="28"/>
          <w:rtl/>
        </w:rPr>
        <w:footnoteReference w:id="166"/>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بحث مس مصحف توسط جنب که در این روایت نیز به آن پرداخته شده است، اختلافی است و برخی از فقها قائل به حرمت و برخی قائل به کراهت آن هستند.</w:t>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 xml:space="preserve">فقهای قدما به این مسئله </w:t>
      </w:r>
      <w:r w:rsidRPr="003502E5">
        <w:rPr>
          <w:rFonts w:asciiTheme="minorHAnsi" w:hAnsiTheme="minorHAnsi"/>
          <w:color w:val="auto"/>
          <w:sz w:val="28"/>
          <w:rtl/>
        </w:rPr>
        <w:t>پرداخته‌اند</w:t>
      </w:r>
      <w:r w:rsidRPr="003502E5">
        <w:rPr>
          <w:rFonts w:asciiTheme="minorHAnsi" w:hAnsiTheme="minorHAnsi" w:hint="cs"/>
          <w:color w:val="auto"/>
          <w:sz w:val="28"/>
          <w:rtl/>
        </w:rPr>
        <w:t xml:space="preserve">؛ به‌طور مثال در کتاب «المعتبر فی شرح المختصر» جلد 1 صفحه 190 و 191 این‌گونه آمده است: </w:t>
      </w:r>
      <w:r w:rsidRPr="003502E5">
        <w:rPr>
          <w:rFonts w:asciiTheme="minorHAnsi" w:hAnsiTheme="minorHAnsi"/>
          <w:color w:val="auto"/>
          <w:sz w:val="28"/>
          <w:rtl/>
        </w:rPr>
        <w:t>مسئلة: قال علم الهدی (ره) فی المصباح: و لا یجوز للجنب مس المصحف.و قال الشیخان فی النهایة و المبسوط و المقنعة، بالکراهة. و کذا قال ابنا بابویه، و قال الشافعی و أبی حنیفة: لا یجوز.</w:t>
      </w:r>
      <w:r w:rsidRPr="003502E5">
        <w:rPr>
          <w:rFonts w:asciiTheme="minorHAnsi" w:hAnsiTheme="minorHAnsi" w:hint="cs"/>
          <w:color w:val="auto"/>
          <w:sz w:val="28"/>
          <w:rtl/>
        </w:rPr>
        <w:t xml:space="preserve"> </w:t>
      </w:r>
      <w:r w:rsidRPr="003502E5">
        <w:rPr>
          <w:rFonts w:asciiTheme="minorHAnsi" w:hAnsiTheme="minorHAnsi"/>
          <w:color w:val="auto"/>
          <w:sz w:val="28"/>
          <w:rtl/>
        </w:rPr>
        <w:t>لنا الأصل الإباحة، و ما رووه «ان النبی صلی اللّه علیه و آله کتب فی کتابه آیة إلی قیصر» و هو کافر مجنب فی الظاهر، لان الاغتسال لا یصح منه و هو بالعادة یلاقی الکتاب بیده و لأنه یجوز للجنب مس کتب التفسیر و ان کان فیها آیات من القرآن، و یدل علی الکراهیة من طریق الأصحاب ما رواه ابن عبدالحمید، عن أبی الحسن علیه‌السلام</w:t>
      </w:r>
      <w:r w:rsidRPr="003502E5">
        <w:rPr>
          <w:rFonts w:asciiTheme="minorHAnsi" w:hAnsiTheme="minorHAnsi" w:hint="cs"/>
          <w:color w:val="auto"/>
          <w:sz w:val="28"/>
          <w:rtl/>
        </w:rPr>
        <w:t xml:space="preserve"> </w:t>
      </w:r>
      <w:r w:rsidRPr="003502E5">
        <w:rPr>
          <w:rFonts w:asciiTheme="minorHAnsi" w:hAnsiTheme="minorHAnsi"/>
          <w:color w:val="auto"/>
          <w:sz w:val="28"/>
          <w:rtl/>
        </w:rPr>
        <w:t>قال: «المصحف لا تسمه علی غیر طهر و لا جنبا و لا تعلقه ان اللّه تعالی یقول ل</w:t>
      </w:r>
      <w:r w:rsidRPr="003502E5">
        <w:rPr>
          <w:rFonts w:asciiTheme="minorHAnsi" w:hAnsiTheme="minorHAnsi" w:hint="cs"/>
          <w:color w:val="auto"/>
          <w:sz w:val="28"/>
          <w:rtl/>
        </w:rPr>
        <w:t>ا</w:t>
      </w:r>
      <w:r w:rsidRPr="003502E5">
        <w:rPr>
          <w:rFonts w:asciiTheme="minorHAnsi" w:hAnsiTheme="minorHAnsi"/>
          <w:color w:val="auto"/>
          <w:sz w:val="28"/>
          <w:rtl/>
        </w:rPr>
        <w:t xml:space="preserve"> </w:t>
      </w:r>
      <w:r w:rsidRPr="003502E5">
        <w:rPr>
          <w:rFonts w:asciiTheme="minorHAnsi" w:hAnsiTheme="minorHAnsi" w:hint="cs"/>
          <w:color w:val="auto"/>
          <w:sz w:val="28"/>
          <w:rtl/>
        </w:rPr>
        <w:t>یمَسُّهُ</w:t>
      </w:r>
      <w:r w:rsidRPr="003502E5">
        <w:rPr>
          <w:rFonts w:asciiTheme="minorHAnsi" w:hAnsiTheme="minorHAnsi"/>
          <w:color w:val="auto"/>
          <w:sz w:val="28"/>
          <w:rtl/>
        </w:rPr>
        <w:t xml:space="preserve"> </w:t>
      </w:r>
      <w:r w:rsidRPr="003502E5">
        <w:rPr>
          <w:rFonts w:asciiTheme="minorHAnsi" w:hAnsiTheme="minorHAnsi" w:hint="cs"/>
          <w:color w:val="auto"/>
          <w:sz w:val="28"/>
          <w:rtl/>
        </w:rPr>
        <w:t>إِلَّا</w:t>
      </w:r>
      <w:r w:rsidRPr="003502E5">
        <w:rPr>
          <w:rFonts w:asciiTheme="minorHAnsi" w:hAnsiTheme="minorHAnsi"/>
          <w:color w:val="auto"/>
          <w:sz w:val="28"/>
          <w:rtl/>
        </w:rPr>
        <w:t xml:space="preserve"> </w:t>
      </w:r>
      <w:r w:rsidRPr="003502E5">
        <w:rPr>
          <w:rFonts w:asciiTheme="minorHAnsi" w:hAnsiTheme="minorHAnsi" w:hint="cs"/>
          <w:color w:val="auto"/>
          <w:sz w:val="28"/>
          <w:rtl/>
        </w:rPr>
        <w:t>الْمُطَهَّرُونَ».</w:t>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lastRenderedPageBreak/>
        <w:t xml:space="preserve">ظاهر روایتی که از «ابراهیم بن عبدالحمید» نقل شده است، حرمت مس مصحف توسط جنب است و کسانی که قول به حرمت را نپذیرفته و رای به کراهت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دهند</w:t>
      </w:r>
      <w:r w:rsidRPr="003502E5">
        <w:rPr>
          <w:rFonts w:asciiTheme="minorHAnsi" w:hAnsiTheme="minorHAnsi" w:hint="cs"/>
          <w:color w:val="auto"/>
          <w:sz w:val="28"/>
          <w:rtl/>
        </w:rPr>
        <w:t xml:space="preserve">، به این حدیث اشکال سندی </w:t>
      </w:r>
      <w:r w:rsidRPr="003502E5">
        <w:rPr>
          <w:rFonts w:asciiTheme="minorHAnsi" w:hAnsiTheme="minorHAnsi"/>
          <w:color w:val="auto"/>
          <w:sz w:val="28"/>
          <w:rtl/>
        </w:rPr>
        <w:t>نکرده‌اند</w:t>
      </w:r>
      <w:r w:rsidRPr="003502E5">
        <w:rPr>
          <w:rFonts w:asciiTheme="minorHAnsi" w:hAnsiTheme="minorHAnsi" w:hint="cs"/>
          <w:color w:val="auto"/>
          <w:sz w:val="28"/>
          <w:rtl/>
        </w:rPr>
        <w:t xml:space="preserve">، بلکه </w:t>
      </w:r>
      <w:r w:rsidRPr="003502E5">
        <w:rPr>
          <w:rFonts w:asciiTheme="minorHAnsi" w:hAnsiTheme="minorHAnsi"/>
          <w:color w:val="auto"/>
          <w:sz w:val="28"/>
          <w:rtl/>
        </w:rPr>
        <w:t>ادله‌ا</w:t>
      </w:r>
      <w:r w:rsidRPr="003502E5">
        <w:rPr>
          <w:rFonts w:asciiTheme="minorHAnsi" w:hAnsiTheme="minorHAnsi" w:hint="cs"/>
          <w:color w:val="auto"/>
          <w:sz w:val="28"/>
          <w:rtl/>
        </w:rPr>
        <w:t xml:space="preserve">ی بر جواز ارائه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کنند</w:t>
      </w:r>
      <w:r w:rsidRPr="003502E5">
        <w:rPr>
          <w:rFonts w:asciiTheme="minorHAnsi" w:hAnsiTheme="minorHAnsi" w:hint="cs"/>
          <w:color w:val="auto"/>
          <w:sz w:val="28"/>
          <w:rtl/>
        </w:rPr>
        <w:t xml:space="preserve"> و سپس نهی همراه با جواز بر فعل را دال بر کراهت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دانند</w:t>
      </w:r>
      <w:r w:rsidRPr="003502E5">
        <w:rPr>
          <w:rFonts w:asciiTheme="minorHAnsi" w:hAnsiTheme="minorHAnsi" w:hint="cs"/>
          <w:color w:val="auto"/>
          <w:sz w:val="28"/>
          <w:rtl/>
        </w:rPr>
        <w:t>.</w:t>
      </w:r>
    </w:p>
    <w:p w:rsidR="003502E5" w:rsidRPr="003C213A" w:rsidRDefault="003502E5" w:rsidP="00634270">
      <w:pPr>
        <w:jc w:val="both"/>
        <w:rPr>
          <w:rtl/>
        </w:rPr>
      </w:pPr>
      <w:r w:rsidRPr="003C213A">
        <w:rPr>
          <w:rFonts w:hint="cs"/>
          <w:rtl/>
        </w:rPr>
        <w:t xml:space="preserve">به دنبال این نیستیم که فتوای حرمت صحیح است یا فتوای کراهت و به </w:t>
      </w:r>
      <w:r w:rsidRPr="003C213A">
        <w:rPr>
          <w:rtl/>
        </w:rPr>
        <w:t>ادله‌</w:t>
      </w:r>
      <w:r w:rsidRPr="003C213A">
        <w:rPr>
          <w:rFonts w:hint="cs"/>
          <w:rtl/>
        </w:rPr>
        <w:t xml:space="preserve">ی دو طرف نیز </w:t>
      </w:r>
      <w:r w:rsidRPr="003C213A">
        <w:rPr>
          <w:rtl/>
        </w:rPr>
        <w:t>نم</w:t>
      </w:r>
      <w:r w:rsidRPr="003C213A">
        <w:rPr>
          <w:rFonts w:hint="cs"/>
          <w:rtl/>
        </w:rPr>
        <w:t>ی‌</w:t>
      </w:r>
      <w:r w:rsidRPr="003C213A">
        <w:rPr>
          <w:rFonts w:hint="eastAsia"/>
          <w:rtl/>
        </w:rPr>
        <w:t>پرداز</w:t>
      </w:r>
      <w:r w:rsidRPr="003C213A">
        <w:rPr>
          <w:rFonts w:hint="cs"/>
          <w:rtl/>
        </w:rPr>
        <w:t>ی</w:t>
      </w:r>
      <w:r w:rsidRPr="003C213A">
        <w:rPr>
          <w:rFonts w:hint="eastAsia"/>
          <w:rtl/>
        </w:rPr>
        <w:t>م</w:t>
      </w:r>
      <w:r w:rsidRPr="003C213A">
        <w:rPr>
          <w:rFonts w:hint="cs"/>
          <w:rtl/>
        </w:rPr>
        <w:t xml:space="preserve">. آنچه که برای ما مهم است این است که فقیهی که مخالف حرمت است، به این روایت اشکال سندی </w:t>
      </w:r>
      <w:r w:rsidRPr="003C213A">
        <w:rPr>
          <w:rtl/>
        </w:rPr>
        <w:t>نم</w:t>
      </w:r>
      <w:r w:rsidRPr="003C213A">
        <w:rPr>
          <w:rFonts w:hint="cs"/>
          <w:rtl/>
        </w:rPr>
        <w:t>ی‌</w:t>
      </w:r>
      <w:r w:rsidRPr="003C213A">
        <w:rPr>
          <w:rFonts w:hint="eastAsia"/>
          <w:rtl/>
        </w:rPr>
        <w:t>کند</w:t>
      </w:r>
      <w:r w:rsidRPr="003C213A">
        <w:rPr>
          <w:rFonts w:hint="cs"/>
          <w:rtl/>
        </w:rPr>
        <w:t xml:space="preserve">، بلکه با </w:t>
      </w:r>
      <w:r w:rsidRPr="003C213A">
        <w:rPr>
          <w:rtl/>
        </w:rPr>
        <w:t>ادله‌</w:t>
      </w:r>
      <w:r w:rsidRPr="003C213A">
        <w:rPr>
          <w:rFonts w:hint="cs"/>
          <w:rtl/>
        </w:rPr>
        <w:t>ی جواز فعل، نهی را حمل بر</w:t>
      </w:r>
      <w:r w:rsidRPr="003C213A">
        <w:rPr>
          <w:rtl/>
        </w:rPr>
        <w:t xml:space="preserve"> </w:t>
      </w:r>
      <w:r w:rsidRPr="003C213A">
        <w:rPr>
          <w:rFonts w:hint="cs"/>
          <w:rtl/>
        </w:rPr>
        <w:t xml:space="preserve">کراهت </w:t>
      </w:r>
      <w:r w:rsidRPr="003C213A">
        <w:rPr>
          <w:rtl/>
        </w:rPr>
        <w:t>م</w:t>
      </w:r>
      <w:r w:rsidRPr="003C213A">
        <w:rPr>
          <w:rFonts w:hint="cs"/>
          <w:rtl/>
        </w:rPr>
        <w:t>ی‌</w:t>
      </w:r>
      <w:r w:rsidRPr="003C213A">
        <w:rPr>
          <w:rFonts w:hint="eastAsia"/>
          <w:rtl/>
        </w:rPr>
        <w:t>کند</w:t>
      </w:r>
      <w:r w:rsidRPr="003C213A">
        <w:rPr>
          <w:rFonts w:hint="cs"/>
          <w:rtl/>
        </w:rPr>
        <w:t>.</w:t>
      </w:r>
      <w:r w:rsidRPr="00A7627D">
        <w:rPr>
          <w:vertAlign w:val="superscript"/>
          <w:rtl/>
        </w:rPr>
        <w:footnoteReference w:id="167"/>
      </w:r>
    </w:p>
    <w:p w:rsidR="003502E5" w:rsidRPr="003C213A" w:rsidRDefault="003502E5" w:rsidP="00634270">
      <w:pPr>
        <w:jc w:val="both"/>
        <w:rPr>
          <w:rtl/>
        </w:rPr>
      </w:pPr>
      <w:r w:rsidRPr="003C213A">
        <w:rPr>
          <w:rFonts w:hint="cs"/>
          <w:rtl/>
        </w:rPr>
        <w:t xml:space="preserve">این روایت در صفحه 234 «معتبر» نیز ذکر شده و در مورد آن گفته </w:t>
      </w:r>
      <w:r w:rsidRPr="003C213A">
        <w:rPr>
          <w:rtl/>
        </w:rPr>
        <w:t>م</w:t>
      </w:r>
      <w:r w:rsidRPr="003C213A">
        <w:rPr>
          <w:rFonts w:hint="cs"/>
          <w:rtl/>
        </w:rPr>
        <w:t>ی‌</w:t>
      </w:r>
      <w:r w:rsidRPr="003C213A">
        <w:rPr>
          <w:rFonts w:hint="eastAsia"/>
          <w:rtl/>
        </w:rPr>
        <w:t>شود</w:t>
      </w:r>
      <w:r w:rsidRPr="003C213A">
        <w:rPr>
          <w:rFonts w:hint="cs"/>
          <w:rtl/>
        </w:rPr>
        <w:t>: «</w:t>
      </w:r>
      <w:r w:rsidRPr="003C213A">
        <w:rPr>
          <w:rtl/>
        </w:rPr>
        <w:t>و یدل علی الکراهیة ما روی عن أبی الحسن موسی علیه‌السلام قال: المصحف لا تسمه علی غیر طهر و لا جنبا، و لا تمس خطیه [خطه] و لا تعلقه ان اللّه یقول: لا یمسه الا المطهرون</w:t>
      </w:r>
      <w:r w:rsidRPr="003C213A">
        <w:rPr>
          <w:rFonts w:hint="cs"/>
          <w:rtl/>
        </w:rPr>
        <w:t xml:space="preserve"> </w:t>
      </w:r>
      <w:r w:rsidRPr="003C213A">
        <w:rPr>
          <w:rtl/>
        </w:rPr>
        <w:t>و انما نزلنا هذا علی الکراهیة، نظرا الی عمل الأصحاب</w:t>
      </w:r>
      <w:r w:rsidRPr="003C213A">
        <w:rPr>
          <w:rFonts w:hint="cs"/>
          <w:rtl/>
        </w:rPr>
        <w:t xml:space="preserve">». در اینجا نیز اشکال سندی به روایت وارد </w:t>
      </w:r>
      <w:r w:rsidRPr="003C213A">
        <w:rPr>
          <w:rtl/>
        </w:rPr>
        <w:t>نم</w:t>
      </w:r>
      <w:r w:rsidRPr="003C213A">
        <w:rPr>
          <w:rFonts w:hint="cs"/>
          <w:rtl/>
        </w:rPr>
        <w:t>ی‌</w:t>
      </w:r>
      <w:r w:rsidRPr="003C213A">
        <w:rPr>
          <w:rFonts w:hint="eastAsia"/>
          <w:rtl/>
        </w:rPr>
        <w:t>شود</w:t>
      </w:r>
      <w:r w:rsidRPr="003C213A">
        <w:rPr>
          <w:rFonts w:hint="cs"/>
          <w:rtl/>
        </w:rPr>
        <w:t>.</w:t>
      </w:r>
    </w:p>
    <w:p w:rsidR="003502E5" w:rsidRPr="003502E5" w:rsidRDefault="003502E5" w:rsidP="003502E5">
      <w:pPr>
        <w:jc w:val="both"/>
        <w:rPr>
          <w:rFonts w:asciiTheme="minorHAnsi" w:hAnsiTheme="minorHAnsi"/>
          <w:color w:val="auto"/>
          <w:sz w:val="28"/>
          <w:u w:val="single"/>
          <w:rtl/>
        </w:rPr>
      </w:pPr>
      <w:r w:rsidRPr="003502E5">
        <w:rPr>
          <w:rFonts w:asciiTheme="minorHAnsi" w:hAnsiTheme="minorHAnsi" w:hint="cs"/>
          <w:color w:val="auto"/>
          <w:sz w:val="28"/>
          <w:u w:val="single"/>
          <w:rtl/>
        </w:rPr>
        <w:t xml:space="preserve">بر اساس این شواهد، 155 روایتی که از «ابراهیم بن عبدالحمید» نقل </w:t>
      </w:r>
      <w:r w:rsidRPr="003502E5">
        <w:rPr>
          <w:rFonts w:asciiTheme="minorHAnsi" w:hAnsiTheme="minorHAnsi"/>
          <w:color w:val="auto"/>
          <w:sz w:val="28"/>
          <w:u w:val="single"/>
          <w:rtl/>
        </w:rPr>
        <w:t>شده‌اند</w:t>
      </w:r>
      <w:r w:rsidRPr="003502E5">
        <w:rPr>
          <w:rFonts w:asciiTheme="minorHAnsi" w:hAnsiTheme="minorHAnsi" w:hint="cs"/>
          <w:color w:val="auto"/>
          <w:sz w:val="28"/>
          <w:u w:val="single"/>
          <w:rtl/>
        </w:rPr>
        <w:t>، از جهت این راوی مشکلی ندارند.</w:t>
      </w:r>
    </w:p>
    <w:p w:rsidR="003502E5" w:rsidRPr="004763BD" w:rsidRDefault="003502E5" w:rsidP="004D37B5">
      <w:pPr>
        <w:pStyle w:val="2"/>
        <w:rPr>
          <w:rtl/>
        </w:rPr>
      </w:pPr>
      <w:bookmarkStart w:id="272" w:name="_Toc40762578"/>
      <w:r w:rsidRPr="004763BD">
        <w:rPr>
          <w:rFonts w:hint="cs"/>
          <w:rtl/>
        </w:rPr>
        <w:t>2. «ابراهیم بن مهزیار اهوازی»</w:t>
      </w:r>
      <w:bookmarkEnd w:id="272"/>
    </w:p>
    <w:p w:rsidR="003502E5" w:rsidRPr="003C213A" w:rsidRDefault="003502E5" w:rsidP="00B62E94">
      <w:pPr>
        <w:jc w:val="both"/>
        <w:rPr>
          <w:rtl/>
        </w:rPr>
      </w:pPr>
      <w:r w:rsidRPr="004D37B5">
        <w:rPr>
          <w:rFonts w:cs="B Titr" w:hint="cs"/>
          <w:sz w:val="28"/>
          <w:szCs w:val="24"/>
          <w:rtl/>
        </w:rPr>
        <w:t>«رجال نجاشی»:</w:t>
      </w:r>
      <w:r w:rsidRPr="004D37B5">
        <w:rPr>
          <w:rFonts w:hint="cs"/>
          <w:sz w:val="28"/>
          <w:szCs w:val="24"/>
          <w:rtl/>
        </w:rPr>
        <w:t xml:space="preserve"> </w:t>
      </w:r>
      <w:r w:rsidRPr="003C213A">
        <w:rPr>
          <w:rFonts w:hint="cs"/>
          <w:rtl/>
        </w:rPr>
        <w:t>«</w:t>
      </w:r>
      <w:r w:rsidRPr="003C213A">
        <w:rPr>
          <w:rtl/>
        </w:rPr>
        <w:t>17 إبراهیم بن مهزیار أبو إسحاق</w:t>
      </w:r>
      <w:r w:rsidRPr="003C213A">
        <w:rPr>
          <w:rFonts w:hint="cs"/>
          <w:rtl/>
        </w:rPr>
        <w:t xml:space="preserve">: </w:t>
      </w:r>
      <w:r w:rsidRPr="003C213A">
        <w:rPr>
          <w:rtl/>
        </w:rPr>
        <w:t>الأهوازی. له کتاب البشارات، أخبرنا الحسین بن عبید الله قال: حدثنا أحمد بن جعفر قال: حدثنا أحمد بن إدریس قال: حدثنا محمد بن عبد الجبار، عن إبراهیم به</w:t>
      </w:r>
      <w:r w:rsidR="00B62E94">
        <w:rPr>
          <w:rFonts w:hint="cs"/>
          <w:rtl/>
        </w:rPr>
        <w:t>».</w:t>
      </w:r>
      <w:r w:rsidR="00B62E94">
        <w:rPr>
          <w:rStyle w:val="FootnoteReference"/>
          <w:rtl/>
        </w:rPr>
        <w:footnoteReference w:id="168"/>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 xml:space="preserve">اطلاعاتی که از این کتاب استفاده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شود</w:t>
      </w:r>
      <w:r w:rsidRPr="003502E5">
        <w:rPr>
          <w:rFonts w:asciiTheme="minorHAnsi" w:hAnsiTheme="minorHAnsi" w:hint="cs"/>
          <w:color w:val="auto"/>
          <w:sz w:val="28"/>
          <w:rtl/>
        </w:rPr>
        <w:t xml:space="preserve"> این موارد است:</w:t>
      </w:r>
    </w:p>
    <w:p w:rsidR="003502E5" w:rsidRPr="003502E5" w:rsidRDefault="003502E5" w:rsidP="00B62E94">
      <w:pPr>
        <w:ind w:left="720"/>
        <w:jc w:val="both"/>
        <w:rPr>
          <w:rFonts w:asciiTheme="minorHAnsi" w:hAnsiTheme="minorHAnsi"/>
          <w:color w:val="auto"/>
          <w:sz w:val="28"/>
          <w:rtl/>
        </w:rPr>
      </w:pPr>
      <w:r w:rsidRPr="003502E5">
        <w:rPr>
          <w:rFonts w:asciiTheme="minorHAnsi" w:hAnsiTheme="minorHAnsi" w:hint="cs"/>
          <w:color w:val="auto"/>
          <w:sz w:val="28"/>
          <w:rtl/>
        </w:rPr>
        <w:t>راوی اهوازی است و باید بین راویان اهواز به دنبال اطلاعاتی از وی باشیم؛</w:t>
      </w:r>
    </w:p>
    <w:p w:rsidR="003502E5" w:rsidRPr="003502E5" w:rsidRDefault="003502E5" w:rsidP="00B62E94">
      <w:pPr>
        <w:ind w:left="720"/>
        <w:jc w:val="both"/>
        <w:rPr>
          <w:rFonts w:asciiTheme="minorHAnsi" w:hAnsiTheme="minorHAnsi"/>
          <w:color w:val="auto"/>
          <w:sz w:val="28"/>
          <w:rtl/>
        </w:rPr>
      </w:pPr>
      <w:r w:rsidRPr="003502E5">
        <w:rPr>
          <w:rFonts w:asciiTheme="minorHAnsi" w:hAnsiTheme="minorHAnsi" w:hint="cs"/>
          <w:color w:val="auto"/>
          <w:sz w:val="28"/>
          <w:rtl/>
        </w:rPr>
        <w:t xml:space="preserve">وی صاحب کتاب است و در کتب فهرست نیز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توان</w:t>
      </w:r>
      <w:r w:rsidRPr="003502E5">
        <w:rPr>
          <w:rFonts w:asciiTheme="minorHAnsi" w:hAnsiTheme="minorHAnsi" w:hint="cs"/>
          <w:color w:val="auto"/>
          <w:sz w:val="28"/>
          <w:rtl/>
        </w:rPr>
        <w:t>ی</w:t>
      </w:r>
      <w:r w:rsidRPr="003502E5">
        <w:rPr>
          <w:rFonts w:asciiTheme="minorHAnsi" w:hAnsiTheme="minorHAnsi" w:hint="eastAsia"/>
          <w:color w:val="auto"/>
          <w:sz w:val="28"/>
          <w:rtl/>
        </w:rPr>
        <w:t>م</w:t>
      </w:r>
      <w:r w:rsidRPr="003502E5">
        <w:rPr>
          <w:rFonts w:asciiTheme="minorHAnsi" w:hAnsiTheme="minorHAnsi" w:hint="cs"/>
          <w:color w:val="auto"/>
          <w:sz w:val="28"/>
          <w:rtl/>
        </w:rPr>
        <w:t xml:space="preserve"> به دنبال او باشیم.</w:t>
      </w:r>
    </w:p>
    <w:p w:rsidR="003502E5" w:rsidRPr="003C213A" w:rsidRDefault="003502E5" w:rsidP="00211122">
      <w:pPr>
        <w:jc w:val="both"/>
        <w:rPr>
          <w:rtl/>
        </w:rPr>
      </w:pPr>
      <w:r w:rsidRPr="004D37B5">
        <w:rPr>
          <w:rFonts w:cs="B Titr" w:hint="cs"/>
          <w:sz w:val="28"/>
          <w:szCs w:val="24"/>
          <w:rtl/>
        </w:rPr>
        <w:t>«رجال شیخ طوسی»:</w:t>
      </w:r>
      <w:r w:rsidRPr="003C213A">
        <w:rPr>
          <w:rFonts w:hint="cs"/>
          <w:rtl/>
        </w:rPr>
        <w:t xml:space="preserve"> در این کتاب نام راوی در اصحاب «امام جواد» و «امام هادی» علیهما السلام ذکر شده است</w:t>
      </w:r>
      <w:r w:rsidR="00B62E94">
        <w:rPr>
          <w:rFonts w:hint="cs"/>
          <w:rtl/>
        </w:rPr>
        <w:t>.</w:t>
      </w:r>
      <w:r w:rsidR="00211122">
        <w:rPr>
          <w:rStyle w:val="FootnoteReference"/>
          <w:rtl/>
        </w:rPr>
        <w:footnoteReference w:id="169"/>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 xml:space="preserve">آنچه که از این کتاب استفاده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شود</w:t>
      </w:r>
      <w:r w:rsidRPr="003502E5">
        <w:rPr>
          <w:rFonts w:asciiTheme="minorHAnsi" w:hAnsiTheme="minorHAnsi" w:hint="cs"/>
          <w:color w:val="auto"/>
          <w:sz w:val="28"/>
          <w:rtl/>
        </w:rPr>
        <w:t xml:space="preserve">، </w:t>
      </w:r>
      <w:r w:rsidRPr="003502E5">
        <w:rPr>
          <w:rFonts w:asciiTheme="minorHAnsi" w:hAnsiTheme="minorHAnsi"/>
          <w:color w:val="auto"/>
          <w:sz w:val="28"/>
          <w:rtl/>
        </w:rPr>
        <w:t>طبقه‌</w:t>
      </w:r>
      <w:r w:rsidRPr="003502E5">
        <w:rPr>
          <w:rFonts w:asciiTheme="minorHAnsi" w:hAnsiTheme="minorHAnsi" w:hint="cs"/>
          <w:color w:val="auto"/>
          <w:sz w:val="28"/>
          <w:rtl/>
        </w:rPr>
        <w:t>ی راوی است.</w:t>
      </w:r>
    </w:p>
    <w:p w:rsidR="003502E5" w:rsidRPr="003C213A" w:rsidRDefault="003502E5" w:rsidP="00634270">
      <w:pPr>
        <w:jc w:val="both"/>
        <w:rPr>
          <w:rtl/>
        </w:rPr>
      </w:pPr>
      <w:r w:rsidRPr="00211122">
        <w:rPr>
          <w:rFonts w:cs="B Titr" w:hint="cs"/>
          <w:sz w:val="28"/>
          <w:szCs w:val="24"/>
          <w:rtl/>
        </w:rPr>
        <w:t>«رجال کشی»:</w:t>
      </w:r>
      <w:r w:rsidRPr="003C213A">
        <w:rPr>
          <w:rFonts w:hint="cs"/>
          <w:rtl/>
        </w:rPr>
        <w:t xml:space="preserve"> «</w:t>
      </w:r>
      <w:r w:rsidRPr="003C213A">
        <w:rPr>
          <w:rtl/>
        </w:rPr>
        <w:t>فِی حَفْصِ بْنِ عَمْرٍو الْمَعْرُوفِ بِالْعَمْرِی وَ إِبْرَاهِیمَ بْنِ مَهْزِیارَ وَ ابْنِهِ مُحَمَّدٍ</w:t>
      </w:r>
      <w:r w:rsidRPr="003C213A">
        <w:rPr>
          <w:rFonts w:hint="cs"/>
          <w:rtl/>
        </w:rPr>
        <w:t xml:space="preserve">: </w:t>
      </w:r>
      <w:r w:rsidRPr="003C213A">
        <w:rPr>
          <w:rtl/>
        </w:rPr>
        <w:t>أَحْمَدُ بْنُ عَلِی بْنِ کلْثُومٍ السَّرَخْسِی، وَ کانَ مِنَ الْقَوْمِ، وَ کانَ مَأْمُوناً عَلَی الْحَدِیثِ، حَدَّثَنِی إِسْحَاقُ بْنُ مُحَمَّدٍ الْبَصْرِی، قَالَ حَدَّثَنِی مُحَمَّدُ بْنُ إِبْرَاهِیمَ بْنِ مَهْزِیارَ قَالَ، إِنَّ أبی لَمَّا حَضَرَتْهُ الْوَفَاةُ دَفَعَ إِلَی مَالًا وَ أَعْطَانِی عَلَامَةً، وَ لَمْ یعْلَمْ بِتِلْک الْعَلَامَةِ أَحَدٌ إِلَّا اللَّهُ عَزَّ وَ جَلَّ، وَ قَالَ مَنْ أَتَاک بِهَذِهِ الْعَلَامَةِ فَادْفَعْ إِلَیهِ الْمَالَ! قَالَ، فَخَرَجْتُ إِلَی بَغْدَادَ وَ نَزَلْتُ فِی خَانٍ، فَلَمَّا کانَ الْیوْمُ الثَّانِی إِذْ جَاءَ شَیخٌ وَ دَقَّ الْبَابَ، فَقُلْتُ لِلْغُلَامِ انْظُرْ مَنْ هَذَا! فَقَالَ شَیخٌ بِالْبَابِ، فَقُلْتُ ادْخُلْ! فَدَخَلَ وَ جَلَسَ، فَقَالَ أَنَا الْعَمْرِی، هَاتِ الْمَالَ الَّذِی عِنْدَک وَ هُوَ کذَا وَ کذَا وَ مَعَهُ الْعَلَامَةُ! قَالَ، فَدَفَعْتُ إِلَیهِ الْمَالَ</w:t>
      </w:r>
      <w:r w:rsidRPr="003C213A">
        <w:rPr>
          <w:rFonts w:hint="cs"/>
          <w:rtl/>
        </w:rPr>
        <w:t>».</w:t>
      </w:r>
      <w:r w:rsidR="00B64DD0">
        <w:rPr>
          <w:rStyle w:val="FootnoteReference"/>
          <w:rtl/>
        </w:rPr>
        <w:footnoteReference w:id="170"/>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 xml:space="preserve">این مطلب نشان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دهد</w:t>
      </w:r>
      <w:r w:rsidRPr="003502E5">
        <w:rPr>
          <w:rFonts w:asciiTheme="minorHAnsi" w:hAnsiTheme="minorHAnsi" w:hint="cs"/>
          <w:color w:val="auto"/>
          <w:sz w:val="28"/>
          <w:rtl/>
        </w:rPr>
        <w:t xml:space="preserve"> که «ابراهیم بن مهزیار» مأمون امام علیه‌السلام و اهل کرامت بوده است که این مطلب بالاتر از کرامت است؛ اما </w:t>
      </w:r>
      <w:r w:rsidRPr="003502E5">
        <w:rPr>
          <w:rFonts w:asciiTheme="minorHAnsi" w:hAnsiTheme="minorHAnsi"/>
          <w:color w:val="auto"/>
          <w:sz w:val="28"/>
          <w:rtl/>
        </w:rPr>
        <w:t>نکته‌ا</w:t>
      </w:r>
      <w:r w:rsidRPr="003502E5">
        <w:rPr>
          <w:rFonts w:asciiTheme="minorHAnsi" w:hAnsiTheme="minorHAnsi" w:hint="cs"/>
          <w:color w:val="auto"/>
          <w:sz w:val="28"/>
          <w:rtl/>
        </w:rPr>
        <w:t>ی که در این زمینه وجود دارد این است که باید سند این ماجرا درست باشد.</w:t>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 xml:space="preserve">استاد «کشی»، «احمد بن علی بن کلثوم السرخسی» است که ثقه است؛ «اسحاق بن محمد البصری» و «محمد بن ابراهیم بن مهزیار» نیز از وکلای «امام زمان علیه‌السلام» در </w:t>
      </w:r>
      <w:r w:rsidRPr="003502E5">
        <w:rPr>
          <w:rFonts w:asciiTheme="minorHAnsi" w:hAnsiTheme="minorHAnsi"/>
          <w:color w:val="auto"/>
          <w:sz w:val="28"/>
          <w:rtl/>
        </w:rPr>
        <w:t>دوره‌</w:t>
      </w:r>
      <w:r w:rsidRPr="003502E5">
        <w:rPr>
          <w:rFonts w:asciiTheme="minorHAnsi" w:hAnsiTheme="minorHAnsi" w:hint="cs"/>
          <w:color w:val="auto"/>
          <w:sz w:val="28"/>
          <w:rtl/>
        </w:rPr>
        <w:t xml:space="preserve">ی غیبت صغرا </w:t>
      </w:r>
      <w:r w:rsidRPr="003502E5">
        <w:rPr>
          <w:rFonts w:asciiTheme="minorHAnsi" w:hAnsiTheme="minorHAnsi"/>
          <w:color w:val="auto"/>
          <w:sz w:val="28"/>
          <w:rtl/>
        </w:rPr>
        <w:t>بوده‌اند</w:t>
      </w:r>
      <w:r w:rsidRPr="003502E5">
        <w:rPr>
          <w:rFonts w:asciiTheme="minorHAnsi" w:hAnsiTheme="minorHAnsi" w:hint="cs"/>
          <w:color w:val="auto"/>
          <w:sz w:val="28"/>
          <w:rtl/>
        </w:rPr>
        <w:t xml:space="preserve"> و وکالت آنها در امور مالی بوده است. اگر صرف وکالت را علامت وثاقت بدانیم، این دو شخص نیز توثیق شده و سند این ماجرا صحیح خواهد شد و مشخص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شود</w:t>
      </w:r>
      <w:r w:rsidRPr="003502E5">
        <w:rPr>
          <w:rFonts w:asciiTheme="minorHAnsi" w:hAnsiTheme="minorHAnsi" w:hint="cs"/>
          <w:color w:val="auto"/>
          <w:sz w:val="28"/>
          <w:rtl/>
        </w:rPr>
        <w:t xml:space="preserve"> که «ابراهیم بن مهزیار» از اجلاء بوده است؛ اما اگر صرف وکالت را علامت وثاقت ندانیم، «اسحاق بن محمد البصری» توثیق ندارد و چون در </w:t>
      </w:r>
      <w:r w:rsidRPr="003502E5">
        <w:rPr>
          <w:rFonts w:asciiTheme="minorHAnsi" w:hAnsiTheme="minorHAnsi"/>
          <w:color w:val="auto"/>
          <w:sz w:val="28"/>
          <w:rtl/>
        </w:rPr>
        <w:t>طبقه‌</w:t>
      </w:r>
      <w:r w:rsidRPr="003502E5">
        <w:rPr>
          <w:rFonts w:asciiTheme="minorHAnsi" w:hAnsiTheme="minorHAnsi" w:hint="cs"/>
          <w:color w:val="auto"/>
          <w:sz w:val="28"/>
          <w:rtl/>
        </w:rPr>
        <w:t xml:space="preserve">ی او شخص دیگری وجود ندارد، </w:t>
      </w:r>
      <w:r w:rsidRPr="003502E5">
        <w:rPr>
          <w:rFonts w:asciiTheme="minorHAnsi" w:hAnsiTheme="minorHAnsi"/>
          <w:color w:val="auto"/>
          <w:sz w:val="28"/>
          <w:rtl/>
        </w:rPr>
        <w:t>نم</w:t>
      </w:r>
      <w:r w:rsidRPr="003502E5">
        <w:rPr>
          <w:rFonts w:asciiTheme="minorHAnsi" w:hAnsiTheme="minorHAnsi" w:hint="cs"/>
          <w:color w:val="auto"/>
          <w:sz w:val="28"/>
          <w:rtl/>
        </w:rPr>
        <w:t>ی‌</w:t>
      </w:r>
      <w:r w:rsidRPr="003502E5">
        <w:rPr>
          <w:rFonts w:asciiTheme="minorHAnsi" w:hAnsiTheme="minorHAnsi" w:hint="eastAsia"/>
          <w:color w:val="auto"/>
          <w:sz w:val="28"/>
          <w:rtl/>
        </w:rPr>
        <w:t>توان</w:t>
      </w:r>
      <w:r w:rsidRPr="003502E5">
        <w:rPr>
          <w:rFonts w:asciiTheme="minorHAnsi" w:hAnsiTheme="minorHAnsi" w:hint="cs"/>
          <w:color w:val="auto"/>
          <w:sz w:val="28"/>
          <w:rtl/>
        </w:rPr>
        <w:t xml:space="preserve"> به این روایت «کشی» اعتماد کرد.</w:t>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در مورد وکالت گفته شد که:</w:t>
      </w:r>
    </w:p>
    <w:p w:rsidR="003502E5" w:rsidRPr="003502E5" w:rsidRDefault="003502E5" w:rsidP="004D37B5">
      <w:pPr>
        <w:ind w:left="720"/>
        <w:jc w:val="both"/>
        <w:rPr>
          <w:rFonts w:asciiTheme="minorHAnsi" w:hAnsiTheme="minorHAnsi"/>
          <w:color w:val="auto"/>
          <w:sz w:val="28"/>
          <w:rtl/>
        </w:rPr>
      </w:pPr>
      <w:r w:rsidRPr="003502E5">
        <w:rPr>
          <w:rFonts w:asciiTheme="minorHAnsi" w:hAnsiTheme="minorHAnsi" w:hint="cs"/>
          <w:color w:val="auto"/>
          <w:sz w:val="28"/>
          <w:rtl/>
        </w:rPr>
        <w:t xml:space="preserve">اگر وکالت مقید به امور مالی باشد، امین بودن در مال را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رساند</w:t>
      </w:r>
      <w:r w:rsidRPr="003502E5">
        <w:rPr>
          <w:rFonts w:asciiTheme="minorHAnsi" w:hAnsiTheme="minorHAnsi" w:hint="cs"/>
          <w:color w:val="auto"/>
          <w:sz w:val="28"/>
          <w:rtl/>
        </w:rPr>
        <w:t xml:space="preserve"> و وثاقت در کلام را اثبات </w:t>
      </w:r>
      <w:r w:rsidRPr="003502E5">
        <w:rPr>
          <w:rFonts w:asciiTheme="minorHAnsi" w:hAnsiTheme="minorHAnsi"/>
          <w:color w:val="auto"/>
          <w:sz w:val="28"/>
          <w:rtl/>
        </w:rPr>
        <w:t>نم</w:t>
      </w:r>
      <w:r w:rsidRPr="003502E5">
        <w:rPr>
          <w:rFonts w:asciiTheme="minorHAnsi" w:hAnsiTheme="minorHAnsi" w:hint="cs"/>
          <w:color w:val="auto"/>
          <w:sz w:val="28"/>
          <w:rtl/>
        </w:rPr>
        <w:t>ی‌</w:t>
      </w:r>
      <w:r w:rsidRPr="003502E5">
        <w:rPr>
          <w:rFonts w:asciiTheme="minorHAnsi" w:hAnsiTheme="minorHAnsi" w:hint="eastAsia"/>
          <w:color w:val="auto"/>
          <w:sz w:val="28"/>
          <w:rtl/>
        </w:rPr>
        <w:t>کند</w:t>
      </w:r>
      <w:r w:rsidRPr="003502E5">
        <w:rPr>
          <w:rFonts w:asciiTheme="minorHAnsi" w:hAnsiTheme="minorHAnsi" w:hint="cs"/>
          <w:color w:val="auto"/>
          <w:sz w:val="28"/>
          <w:rtl/>
        </w:rPr>
        <w:t>؛</w:t>
      </w:r>
    </w:p>
    <w:p w:rsidR="003502E5" w:rsidRPr="003502E5" w:rsidRDefault="003502E5" w:rsidP="004D37B5">
      <w:pPr>
        <w:ind w:left="720"/>
        <w:jc w:val="both"/>
        <w:rPr>
          <w:rFonts w:asciiTheme="minorHAnsi" w:hAnsiTheme="minorHAnsi"/>
          <w:color w:val="auto"/>
          <w:sz w:val="28"/>
          <w:rtl/>
        </w:rPr>
      </w:pPr>
      <w:r w:rsidRPr="003502E5">
        <w:rPr>
          <w:rFonts w:asciiTheme="minorHAnsi" w:hAnsiTheme="minorHAnsi" w:hint="cs"/>
          <w:color w:val="auto"/>
          <w:sz w:val="28"/>
          <w:rtl/>
        </w:rPr>
        <w:t xml:space="preserve">اما اگر وکالت مطلق باشد؛ یعنی شخص در مواردی مانند امام جماعت شدن که عدالت نیز در آن شرط است نیز وکیل امام باشد، وثاقت اثبات </w:t>
      </w:r>
      <w:r w:rsidRPr="003502E5">
        <w:rPr>
          <w:rFonts w:asciiTheme="minorHAnsi" w:hAnsiTheme="minorHAnsi"/>
          <w:color w:val="auto"/>
          <w:sz w:val="28"/>
          <w:rtl/>
        </w:rPr>
        <w:t>م</w:t>
      </w:r>
      <w:r w:rsidRPr="003502E5">
        <w:rPr>
          <w:rFonts w:asciiTheme="minorHAnsi" w:hAnsiTheme="minorHAnsi" w:hint="cs"/>
          <w:color w:val="auto"/>
          <w:sz w:val="28"/>
          <w:rtl/>
        </w:rPr>
        <w:t>ی‌</w:t>
      </w:r>
      <w:r w:rsidRPr="003502E5">
        <w:rPr>
          <w:rFonts w:asciiTheme="minorHAnsi" w:hAnsiTheme="minorHAnsi" w:hint="eastAsia"/>
          <w:color w:val="auto"/>
          <w:sz w:val="28"/>
          <w:rtl/>
        </w:rPr>
        <w:t>شود</w:t>
      </w:r>
      <w:r w:rsidRPr="003502E5">
        <w:rPr>
          <w:rFonts w:asciiTheme="minorHAnsi" w:hAnsiTheme="minorHAnsi" w:hint="cs"/>
          <w:color w:val="auto"/>
          <w:sz w:val="28"/>
          <w:rtl/>
        </w:rPr>
        <w:t>.</w:t>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 xml:space="preserve">ازآنجایی‌که وکالتی مازاد بر امور مالی برای «اسحاق بن محمد البصری» ثابت نیست، </w:t>
      </w:r>
      <w:r w:rsidRPr="003502E5">
        <w:rPr>
          <w:rFonts w:asciiTheme="minorHAnsi" w:hAnsiTheme="minorHAnsi"/>
          <w:color w:val="auto"/>
          <w:sz w:val="28"/>
          <w:rtl/>
        </w:rPr>
        <w:t>نم</w:t>
      </w:r>
      <w:r w:rsidRPr="003502E5">
        <w:rPr>
          <w:rFonts w:asciiTheme="minorHAnsi" w:hAnsiTheme="minorHAnsi" w:hint="cs"/>
          <w:color w:val="auto"/>
          <w:sz w:val="28"/>
          <w:rtl/>
        </w:rPr>
        <w:t>ی‌</w:t>
      </w:r>
      <w:r w:rsidRPr="003502E5">
        <w:rPr>
          <w:rFonts w:asciiTheme="minorHAnsi" w:hAnsiTheme="minorHAnsi" w:hint="eastAsia"/>
          <w:color w:val="auto"/>
          <w:sz w:val="28"/>
          <w:rtl/>
        </w:rPr>
        <w:t>توان</w:t>
      </w:r>
      <w:r w:rsidRPr="003502E5">
        <w:rPr>
          <w:rFonts w:asciiTheme="minorHAnsi" w:hAnsiTheme="minorHAnsi" w:hint="cs"/>
          <w:color w:val="auto"/>
          <w:sz w:val="28"/>
          <w:rtl/>
        </w:rPr>
        <w:t>ی</w:t>
      </w:r>
      <w:r w:rsidRPr="003502E5">
        <w:rPr>
          <w:rFonts w:asciiTheme="minorHAnsi" w:hAnsiTheme="minorHAnsi" w:hint="eastAsia"/>
          <w:color w:val="auto"/>
          <w:sz w:val="28"/>
          <w:rtl/>
        </w:rPr>
        <w:t>م</w:t>
      </w:r>
      <w:r w:rsidRPr="003502E5">
        <w:rPr>
          <w:rFonts w:asciiTheme="minorHAnsi" w:hAnsiTheme="minorHAnsi" w:hint="cs"/>
          <w:color w:val="auto"/>
          <w:sz w:val="28"/>
          <w:rtl/>
        </w:rPr>
        <w:t xml:space="preserve"> به این روایت کشی اعتماد کنیم.</w:t>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lastRenderedPageBreak/>
        <w:t>این روایت «کشی» در «کافی» جلد 1 صفحه 518، «کتاب الغیبه» صفحه 170 و «الارشاد» صفحه 351 نیز نقل شده است.</w:t>
      </w:r>
    </w:p>
    <w:p w:rsidR="003502E5" w:rsidRPr="003C213A" w:rsidRDefault="003502E5" w:rsidP="00634270">
      <w:pPr>
        <w:jc w:val="both"/>
        <w:rPr>
          <w:rtl/>
        </w:rPr>
      </w:pPr>
      <w:r w:rsidRPr="004D37B5">
        <w:rPr>
          <w:rFonts w:cs="B Titr" w:hint="cs"/>
          <w:sz w:val="28"/>
          <w:szCs w:val="24"/>
          <w:rtl/>
        </w:rPr>
        <w:t>«ابن شهرآشوب»:</w:t>
      </w:r>
      <w:r w:rsidRPr="004D37B5">
        <w:rPr>
          <w:rFonts w:hint="cs"/>
          <w:sz w:val="28"/>
          <w:szCs w:val="24"/>
          <w:rtl/>
        </w:rPr>
        <w:t xml:space="preserve"> </w:t>
      </w:r>
      <w:r w:rsidRPr="003C213A">
        <w:rPr>
          <w:rFonts w:hint="cs"/>
          <w:rtl/>
        </w:rPr>
        <w:t>در این کتاب مطلبی در مورد «ابراهیم بن مهزیار» نیامده است.</w:t>
      </w:r>
    </w:p>
    <w:p w:rsidR="003502E5" w:rsidRPr="003C213A" w:rsidRDefault="003502E5" w:rsidP="00B64DD0">
      <w:pPr>
        <w:jc w:val="both"/>
        <w:rPr>
          <w:rtl/>
        </w:rPr>
      </w:pPr>
      <w:r w:rsidRPr="004D37B5">
        <w:rPr>
          <w:rFonts w:cs="B Titr" w:hint="cs"/>
          <w:sz w:val="28"/>
          <w:szCs w:val="24"/>
          <w:rtl/>
        </w:rPr>
        <w:t>«رجال ابن داود»:</w:t>
      </w:r>
      <w:r w:rsidRPr="003C213A">
        <w:rPr>
          <w:rFonts w:hint="cs"/>
          <w:rtl/>
        </w:rPr>
        <w:t xml:space="preserve"> «</w:t>
      </w:r>
      <w:r w:rsidRPr="003C213A">
        <w:rPr>
          <w:rtl/>
        </w:rPr>
        <w:t>39 إبراهیم بن مهزیار أبو إسحاق</w:t>
      </w:r>
      <w:r w:rsidRPr="003C213A">
        <w:rPr>
          <w:rFonts w:hint="cs"/>
          <w:rtl/>
        </w:rPr>
        <w:t xml:space="preserve">: </w:t>
      </w:r>
      <w:r w:rsidRPr="003C213A">
        <w:rPr>
          <w:rtl/>
        </w:rPr>
        <w:t>الأهوازی لم [کش] ممدوح</w:t>
      </w:r>
      <w:r w:rsidR="00B64DD0">
        <w:rPr>
          <w:rFonts w:hint="cs"/>
          <w:rtl/>
        </w:rPr>
        <w:t>».</w:t>
      </w:r>
      <w:r w:rsidR="00B64DD0">
        <w:rPr>
          <w:rStyle w:val="FootnoteReference"/>
          <w:rtl/>
        </w:rPr>
        <w:footnoteReference w:id="171"/>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در این کتاب نه توثیق و نه تضعیفی در مورد راوی مطرح نشده و صرفاً راوی مدح شده است.</w:t>
      </w:r>
    </w:p>
    <w:p w:rsidR="003502E5" w:rsidRPr="003C213A" w:rsidRDefault="003502E5" w:rsidP="00C029C0">
      <w:pPr>
        <w:jc w:val="both"/>
        <w:rPr>
          <w:rtl/>
        </w:rPr>
      </w:pPr>
      <w:r w:rsidRPr="004D37B5">
        <w:rPr>
          <w:rFonts w:cs="B Titr" w:hint="cs"/>
          <w:sz w:val="28"/>
          <w:szCs w:val="24"/>
          <w:rtl/>
        </w:rPr>
        <w:t>«رجال علامه حلی»:</w:t>
      </w:r>
      <w:r w:rsidRPr="003C213A">
        <w:rPr>
          <w:rFonts w:hint="cs"/>
          <w:rtl/>
        </w:rPr>
        <w:t xml:space="preserve"> «</w:t>
      </w:r>
      <w:r w:rsidRPr="003C213A">
        <w:rPr>
          <w:rtl/>
        </w:rPr>
        <w:t>17 إبراهیم بن مهزیار</w:t>
      </w:r>
      <w:r w:rsidRPr="003C213A">
        <w:rPr>
          <w:rFonts w:hint="cs"/>
          <w:rtl/>
        </w:rPr>
        <w:t xml:space="preserve">: </w:t>
      </w:r>
      <w:r w:rsidRPr="003C213A">
        <w:rPr>
          <w:rtl/>
        </w:rPr>
        <w:t>روی الکشی عن محمد بن إبراهیم بن مهزیار أن أباه لما حضره الموت دفع إلیه مالا و أعطاه لمن یسلم إلیه المال علامة. فدخل إلیه شیخ فقال أنا العمری، فأعطاه المال، و فی الطریق ضعف</w:t>
      </w:r>
      <w:r w:rsidR="00C029C0">
        <w:rPr>
          <w:rFonts w:hint="cs"/>
          <w:rtl/>
        </w:rPr>
        <w:t>».</w:t>
      </w:r>
      <w:r w:rsidR="00C029C0">
        <w:rPr>
          <w:rStyle w:val="FootnoteReference"/>
          <w:rtl/>
        </w:rPr>
        <w:footnoteReference w:id="172"/>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شاید وجه ضعفی که در کلام «علامه» به آن اشاره شده است، همین مطلب باشد که «اسحاق بن محمد البصری» توثیق ندارد.</w:t>
      </w:r>
    </w:p>
    <w:p w:rsidR="003502E5" w:rsidRPr="003C213A" w:rsidRDefault="003502E5" w:rsidP="00634270">
      <w:pPr>
        <w:jc w:val="both"/>
        <w:rPr>
          <w:rtl/>
        </w:rPr>
      </w:pPr>
      <w:r w:rsidRPr="00D4692F">
        <w:rPr>
          <w:rFonts w:cs="B Titr" w:hint="cs"/>
          <w:sz w:val="28"/>
          <w:szCs w:val="24"/>
          <w:rtl/>
        </w:rPr>
        <w:t>«ربیع الشیعه»:</w:t>
      </w:r>
      <w:r w:rsidRPr="003C213A">
        <w:rPr>
          <w:rFonts w:hint="cs"/>
          <w:rtl/>
        </w:rPr>
        <w:t xml:space="preserve"> ازآنجایی‌که قدما را تا زمان </w:t>
      </w:r>
      <w:r w:rsidRPr="003C213A">
        <w:rPr>
          <w:rtl/>
        </w:rPr>
        <w:t>حمله‌</w:t>
      </w:r>
      <w:r w:rsidRPr="003C213A">
        <w:rPr>
          <w:rFonts w:hint="cs"/>
          <w:rtl/>
        </w:rPr>
        <w:t xml:space="preserve">ی مغول محسوب </w:t>
      </w:r>
      <w:r w:rsidRPr="003C213A">
        <w:rPr>
          <w:rtl/>
        </w:rPr>
        <w:t>م</w:t>
      </w:r>
      <w:r w:rsidRPr="003C213A">
        <w:rPr>
          <w:rFonts w:hint="cs"/>
          <w:rtl/>
        </w:rPr>
        <w:t>ی‌</w:t>
      </w:r>
      <w:r w:rsidRPr="003C213A">
        <w:rPr>
          <w:rFonts w:hint="eastAsia"/>
          <w:rtl/>
        </w:rPr>
        <w:t>کن</w:t>
      </w:r>
      <w:r w:rsidRPr="003C213A">
        <w:rPr>
          <w:rFonts w:hint="cs"/>
          <w:rtl/>
        </w:rPr>
        <w:t>ی</w:t>
      </w:r>
      <w:r w:rsidRPr="003C213A">
        <w:rPr>
          <w:rFonts w:hint="eastAsia"/>
          <w:rtl/>
        </w:rPr>
        <w:t>م</w:t>
      </w:r>
      <w:r w:rsidRPr="003C213A">
        <w:rPr>
          <w:rFonts w:hint="cs"/>
          <w:rtl/>
        </w:rPr>
        <w:t xml:space="preserve">، از کتب «سید بن طاووس» نیز استفاده </w:t>
      </w:r>
      <w:r w:rsidRPr="003C213A">
        <w:rPr>
          <w:rtl/>
        </w:rPr>
        <w:t>م</w:t>
      </w:r>
      <w:r w:rsidRPr="003C213A">
        <w:rPr>
          <w:rFonts w:hint="cs"/>
          <w:rtl/>
        </w:rPr>
        <w:t>ی‌</w:t>
      </w:r>
      <w:r w:rsidRPr="003C213A">
        <w:rPr>
          <w:rFonts w:hint="eastAsia"/>
          <w:rtl/>
        </w:rPr>
        <w:t>کن</w:t>
      </w:r>
      <w:r w:rsidRPr="003C213A">
        <w:rPr>
          <w:rFonts w:hint="cs"/>
          <w:rtl/>
        </w:rPr>
        <w:t>ی</w:t>
      </w:r>
      <w:r w:rsidRPr="003C213A">
        <w:rPr>
          <w:rFonts w:hint="eastAsia"/>
          <w:rtl/>
        </w:rPr>
        <w:t>م</w:t>
      </w:r>
      <w:r w:rsidRPr="003C213A">
        <w:rPr>
          <w:rFonts w:hint="cs"/>
          <w:rtl/>
        </w:rPr>
        <w:t xml:space="preserve">. وی در کتاب «ربیع الشیعه» اسم «ابراهیم بن مهزیار» را ذکر کرده و در مورد وی </w:t>
      </w:r>
      <w:r w:rsidRPr="003C213A">
        <w:rPr>
          <w:rtl/>
        </w:rPr>
        <w:t>م</w:t>
      </w:r>
      <w:r w:rsidRPr="003C213A">
        <w:rPr>
          <w:rFonts w:hint="cs"/>
          <w:rtl/>
        </w:rPr>
        <w:t>ی‌</w:t>
      </w:r>
      <w:r w:rsidRPr="003C213A">
        <w:rPr>
          <w:rFonts w:hint="eastAsia"/>
          <w:rtl/>
        </w:rPr>
        <w:t>گو</w:t>
      </w:r>
      <w:r w:rsidRPr="003C213A">
        <w:rPr>
          <w:rFonts w:hint="cs"/>
          <w:rtl/>
        </w:rPr>
        <w:t>ی</w:t>
      </w:r>
      <w:r w:rsidRPr="003C213A">
        <w:rPr>
          <w:rFonts w:hint="eastAsia"/>
          <w:rtl/>
        </w:rPr>
        <w:t>د</w:t>
      </w:r>
      <w:r w:rsidRPr="003C213A">
        <w:rPr>
          <w:rFonts w:hint="cs"/>
          <w:rtl/>
        </w:rPr>
        <w:t>: «انه من السفراء الصاحب و من الابواب المعروفین الذین لا تختلف الاثنی عشریه فیهم».</w:t>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تا کنون کتب قدما مورد بررسی قرار گرفت که «کشی» راوی را توثیق کرد، «ابن داود» وی را مدح کرد و «علامه حلی» با توثیق وی مخالفت کرد. «سید بن طاووس» نیز در مورد وی ادعای اجماع کرد.</w:t>
      </w:r>
    </w:p>
    <w:p w:rsidR="003502E5" w:rsidRPr="003502E5" w:rsidRDefault="003502E5" w:rsidP="003502E5">
      <w:pPr>
        <w:jc w:val="both"/>
        <w:rPr>
          <w:rFonts w:asciiTheme="minorHAnsi" w:hAnsiTheme="minorHAnsi"/>
          <w:color w:val="auto"/>
          <w:sz w:val="28"/>
          <w:rtl/>
        </w:rPr>
      </w:pPr>
      <w:r w:rsidRPr="003502E5">
        <w:rPr>
          <w:rFonts w:asciiTheme="minorHAnsi" w:hAnsiTheme="minorHAnsi" w:hint="cs"/>
          <w:color w:val="auto"/>
          <w:sz w:val="28"/>
          <w:rtl/>
        </w:rPr>
        <w:t>اکنون باید مدارس رجالی معاصر مورد بررسی قرار بگیرند.</w:t>
      </w:r>
    </w:p>
    <w:p w:rsidR="003502E5" w:rsidRPr="003C213A" w:rsidRDefault="003502E5" w:rsidP="00634270">
      <w:pPr>
        <w:jc w:val="both"/>
        <w:rPr>
          <w:rtl/>
        </w:rPr>
      </w:pPr>
      <w:r w:rsidRPr="004D37B5">
        <w:rPr>
          <w:rFonts w:cs="B Titr" w:hint="cs"/>
          <w:sz w:val="28"/>
          <w:szCs w:val="24"/>
          <w:rtl/>
        </w:rPr>
        <w:t>«مرحوم خویی»:</w:t>
      </w:r>
      <w:r w:rsidRPr="003C213A">
        <w:rPr>
          <w:rFonts w:hint="cs"/>
          <w:rtl/>
        </w:rPr>
        <w:t xml:space="preserve"> </w:t>
      </w:r>
      <w:r w:rsidRPr="003C213A">
        <w:rPr>
          <w:rtl/>
        </w:rPr>
        <w:t>مدرسه‌</w:t>
      </w:r>
      <w:r w:rsidRPr="003C213A">
        <w:rPr>
          <w:rFonts w:hint="cs"/>
          <w:rtl/>
        </w:rPr>
        <w:t xml:space="preserve">ی «مرحوم خویی» به چند دلیل «ابراهیم بن مهزیار» را توثیق </w:t>
      </w:r>
      <w:r w:rsidRPr="003C213A">
        <w:rPr>
          <w:rtl/>
        </w:rPr>
        <w:t>م</w:t>
      </w:r>
      <w:r w:rsidRPr="003C213A">
        <w:rPr>
          <w:rFonts w:hint="cs"/>
          <w:rtl/>
        </w:rPr>
        <w:t>ی‌</w:t>
      </w:r>
      <w:r w:rsidRPr="003C213A">
        <w:rPr>
          <w:rFonts w:hint="eastAsia"/>
          <w:rtl/>
        </w:rPr>
        <w:t>کنند</w:t>
      </w:r>
      <w:r w:rsidRPr="003C213A">
        <w:rPr>
          <w:rFonts w:hint="cs"/>
          <w:rtl/>
        </w:rPr>
        <w:t>:</w:t>
      </w:r>
    </w:p>
    <w:p w:rsidR="003502E5" w:rsidRPr="003C213A" w:rsidRDefault="003502E5" w:rsidP="00C029C0">
      <w:pPr>
        <w:jc w:val="both"/>
        <w:rPr>
          <w:rtl/>
        </w:rPr>
      </w:pPr>
      <w:r w:rsidRPr="00D4692F">
        <w:rPr>
          <w:rFonts w:cs="B Titr" w:hint="cs"/>
          <w:sz w:val="28"/>
          <w:szCs w:val="24"/>
          <w:rtl/>
        </w:rPr>
        <w:t>1. واقع شدن در اسناد کامل الزیارات:</w:t>
      </w:r>
      <w:r w:rsidRPr="003C213A">
        <w:rPr>
          <w:rFonts w:hint="cs"/>
          <w:rtl/>
        </w:rPr>
        <w:t xml:space="preserve"> «</w:t>
      </w:r>
      <w:r w:rsidRPr="003C213A">
        <w:rPr>
          <w:rtl/>
        </w:rPr>
        <w:t>4- حَدَّثَنِی جَمَاعَةُ مَشَایخِی عَنْ عَبْدِ اللَّهِ بْنِ جَعْفَرٍ الْحِمْیرِی عَنْ إِبْرَاهِیمَ بْنِ مَهْزِیار</w:t>
      </w:r>
      <w:r w:rsidRPr="003C213A">
        <w:rPr>
          <w:rFonts w:hint="cs"/>
          <w:rtl/>
        </w:rPr>
        <w:t>...»</w:t>
      </w:r>
      <w:r w:rsidR="00C029C0">
        <w:rPr>
          <w:rFonts w:hint="cs"/>
          <w:rtl/>
        </w:rPr>
        <w:t>.</w:t>
      </w:r>
      <w:r w:rsidR="00C029C0">
        <w:rPr>
          <w:rStyle w:val="FootnoteReference"/>
          <w:rtl/>
        </w:rPr>
        <w:footnoteReference w:id="173"/>
      </w:r>
    </w:p>
    <w:p w:rsidR="003502E5" w:rsidRPr="003C213A" w:rsidRDefault="003502E5" w:rsidP="00634270">
      <w:pPr>
        <w:jc w:val="both"/>
        <w:rPr>
          <w:rtl/>
        </w:rPr>
      </w:pPr>
      <w:r w:rsidRPr="00D4692F">
        <w:rPr>
          <w:rFonts w:cs="B Titr" w:hint="cs"/>
          <w:sz w:val="28"/>
          <w:szCs w:val="24"/>
          <w:rtl/>
        </w:rPr>
        <w:t>نقد:</w:t>
      </w:r>
      <w:r w:rsidRPr="003C213A">
        <w:rPr>
          <w:rFonts w:hint="cs"/>
          <w:rtl/>
        </w:rPr>
        <w:t xml:space="preserve"> در این سند </w:t>
      </w:r>
      <w:r w:rsidRPr="003C213A">
        <w:rPr>
          <w:rtl/>
        </w:rPr>
        <w:t>باواسطه‌</w:t>
      </w:r>
      <w:r w:rsidRPr="003C213A">
        <w:rPr>
          <w:rFonts w:hint="cs"/>
          <w:rtl/>
        </w:rPr>
        <w:t xml:space="preserve">ی «حمیری» از «ابراهیم بن مهزیار» نقل روایت شده است و چون طبق نظر ما در کامل الزیارات نقل </w:t>
      </w:r>
      <w:r w:rsidRPr="003C213A">
        <w:rPr>
          <w:rtl/>
        </w:rPr>
        <w:t>ب</w:t>
      </w:r>
      <w:r w:rsidRPr="003C213A">
        <w:rPr>
          <w:rFonts w:hint="cs"/>
          <w:rtl/>
        </w:rPr>
        <w:t>ی‌</w:t>
      </w:r>
      <w:r w:rsidRPr="003C213A">
        <w:rPr>
          <w:rFonts w:hint="eastAsia"/>
          <w:rtl/>
        </w:rPr>
        <w:t>واسطه</w:t>
      </w:r>
      <w:r w:rsidRPr="003C213A">
        <w:rPr>
          <w:rFonts w:hint="cs"/>
          <w:rtl/>
        </w:rPr>
        <w:t xml:space="preserve"> </w:t>
      </w:r>
      <w:r w:rsidRPr="003C213A">
        <w:rPr>
          <w:rtl/>
        </w:rPr>
        <w:t>نشان‌دهنده‌</w:t>
      </w:r>
      <w:r w:rsidRPr="003C213A">
        <w:rPr>
          <w:rFonts w:hint="cs"/>
          <w:rtl/>
        </w:rPr>
        <w:t xml:space="preserve">ی وثاقت است، </w:t>
      </w:r>
      <w:r w:rsidRPr="003C213A">
        <w:rPr>
          <w:rtl/>
        </w:rPr>
        <w:t>نم</w:t>
      </w:r>
      <w:r w:rsidRPr="003C213A">
        <w:rPr>
          <w:rFonts w:hint="cs"/>
          <w:rtl/>
        </w:rPr>
        <w:t>ی‌</w:t>
      </w:r>
      <w:r w:rsidRPr="003C213A">
        <w:rPr>
          <w:rFonts w:hint="eastAsia"/>
          <w:rtl/>
        </w:rPr>
        <w:t>توان</w:t>
      </w:r>
      <w:r w:rsidRPr="003C213A">
        <w:rPr>
          <w:rFonts w:hint="cs"/>
          <w:rtl/>
        </w:rPr>
        <w:t>ی</w:t>
      </w:r>
      <w:r w:rsidRPr="003C213A">
        <w:rPr>
          <w:rFonts w:hint="eastAsia"/>
          <w:rtl/>
        </w:rPr>
        <w:t>م</w:t>
      </w:r>
      <w:r w:rsidRPr="003C213A">
        <w:rPr>
          <w:rFonts w:hint="cs"/>
          <w:rtl/>
        </w:rPr>
        <w:t xml:space="preserve"> این راه را بپذیریم.</w:t>
      </w:r>
    </w:p>
    <w:p w:rsidR="003502E5" w:rsidRPr="003C213A" w:rsidRDefault="003502E5" w:rsidP="00C029C0">
      <w:pPr>
        <w:jc w:val="both"/>
        <w:rPr>
          <w:rtl/>
        </w:rPr>
      </w:pPr>
      <w:r w:rsidRPr="00D4692F">
        <w:rPr>
          <w:rFonts w:cs="B Titr" w:hint="cs"/>
          <w:sz w:val="28"/>
          <w:szCs w:val="24"/>
          <w:rtl/>
        </w:rPr>
        <w:t xml:space="preserve">2. واقع شدن در «تفسیر علی بن ابراهیم»: </w:t>
      </w:r>
      <w:r w:rsidRPr="003C213A">
        <w:rPr>
          <w:rFonts w:hint="cs"/>
          <w:rtl/>
        </w:rPr>
        <w:t>«</w:t>
      </w:r>
      <w:r w:rsidRPr="003C213A">
        <w:rPr>
          <w:rtl/>
        </w:rPr>
        <w:t>حَدَّثَنَا مُحَمَّدُ بْنُ عُمَیرٍ وَ قَالَ حَدَّثَنِی إِبْرَاهِیمُ بْنُ مَهْزِیار</w:t>
      </w:r>
      <w:r w:rsidRPr="003C213A">
        <w:rPr>
          <w:rFonts w:hint="cs"/>
          <w:rtl/>
        </w:rPr>
        <w:t>»</w:t>
      </w:r>
      <w:r w:rsidR="00C029C0">
        <w:rPr>
          <w:rFonts w:hint="cs"/>
          <w:rtl/>
        </w:rPr>
        <w:t>.</w:t>
      </w:r>
      <w:r w:rsidR="00C029C0">
        <w:rPr>
          <w:rStyle w:val="FootnoteReference"/>
          <w:rtl/>
        </w:rPr>
        <w:footnoteReference w:id="174"/>
      </w:r>
    </w:p>
    <w:p w:rsidR="003502E5" w:rsidRPr="003C213A" w:rsidRDefault="003502E5" w:rsidP="00634270">
      <w:pPr>
        <w:jc w:val="both"/>
        <w:rPr>
          <w:rtl/>
        </w:rPr>
      </w:pPr>
      <w:r w:rsidRPr="003C213A">
        <w:rPr>
          <w:rFonts w:hint="cs"/>
          <w:rtl/>
        </w:rPr>
        <w:t>نقد: گفته شد که سندی از این کتاب که اکنون در دست ما است، قابل اعتماد نیست و درنتیجه این راه نیز قابل پذیرش نیست.</w:t>
      </w:r>
    </w:p>
    <w:p w:rsidR="003502E5" w:rsidRPr="003C213A" w:rsidRDefault="003502E5" w:rsidP="00634270">
      <w:pPr>
        <w:jc w:val="both"/>
        <w:rPr>
          <w:rtl/>
        </w:rPr>
      </w:pPr>
      <w:r w:rsidRPr="00D4692F">
        <w:rPr>
          <w:rFonts w:cs="B Titr" w:hint="cs"/>
          <w:sz w:val="28"/>
          <w:szCs w:val="24"/>
          <w:rtl/>
        </w:rPr>
        <w:t>3. نبودن راوی در مستثنیات کتاب «نوادر الحکمه»:</w:t>
      </w:r>
      <w:r w:rsidRPr="003C213A">
        <w:rPr>
          <w:rFonts w:hint="cs"/>
          <w:rtl/>
        </w:rPr>
        <w:t xml:space="preserve"> «محمد بن احمد بن یحیی بن عمران الاشعری» در کتاب «نوادر الحکمه» از «ابراهیم بن مهزیار» نقل روایت دارد و نام «ابراهیم بن مهزیار» در بین افرادی که از «نوادر الحکمه» استثنا شده بودند نیامده است؛ درنتیجه وی از این راه توثیق </w:t>
      </w:r>
      <w:r w:rsidRPr="003C213A">
        <w:rPr>
          <w:rtl/>
        </w:rPr>
        <w:t>م</w:t>
      </w:r>
      <w:r w:rsidRPr="003C213A">
        <w:rPr>
          <w:rFonts w:hint="cs"/>
          <w:rtl/>
        </w:rPr>
        <w:t>ی‌</w:t>
      </w:r>
      <w:r w:rsidRPr="003C213A">
        <w:rPr>
          <w:rFonts w:hint="eastAsia"/>
          <w:rtl/>
        </w:rPr>
        <w:t>شود</w:t>
      </w:r>
      <w:r w:rsidRPr="003C213A">
        <w:rPr>
          <w:rFonts w:hint="cs"/>
          <w:rtl/>
        </w:rPr>
        <w:t>.</w:t>
      </w:r>
    </w:p>
    <w:p w:rsidR="003502E5" w:rsidRPr="003502E5" w:rsidRDefault="003502E5" w:rsidP="00CE0F18">
      <w:pPr>
        <w:jc w:val="both"/>
        <w:rPr>
          <w:rFonts w:asciiTheme="minorHAnsi" w:hAnsiTheme="minorHAnsi"/>
          <w:color w:val="auto"/>
          <w:sz w:val="28"/>
          <w:rtl/>
        </w:rPr>
      </w:pPr>
      <w:r w:rsidRPr="003502E5">
        <w:rPr>
          <w:rFonts w:asciiTheme="minorHAnsi" w:hAnsiTheme="minorHAnsi" w:hint="cs"/>
          <w:color w:val="auto"/>
          <w:sz w:val="28"/>
          <w:rtl/>
        </w:rPr>
        <w:t xml:space="preserve">این راه مورد پذیرش </w:t>
      </w:r>
      <w:r w:rsidR="00CE0F18">
        <w:rPr>
          <w:rFonts w:asciiTheme="minorHAnsi" w:hAnsiTheme="minorHAnsi" w:hint="cs"/>
          <w:color w:val="auto"/>
          <w:sz w:val="28"/>
          <w:rtl/>
        </w:rPr>
        <w:t>نیست</w:t>
      </w:r>
      <w:r w:rsidRPr="003502E5">
        <w:rPr>
          <w:rFonts w:asciiTheme="minorHAnsi" w:hAnsiTheme="minorHAnsi" w:hint="cs"/>
          <w:color w:val="auto"/>
          <w:sz w:val="28"/>
          <w:rtl/>
        </w:rPr>
        <w:t>.</w:t>
      </w:r>
    </w:p>
    <w:p w:rsidR="003502E5" w:rsidRPr="003C213A" w:rsidRDefault="003502E5" w:rsidP="00634270">
      <w:pPr>
        <w:jc w:val="both"/>
        <w:rPr>
          <w:rtl/>
        </w:rPr>
      </w:pPr>
      <w:r w:rsidRPr="00D4692F">
        <w:rPr>
          <w:rFonts w:cs="B Titr" w:hint="cs"/>
          <w:sz w:val="28"/>
          <w:szCs w:val="24"/>
          <w:rtl/>
        </w:rPr>
        <w:t>«مرحوم مامقانی»:</w:t>
      </w:r>
      <w:r w:rsidRPr="003C213A">
        <w:rPr>
          <w:rFonts w:hint="cs"/>
          <w:rtl/>
        </w:rPr>
        <w:t xml:space="preserve"> ایشان با استناد به کلام «سید بن طاووس» قائل به وثاقت شده است.</w:t>
      </w:r>
    </w:p>
    <w:p w:rsidR="003502E5" w:rsidRPr="003C213A" w:rsidRDefault="003502E5" w:rsidP="00394662">
      <w:pPr>
        <w:jc w:val="both"/>
        <w:rPr>
          <w:rtl/>
        </w:rPr>
      </w:pPr>
      <w:r w:rsidRPr="00D4692F">
        <w:rPr>
          <w:rFonts w:cs="B Titr" w:hint="cs"/>
          <w:sz w:val="28"/>
          <w:szCs w:val="24"/>
          <w:rtl/>
        </w:rPr>
        <w:t>«مرحوم تستری»:</w:t>
      </w:r>
      <w:r w:rsidRPr="003C213A">
        <w:rPr>
          <w:rFonts w:hint="cs"/>
          <w:rtl/>
        </w:rPr>
        <w:t xml:space="preserve"> ایشان نیز قائل به وثاقت شده است و کلام «سید بن طاووس» و آمدن نام راوی در کتاب «نوادر الحکمه» و استثنا نشدن او را به عنوان دلیل ذکر </w:t>
      </w:r>
      <w:r w:rsidRPr="003C213A">
        <w:rPr>
          <w:rtl/>
        </w:rPr>
        <w:t>م</w:t>
      </w:r>
      <w:r w:rsidRPr="003C213A">
        <w:rPr>
          <w:rFonts w:hint="cs"/>
          <w:rtl/>
        </w:rPr>
        <w:t>ی‌</w:t>
      </w:r>
      <w:r w:rsidRPr="003C213A">
        <w:rPr>
          <w:rFonts w:hint="eastAsia"/>
          <w:rtl/>
        </w:rPr>
        <w:t>کند</w:t>
      </w:r>
      <w:r w:rsidR="00394662">
        <w:rPr>
          <w:rFonts w:hint="cs"/>
          <w:rtl/>
        </w:rPr>
        <w:t>.</w:t>
      </w:r>
      <w:r w:rsidR="00394662">
        <w:rPr>
          <w:rStyle w:val="FootnoteReference"/>
          <w:rtl/>
        </w:rPr>
        <w:footnoteReference w:id="175"/>
      </w:r>
    </w:p>
    <w:p w:rsidR="00DC546B" w:rsidRPr="003C213A" w:rsidRDefault="00DC546B" w:rsidP="00634270">
      <w:pPr>
        <w:jc w:val="both"/>
        <w:rPr>
          <w:rtl/>
        </w:rPr>
      </w:pPr>
      <w:r w:rsidRPr="00D4692F">
        <w:rPr>
          <w:rFonts w:cs="B Titr"/>
          <w:sz w:val="28"/>
          <w:szCs w:val="24"/>
          <w:rtl/>
        </w:rPr>
        <w:t>جمع‌بند</w:t>
      </w:r>
      <w:r w:rsidRPr="00D4692F">
        <w:rPr>
          <w:rFonts w:cs="B Titr" w:hint="cs"/>
          <w:sz w:val="28"/>
          <w:szCs w:val="24"/>
          <w:rtl/>
        </w:rPr>
        <w:t>ی استاد:</w:t>
      </w:r>
      <w:r w:rsidRPr="003C213A">
        <w:rPr>
          <w:rFonts w:hint="cs"/>
          <w:rtl/>
        </w:rPr>
        <w:t xml:space="preserve"> «ابراهیم بن مهزیار» نه تنها ثقه، بلکه از اجلاء است. دلایل ثقه بودن وی </w:t>
      </w:r>
      <w:r w:rsidRPr="003C213A">
        <w:rPr>
          <w:rtl/>
        </w:rPr>
        <w:t>عبارت‌اند</w:t>
      </w:r>
      <w:r w:rsidRPr="003C213A">
        <w:rPr>
          <w:rFonts w:hint="cs"/>
          <w:rtl/>
        </w:rPr>
        <w:t xml:space="preserve"> از:</w:t>
      </w:r>
    </w:p>
    <w:p w:rsidR="00DC546B" w:rsidRPr="003C213A" w:rsidRDefault="00DC546B" w:rsidP="00634270">
      <w:pPr>
        <w:jc w:val="both"/>
        <w:rPr>
          <w:rtl/>
        </w:rPr>
      </w:pPr>
      <w:r w:rsidRPr="00D4692F">
        <w:rPr>
          <w:rFonts w:cs="B Titr" w:hint="cs"/>
          <w:sz w:val="28"/>
          <w:szCs w:val="24"/>
          <w:rtl/>
        </w:rPr>
        <w:t>1.</w:t>
      </w:r>
      <w:r w:rsidRPr="003C213A">
        <w:rPr>
          <w:rFonts w:hint="cs"/>
          <w:rtl/>
        </w:rPr>
        <w:t xml:space="preserve"> کلام «سید بن طاووس» که دال بر جلی بودن وی است.</w:t>
      </w:r>
    </w:p>
    <w:p w:rsidR="00DC546B" w:rsidRPr="003C213A" w:rsidRDefault="00DC546B" w:rsidP="00634270">
      <w:pPr>
        <w:jc w:val="both"/>
        <w:rPr>
          <w:rtl/>
        </w:rPr>
      </w:pPr>
      <w:r w:rsidRPr="00D4692F">
        <w:rPr>
          <w:rFonts w:cs="B Titr" w:hint="cs"/>
          <w:sz w:val="28"/>
          <w:szCs w:val="24"/>
          <w:rtl/>
        </w:rPr>
        <w:t>2.</w:t>
      </w:r>
      <w:r w:rsidRPr="003C213A">
        <w:rPr>
          <w:rFonts w:hint="cs"/>
          <w:rtl/>
        </w:rPr>
        <w:t xml:space="preserve"> جزء روات «نوادر الحکمه» بودن که دال بر ثقه بودن وی است.</w:t>
      </w:r>
    </w:p>
    <w:p w:rsidR="00DC546B" w:rsidRPr="003C213A" w:rsidRDefault="00DC546B" w:rsidP="00634270">
      <w:pPr>
        <w:jc w:val="both"/>
        <w:rPr>
          <w:rtl/>
        </w:rPr>
      </w:pPr>
      <w:r w:rsidRPr="00D4692F">
        <w:rPr>
          <w:rFonts w:cs="B Titr" w:hint="cs"/>
          <w:sz w:val="28"/>
          <w:szCs w:val="24"/>
          <w:rtl/>
        </w:rPr>
        <w:t>3.</w:t>
      </w:r>
      <w:r w:rsidRPr="003C213A">
        <w:rPr>
          <w:rFonts w:hint="cs"/>
          <w:rtl/>
        </w:rPr>
        <w:t xml:space="preserve"> علاوه بر موارد قبل دلیل دیگری نیز بر وثاقت «ابراهیم بن مهزیار» ارائه شده است.</w:t>
      </w:r>
    </w:p>
    <w:p w:rsidR="00DC546B" w:rsidRPr="003C213A" w:rsidRDefault="00DC546B" w:rsidP="00C37882">
      <w:pPr>
        <w:jc w:val="both"/>
        <w:rPr>
          <w:rtl/>
        </w:rPr>
      </w:pPr>
      <w:r w:rsidRPr="003C213A">
        <w:rPr>
          <w:rFonts w:hint="cs"/>
          <w:rtl/>
        </w:rPr>
        <w:t>«شیخ صدوق» در کتاب «</w:t>
      </w:r>
      <w:r w:rsidRPr="003C213A">
        <w:rPr>
          <w:rtl/>
        </w:rPr>
        <w:t>کمال الدین و تمام النعمة، ج 2، ص: 445</w:t>
      </w:r>
      <w:r w:rsidRPr="003C213A">
        <w:rPr>
          <w:rFonts w:hint="cs"/>
          <w:rtl/>
        </w:rPr>
        <w:t xml:space="preserve">» جلد 2 صفحه 445 حدیث 19 ماجرای ملاقات «ابراهیم بن مهزیار» با «امام زمان علیه‌السلام» را ذکر </w:t>
      </w:r>
      <w:r w:rsidRPr="003C213A">
        <w:rPr>
          <w:rtl/>
        </w:rPr>
        <w:t>م</w:t>
      </w:r>
      <w:r w:rsidRPr="003C213A">
        <w:rPr>
          <w:rFonts w:hint="cs"/>
          <w:rtl/>
        </w:rPr>
        <w:t>ی‌</w:t>
      </w:r>
      <w:r w:rsidRPr="003C213A">
        <w:rPr>
          <w:rFonts w:hint="eastAsia"/>
          <w:rtl/>
        </w:rPr>
        <w:t>کند</w:t>
      </w:r>
      <w:r w:rsidRPr="003C213A">
        <w:rPr>
          <w:rFonts w:hint="cs"/>
          <w:rtl/>
        </w:rPr>
        <w:t xml:space="preserve"> که دلالت بر </w:t>
      </w:r>
      <w:r w:rsidR="00C37882">
        <w:rPr>
          <w:rFonts w:hint="cs"/>
          <w:rtl/>
        </w:rPr>
        <w:t>جلالت</w:t>
      </w:r>
      <w:r w:rsidRPr="003C213A">
        <w:rPr>
          <w:rFonts w:hint="cs"/>
          <w:rtl/>
        </w:rPr>
        <w:t xml:space="preserve"> وی دارد.</w:t>
      </w:r>
      <w:r w:rsidRPr="006D1E22">
        <w:rPr>
          <w:vertAlign w:val="superscript"/>
          <w:rtl/>
        </w:rPr>
        <w:footnoteReference w:id="176"/>
      </w:r>
    </w:p>
    <w:p w:rsidR="00DC546B" w:rsidRPr="003C213A" w:rsidRDefault="00A17EB9" w:rsidP="00634270">
      <w:pPr>
        <w:jc w:val="both"/>
        <w:rPr>
          <w:rtl/>
        </w:rPr>
      </w:pPr>
      <w:r w:rsidRPr="00CE0F18">
        <w:rPr>
          <w:rFonts w:cs="B Titr" w:hint="cs"/>
          <w:sz w:val="28"/>
          <w:szCs w:val="24"/>
          <w:rtl/>
        </w:rPr>
        <w:lastRenderedPageBreak/>
        <w:t>نقد:</w:t>
      </w:r>
      <w:r w:rsidR="00DC546B" w:rsidRPr="003C213A">
        <w:rPr>
          <w:rFonts w:hint="cs"/>
          <w:rtl/>
        </w:rPr>
        <w:t xml:space="preserve"> این ماجرا مردد بین «ابراهیم بن مهزیار» و «علی بن ابراهیم بن مهزیار» است.</w:t>
      </w:r>
    </w:p>
    <w:p w:rsidR="00DC546B" w:rsidRPr="003C213A" w:rsidRDefault="00DC546B" w:rsidP="00634270">
      <w:pPr>
        <w:jc w:val="both"/>
        <w:rPr>
          <w:rtl/>
        </w:rPr>
      </w:pPr>
      <w:r w:rsidRPr="00D4692F">
        <w:rPr>
          <w:rFonts w:cs="B Titr" w:hint="cs"/>
          <w:sz w:val="28"/>
          <w:szCs w:val="24"/>
          <w:rtl/>
        </w:rPr>
        <w:t xml:space="preserve">4. کثرت روایت اجلاء مع عدم ورود قدح: </w:t>
      </w:r>
      <w:r w:rsidRPr="003C213A">
        <w:rPr>
          <w:rFonts w:hint="cs"/>
          <w:rtl/>
        </w:rPr>
        <w:t xml:space="preserve">«ابراهیم بن مهزیار» حدود 60 روایت دارد که بیشترین آنها روایات با واسطه است. وی 1 روایت مستقیم از «امام هادی </w:t>
      </w:r>
      <w:r w:rsidR="004E7066">
        <w:rPr>
          <w:rtl/>
        </w:rPr>
        <w:t>عل</w:t>
      </w:r>
      <w:r w:rsidR="004E7066">
        <w:rPr>
          <w:rFonts w:hint="cs"/>
          <w:rtl/>
        </w:rPr>
        <w:t>ی</w:t>
      </w:r>
      <w:r w:rsidR="004E7066">
        <w:rPr>
          <w:rFonts w:hint="eastAsia"/>
          <w:rtl/>
        </w:rPr>
        <w:t>ه‌السلام</w:t>
      </w:r>
      <w:r w:rsidRPr="003C213A">
        <w:rPr>
          <w:rFonts w:hint="cs"/>
          <w:rtl/>
        </w:rPr>
        <w:t xml:space="preserve">» و 9 روایت مستقیم از «امام حسن عسکری </w:t>
      </w:r>
      <w:r w:rsidR="004E7066">
        <w:rPr>
          <w:rtl/>
        </w:rPr>
        <w:t>عل</w:t>
      </w:r>
      <w:r w:rsidR="004E7066">
        <w:rPr>
          <w:rFonts w:hint="cs"/>
          <w:rtl/>
        </w:rPr>
        <w:t>ی</w:t>
      </w:r>
      <w:r w:rsidR="004E7066">
        <w:rPr>
          <w:rFonts w:hint="eastAsia"/>
          <w:rtl/>
        </w:rPr>
        <w:t>ه‌السلام</w:t>
      </w:r>
      <w:r w:rsidRPr="003C213A">
        <w:rPr>
          <w:rFonts w:hint="cs"/>
          <w:rtl/>
        </w:rPr>
        <w:t>» دارد.</w:t>
      </w:r>
    </w:p>
    <w:p w:rsidR="00DC546B" w:rsidRPr="005F0CC9" w:rsidRDefault="00DC546B" w:rsidP="00DC546B">
      <w:pPr>
        <w:jc w:val="both"/>
        <w:rPr>
          <w:rFonts w:asciiTheme="minorHAnsi" w:hAnsiTheme="minorHAnsi"/>
          <w:color w:val="auto"/>
          <w:sz w:val="28"/>
        </w:rPr>
      </w:pPr>
      <w:r>
        <w:rPr>
          <w:rFonts w:asciiTheme="minorHAnsi" w:hAnsiTheme="minorHAnsi"/>
          <w:color w:val="auto"/>
          <w:sz w:val="28"/>
          <w:rtl/>
        </w:rPr>
        <w:t>مهم‌تر</w:t>
      </w:r>
      <w:r>
        <w:rPr>
          <w:rFonts w:asciiTheme="minorHAnsi" w:hAnsiTheme="minorHAnsi" w:hint="cs"/>
          <w:color w:val="auto"/>
          <w:sz w:val="28"/>
          <w:rtl/>
        </w:rPr>
        <w:t>ی</w:t>
      </w:r>
      <w:r>
        <w:rPr>
          <w:rFonts w:asciiTheme="minorHAnsi" w:hAnsiTheme="minorHAnsi" w:hint="eastAsia"/>
          <w:color w:val="auto"/>
          <w:sz w:val="28"/>
          <w:rtl/>
        </w:rPr>
        <w:t>ن</w:t>
      </w:r>
      <w:r>
        <w:rPr>
          <w:rFonts w:asciiTheme="minorHAnsi" w:hAnsiTheme="minorHAnsi" w:hint="cs"/>
          <w:color w:val="auto"/>
          <w:sz w:val="28"/>
          <w:rtl/>
        </w:rPr>
        <w:t xml:space="preserve"> راوی وی «سعد بن عبدالله» است که 21 روایت از وی نقل کرده است. «احمد بن محمد بن یحیی بن عمران الاشعری» نیز از وی نقل روایت دارد پس «ابراهیم بن مهزیار» از این راه نیز قابل توثیق است.</w:t>
      </w:r>
    </w:p>
    <w:p w:rsidR="00EA061B" w:rsidRDefault="003502E5" w:rsidP="00EA061B">
      <w:pPr>
        <w:jc w:val="both"/>
        <w:rPr>
          <w:rtl/>
        </w:rPr>
      </w:pPr>
      <w:r w:rsidRPr="003C213A">
        <w:rPr>
          <w:rFonts w:hint="cs"/>
          <w:rtl/>
        </w:rPr>
        <w:t xml:space="preserve">درنتیجه «ابراهیم بن مهزیار» توثیق شده و 60 روایتی که از وی نقل </w:t>
      </w:r>
      <w:r w:rsidRPr="003C213A">
        <w:rPr>
          <w:rtl/>
        </w:rPr>
        <w:t>م</w:t>
      </w:r>
      <w:r w:rsidRPr="003C213A">
        <w:rPr>
          <w:rFonts w:hint="cs"/>
          <w:rtl/>
        </w:rPr>
        <w:t>ی‌</w:t>
      </w:r>
      <w:r w:rsidRPr="003C213A">
        <w:rPr>
          <w:rFonts w:hint="eastAsia"/>
          <w:rtl/>
        </w:rPr>
        <w:t>شود</w:t>
      </w:r>
      <w:r w:rsidRPr="003C213A">
        <w:rPr>
          <w:rFonts w:hint="cs"/>
          <w:rtl/>
        </w:rPr>
        <w:t xml:space="preserve"> از نظر «ابراهیم بن مهزیار» اشکالی ندارند.</w:t>
      </w:r>
    </w:p>
    <w:p w:rsidR="00EA427C" w:rsidRPr="00424986" w:rsidRDefault="00EA427C" w:rsidP="00EA061B">
      <w:pPr>
        <w:pStyle w:val="2"/>
        <w:rPr>
          <w:rtl/>
        </w:rPr>
      </w:pPr>
      <w:bookmarkStart w:id="273" w:name="_Toc40762579"/>
      <w:r w:rsidRPr="00424986">
        <w:rPr>
          <w:rFonts w:hint="cs"/>
          <w:rtl/>
        </w:rPr>
        <w:t>3. «ابراهیم بن هاشم»</w:t>
      </w:r>
      <w:bookmarkEnd w:id="273"/>
    </w:p>
    <w:p w:rsidR="00EA427C" w:rsidRPr="003C213A" w:rsidRDefault="00EA427C" w:rsidP="00C37882">
      <w:pPr>
        <w:jc w:val="both"/>
        <w:rPr>
          <w:rtl/>
        </w:rPr>
      </w:pPr>
      <w:r w:rsidRPr="007C6016">
        <w:rPr>
          <w:rFonts w:cs="B Titr" w:hint="cs"/>
          <w:sz w:val="28"/>
          <w:szCs w:val="24"/>
          <w:rtl/>
        </w:rPr>
        <w:t>«رجال نجاشی»:</w:t>
      </w:r>
      <w:r w:rsidRPr="003C213A">
        <w:rPr>
          <w:rFonts w:hint="cs"/>
          <w:rtl/>
        </w:rPr>
        <w:t xml:space="preserve"> «</w:t>
      </w:r>
      <w:r w:rsidRPr="003C213A">
        <w:rPr>
          <w:rtl/>
        </w:rPr>
        <w:t>18 إبراهیم بن هاشم أبو إسحاق</w:t>
      </w:r>
      <w:r w:rsidRPr="003C213A">
        <w:rPr>
          <w:rFonts w:hint="cs"/>
          <w:rtl/>
        </w:rPr>
        <w:t xml:space="preserve">: </w:t>
      </w:r>
      <w:r w:rsidRPr="003C213A">
        <w:rPr>
          <w:rtl/>
        </w:rPr>
        <w:t>القمی أصله کوفی، انتقل إلی قم، قال أبو عمرو الکشی: تلمیذ یونس بن عبد الرحمن من أصحاب الرضا [</w:t>
      </w:r>
      <w:r w:rsidR="004E7066">
        <w:rPr>
          <w:rtl/>
        </w:rPr>
        <w:t>عل</w:t>
      </w:r>
      <w:r w:rsidR="004E7066">
        <w:rPr>
          <w:rFonts w:hint="cs"/>
          <w:rtl/>
        </w:rPr>
        <w:t>ی</w:t>
      </w:r>
      <w:r w:rsidR="004E7066">
        <w:rPr>
          <w:rFonts w:hint="eastAsia"/>
          <w:rtl/>
        </w:rPr>
        <w:t>ه‌السلام</w:t>
      </w:r>
      <w:r w:rsidRPr="003C213A">
        <w:rPr>
          <w:rtl/>
        </w:rPr>
        <w:t xml:space="preserve">]، هذا قول الکشی، و فیه نظر، و أصحابنا یقولون: أول من نشر حدیث الکوفیین بقم هو. له کتب، منها: النوادر، و کتاب قضایا أمیر المؤمنین </w:t>
      </w:r>
      <w:r w:rsidR="004E7066">
        <w:rPr>
          <w:rtl/>
        </w:rPr>
        <w:t>عل</w:t>
      </w:r>
      <w:r w:rsidR="004E7066">
        <w:rPr>
          <w:rFonts w:hint="cs"/>
          <w:rtl/>
        </w:rPr>
        <w:t>ی</w:t>
      </w:r>
      <w:r w:rsidR="004E7066">
        <w:rPr>
          <w:rFonts w:hint="eastAsia"/>
          <w:rtl/>
        </w:rPr>
        <w:t>ه‌السلام</w:t>
      </w:r>
      <w:r w:rsidRPr="003C213A">
        <w:rPr>
          <w:rtl/>
        </w:rPr>
        <w:t>، أخبرنا محمد بن محمد قال: حدثنا الحسن بن حمزة الطبری قال: حدثنا علی بن إبراهیم بن هاشم عن أبیه إبراهیم بها</w:t>
      </w:r>
      <w:r w:rsidR="00C37882">
        <w:rPr>
          <w:rFonts w:hint="cs"/>
          <w:rtl/>
        </w:rPr>
        <w:t>».</w:t>
      </w:r>
      <w:r w:rsidR="00C37882">
        <w:rPr>
          <w:rStyle w:val="FootnoteReference"/>
          <w:rtl/>
        </w:rPr>
        <w:footnoteReference w:id="177"/>
      </w:r>
    </w:p>
    <w:p w:rsidR="00EA427C" w:rsidRPr="003C213A" w:rsidRDefault="00EA427C" w:rsidP="00634270">
      <w:pPr>
        <w:jc w:val="both"/>
        <w:rPr>
          <w:rtl/>
        </w:rPr>
      </w:pPr>
      <w:r w:rsidRPr="003C213A">
        <w:rPr>
          <w:rFonts w:hint="cs"/>
          <w:rtl/>
        </w:rPr>
        <w:t xml:space="preserve">اطلاعاتی که در مورد این راوی به دست </w:t>
      </w:r>
      <w:r w:rsidRPr="003C213A">
        <w:rPr>
          <w:rtl/>
        </w:rPr>
        <w:t>م</w:t>
      </w:r>
      <w:r w:rsidRPr="003C213A">
        <w:rPr>
          <w:rFonts w:hint="cs"/>
          <w:rtl/>
        </w:rPr>
        <w:t>ی‌</w:t>
      </w:r>
      <w:r w:rsidRPr="003C213A">
        <w:rPr>
          <w:rFonts w:hint="eastAsia"/>
          <w:rtl/>
        </w:rPr>
        <w:t>آ</w:t>
      </w:r>
      <w:r w:rsidRPr="003C213A">
        <w:rPr>
          <w:rFonts w:hint="cs"/>
          <w:rtl/>
        </w:rPr>
        <w:t>ی</w:t>
      </w:r>
      <w:r w:rsidRPr="003C213A">
        <w:rPr>
          <w:rFonts w:hint="eastAsia"/>
          <w:rtl/>
        </w:rPr>
        <w:t>د</w:t>
      </w:r>
      <w:r w:rsidRPr="003C213A">
        <w:rPr>
          <w:rFonts w:hint="cs"/>
          <w:rtl/>
        </w:rPr>
        <w:t xml:space="preserve"> این موارد است:</w:t>
      </w:r>
    </w:p>
    <w:p w:rsidR="00EA427C" w:rsidRPr="003C213A" w:rsidRDefault="00EA427C" w:rsidP="00634270">
      <w:pPr>
        <w:jc w:val="both"/>
        <w:rPr>
          <w:rtl/>
        </w:rPr>
      </w:pPr>
      <w:r w:rsidRPr="003C213A">
        <w:rPr>
          <w:rFonts w:hint="cs"/>
          <w:rtl/>
        </w:rPr>
        <w:t xml:space="preserve">وی اصالتاً کوفی است و به قم نقل مکان کرده و مدت زیادی در قم زندگی کرده است؛ زیرا وی معروف به «ابراهیم بن هاشم قمی» است و اگر کسی مدت کمی در شهری زندگی کند، به آن شهر منسوب </w:t>
      </w:r>
      <w:r w:rsidRPr="003C213A">
        <w:rPr>
          <w:rtl/>
        </w:rPr>
        <w:t>نم</w:t>
      </w:r>
      <w:r w:rsidRPr="003C213A">
        <w:rPr>
          <w:rFonts w:hint="cs"/>
          <w:rtl/>
        </w:rPr>
        <w:t>ی‌</w:t>
      </w:r>
      <w:r w:rsidRPr="003C213A">
        <w:rPr>
          <w:rFonts w:hint="eastAsia"/>
          <w:rtl/>
        </w:rPr>
        <w:t>شود</w:t>
      </w:r>
      <w:r w:rsidRPr="003C213A">
        <w:rPr>
          <w:rFonts w:hint="cs"/>
          <w:rtl/>
        </w:rPr>
        <w:t>؛</w:t>
      </w:r>
    </w:p>
    <w:p w:rsidR="00EA427C" w:rsidRPr="003C213A" w:rsidRDefault="00EA427C" w:rsidP="00634270">
      <w:pPr>
        <w:jc w:val="both"/>
        <w:rPr>
          <w:rtl/>
        </w:rPr>
      </w:pPr>
      <w:r w:rsidRPr="003C213A">
        <w:rPr>
          <w:rFonts w:hint="cs"/>
          <w:rtl/>
        </w:rPr>
        <w:t>در مورد اینکه وی از اصحاب «امام رضا علیه‌السلام» بوده است یا نه اختلاف وجود دارد؛</w:t>
      </w:r>
    </w:p>
    <w:p w:rsidR="00EA427C" w:rsidRPr="003C213A" w:rsidRDefault="00EA427C" w:rsidP="00634270">
      <w:pPr>
        <w:jc w:val="both"/>
        <w:rPr>
          <w:rtl/>
        </w:rPr>
      </w:pPr>
      <w:r w:rsidRPr="003C213A">
        <w:rPr>
          <w:rFonts w:hint="cs"/>
          <w:rtl/>
        </w:rPr>
        <w:t xml:space="preserve">وی اولین شخصی بوده که روایات کوفیین را در قم نشر داد و این مطلب مهمی است؛ زیرا علمای قم نسبت به کوفیین حساس بودند و به خاطر روایاتی که «یونس بن عبدالرحمن» نقل </w:t>
      </w:r>
      <w:r w:rsidRPr="003C213A">
        <w:rPr>
          <w:rtl/>
        </w:rPr>
        <w:t>م</w:t>
      </w:r>
      <w:r w:rsidRPr="003C213A">
        <w:rPr>
          <w:rFonts w:hint="cs"/>
          <w:rtl/>
        </w:rPr>
        <w:t>ی‌</w:t>
      </w:r>
      <w:r w:rsidRPr="003C213A">
        <w:rPr>
          <w:rFonts w:hint="eastAsia"/>
          <w:rtl/>
        </w:rPr>
        <w:t>کرد</w:t>
      </w:r>
      <w:r w:rsidRPr="003C213A">
        <w:rPr>
          <w:rFonts w:hint="cs"/>
          <w:rtl/>
        </w:rPr>
        <w:t xml:space="preserve"> و به اعتقاد قمیین غلوآمیز بود، و به خاطر روایاتی که </w:t>
      </w:r>
      <w:r w:rsidRPr="003C213A">
        <w:rPr>
          <w:rtl/>
        </w:rPr>
        <w:t>واقف</w:t>
      </w:r>
      <w:r w:rsidRPr="003C213A">
        <w:rPr>
          <w:rFonts w:hint="cs"/>
          <w:rtl/>
        </w:rPr>
        <w:t>ی‌</w:t>
      </w:r>
      <w:r w:rsidRPr="003C213A">
        <w:rPr>
          <w:rFonts w:hint="eastAsia"/>
          <w:rtl/>
        </w:rPr>
        <w:t>ها</w:t>
      </w:r>
      <w:r w:rsidRPr="003C213A">
        <w:rPr>
          <w:rFonts w:hint="cs"/>
          <w:rtl/>
        </w:rPr>
        <w:t xml:space="preserve"> علیه «یونس بن عبدالرحمن» جعل کرده بودند، به «یونس بن عبدالرحمن» که استاد «ابراهیم بن هاشم» بوده نیز شک داشتند. با وجود چنین </w:t>
      </w:r>
      <w:r w:rsidRPr="003C213A">
        <w:rPr>
          <w:rtl/>
        </w:rPr>
        <w:t>حساس</w:t>
      </w:r>
      <w:r w:rsidRPr="003C213A">
        <w:rPr>
          <w:rFonts w:hint="cs"/>
          <w:rtl/>
        </w:rPr>
        <w:t>ی</w:t>
      </w:r>
      <w:r w:rsidRPr="003C213A">
        <w:rPr>
          <w:rFonts w:hint="eastAsia"/>
          <w:rtl/>
        </w:rPr>
        <w:t>ت‌ها</w:t>
      </w:r>
      <w:r w:rsidRPr="003C213A">
        <w:rPr>
          <w:rFonts w:hint="cs"/>
          <w:rtl/>
        </w:rPr>
        <w:t xml:space="preserve">یی، «ابراهیم بن هاشم» در قم مقبول واقع شده و روایات او معروف </w:t>
      </w:r>
      <w:r w:rsidRPr="003C213A">
        <w:rPr>
          <w:rtl/>
        </w:rPr>
        <w:t>م</w:t>
      </w:r>
      <w:r w:rsidRPr="003C213A">
        <w:rPr>
          <w:rFonts w:hint="cs"/>
          <w:rtl/>
        </w:rPr>
        <w:t>ی‌</w:t>
      </w:r>
      <w:r w:rsidRPr="003C213A">
        <w:rPr>
          <w:rFonts w:hint="eastAsia"/>
          <w:rtl/>
        </w:rPr>
        <w:t>شود</w:t>
      </w:r>
      <w:r w:rsidRPr="003C213A">
        <w:rPr>
          <w:rFonts w:hint="cs"/>
          <w:rtl/>
        </w:rPr>
        <w:t xml:space="preserve"> و این مطلب، امری بالاتر از وثاقت را برای «ابراهیم بن هاشم» ثابت </w:t>
      </w:r>
      <w:r w:rsidRPr="003C213A">
        <w:rPr>
          <w:rtl/>
        </w:rPr>
        <w:t>م</w:t>
      </w:r>
      <w:r w:rsidRPr="003C213A">
        <w:rPr>
          <w:rFonts w:hint="cs"/>
          <w:rtl/>
        </w:rPr>
        <w:t>ی‌</w:t>
      </w:r>
      <w:r w:rsidRPr="003C213A">
        <w:rPr>
          <w:rFonts w:hint="eastAsia"/>
          <w:rtl/>
        </w:rPr>
        <w:t>کند</w:t>
      </w:r>
      <w:r w:rsidRPr="003C213A">
        <w:rPr>
          <w:rFonts w:hint="cs"/>
          <w:rtl/>
        </w:rPr>
        <w:t>.</w:t>
      </w:r>
    </w:p>
    <w:p w:rsidR="00EA427C" w:rsidRPr="003C213A" w:rsidRDefault="00EA427C" w:rsidP="00F749FA">
      <w:pPr>
        <w:jc w:val="both"/>
        <w:rPr>
          <w:rtl/>
        </w:rPr>
      </w:pPr>
      <w:r w:rsidRPr="007C6016">
        <w:rPr>
          <w:rFonts w:cs="B Titr" w:hint="cs"/>
          <w:sz w:val="28"/>
          <w:szCs w:val="24"/>
          <w:rtl/>
        </w:rPr>
        <w:t>«فهرست شیخ طوسی»:</w:t>
      </w:r>
      <w:r w:rsidRPr="003C213A">
        <w:rPr>
          <w:rFonts w:hint="cs"/>
          <w:rtl/>
        </w:rPr>
        <w:t xml:space="preserve"> «</w:t>
      </w:r>
      <w:r w:rsidRPr="003C213A">
        <w:rPr>
          <w:rtl/>
        </w:rPr>
        <w:t>[6] إبراهیم بن هاشم</w:t>
      </w:r>
      <w:r w:rsidRPr="003C213A">
        <w:rPr>
          <w:rFonts w:hint="cs"/>
          <w:rtl/>
        </w:rPr>
        <w:t xml:space="preserve">: </w:t>
      </w:r>
      <w:r w:rsidRPr="003C213A">
        <w:rPr>
          <w:rtl/>
        </w:rPr>
        <w:t>إبراهیم بن هاشم، أبو إسحاق القمی، أصله الکوفة، و انتقل إلی قم،</w:t>
      </w:r>
      <w:r w:rsidRPr="003C213A">
        <w:rPr>
          <w:rFonts w:hint="cs"/>
          <w:rtl/>
        </w:rPr>
        <w:t xml:space="preserve"> </w:t>
      </w:r>
      <w:r w:rsidRPr="003C213A">
        <w:rPr>
          <w:rtl/>
        </w:rPr>
        <w:t>و أصحابنا یقولون: إنّه أوّل من نشر حدیث الکوفیین بقم، و ذکروا أنّه لقی الرضا علیه السّلام.</w:t>
      </w:r>
      <w:r w:rsidRPr="003C213A">
        <w:rPr>
          <w:rFonts w:hint="cs"/>
          <w:rtl/>
        </w:rPr>
        <w:t xml:space="preserve"> </w:t>
      </w:r>
      <w:r w:rsidRPr="003C213A">
        <w:rPr>
          <w:rtl/>
        </w:rPr>
        <w:t>و الّذی أعرف</w:t>
      </w:r>
      <w:r w:rsidR="00B81A0D">
        <w:rPr>
          <w:rtl/>
        </w:rPr>
        <w:t xml:space="preserve"> </w:t>
      </w:r>
      <w:r w:rsidRPr="003C213A">
        <w:rPr>
          <w:rtl/>
        </w:rPr>
        <w:t>من کتبه: کتاب النوادر، (و کتاب القضایا قضایا أمیر المؤمنین علیه السّلام).</w:t>
      </w:r>
      <w:r w:rsidRPr="003C213A">
        <w:rPr>
          <w:rFonts w:hint="cs"/>
          <w:rtl/>
        </w:rPr>
        <w:t xml:space="preserve"> </w:t>
      </w:r>
      <w:r w:rsidRPr="003C213A">
        <w:rPr>
          <w:rtl/>
        </w:rPr>
        <w:t>أخبرنا بهما جماعة من أصحابنا، منهم الشیخ أبو عبد اللّه محمّد بن محمّد بن النعمان و أحمد بن عبدون و الحسین بن عبید اللّه کلّهم، عن الحسن بن حمزة بن علی بن عبد اللّه العلوی، عن علی بن إبراهیم بن هاشم، عن أبیه</w:t>
      </w:r>
      <w:r w:rsidRPr="003C213A">
        <w:rPr>
          <w:rFonts w:hint="cs"/>
          <w:rtl/>
        </w:rPr>
        <w:t>»</w:t>
      </w:r>
      <w:r w:rsidR="00F749FA">
        <w:rPr>
          <w:rFonts w:hint="cs"/>
          <w:rtl/>
        </w:rPr>
        <w:t>.</w:t>
      </w:r>
      <w:r w:rsidR="00F749FA">
        <w:rPr>
          <w:rStyle w:val="FootnoteReference"/>
          <w:rtl/>
        </w:rPr>
        <w:footnoteReference w:id="178"/>
      </w:r>
    </w:p>
    <w:p w:rsidR="00EA427C" w:rsidRPr="003C213A" w:rsidRDefault="00EA427C" w:rsidP="00634270">
      <w:pPr>
        <w:jc w:val="both"/>
        <w:rPr>
          <w:rtl/>
        </w:rPr>
      </w:pPr>
      <w:r w:rsidRPr="003C213A">
        <w:rPr>
          <w:rFonts w:hint="cs"/>
          <w:rtl/>
        </w:rPr>
        <w:t xml:space="preserve">تفاوت بین «شیخ طوسی» و «نجاشی» در این است که «نجاشی» در مورد اینکه «ابراهیم بن هاشم» از اصحاب «امام رضا علیه‌السلام» باشد، تشکیک </w:t>
      </w:r>
      <w:r w:rsidRPr="003C213A">
        <w:rPr>
          <w:rtl/>
        </w:rPr>
        <w:t>م</w:t>
      </w:r>
      <w:r w:rsidRPr="003C213A">
        <w:rPr>
          <w:rFonts w:hint="cs"/>
          <w:rtl/>
        </w:rPr>
        <w:t>ی‌</w:t>
      </w:r>
      <w:r w:rsidRPr="003C213A">
        <w:rPr>
          <w:rFonts w:hint="eastAsia"/>
          <w:rtl/>
        </w:rPr>
        <w:t>کند</w:t>
      </w:r>
      <w:r w:rsidRPr="003C213A">
        <w:rPr>
          <w:rFonts w:hint="cs"/>
          <w:rtl/>
        </w:rPr>
        <w:t xml:space="preserve"> اما شیخ به نقل آن پرداخته و رد یا تأییدی برای آن نیاورده است.</w:t>
      </w:r>
    </w:p>
    <w:p w:rsidR="00EA427C" w:rsidRPr="003C213A" w:rsidRDefault="00EA427C" w:rsidP="00634270">
      <w:pPr>
        <w:jc w:val="both"/>
        <w:rPr>
          <w:rtl/>
        </w:rPr>
      </w:pPr>
      <w:r w:rsidRPr="007C6016">
        <w:rPr>
          <w:rFonts w:cs="B Titr" w:hint="cs"/>
          <w:sz w:val="28"/>
          <w:szCs w:val="24"/>
          <w:rtl/>
        </w:rPr>
        <w:t>«رجال کشی»:</w:t>
      </w:r>
      <w:r w:rsidRPr="003C213A">
        <w:rPr>
          <w:rFonts w:hint="cs"/>
          <w:rtl/>
        </w:rPr>
        <w:t xml:space="preserve"> مطالبی که در این کتاب آمده توسط «نجاشی» و «شیخ طوسی» نقل شده است.</w:t>
      </w:r>
    </w:p>
    <w:p w:rsidR="00EA427C" w:rsidRPr="003C213A" w:rsidRDefault="00EA427C" w:rsidP="00F749FA">
      <w:pPr>
        <w:jc w:val="both"/>
        <w:rPr>
          <w:rtl/>
        </w:rPr>
      </w:pPr>
      <w:r w:rsidRPr="003C213A">
        <w:rPr>
          <w:rFonts w:hint="cs"/>
          <w:rtl/>
        </w:rPr>
        <w:t>«</w:t>
      </w:r>
      <w:r w:rsidRPr="007C6016">
        <w:rPr>
          <w:rFonts w:cs="B Titr" w:hint="cs"/>
          <w:sz w:val="28"/>
          <w:szCs w:val="24"/>
          <w:rtl/>
        </w:rPr>
        <w:t>رجال شیخ طوسی»:</w:t>
      </w:r>
      <w:r w:rsidRPr="003C213A">
        <w:rPr>
          <w:rFonts w:hint="cs"/>
          <w:rtl/>
        </w:rPr>
        <w:t xml:space="preserve"> در این کتاب نام «ابراهیم بن هاشم» در اصحاب «امام رضا علیه‌السلام» ذکر شده و در مورد آن گفته شده است: «</w:t>
      </w:r>
      <w:r w:rsidRPr="003C213A">
        <w:rPr>
          <w:rtl/>
        </w:rPr>
        <w:t>إبراهیم بن هاشم القمی</w:t>
      </w:r>
      <w:r w:rsidRPr="003C213A">
        <w:rPr>
          <w:rFonts w:hint="cs"/>
          <w:rtl/>
        </w:rPr>
        <w:t xml:space="preserve">: </w:t>
      </w:r>
      <w:r w:rsidRPr="003C213A">
        <w:rPr>
          <w:rtl/>
        </w:rPr>
        <w:t>تلمیذ یونس بن عبد الرحمن</w:t>
      </w:r>
      <w:r w:rsidRPr="003C213A">
        <w:rPr>
          <w:rFonts w:hint="cs"/>
          <w:rtl/>
        </w:rPr>
        <w:t>»</w:t>
      </w:r>
      <w:r w:rsidR="00F749FA">
        <w:rPr>
          <w:rFonts w:hint="cs"/>
          <w:rtl/>
        </w:rPr>
        <w:t>.</w:t>
      </w:r>
      <w:r w:rsidR="00F749FA">
        <w:rPr>
          <w:rStyle w:val="FootnoteReference"/>
          <w:rtl/>
        </w:rPr>
        <w:footnoteReference w:id="179"/>
      </w:r>
    </w:p>
    <w:p w:rsidR="00EA427C" w:rsidRPr="003C213A" w:rsidRDefault="00EA427C" w:rsidP="00F749FA">
      <w:pPr>
        <w:jc w:val="both"/>
        <w:rPr>
          <w:rtl/>
        </w:rPr>
      </w:pPr>
      <w:r w:rsidRPr="007C6016">
        <w:rPr>
          <w:rFonts w:cs="B Titr" w:hint="cs"/>
          <w:sz w:val="28"/>
          <w:szCs w:val="24"/>
          <w:rtl/>
        </w:rPr>
        <w:t>«رجال علامه حلی»:</w:t>
      </w:r>
      <w:r w:rsidRPr="003C213A">
        <w:rPr>
          <w:rFonts w:hint="cs"/>
          <w:rtl/>
        </w:rPr>
        <w:t xml:space="preserve"> «</w:t>
      </w:r>
      <w:r w:rsidRPr="003C213A">
        <w:rPr>
          <w:rtl/>
        </w:rPr>
        <w:t>9 إبراهیم بن هاشم أبو إسحاق</w:t>
      </w:r>
      <w:r w:rsidRPr="003C213A">
        <w:rPr>
          <w:rFonts w:hint="cs"/>
          <w:rtl/>
        </w:rPr>
        <w:t xml:space="preserve">: </w:t>
      </w:r>
      <w:r w:rsidRPr="003C213A">
        <w:rPr>
          <w:rtl/>
        </w:rPr>
        <w:t xml:space="preserve">القمی أصله من الکوفة و انتقل إلی قم، و أصحابنا یقولون: إنه أول من نشر حدیث الکوفیین بقم، و ذکروا أنه لقی الرضا </w:t>
      </w:r>
      <w:r w:rsidR="004E7066">
        <w:rPr>
          <w:rtl/>
        </w:rPr>
        <w:t>عل</w:t>
      </w:r>
      <w:r w:rsidR="004E7066">
        <w:rPr>
          <w:rFonts w:hint="cs"/>
          <w:rtl/>
        </w:rPr>
        <w:t>ی</w:t>
      </w:r>
      <w:r w:rsidR="004E7066">
        <w:rPr>
          <w:rFonts w:hint="eastAsia"/>
          <w:rtl/>
        </w:rPr>
        <w:t>ه‌السلام</w:t>
      </w:r>
      <w:r w:rsidRPr="003C213A">
        <w:rPr>
          <w:rtl/>
        </w:rPr>
        <w:t xml:space="preserve"> و هو تلمیذ یونس بن عبد الرحمن من أصحاب الرضا </w:t>
      </w:r>
      <w:r w:rsidR="004E7066">
        <w:rPr>
          <w:rtl/>
        </w:rPr>
        <w:t>عل</w:t>
      </w:r>
      <w:r w:rsidR="004E7066">
        <w:rPr>
          <w:rFonts w:hint="cs"/>
          <w:rtl/>
        </w:rPr>
        <w:t>ی</w:t>
      </w:r>
      <w:r w:rsidR="004E7066">
        <w:rPr>
          <w:rFonts w:hint="eastAsia"/>
          <w:rtl/>
        </w:rPr>
        <w:t>ه‌السلام</w:t>
      </w:r>
      <w:r w:rsidRPr="003C213A">
        <w:rPr>
          <w:rtl/>
        </w:rPr>
        <w:t xml:space="preserve"> و لم أقف لأحد من أصحابنا علی قول فی القدح فیه، و لا علی تعدیله بالتنصیص و الروا</w:t>
      </w:r>
      <w:r w:rsidRPr="003C213A">
        <w:rPr>
          <w:rFonts w:hint="cs"/>
          <w:rtl/>
        </w:rPr>
        <w:t>ی</w:t>
      </w:r>
      <w:r w:rsidRPr="003C213A">
        <w:rPr>
          <w:rFonts w:hint="eastAsia"/>
          <w:rtl/>
        </w:rPr>
        <w:t>ات</w:t>
      </w:r>
      <w:r w:rsidRPr="003C213A">
        <w:rPr>
          <w:rFonts w:hint="cs"/>
          <w:rtl/>
        </w:rPr>
        <w:t xml:space="preserve"> </w:t>
      </w:r>
      <w:r w:rsidRPr="003C213A">
        <w:rPr>
          <w:rtl/>
        </w:rPr>
        <w:t>عنه کثیرة، و الأرجح قبول قوله</w:t>
      </w:r>
      <w:r w:rsidR="00F749FA">
        <w:rPr>
          <w:rFonts w:hint="cs"/>
          <w:rtl/>
        </w:rPr>
        <w:t>».</w:t>
      </w:r>
      <w:r w:rsidR="00F749FA">
        <w:rPr>
          <w:rStyle w:val="FootnoteReference"/>
          <w:rtl/>
        </w:rPr>
        <w:footnoteReference w:id="180"/>
      </w:r>
    </w:p>
    <w:p w:rsidR="00EA427C" w:rsidRPr="003C213A" w:rsidRDefault="00EA427C" w:rsidP="00634270">
      <w:pPr>
        <w:jc w:val="both"/>
        <w:rPr>
          <w:rtl/>
        </w:rPr>
      </w:pPr>
      <w:r w:rsidRPr="003C213A">
        <w:rPr>
          <w:rFonts w:hint="cs"/>
          <w:rtl/>
        </w:rPr>
        <w:t xml:space="preserve">ایشان مطلب </w:t>
      </w:r>
      <w:r w:rsidRPr="003C213A">
        <w:rPr>
          <w:rtl/>
        </w:rPr>
        <w:t>اضافه‌ا</w:t>
      </w:r>
      <w:r w:rsidRPr="003C213A">
        <w:rPr>
          <w:rFonts w:hint="cs"/>
          <w:rtl/>
        </w:rPr>
        <w:t>ی بر کتب بالا ذکر ننموده و در مجموع قائل به وثاقت شده است.</w:t>
      </w:r>
    </w:p>
    <w:p w:rsidR="00EA427C" w:rsidRPr="003C213A" w:rsidRDefault="00EA427C" w:rsidP="00F749FA">
      <w:pPr>
        <w:jc w:val="both"/>
        <w:rPr>
          <w:rtl/>
        </w:rPr>
      </w:pPr>
      <w:r w:rsidRPr="003C213A">
        <w:rPr>
          <w:rFonts w:hint="cs"/>
          <w:rtl/>
        </w:rPr>
        <w:t>«</w:t>
      </w:r>
      <w:r w:rsidRPr="007C6016">
        <w:rPr>
          <w:rFonts w:cs="B Titr" w:hint="cs"/>
          <w:sz w:val="28"/>
          <w:szCs w:val="24"/>
          <w:rtl/>
        </w:rPr>
        <w:t>رجال ابن داود»:</w:t>
      </w:r>
      <w:r w:rsidRPr="003C213A">
        <w:rPr>
          <w:rFonts w:hint="cs"/>
          <w:rtl/>
        </w:rPr>
        <w:t xml:space="preserve"> «</w:t>
      </w:r>
      <w:r w:rsidRPr="003C213A">
        <w:rPr>
          <w:rtl/>
        </w:rPr>
        <w:t>43 إبراهیم بن هاشم أبو إسحاق</w:t>
      </w:r>
      <w:r w:rsidRPr="003C213A">
        <w:rPr>
          <w:rFonts w:hint="cs"/>
          <w:rtl/>
        </w:rPr>
        <w:t xml:space="preserve">: </w:t>
      </w:r>
      <w:r w:rsidRPr="003C213A">
        <w:rPr>
          <w:rtl/>
        </w:rPr>
        <w:t xml:space="preserve">القمی، أصله کوفی انتقل إلی قم د [کش] تلمیذ یونس بن عبد الرحمن من أصحاب الرضا </w:t>
      </w:r>
      <w:r w:rsidR="004E7066">
        <w:rPr>
          <w:rtl/>
        </w:rPr>
        <w:t>عل</w:t>
      </w:r>
      <w:r w:rsidR="004E7066">
        <w:rPr>
          <w:rFonts w:hint="cs"/>
          <w:rtl/>
        </w:rPr>
        <w:t>ی</w:t>
      </w:r>
      <w:r w:rsidR="004E7066">
        <w:rPr>
          <w:rFonts w:hint="eastAsia"/>
          <w:rtl/>
        </w:rPr>
        <w:t>ه‌السلام</w:t>
      </w:r>
      <w:r w:rsidRPr="003C213A">
        <w:rPr>
          <w:rtl/>
        </w:rPr>
        <w:t xml:space="preserve"> [جش]: و فی قول الکشی نظر، قال أصحابنا: هو أول من نشر حدیث الکوفیین بقم</w:t>
      </w:r>
      <w:r w:rsidR="00F749FA">
        <w:rPr>
          <w:rFonts w:hint="cs"/>
          <w:rtl/>
        </w:rPr>
        <w:t>».</w:t>
      </w:r>
      <w:r w:rsidR="00F749FA">
        <w:rPr>
          <w:rStyle w:val="FootnoteReference"/>
          <w:rtl/>
        </w:rPr>
        <w:footnoteReference w:id="181"/>
      </w:r>
    </w:p>
    <w:p w:rsidR="00EA427C" w:rsidRPr="003C213A" w:rsidRDefault="00EA427C" w:rsidP="00634270">
      <w:pPr>
        <w:jc w:val="both"/>
        <w:rPr>
          <w:rtl/>
        </w:rPr>
      </w:pPr>
      <w:r w:rsidRPr="003C213A">
        <w:rPr>
          <w:rFonts w:hint="cs"/>
          <w:rtl/>
        </w:rPr>
        <w:lastRenderedPageBreak/>
        <w:t>تا کنون توثیق خاص در مورد «ابراهیم بن هاشم» در کتب نبود، عبارت «اول من نشر حدیث الکوفیین بقم» که به نظر ما دال بر وثاقت است نه اینکه صرفاً مدح را برساند بین همه اتفاقی بود و همه این مطلب را قبول داشتند که اصل وی کوفی بوده و به قم نقل مکان کرده است. بحث بر این بود که ایشان جزء اصحاب «امام رضا علیه‌السلام» بوده است یا خیر.</w:t>
      </w:r>
    </w:p>
    <w:p w:rsidR="00EA427C" w:rsidRPr="003C213A" w:rsidRDefault="00EA427C" w:rsidP="00E65391">
      <w:pPr>
        <w:jc w:val="both"/>
        <w:rPr>
          <w:rtl/>
        </w:rPr>
      </w:pPr>
      <w:r w:rsidRPr="007C6016">
        <w:rPr>
          <w:rFonts w:cs="B Titr" w:hint="cs"/>
          <w:sz w:val="28"/>
          <w:szCs w:val="24"/>
          <w:rtl/>
        </w:rPr>
        <w:t>«سید بن طاووس»:</w:t>
      </w:r>
      <w:r w:rsidRPr="003C213A">
        <w:rPr>
          <w:rFonts w:hint="cs"/>
          <w:rtl/>
        </w:rPr>
        <w:t xml:space="preserve"> ایشان در کتاب «فلاح السائل» روایتی را ذکر </w:t>
      </w:r>
      <w:r w:rsidRPr="003C213A">
        <w:rPr>
          <w:rtl/>
        </w:rPr>
        <w:t>م</w:t>
      </w:r>
      <w:r w:rsidRPr="003C213A">
        <w:rPr>
          <w:rFonts w:hint="cs"/>
          <w:rtl/>
        </w:rPr>
        <w:t>ی‌</w:t>
      </w:r>
      <w:r w:rsidRPr="003C213A">
        <w:rPr>
          <w:rFonts w:hint="eastAsia"/>
          <w:rtl/>
        </w:rPr>
        <w:t>کند</w:t>
      </w:r>
      <w:r w:rsidRPr="003C213A">
        <w:rPr>
          <w:rFonts w:hint="cs"/>
          <w:rtl/>
        </w:rPr>
        <w:t xml:space="preserve"> که «ابراهیم بن هاشم» در سند آن آمده و تمام راویان این سند را اجماعا ثقه </w:t>
      </w:r>
      <w:r w:rsidRPr="003C213A">
        <w:rPr>
          <w:rtl/>
        </w:rPr>
        <w:t>م</w:t>
      </w:r>
      <w:r w:rsidRPr="003C213A">
        <w:rPr>
          <w:rFonts w:hint="cs"/>
          <w:rtl/>
        </w:rPr>
        <w:t>ی‌</w:t>
      </w:r>
      <w:r w:rsidRPr="003C213A">
        <w:rPr>
          <w:rFonts w:hint="eastAsia"/>
          <w:rtl/>
        </w:rPr>
        <w:t>داند</w:t>
      </w:r>
      <w:r w:rsidRPr="003C213A">
        <w:rPr>
          <w:rFonts w:hint="cs"/>
          <w:rtl/>
        </w:rPr>
        <w:t>: «</w:t>
      </w:r>
      <w:r w:rsidRPr="003C213A">
        <w:rPr>
          <w:rtl/>
        </w:rPr>
        <w:t>و رواة الحدیث ثقات بالاتفاق</w:t>
      </w:r>
      <w:r w:rsidR="00E65391">
        <w:rPr>
          <w:rFonts w:hint="cs"/>
          <w:rtl/>
        </w:rPr>
        <w:t>».</w:t>
      </w:r>
      <w:r w:rsidR="00E65391">
        <w:rPr>
          <w:rStyle w:val="FootnoteReference"/>
          <w:rtl/>
        </w:rPr>
        <w:footnoteReference w:id="182"/>
      </w:r>
    </w:p>
    <w:p w:rsidR="00EA427C" w:rsidRPr="003C213A" w:rsidRDefault="00EA427C" w:rsidP="00634270">
      <w:pPr>
        <w:jc w:val="both"/>
        <w:rPr>
          <w:rtl/>
        </w:rPr>
      </w:pPr>
      <w:r w:rsidRPr="003C213A">
        <w:rPr>
          <w:rFonts w:hint="cs"/>
          <w:rtl/>
        </w:rPr>
        <w:t>حال باید مکاتب رجالی معاصر را بررسی کنیم.</w:t>
      </w:r>
    </w:p>
    <w:p w:rsidR="00EA427C" w:rsidRPr="003C213A" w:rsidRDefault="00EA427C" w:rsidP="00634270">
      <w:pPr>
        <w:jc w:val="both"/>
        <w:rPr>
          <w:rtl/>
        </w:rPr>
      </w:pPr>
      <w:r w:rsidRPr="007C6016">
        <w:rPr>
          <w:rFonts w:cs="B Titr" w:hint="cs"/>
          <w:sz w:val="28"/>
          <w:szCs w:val="24"/>
          <w:rtl/>
        </w:rPr>
        <w:t>«مرحوم مامقانی»:</w:t>
      </w:r>
      <w:r w:rsidRPr="007C6016">
        <w:rPr>
          <w:vertAlign w:val="superscript"/>
          <w:rtl/>
        </w:rPr>
        <w:footnoteReference w:id="183"/>
      </w:r>
      <w:r w:rsidRPr="003C213A">
        <w:rPr>
          <w:rFonts w:hint="cs"/>
          <w:rtl/>
        </w:rPr>
        <w:t xml:space="preserve"> در عبارت «نجاشی» دو مطلب آمده بود: «ابراهیم بن هاشم» از شاگردان «یونس بن عبدالرحمن» و از اصحاب «امام رضا علیه‌السلام» است. «نجاشی» پس از این عبارت، </w:t>
      </w:r>
      <w:r w:rsidRPr="003C213A">
        <w:rPr>
          <w:rtl/>
        </w:rPr>
        <w:t>م</w:t>
      </w:r>
      <w:r w:rsidRPr="003C213A">
        <w:rPr>
          <w:rFonts w:hint="cs"/>
          <w:rtl/>
        </w:rPr>
        <w:t>ی‌</w:t>
      </w:r>
      <w:r w:rsidRPr="003C213A">
        <w:rPr>
          <w:rFonts w:hint="eastAsia"/>
          <w:rtl/>
        </w:rPr>
        <w:t>گو</w:t>
      </w:r>
      <w:r w:rsidRPr="003C213A">
        <w:rPr>
          <w:rFonts w:hint="cs"/>
          <w:rtl/>
        </w:rPr>
        <w:t>ی</w:t>
      </w:r>
      <w:r w:rsidRPr="003C213A">
        <w:rPr>
          <w:rFonts w:hint="eastAsia"/>
          <w:rtl/>
        </w:rPr>
        <w:t>د</w:t>
      </w:r>
      <w:r w:rsidRPr="003C213A">
        <w:rPr>
          <w:rFonts w:hint="cs"/>
          <w:rtl/>
        </w:rPr>
        <w:t xml:space="preserve"> «و فیه نظر» که «مرحوم مامقانی» به این مطلب </w:t>
      </w:r>
      <w:r w:rsidRPr="003C213A">
        <w:rPr>
          <w:rtl/>
        </w:rPr>
        <w:t>پرداخته‌اند</w:t>
      </w:r>
      <w:r w:rsidRPr="003C213A">
        <w:rPr>
          <w:rFonts w:hint="cs"/>
          <w:rtl/>
        </w:rPr>
        <w:t xml:space="preserve"> که این عبارت اشکال به </w:t>
      </w:r>
      <w:r w:rsidRPr="003C213A">
        <w:rPr>
          <w:rtl/>
        </w:rPr>
        <w:t>کدام‌</w:t>
      </w:r>
      <w:r w:rsidRPr="003C213A">
        <w:rPr>
          <w:rFonts w:hint="cs"/>
          <w:rtl/>
        </w:rPr>
        <w:t>ی</w:t>
      </w:r>
      <w:r w:rsidRPr="003C213A">
        <w:rPr>
          <w:rFonts w:hint="eastAsia"/>
          <w:rtl/>
        </w:rPr>
        <w:t>ک</w:t>
      </w:r>
      <w:r w:rsidRPr="003C213A">
        <w:rPr>
          <w:rFonts w:hint="cs"/>
          <w:rtl/>
        </w:rPr>
        <w:t xml:space="preserve"> از مطالب است؛ به شاگرد «یونس بن عبدالرحمن» بودن یا به اصحاب «امام رضا علیه‌السلام» بودن.</w:t>
      </w:r>
    </w:p>
    <w:p w:rsidR="00EA427C" w:rsidRPr="003C213A" w:rsidRDefault="00EA427C" w:rsidP="00634270">
      <w:pPr>
        <w:jc w:val="both"/>
        <w:rPr>
          <w:rtl/>
        </w:rPr>
      </w:pPr>
      <w:r w:rsidRPr="003C213A">
        <w:rPr>
          <w:rFonts w:hint="cs"/>
          <w:rtl/>
        </w:rPr>
        <w:t xml:space="preserve">«مرحوم مامقانی» برای این مطلب که «ابراهیم بن هاشم» شاگرد «یونس بن عبدالرحمن» نبوده است دلایلی را ذکر کرده و به آنها </w:t>
      </w:r>
      <w:r w:rsidRPr="003C213A">
        <w:rPr>
          <w:rtl/>
        </w:rPr>
        <w:t>م</w:t>
      </w:r>
      <w:r w:rsidRPr="003C213A">
        <w:rPr>
          <w:rFonts w:hint="cs"/>
          <w:rtl/>
        </w:rPr>
        <w:t>ی‌</w:t>
      </w:r>
      <w:r w:rsidRPr="003C213A">
        <w:rPr>
          <w:rFonts w:hint="eastAsia"/>
          <w:rtl/>
        </w:rPr>
        <w:t>پردازد</w:t>
      </w:r>
      <w:r w:rsidRPr="003C213A">
        <w:rPr>
          <w:rFonts w:hint="cs"/>
          <w:rtl/>
        </w:rPr>
        <w:t>.</w:t>
      </w:r>
    </w:p>
    <w:p w:rsidR="00EA427C" w:rsidRPr="003C213A" w:rsidRDefault="00EA427C" w:rsidP="00634270">
      <w:pPr>
        <w:jc w:val="both"/>
        <w:rPr>
          <w:rtl/>
        </w:rPr>
      </w:pPr>
      <w:r w:rsidRPr="007C6016">
        <w:rPr>
          <w:rFonts w:cs="B Titr" w:hint="cs"/>
          <w:sz w:val="28"/>
          <w:szCs w:val="24"/>
          <w:rtl/>
        </w:rPr>
        <w:t>1.</w:t>
      </w:r>
      <w:r w:rsidRPr="003C213A">
        <w:rPr>
          <w:rFonts w:hint="cs"/>
          <w:rtl/>
        </w:rPr>
        <w:t xml:space="preserve"> علمای قم نسبت به «یونس بن عبدالرحمن» حساسیت نشان </w:t>
      </w:r>
      <w:r w:rsidRPr="003C213A">
        <w:rPr>
          <w:rtl/>
        </w:rPr>
        <w:t>م</w:t>
      </w:r>
      <w:r w:rsidRPr="003C213A">
        <w:rPr>
          <w:rFonts w:hint="cs"/>
          <w:rtl/>
        </w:rPr>
        <w:t>ی‌</w:t>
      </w:r>
      <w:r w:rsidRPr="003C213A">
        <w:rPr>
          <w:rFonts w:hint="eastAsia"/>
          <w:rtl/>
        </w:rPr>
        <w:t>دادند</w:t>
      </w:r>
      <w:r w:rsidRPr="003C213A">
        <w:rPr>
          <w:rFonts w:hint="cs"/>
          <w:rtl/>
        </w:rPr>
        <w:t xml:space="preserve">؛ </w:t>
      </w:r>
      <w:r w:rsidRPr="003C213A">
        <w:rPr>
          <w:rtl/>
        </w:rPr>
        <w:t>درحال</w:t>
      </w:r>
      <w:r w:rsidRPr="003C213A">
        <w:rPr>
          <w:rFonts w:hint="cs"/>
          <w:rtl/>
        </w:rPr>
        <w:t>ی‌</w:t>
      </w:r>
      <w:r w:rsidRPr="003C213A">
        <w:rPr>
          <w:rFonts w:hint="eastAsia"/>
          <w:rtl/>
        </w:rPr>
        <w:t>که</w:t>
      </w:r>
      <w:r w:rsidRPr="003C213A">
        <w:rPr>
          <w:rFonts w:hint="cs"/>
          <w:rtl/>
        </w:rPr>
        <w:t xml:space="preserve"> روایات «ابراهیم بن هاشم» را </w:t>
      </w:r>
      <w:r w:rsidRPr="003C213A">
        <w:rPr>
          <w:rtl/>
        </w:rPr>
        <w:t>پذ</w:t>
      </w:r>
      <w:r w:rsidRPr="003C213A">
        <w:rPr>
          <w:rFonts w:hint="cs"/>
          <w:rtl/>
        </w:rPr>
        <w:t>ی</w:t>
      </w:r>
      <w:r w:rsidRPr="003C213A">
        <w:rPr>
          <w:rFonts w:hint="eastAsia"/>
          <w:rtl/>
        </w:rPr>
        <w:t>رفته‌اند</w:t>
      </w:r>
      <w:r w:rsidRPr="003C213A">
        <w:rPr>
          <w:rFonts w:hint="cs"/>
          <w:rtl/>
        </w:rPr>
        <w:t xml:space="preserve">. اگر وی از شاگردان «یونس بن عبدالرحمن» بود، روایات او مورد قبول قرار </w:t>
      </w:r>
      <w:r w:rsidRPr="003C213A">
        <w:rPr>
          <w:rtl/>
        </w:rPr>
        <w:t>نم</w:t>
      </w:r>
      <w:r w:rsidRPr="003C213A">
        <w:rPr>
          <w:rFonts w:hint="cs"/>
          <w:rtl/>
        </w:rPr>
        <w:t>ی‌</w:t>
      </w:r>
      <w:r w:rsidRPr="003C213A">
        <w:rPr>
          <w:rFonts w:hint="eastAsia"/>
          <w:rtl/>
        </w:rPr>
        <w:t>گرفت</w:t>
      </w:r>
      <w:r w:rsidRPr="003C213A">
        <w:rPr>
          <w:rFonts w:hint="cs"/>
          <w:rtl/>
        </w:rPr>
        <w:t xml:space="preserve">. «مرحوم مامقانی» این دلیل را </w:t>
      </w:r>
      <w:r w:rsidRPr="003C213A">
        <w:rPr>
          <w:rtl/>
        </w:rPr>
        <w:t>نم</w:t>
      </w:r>
      <w:r w:rsidRPr="003C213A">
        <w:rPr>
          <w:rFonts w:hint="cs"/>
          <w:rtl/>
        </w:rPr>
        <w:t>ی‌</w:t>
      </w:r>
      <w:r w:rsidRPr="003C213A">
        <w:rPr>
          <w:rFonts w:hint="eastAsia"/>
          <w:rtl/>
        </w:rPr>
        <w:t>پذ</w:t>
      </w:r>
      <w:r w:rsidRPr="003C213A">
        <w:rPr>
          <w:rFonts w:hint="cs"/>
          <w:rtl/>
        </w:rPr>
        <w:t>ی</w:t>
      </w:r>
      <w:r w:rsidRPr="003C213A">
        <w:rPr>
          <w:rFonts w:hint="eastAsia"/>
          <w:rtl/>
        </w:rPr>
        <w:t>رد</w:t>
      </w:r>
      <w:r w:rsidRPr="003C213A">
        <w:rPr>
          <w:rFonts w:hint="cs"/>
          <w:rtl/>
        </w:rPr>
        <w:t xml:space="preserve"> و </w:t>
      </w:r>
      <w:r w:rsidRPr="003C213A">
        <w:rPr>
          <w:rtl/>
        </w:rPr>
        <w:t>م</w:t>
      </w:r>
      <w:r w:rsidRPr="003C213A">
        <w:rPr>
          <w:rFonts w:hint="cs"/>
          <w:rtl/>
        </w:rPr>
        <w:t>ی‌</w:t>
      </w:r>
      <w:r w:rsidRPr="003C213A">
        <w:rPr>
          <w:rFonts w:hint="eastAsia"/>
          <w:rtl/>
        </w:rPr>
        <w:t>گو</w:t>
      </w:r>
      <w:r w:rsidRPr="003C213A">
        <w:rPr>
          <w:rFonts w:hint="cs"/>
          <w:rtl/>
        </w:rPr>
        <w:t>ی</w:t>
      </w:r>
      <w:r w:rsidRPr="003C213A">
        <w:rPr>
          <w:rFonts w:hint="eastAsia"/>
          <w:rtl/>
        </w:rPr>
        <w:t>د</w:t>
      </w:r>
      <w:r w:rsidRPr="003C213A">
        <w:rPr>
          <w:rFonts w:hint="cs"/>
          <w:rtl/>
        </w:rPr>
        <w:t xml:space="preserve"> ممکن است به خاطر شدت اعتماد به «ابراهیم بن هاشم» با اینکه نسبت به استاد وی حساس </w:t>
      </w:r>
      <w:r w:rsidRPr="003C213A">
        <w:rPr>
          <w:rtl/>
        </w:rPr>
        <w:t>بوده‌اند</w:t>
      </w:r>
      <w:r w:rsidRPr="003C213A">
        <w:rPr>
          <w:rFonts w:hint="cs"/>
          <w:rtl/>
        </w:rPr>
        <w:t xml:space="preserve">، روایاتش را </w:t>
      </w:r>
      <w:r w:rsidRPr="003C213A">
        <w:rPr>
          <w:rtl/>
        </w:rPr>
        <w:t>پذ</w:t>
      </w:r>
      <w:r w:rsidRPr="003C213A">
        <w:rPr>
          <w:rFonts w:hint="cs"/>
          <w:rtl/>
        </w:rPr>
        <w:t>ی</w:t>
      </w:r>
      <w:r w:rsidRPr="003C213A">
        <w:rPr>
          <w:rFonts w:hint="eastAsia"/>
          <w:rtl/>
        </w:rPr>
        <w:t>رفته‌اند</w:t>
      </w:r>
      <w:r w:rsidRPr="003C213A">
        <w:rPr>
          <w:rFonts w:hint="cs"/>
          <w:rtl/>
        </w:rPr>
        <w:t>.</w:t>
      </w:r>
    </w:p>
    <w:p w:rsidR="00EA427C" w:rsidRPr="003C213A" w:rsidRDefault="00EA427C" w:rsidP="00634270">
      <w:pPr>
        <w:jc w:val="both"/>
        <w:rPr>
          <w:rtl/>
        </w:rPr>
      </w:pPr>
      <w:r w:rsidRPr="00ED5B36">
        <w:rPr>
          <w:rFonts w:cs="B Titr" w:hint="cs"/>
          <w:sz w:val="28"/>
          <w:szCs w:val="24"/>
          <w:rtl/>
        </w:rPr>
        <w:t>کلام استاد:</w:t>
      </w:r>
      <w:r w:rsidRPr="003C213A">
        <w:rPr>
          <w:rFonts w:hint="cs"/>
          <w:rtl/>
        </w:rPr>
        <w:t xml:space="preserve"> «ابراهیم بن هاشم» 6414 روایت دارد که همه از یک نفر نقل نشده است. وی از «یونس بن عبدالرحمن»، «محمد بن أبی عمیر»، «صفوان بن یحیی»، «محمد بن سنان» و... روایت دارد و اگر یکی از اساتید وی را رد کنیم، دلیل بر عدم قبول روایات وی </w:t>
      </w:r>
      <w:r w:rsidRPr="003C213A">
        <w:rPr>
          <w:rtl/>
        </w:rPr>
        <w:t>نم</w:t>
      </w:r>
      <w:r w:rsidRPr="003C213A">
        <w:rPr>
          <w:rFonts w:hint="cs"/>
          <w:rtl/>
        </w:rPr>
        <w:t>ی‌</w:t>
      </w:r>
      <w:r w:rsidRPr="003C213A">
        <w:rPr>
          <w:rFonts w:hint="eastAsia"/>
          <w:rtl/>
        </w:rPr>
        <w:t>شود</w:t>
      </w:r>
      <w:r w:rsidRPr="003C213A">
        <w:rPr>
          <w:rFonts w:hint="cs"/>
          <w:rtl/>
        </w:rPr>
        <w:t>؛ زیرا وی محدود به آن استاد نبوده است.</w:t>
      </w:r>
    </w:p>
    <w:p w:rsidR="00EA427C" w:rsidRPr="003C213A" w:rsidRDefault="00EA427C" w:rsidP="00634270">
      <w:pPr>
        <w:jc w:val="both"/>
        <w:rPr>
          <w:rtl/>
        </w:rPr>
      </w:pPr>
      <w:r w:rsidRPr="007C6016">
        <w:rPr>
          <w:rFonts w:cs="B Titr" w:hint="cs"/>
          <w:sz w:val="28"/>
          <w:szCs w:val="24"/>
          <w:rtl/>
        </w:rPr>
        <w:t>2.</w:t>
      </w:r>
      <w:r w:rsidRPr="003C213A">
        <w:rPr>
          <w:rFonts w:hint="cs"/>
          <w:rtl/>
        </w:rPr>
        <w:t xml:space="preserve"> وی به لحاظ طبقه </w:t>
      </w:r>
      <w:r w:rsidRPr="003C213A">
        <w:rPr>
          <w:rtl/>
        </w:rPr>
        <w:t>نم</w:t>
      </w:r>
      <w:r w:rsidRPr="003C213A">
        <w:rPr>
          <w:rFonts w:hint="cs"/>
          <w:rtl/>
        </w:rPr>
        <w:t>ی‌</w:t>
      </w:r>
      <w:r w:rsidRPr="003C213A">
        <w:rPr>
          <w:rFonts w:hint="eastAsia"/>
          <w:rtl/>
        </w:rPr>
        <w:t>توانسته</w:t>
      </w:r>
      <w:r w:rsidRPr="003C213A">
        <w:rPr>
          <w:rFonts w:hint="cs"/>
          <w:rtl/>
        </w:rPr>
        <w:t xml:space="preserve"> شاگرد «یونس بن عبدالرحمن» بوده و بسیاری از روایات او از «یونس بن عبدالرحمن» باواسطه است. «ابراهیم بن هاشم» از «اسماعیل بن مرار» و «محمد بن عیسی بن عبید» نقل روایت دارد که این دو نفر شاگرد «یونس بن عبدالرحمن» </w:t>
      </w:r>
      <w:r w:rsidRPr="003C213A">
        <w:rPr>
          <w:rtl/>
        </w:rPr>
        <w:t>بوده‌اند</w:t>
      </w:r>
      <w:r w:rsidRPr="003C213A">
        <w:rPr>
          <w:rFonts w:hint="cs"/>
          <w:rtl/>
        </w:rPr>
        <w:t xml:space="preserve">. درنتیجه «ابراهیم بن هاشم» </w:t>
      </w:r>
      <w:r w:rsidRPr="003C213A">
        <w:rPr>
          <w:rtl/>
        </w:rPr>
        <w:t>طبقه‌</w:t>
      </w:r>
      <w:r w:rsidRPr="003C213A">
        <w:rPr>
          <w:rFonts w:hint="cs"/>
          <w:rtl/>
        </w:rPr>
        <w:t>ی بعد از «یونس بن عبدالرحمن» است و «یونس بن عبدالرحمن» از شاگردان «امام رضا علیه‌السلام» است. درنتیجه بین «ابراهیم بن هاشم» و «امام رضا علیه‌السلام» دو طبقه و بین «ابراهیم بن هاشم» و «یونس بن عبدالرحمن» یک طبقه فاصله وجود دارد.</w:t>
      </w:r>
    </w:p>
    <w:p w:rsidR="00EA427C" w:rsidRPr="003C213A" w:rsidRDefault="00EA427C" w:rsidP="00634270">
      <w:pPr>
        <w:jc w:val="both"/>
        <w:rPr>
          <w:rtl/>
        </w:rPr>
      </w:pPr>
      <w:r w:rsidRPr="003C213A">
        <w:rPr>
          <w:rFonts w:hint="cs"/>
          <w:rtl/>
        </w:rPr>
        <w:t xml:space="preserve">وفات «ابراهیم بن هاشم» نیز بین </w:t>
      </w:r>
      <w:r w:rsidRPr="003C213A">
        <w:rPr>
          <w:rtl/>
        </w:rPr>
        <w:t>سال‌ها</w:t>
      </w:r>
      <w:r w:rsidRPr="003C213A">
        <w:rPr>
          <w:rFonts w:hint="cs"/>
          <w:rtl/>
        </w:rPr>
        <w:t>ی 270 تا 280 بوده است و شهادت «امام رضا علیه‌السلام» در سال 204 بوده است. «ابراهیم بن هاشم» حدود 70 سال پس از «امام رضا علیه‌السلام» زنده بوده است و برای اینکه بتواند از ایشان روایت کند، باید قبل از شهادت ایشان 20 سال عمر کرده باشد و عمر او قریب به 90 یا 100 سال باشد درحالی‌که اسم او جزء معمرین نیامده است.</w:t>
      </w:r>
    </w:p>
    <w:p w:rsidR="00EA427C" w:rsidRPr="003C213A" w:rsidRDefault="00EA427C" w:rsidP="00634270">
      <w:pPr>
        <w:jc w:val="both"/>
        <w:rPr>
          <w:rtl/>
        </w:rPr>
      </w:pPr>
      <w:r w:rsidRPr="003C213A">
        <w:rPr>
          <w:rFonts w:hint="cs"/>
          <w:rtl/>
        </w:rPr>
        <w:t>بنابراین جزء اصحاب «امام رضا علیه‌السلام» بودن «ابراهیم بن هاشم» محل اشکال است و بلکه از شاگردان «یونس بن عبدالرحمن» بودن نیز دارای اشکال است؛ زیرا وی از شاگردان «یونس بن عبدالرحمن» نقل روایت دارد.</w:t>
      </w:r>
    </w:p>
    <w:p w:rsidR="00EA427C" w:rsidRPr="003C213A" w:rsidRDefault="00EA427C" w:rsidP="00634270">
      <w:pPr>
        <w:jc w:val="both"/>
        <w:rPr>
          <w:rtl/>
        </w:rPr>
      </w:pPr>
      <w:r w:rsidRPr="007C6016">
        <w:rPr>
          <w:rFonts w:cs="B Titr" w:hint="cs"/>
          <w:sz w:val="28"/>
          <w:szCs w:val="24"/>
          <w:rtl/>
        </w:rPr>
        <w:t>نقد:</w:t>
      </w:r>
      <w:r w:rsidRPr="003C213A">
        <w:rPr>
          <w:rFonts w:hint="cs"/>
          <w:rtl/>
        </w:rPr>
        <w:t xml:space="preserve"> این دلیل نیز قابل جواب است؛ زیرا یک شخص </w:t>
      </w:r>
      <w:r w:rsidRPr="003C213A">
        <w:rPr>
          <w:rtl/>
        </w:rPr>
        <w:t>م</w:t>
      </w:r>
      <w:r w:rsidRPr="003C213A">
        <w:rPr>
          <w:rFonts w:hint="cs"/>
          <w:rtl/>
        </w:rPr>
        <w:t>ی‌</w:t>
      </w:r>
      <w:r w:rsidRPr="003C213A">
        <w:rPr>
          <w:rFonts w:hint="eastAsia"/>
          <w:rtl/>
        </w:rPr>
        <w:t>تواند</w:t>
      </w:r>
      <w:r w:rsidRPr="003C213A">
        <w:rPr>
          <w:rFonts w:hint="cs"/>
          <w:rtl/>
        </w:rPr>
        <w:t xml:space="preserve"> شاگردان متفاوتی از </w:t>
      </w:r>
      <w:r w:rsidRPr="003C213A">
        <w:rPr>
          <w:rtl/>
        </w:rPr>
        <w:t>نسل‌ها</w:t>
      </w:r>
      <w:r w:rsidRPr="003C213A">
        <w:rPr>
          <w:rFonts w:hint="cs"/>
          <w:rtl/>
        </w:rPr>
        <w:t xml:space="preserve">ی مختلف داشته باشد؛ یعنی </w:t>
      </w:r>
      <w:r w:rsidRPr="003C213A">
        <w:rPr>
          <w:rtl/>
        </w:rPr>
        <w:t>م</w:t>
      </w:r>
      <w:r w:rsidRPr="003C213A">
        <w:rPr>
          <w:rFonts w:hint="cs"/>
          <w:rtl/>
        </w:rPr>
        <w:t>ی‌</w:t>
      </w:r>
      <w:r w:rsidRPr="003C213A">
        <w:rPr>
          <w:rFonts w:hint="eastAsia"/>
          <w:rtl/>
        </w:rPr>
        <w:t>توانسته</w:t>
      </w:r>
      <w:r w:rsidRPr="003C213A">
        <w:rPr>
          <w:rFonts w:hint="cs"/>
          <w:rtl/>
        </w:rPr>
        <w:t xml:space="preserve"> در </w:t>
      </w:r>
      <w:r w:rsidRPr="003C213A">
        <w:rPr>
          <w:rtl/>
        </w:rPr>
        <w:t>دوره‌</w:t>
      </w:r>
      <w:r w:rsidRPr="003C213A">
        <w:rPr>
          <w:rFonts w:hint="cs"/>
          <w:rtl/>
        </w:rPr>
        <w:t xml:space="preserve">ی جوانی، </w:t>
      </w:r>
      <w:r w:rsidRPr="003C213A">
        <w:rPr>
          <w:rtl/>
        </w:rPr>
        <w:t>م</w:t>
      </w:r>
      <w:r w:rsidRPr="003C213A">
        <w:rPr>
          <w:rFonts w:hint="cs"/>
          <w:rtl/>
        </w:rPr>
        <w:t>ی</w:t>
      </w:r>
      <w:r w:rsidRPr="003C213A">
        <w:rPr>
          <w:rFonts w:hint="eastAsia"/>
          <w:rtl/>
        </w:rPr>
        <w:t>ان‌سال</w:t>
      </w:r>
      <w:r w:rsidRPr="003C213A">
        <w:rPr>
          <w:rFonts w:hint="cs"/>
          <w:rtl/>
        </w:rPr>
        <w:t xml:space="preserve">ی و پیری شاگردان متفاوتی داشته باشد و کسانی که شاگردان </w:t>
      </w:r>
      <w:r w:rsidRPr="003C213A">
        <w:rPr>
          <w:rtl/>
        </w:rPr>
        <w:t>دوره‌</w:t>
      </w:r>
      <w:r w:rsidRPr="003C213A">
        <w:rPr>
          <w:rFonts w:hint="cs"/>
          <w:rtl/>
        </w:rPr>
        <w:t xml:space="preserve">ی پیری و اواخر عمر یک راوی هستند، </w:t>
      </w:r>
      <w:r w:rsidRPr="003C213A">
        <w:rPr>
          <w:rtl/>
        </w:rPr>
        <w:t>م</w:t>
      </w:r>
      <w:r w:rsidRPr="003C213A">
        <w:rPr>
          <w:rFonts w:hint="cs"/>
          <w:rtl/>
        </w:rPr>
        <w:t>ی‌</w:t>
      </w:r>
      <w:r w:rsidRPr="003C213A">
        <w:rPr>
          <w:rFonts w:hint="eastAsia"/>
          <w:rtl/>
        </w:rPr>
        <w:t>توانند</w:t>
      </w:r>
      <w:r w:rsidRPr="003C213A">
        <w:rPr>
          <w:rFonts w:hint="cs"/>
          <w:rtl/>
        </w:rPr>
        <w:t xml:space="preserve"> شاگرد شاگردان </w:t>
      </w:r>
      <w:r w:rsidRPr="003C213A">
        <w:rPr>
          <w:rtl/>
        </w:rPr>
        <w:t>دوره‌</w:t>
      </w:r>
      <w:r w:rsidRPr="003C213A">
        <w:rPr>
          <w:rFonts w:hint="cs"/>
          <w:rtl/>
        </w:rPr>
        <w:t xml:space="preserve">ی ابتدایی راوی نیز باشند. </w:t>
      </w:r>
      <w:r w:rsidRPr="003C213A">
        <w:rPr>
          <w:rtl/>
        </w:rPr>
        <w:t>به‌طور</w:t>
      </w:r>
      <w:r w:rsidRPr="003C213A">
        <w:rPr>
          <w:rFonts w:hint="cs"/>
          <w:rtl/>
        </w:rPr>
        <w:t xml:space="preserve"> مثال «آخوند خراسانی» شاگرد </w:t>
      </w:r>
      <w:r w:rsidRPr="003C213A">
        <w:rPr>
          <w:rtl/>
        </w:rPr>
        <w:t>دوره‌</w:t>
      </w:r>
      <w:r w:rsidRPr="003C213A">
        <w:rPr>
          <w:rFonts w:hint="cs"/>
          <w:rtl/>
        </w:rPr>
        <w:t xml:space="preserve">ی آخر «شیخ انصاری» است و پس از «شیخ انصاری» شاگرد «میرزای شیرازی» </w:t>
      </w:r>
      <w:r w:rsidRPr="003C213A">
        <w:rPr>
          <w:rtl/>
        </w:rPr>
        <w:t>م</w:t>
      </w:r>
      <w:r w:rsidRPr="003C213A">
        <w:rPr>
          <w:rFonts w:hint="cs"/>
          <w:rtl/>
        </w:rPr>
        <w:t>ی‌</w:t>
      </w:r>
      <w:r w:rsidRPr="003C213A">
        <w:rPr>
          <w:rFonts w:hint="eastAsia"/>
          <w:rtl/>
        </w:rPr>
        <w:t>شود</w:t>
      </w:r>
      <w:r w:rsidRPr="003C213A">
        <w:rPr>
          <w:rFonts w:hint="cs"/>
          <w:rtl/>
        </w:rPr>
        <w:t xml:space="preserve"> که «میرزای شیرازی» شاگرد </w:t>
      </w:r>
      <w:r w:rsidRPr="003C213A">
        <w:rPr>
          <w:rtl/>
        </w:rPr>
        <w:t>دوره‌</w:t>
      </w:r>
      <w:r w:rsidRPr="003C213A">
        <w:rPr>
          <w:rFonts w:hint="cs"/>
          <w:rtl/>
        </w:rPr>
        <w:t>ی اول «شیخ انصاری» است.</w:t>
      </w:r>
    </w:p>
    <w:p w:rsidR="00EA427C" w:rsidRPr="003C213A" w:rsidRDefault="00EA427C" w:rsidP="00634270">
      <w:pPr>
        <w:jc w:val="both"/>
        <w:rPr>
          <w:rtl/>
        </w:rPr>
      </w:pPr>
      <w:r w:rsidRPr="003C213A">
        <w:rPr>
          <w:rFonts w:hint="cs"/>
          <w:rtl/>
        </w:rPr>
        <w:t>اما اینکه وی از اصحاب «امام رضا علیه‌السلام» بوده و با ایشان ملاقات داشته، محل اشکال است.</w:t>
      </w:r>
    </w:p>
    <w:p w:rsidR="00EA427C" w:rsidRPr="003C213A" w:rsidRDefault="00EA427C" w:rsidP="00634270">
      <w:pPr>
        <w:jc w:val="both"/>
        <w:rPr>
          <w:rtl/>
        </w:rPr>
      </w:pPr>
      <w:r w:rsidRPr="00ED5B36">
        <w:rPr>
          <w:rFonts w:cs="B Titr" w:hint="cs"/>
          <w:sz w:val="28"/>
          <w:szCs w:val="24"/>
          <w:rtl/>
        </w:rPr>
        <w:t>«علامه بحرالعلوم»:</w:t>
      </w:r>
      <w:r w:rsidRPr="003C213A">
        <w:rPr>
          <w:rFonts w:hint="cs"/>
          <w:rtl/>
        </w:rPr>
        <w:t xml:space="preserve"> عبارت «نجاشی» </w:t>
      </w:r>
      <w:r w:rsidRPr="003C213A">
        <w:rPr>
          <w:rtl/>
        </w:rPr>
        <w:t>ا</w:t>
      </w:r>
      <w:r w:rsidRPr="003C213A">
        <w:rPr>
          <w:rFonts w:hint="cs"/>
          <w:rtl/>
        </w:rPr>
        <w:t>ی</w:t>
      </w:r>
      <w:r w:rsidRPr="003C213A">
        <w:rPr>
          <w:rFonts w:hint="eastAsia"/>
          <w:rtl/>
        </w:rPr>
        <w:t>ن‌گونه</w:t>
      </w:r>
      <w:r w:rsidRPr="003C213A">
        <w:rPr>
          <w:rFonts w:hint="cs"/>
          <w:rtl/>
        </w:rPr>
        <w:t xml:space="preserve"> است: «</w:t>
      </w:r>
      <w:r w:rsidRPr="003C213A">
        <w:rPr>
          <w:rtl/>
        </w:rPr>
        <w:t>تلمیذ یونس بن عبد الرحمن من أصحاب الرضا [</w:t>
      </w:r>
      <w:r w:rsidR="004E7066">
        <w:rPr>
          <w:rtl/>
        </w:rPr>
        <w:t>عل</w:t>
      </w:r>
      <w:r w:rsidR="004E7066">
        <w:rPr>
          <w:rFonts w:hint="cs"/>
          <w:rtl/>
        </w:rPr>
        <w:t>ی</w:t>
      </w:r>
      <w:r w:rsidR="004E7066">
        <w:rPr>
          <w:rFonts w:hint="eastAsia"/>
          <w:rtl/>
        </w:rPr>
        <w:t>ه‌السلام</w:t>
      </w:r>
      <w:r w:rsidRPr="003C213A">
        <w:rPr>
          <w:rtl/>
        </w:rPr>
        <w:t>]</w:t>
      </w:r>
      <w:r w:rsidRPr="003C213A">
        <w:rPr>
          <w:rFonts w:hint="cs"/>
          <w:rtl/>
        </w:rPr>
        <w:t xml:space="preserve">» و قید «من اصحاب الرضا </w:t>
      </w:r>
      <w:r w:rsidR="004E7066">
        <w:rPr>
          <w:rtl/>
        </w:rPr>
        <w:t>عل</w:t>
      </w:r>
      <w:r w:rsidR="004E7066">
        <w:rPr>
          <w:rFonts w:hint="cs"/>
          <w:rtl/>
        </w:rPr>
        <w:t>ی</w:t>
      </w:r>
      <w:r w:rsidR="004E7066">
        <w:rPr>
          <w:rFonts w:hint="eastAsia"/>
          <w:rtl/>
        </w:rPr>
        <w:t>ه‌السلام</w:t>
      </w:r>
      <w:r w:rsidRPr="003C213A">
        <w:rPr>
          <w:rFonts w:hint="cs"/>
          <w:rtl/>
        </w:rPr>
        <w:t>» برای «یونس بن عبدالرحمن» است.</w:t>
      </w:r>
    </w:p>
    <w:p w:rsidR="00EA427C" w:rsidRPr="003C213A" w:rsidRDefault="00EA427C" w:rsidP="00634270">
      <w:pPr>
        <w:jc w:val="both"/>
        <w:rPr>
          <w:rtl/>
        </w:rPr>
      </w:pPr>
      <w:r w:rsidRPr="00ED5B36">
        <w:rPr>
          <w:rFonts w:cs="B Titr" w:hint="cs"/>
          <w:sz w:val="28"/>
          <w:szCs w:val="24"/>
          <w:rtl/>
        </w:rPr>
        <w:t>کلام استاد:</w:t>
      </w:r>
      <w:r w:rsidRPr="003C213A">
        <w:rPr>
          <w:rFonts w:hint="cs"/>
          <w:rtl/>
        </w:rPr>
        <w:t xml:space="preserve"> گرچه این حرف خلاف ظاهر عبارت است؛ اما به نظر ما صحیح است و </w:t>
      </w:r>
      <w:r w:rsidRPr="003C213A">
        <w:rPr>
          <w:rtl/>
        </w:rPr>
        <w:t>جمع‌بند</w:t>
      </w:r>
      <w:r w:rsidRPr="003C213A">
        <w:rPr>
          <w:rFonts w:hint="cs"/>
          <w:rtl/>
        </w:rPr>
        <w:t xml:space="preserve">ی ما این است که ثابت </w:t>
      </w:r>
      <w:r w:rsidRPr="003C213A">
        <w:rPr>
          <w:rtl/>
        </w:rPr>
        <w:t>نم</w:t>
      </w:r>
      <w:r w:rsidRPr="003C213A">
        <w:rPr>
          <w:rFonts w:hint="cs"/>
          <w:rtl/>
        </w:rPr>
        <w:t>ی‌</w:t>
      </w:r>
      <w:r w:rsidRPr="003C213A">
        <w:rPr>
          <w:rFonts w:hint="eastAsia"/>
          <w:rtl/>
        </w:rPr>
        <w:t>شود</w:t>
      </w:r>
      <w:r w:rsidRPr="003C213A">
        <w:rPr>
          <w:rFonts w:hint="cs"/>
          <w:rtl/>
        </w:rPr>
        <w:t xml:space="preserve"> که «ابراهیم بن هاشم» از اصحاب «امام رضا علیه‌السلام» باشد و ملاقات وی با «امام رضا علیه‌السلام» که توسط «کشی» نقل شده است عجیب است؛ زیرا همان‌گونه که گفته شد برای نقل از «امام رضا علیه‌السلام» باید سن «ابراهیم بن هاشم» حدود 90 سال باشد </w:t>
      </w:r>
      <w:r w:rsidRPr="003C213A">
        <w:rPr>
          <w:rtl/>
        </w:rPr>
        <w:t>درحال</w:t>
      </w:r>
      <w:r w:rsidRPr="003C213A">
        <w:rPr>
          <w:rFonts w:hint="cs"/>
          <w:rtl/>
        </w:rPr>
        <w:t>ی‌</w:t>
      </w:r>
      <w:r w:rsidRPr="003C213A">
        <w:rPr>
          <w:rFonts w:hint="eastAsia"/>
          <w:rtl/>
        </w:rPr>
        <w:t>که</w:t>
      </w:r>
      <w:r w:rsidRPr="003C213A">
        <w:rPr>
          <w:rFonts w:hint="cs"/>
          <w:rtl/>
        </w:rPr>
        <w:t xml:space="preserve"> اسم او جزء معمرین نیامده است.</w:t>
      </w:r>
    </w:p>
    <w:p w:rsidR="00EA427C" w:rsidRPr="003C213A" w:rsidRDefault="00EA427C" w:rsidP="00634270">
      <w:pPr>
        <w:jc w:val="both"/>
        <w:rPr>
          <w:rtl/>
        </w:rPr>
      </w:pPr>
      <w:r w:rsidRPr="00ED5B36">
        <w:rPr>
          <w:rFonts w:cs="B Titr" w:hint="cs"/>
          <w:sz w:val="28"/>
          <w:szCs w:val="24"/>
          <w:rtl/>
        </w:rPr>
        <w:lastRenderedPageBreak/>
        <w:t>«مرحوم خویی» و «مرحوم تستری»:</w:t>
      </w:r>
      <w:r w:rsidRPr="003C213A">
        <w:rPr>
          <w:rFonts w:hint="cs"/>
          <w:rtl/>
        </w:rPr>
        <w:t xml:space="preserve"> مطالبی که توسط «مرحوم خویی» و «مرحوم تستری» ارائه شده، کمتر از مطالب «مرحوم مامقانی» است و به آن </w:t>
      </w:r>
      <w:r w:rsidRPr="003C213A">
        <w:rPr>
          <w:rtl/>
        </w:rPr>
        <w:t>نم</w:t>
      </w:r>
      <w:r w:rsidRPr="003C213A">
        <w:rPr>
          <w:rFonts w:hint="cs"/>
          <w:rtl/>
        </w:rPr>
        <w:t>ی‌</w:t>
      </w:r>
      <w:r w:rsidRPr="003C213A">
        <w:rPr>
          <w:rFonts w:hint="eastAsia"/>
          <w:rtl/>
        </w:rPr>
        <w:t>پرداز</w:t>
      </w:r>
      <w:r w:rsidRPr="003C213A">
        <w:rPr>
          <w:rFonts w:hint="cs"/>
          <w:rtl/>
        </w:rPr>
        <w:t>ی</w:t>
      </w:r>
      <w:r w:rsidRPr="003C213A">
        <w:rPr>
          <w:rFonts w:hint="eastAsia"/>
          <w:rtl/>
        </w:rPr>
        <w:t>م</w:t>
      </w:r>
      <w:r w:rsidRPr="003C213A">
        <w:rPr>
          <w:rFonts w:hint="cs"/>
          <w:rtl/>
        </w:rPr>
        <w:t>.</w:t>
      </w:r>
    </w:p>
    <w:p w:rsidR="00EA427C" w:rsidRPr="003C213A" w:rsidRDefault="00EA427C" w:rsidP="00634270">
      <w:pPr>
        <w:jc w:val="both"/>
        <w:rPr>
          <w:rtl/>
        </w:rPr>
      </w:pPr>
      <w:r w:rsidRPr="00ED5B36">
        <w:rPr>
          <w:rFonts w:cs="B Titr"/>
          <w:sz w:val="28"/>
          <w:szCs w:val="24"/>
          <w:rtl/>
        </w:rPr>
        <w:t>جمع‌بند</w:t>
      </w:r>
      <w:r w:rsidRPr="00ED5B36">
        <w:rPr>
          <w:rFonts w:cs="B Titr" w:hint="cs"/>
          <w:sz w:val="28"/>
          <w:szCs w:val="24"/>
          <w:rtl/>
        </w:rPr>
        <w:t>ی:</w:t>
      </w:r>
      <w:r w:rsidRPr="003C213A">
        <w:rPr>
          <w:rFonts w:hint="cs"/>
          <w:rtl/>
        </w:rPr>
        <w:t xml:space="preserve"> برای توثیق «ابراهیم بن هاشم» چند راه وجود دارد:</w:t>
      </w:r>
    </w:p>
    <w:p w:rsidR="00EA427C" w:rsidRPr="003C213A" w:rsidRDefault="00EA427C" w:rsidP="00634270">
      <w:pPr>
        <w:jc w:val="both"/>
        <w:rPr>
          <w:rtl/>
        </w:rPr>
      </w:pPr>
      <w:r w:rsidRPr="00ED5B36">
        <w:rPr>
          <w:rFonts w:cs="B Titr" w:hint="cs"/>
          <w:sz w:val="28"/>
          <w:szCs w:val="24"/>
          <w:rtl/>
        </w:rPr>
        <w:t xml:space="preserve">1. </w:t>
      </w:r>
      <w:r w:rsidRPr="003C213A">
        <w:rPr>
          <w:rFonts w:hint="cs"/>
          <w:rtl/>
        </w:rPr>
        <w:t xml:space="preserve">عبارت «اول من نشر حدیث الکوفیین بقم» که «مرحوم مامقانی»، «مرحوم تستری» و «مرحوم خویی» این مطلب را </w:t>
      </w:r>
      <w:r w:rsidRPr="003C213A">
        <w:rPr>
          <w:rtl/>
        </w:rPr>
        <w:t>م</w:t>
      </w:r>
      <w:r w:rsidRPr="003C213A">
        <w:rPr>
          <w:rFonts w:hint="cs"/>
          <w:rtl/>
        </w:rPr>
        <w:t>ی‌</w:t>
      </w:r>
      <w:r w:rsidRPr="003C213A">
        <w:rPr>
          <w:rFonts w:hint="eastAsia"/>
          <w:rtl/>
        </w:rPr>
        <w:t>پذ</w:t>
      </w:r>
      <w:r w:rsidRPr="003C213A">
        <w:rPr>
          <w:rFonts w:hint="cs"/>
          <w:rtl/>
        </w:rPr>
        <w:t>ی</w:t>
      </w:r>
      <w:r w:rsidRPr="003C213A">
        <w:rPr>
          <w:rFonts w:hint="eastAsia"/>
          <w:rtl/>
        </w:rPr>
        <w:t>رند</w:t>
      </w:r>
      <w:r w:rsidRPr="003C213A">
        <w:rPr>
          <w:rFonts w:hint="cs"/>
          <w:rtl/>
        </w:rPr>
        <w:t>.</w:t>
      </w:r>
    </w:p>
    <w:p w:rsidR="00EA427C" w:rsidRPr="003C213A" w:rsidRDefault="00EA427C" w:rsidP="00634270">
      <w:pPr>
        <w:jc w:val="both"/>
        <w:rPr>
          <w:rtl/>
        </w:rPr>
      </w:pPr>
      <w:r w:rsidRPr="00ED5B36">
        <w:rPr>
          <w:rFonts w:cs="B Titr" w:hint="cs"/>
          <w:sz w:val="28"/>
          <w:szCs w:val="24"/>
          <w:rtl/>
        </w:rPr>
        <w:t>2.</w:t>
      </w:r>
      <w:r w:rsidRPr="003C213A">
        <w:rPr>
          <w:rFonts w:hint="cs"/>
          <w:rtl/>
        </w:rPr>
        <w:t xml:space="preserve"> ادعای «اجماع سید بن طاووس» در «فلاح السائل» که ادعای اجماع در رجال، علامت وثاقت است.</w:t>
      </w:r>
    </w:p>
    <w:p w:rsidR="00EA427C" w:rsidRPr="003C213A" w:rsidRDefault="00EA427C" w:rsidP="00634270">
      <w:pPr>
        <w:jc w:val="both"/>
        <w:rPr>
          <w:rtl/>
        </w:rPr>
      </w:pPr>
      <w:r w:rsidRPr="003C213A">
        <w:rPr>
          <w:rFonts w:hint="cs"/>
          <w:rtl/>
        </w:rPr>
        <w:t>3</w:t>
      </w:r>
      <w:r w:rsidRPr="00ED5B36">
        <w:rPr>
          <w:rFonts w:cs="B Titr" w:hint="cs"/>
          <w:sz w:val="28"/>
          <w:szCs w:val="24"/>
          <w:rtl/>
        </w:rPr>
        <w:t>.</w:t>
      </w:r>
      <w:r w:rsidRPr="003C213A">
        <w:rPr>
          <w:rFonts w:hint="cs"/>
          <w:rtl/>
        </w:rPr>
        <w:t xml:space="preserve"> کثرت روایت اجلاء مع عدم ورود قدح فیه: «ابراهیم بن هاشم» بیش از 6000 روایت دارد و اجلاء از وی نقل روایت دارند. «محمد بن حسن صفار» صاحب «بصائر الدرجات» 136 روایت، «سعد بن عبدالله» 99 روایت و «علی بن ابراهیم» بیش از 2000 روایت از وی نقل </w:t>
      </w:r>
      <w:r w:rsidRPr="003C213A">
        <w:rPr>
          <w:rtl/>
        </w:rPr>
        <w:t>م</w:t>
      </w:r>
      <w:r w:rsidRPr="003C213A">
        <w:rPr>
          <w:rFonts w:hint="cs"/>
          <w:rtl/>
        </w:rPr>
        <w:t>ی‌</w:t>
      </w:r>
      <w:r w:rsidRPr="003C213A">
        <w:rPr>
          <w:rFonts w:hint="eastAsia"/>
          <w:rtl/>
        </w:rPr>
        <w:t>کند</w:t>
      </w:r>
      <w:r w:rsidRPr="003C213A">
        <w:rPr>
          <w:rFonts w:hint="cs"/>
          <w:rtl/>
        </w:rPr>
        <w:t xml:space="preserve"> که این سه از بزرگان هستند و قدحی هم در مورد «ابراهیم بن هاشم» وارد نشده است.</w:t>
      </w:r>
    </w:p>
    <w:p w:rsidR="00EA427C" w:rsidRPr="003C213A" w:rsidRDefault="00EA427C" w:rsidP="00E65391">
      <w:pPr>
        <w:jc w:val="both"/>
        <w:rPr>
          <w:rtl/>
        </w:rPr>
      </w:pPr>
      <w:r w:rsidRPr="00ED5B36">
        <w:rPr>
          <w:rFonts w:cs="B Titr" w:hint="cs"/>
          <w:sz w:val="28"/>
          <w:szCs w:val="24"/>
          <w:rtl/>
        </w:rPr>
        <w:t>کلام «میرداماد» در «الرواشح السماویه»:</w:t>
      </w:r>
      <w:r w:rsidRPr="003C213A">
        <w:rPr>
          <w:rFonts w:hint="cs"/>
          <w:rtl/>
        </w:rPr>
        <w:t xml:space="preserve"> «</w:t>
      </w:r>
      <w:r w:rsidRPr="003C213A">
        <w:rPr>
          <w:rtl/>
        </w:rPr>
        <w:t>الاشهر الّذی علیه الأکثر عدّ الحدیث من جهة ابرهیم بن هاشم أبی اسحق القمّی فی الطّریق حسنا و لکن فی اعلی درجات الحسن التّالیة لدرجة الصّحة لعدم التنصیص علیه بالتوثیق و الصّحیح الصریح عندی ان الطریق من جهته صحیح فامره اجلّ و حاله اعظم من ان یتعدّل و یتوثّق بمعدّل و موثّق غیره بل غیره یتعدّل و یتوثّق بتعدیله و توثیقه ایاه</w:t>
      </w:r>
      <w:r w:rsidRPr="003C213A">
        <w:rPr>
          <w:rFonts w:hint="cs"/>
          <w:rtl/>
        </w:rPr>
        <w:t>...</w:t>
      </w:r>
      <w:r w:rsidRPr="003C213A">
        <w:rPr>
          <w:rtl/>
        </w:rPr>
        <w:t xml:space="preserve"> و بالجملة فمسلکی و مذهبی جعل الطّریق من جهته صح</w:t>
      </w:r>
      <w:r w:rsidRPr="003C213A">
        <w:rPr>
          <w:rFonts w:hint="cs"/>
          <w:rtl/>
        </w:rPr>
        <w:t>ی</w:t>
      </w:r>
      <w:r w:rsidRPr="003C213A">
        <w:rPr>
          <w:rFonts w:hint="eastAsia"/>
          <w:rtl/>
        </w:rPr>
        <w:t>حا</w:t>
      </w:r>
      <w:r w:rsidRPr="003C213A">
        <w:rPr>
          <w:rFonts w:hint="cs"/>
          <w:rtl/>
        </w:rPr>
        <w:t>»</w:t>
      </w:r>
      <w:r w:rsidR="00E65391">
        <w:rPr>
          <w:rFonts w:hint="cs"/>
          <w:rtl/>
        </w:rPr>
        <w:t>.</w:t>
      </w:r>
      <w:r w:rsidR="00E65391">
        <w:rPr>
          <w:rStyle w:val="FootnoteReference"/>
          <w:rtl/>
        </w:rPr>
        <w:footnoteReference w:id="184"/>
      </w:r>
    </w:p>
    <w:p w:rsidR="00EA427C" w:rsidRPr="00424986" w:rsidRDefault="00EA427C" w:rsidP="00ED5B36">
      <w:pPr>
        <w:pStyle w:val="2"/>
        <w:rPr>
          <w:rtl/>
        </w:rPr>
      </w:pPr>
      <w:bookmarkStart w:id="274" w:name="_Toc40762580"/>
      <w:r w:rsidRPr="00424986">
        <w:rPr>
          <w:rFonts w:hint="cs"/>
          <w:rtl/>
        </w:rPr>
        <w:t>4. «احمد بن جعفر بن سفیان»</w:t>
      </w:r>
      <w:bookmarkEnd w:id="274"/>
    </w:p>
    <w:p w:rsidR="00092E0C" w:rsidRPr="003C213A" w:rsidRDefault="00EA427C" w:rsidP="00E65391">
      <w:pPr>
        <w:jc w:val="both"/>
        <w:rPr>
          <w:rtl/>
        </w:rPr>
      </w:pPr>
      <w:r w:rsidRPr="00ED5B36">
        <w:rPr>
          <w:rFonts w:cs="B Titr" w:hint="cs"/>
          <w:sz w:val="28"/>
          <w:szCs w:val="24"/>
          <w:rtl/>
        </w:rPr>
        <w:t>«رجال نجاشی»:</w:t>
      </w:r>
      <w:r w:rsidRPr="003C213A">
        <w:rPr>
          <w:rFonts w:hint="cs"/>
          <w:rtl/>
        </w:rPr>
        <w:t xml:space="preserve"> </w:t>
      </w:r>
      <w:r w:rsidR="00092E0C" w:rsidRPr="003C213A">
        <w:rPr>
          <w:rFonts w:hint="cs"/>
          <w:rtl/>
        </w:rPr>
        <w:t xml:space="preserve">«162 </w:t>
      </w:r>
      <w:r w:rsidR="00CB70A1">
        <w:rPr>
          <w:rtl/>
        </w:rPr>
        <w:t>الحس</w:t>
      </w:r>
      <w:r w:rsidR="00CB70A1">
        <w:rPr>
          <w:rFonts w:hint="cs"/>
          <w:rtl/>
        </w:rPr>
        <w:t>ی</w:t>
      </w:r>
      <w:r w:rsidR="00CB70A1">
        <w:rPr>
          <w:rFonts w:hint="eastAsia"/>
          <w:rtl/>
        </w:rPr>
        <w:t>ن</w:t>
      </w:r>
      <w:r w:rsidR="00092E0C" w:rsidRPr="003C213A">
        <w:rPr>
          <w:rFonts w:hint="cs"/>
          <w:rtl/>
        </w:rPr>
        <w:t xml:space="preserve"> بن </w:t>
      </w:r>
      <w:r w:rsidR="00CB70A1">
        <w:rPr>
          <w:rtl/>
        </w:rPr>
        <w:t>عل</w:t>
      </w:r>
      <w:r w:rsidR="00CB70A1">
        <w:rPr>
          <w:rFonts w:hint="cs"/>
          <w:rtl/>
        </w:rPr>
        <w:t>ی</w:t>
      </w:r>
      <w:r w:rsidR="00092E0C" w:rsidRPr="003C213A">
        <w:rPr>
          <w:rFonts w:hint="cs"/>
          <w:rtl/>
        </w:rPr>
        <w:t xml:space="preserve"> بن </w:t>
      </w:r>
      <w:r w:rsidR="00CB70A1">
        <w:rPr>
          <w:rtl/>
        </w:rPr>
        <w:t>سف</w:t>
      </w:r>
      <w:r w:rsidR="00CB70A1">
        <w:rPr>
          <w:rFonts w:hint="cs"/>
          <w:rtl/>
        </w:rPr>
        <w:t>ی</w:t>
      </w:r>
      <w:r w:rsidR="00CB70A1">
        <w:rPr>
          <w:rFonts w:hint="eastAsia"/>
          <w:rtl/>
        </w:rPr>
        <w:t>ان</w:t>
      </w:r>
      <w:r w:rsidR="00092E0C" w:rsidRPr="003C213A">
        <w:rPr>
          <w:rFonts w:hint="cs"/>
          <w:rtl/>
        </w:rPr>
        <w:t xml:space="preserve"> بن خالد بن </w:t>
      </w:r>
      <w:r w:rsidR="00CB70A1">
        <w:rPr>
          <w:rtl/>
        </w:rPr>
        <w:t>سف</w:t>
      </w:r>
      <w:r w:rsidR="00CB70A1">
        <w:rPr>
          <w:rFonts w:hint="cs"/>
          <w:rtl/>
        </w:rPr>
        <w:t>ی</w:t>
      </w:r>
      <w:r w:rsidR="00CB70A1">
        <w:rPr>
          <w:rFonts w:hint="eastAsia"/>
          <w:rtl/>
        </w:rPr>
        <w:t>ان</w:t>
      </w:r>
      <w:r w:rsidR="00092E0C" w:rsidRPr="003C213A">
        <w:rPr>
          <w:rFonts w:hint="cs"/>
          <w:rtl/>
        </w:rPr>
        <w:t xml:space="preserve"> أبو عبد الله </w:t>
      </w:r>
      <w:r w:rsidR="00CB70A1">
        <w:rPr>
          <w:rtl/>
        </w:rPr>
        <w:t>البزوفر</w:t>
      </w:r>
      <w:r w:rsidR="00CB70A1">
        <w:rPr>
          <w:rFonts w:hint="cs"/>
          <w:rtl/>
        </w:rPr>
        <w:t>ی</w:t>
      </w:r>
      <w:r w:rsidR="00092E0C" w:rsidRPr="003C213A">
        <w:rPr>
          <w:rFonts w:hint="cs"/>
          <w:rtl/>
        </w:rPr>
        <w:t xml:space="preserve">: </w:t>
      </w:r>
      <w:r w:rsidR="00CB70A1">
        <w:rPr>
          <w:rtl/>
        </w:rPr>
        <w:t>ش</w:t>
      </w:r>
      <w:r w:rsidR="00CB70A1">
        <w:rPr>
          <w:rFonts w:hint="cs"/>
          <w:rtl/>
        </w:rPr>
        <w:t>ی</w:t>
      </w:r>
      <w:r w:rsidR="00CB70A1">
        <w:rPr>
          <w:rFonts w:hint="eastAsia"/>
          <w:rtl/>
        </w:rPr>
        <w:t>خ</w:t>
      </w:r>
      <w:r w:rsidR="00092E0C" w:rsidRPr="003C213A">
        <w:rPr>
          <w:rFonts w:hint="cs"/>
          <w:rtl/>
        </w:rPr>
        <w:t xml:space="preserve">، ثقة، </w:t>
      </w:r>
      <w:r w:rsidR="00CB70A1">
        <w:rPr>
          <w:rtl/>
        </w:rPr>
        <w:t>جل</w:t>
      </w:r>
      <w:r w:rsidR="00CB70A1">
        <w:rPr>
          <w:rFonts w:hint="cs"/>
          <w:rtl/>
        </w:rPr>
        <w:t>ی</w:t>
      </w:r>
      <w:r w:rsidR="00CB70A1">
        <w:rPr>
          <w:rFonts w:hint="eastAsia"/>
          <w:rtl/>
        </w:rPr>
        <w:t>ل</w:t>
      </w:r>
      <w:r w:rsidR="00092E0C" w:rsidRPr="003C213A">
        <w:rPr>
          <w:rFonts w:hint="cs"/>
          <w:rtl/>
        </w:rPr>
        <w:t xml:space="preserve"> من أصحابنا. له </w:t>
      </w:r>
      <w:r w:rsidR="00CB70A1">
        <w:rPr>
          <w:rtl/>
        </w:rPr>
        <w:t>کتب</w:t>
      </w:r>
      <w:r w:rsidR="00092E0C" w:rsidRPr="003C213A">
        <w:rPr>
          <w:rFonts w:hint="cs"/>
          <w:rtl/>
        </w:rPr>
        <w:t xml:space="preserve">، منها: </w:t>
      </w:r>
      <w:r w:rsidR="00CB70A1">
        <w:rPr>
          <w:rtl/>
        </w:rPr>
        <w:t>کتاب</w:t>
      </w:r>
      <w:r w:rsidR="00092E0C" w:rsidRPr="003C213A">
        <w:rPr>
          <w:rFonts w:hint="cs"/>
          <w:rtl/>
        </w:rPr>
        <w:t xml:space="preserve"> الحج، و </w:t>
      </w:r>
      <w:r w:rsidR="00CB70A1">
        <w:rPr>
          <w:rtl/>
        </w:rPr>
        <w:t>کتاب</w:t>
      </w:r>
      <w:r w:rsidR="00092E0C" w:rsidRPr="003C213A">
        <w:rPr>
          <w:rFonts w:hint="cs"/>
          <w:rtl/>
        </w:rPr>
        <w:t xml:space="preserve"> ثواب الأعمال، و </w:t>
      </w:r>
      <w:r w:rsidR="00CB70A1">
        <w:rPr>
          <w:rtl/>
        </w:rPr>
        <w:t>کتاب</w:t>
      </w:r>
      <w:r w:rsidR="00092E0C" w:rsidRPr="003C213A">
        <w:rPr>
          <w:rFonts w:hint="cs"/>
          <w:rtl/>
        </w:rPr>
        <w:t xml:space="preserve"> </w:t>
      </w:r>
      <w:r w:rsidR="00CB70A1">
        <w:rPr>
          <w:rtl/>
        </w:rPr>
        <w:t>أحکام</w:t>
      </w:r>
      <w:r w:rsidR="00092E0C" w:rsidRPr="003C213A">
        <w:rPr>
          <w:rFonts w:hint="cs"/>
          <w:rtl/>
        </w:rPr>
        <w:t xml:space="preserve"> </w:t>
      </w:r>
      <w:r w:rsidR="00CB70A1">
        <w:rPr>
          <w:rtl/>
        </w:rPr>
        <w:t>العب</w:t>
      </w:r>
      <w:r w:rsidR="00CB70A1">
        <w:rPr>
          <w:rFonts w:hint="cs"/>
          <w:rtl/>
        </w:rPr>
        <w:t>ی</w:t>
      </w:r>
      <w:r w:rsidR="00CB70A1">
        <w:rPr>
          <w:rFonts w:hint="eastAsia"/>
          <w:rtl/>
        </w:rPr>
        <w:t>د</w:t>
      </w:r>
      <w:r w:rsidR="00092E0C" w:rsidRPr="003C213A">
        <w:rPr>
          <w:rFonts w:hint="cs"/>
          <w:rtl/>
        </w:rPr>
        <w:t xml:space="preserve">، قرأت هذا </w:t>
      </w:r>
      <w:r w:rsidR="00CB70A1">
        <w:rPr>
          <w:rtl/>
        </w:rPr>
        <w:t>الکتاب</w:t>
      </w:r>
      <w:r w:rsidR="00092E0C" w:rsidRPr="003C213A">
        <w:rPr>
          <w:rFonts w:hint="cs"/>
          <w:rtl/>
        </w:rPr>
        <w:t xml:space="preserve"> </w:t>
      </w:r>
      <w:r w:rsidR="00CB70A1">
        <w:rPr>
          <w:rtl/>
        </w:rPr>
        <w:t>عل</w:t>
      </w:r>
      <w:r w:rsidR="00CB70A1">
        <w:rPr>
          <w:rFonts w:hint="cs"/>
          <w:rtl/>
        </w:rPr>
        <w:t>ی</w:t>
      </w:r>
      <w:r w:rsidR="00092E0C" w:rsidRPr="003C213A">
        <w:rPr>
          <w:rFonts w:hint="cs"/>
          <w:rtl/>
        </w:rPr>
        <w:t xml:space="preserve"> </w:t>
      </w:r>
      <w:r w:rsidR="00CB70A1">
        <w:rPr>
          <w:rtl/>
        </w:rPr>
        <w:t>ش</w:t>
      </w:r>
      <w:r w:rsidR="00CB70A1">
        <w:rPr>
          <w:rFonts w:hint="cs"/>
          <w:rtl/>
        </w:rPr>
        <w:t>ی</w:t>
      </w:r>
      <w:r w:rsidR="00CB70A1">
        <w:rPr>
          <w:rFonts w:hint="eastAsia"/>
          <w:rtl/>
        </w:rPr>
        <w:t>خنا</w:t>
      </w:r>
      <w:r w:rsidR="00092E0C" w:rsidRPr="003C213A">
        <w:rPr>
          <w:rFonts w:hint="cs"/>
          <w:rtl/>
        </w:rPr>
        <w:t xml:space="preserve"> </w:t>
      </w:r>
      <w:r w:rsidR="00CB70A1">
        <w:rPr>
          <w:rtl/>
        </w:rPr>
        <w:t>أب</w:t>
      </w:r>
      <w:r w:rsidR="00CB70A1">
        <w:rPr>
          <w:rFonts w:hint="cs"/>
          <w:rtl/>
        </w:rPr>
        <w:t>ی</w:t>
      </w:r>
      <w:r w:rsidR="00092E0C" w:rsidRPr="003C213A">
        <w:rPr>
          <w:rFonts w:hint="cs"/>
          <w:rtl/>
        </w:rPr>
        <w:t xml:space="preserve"> عبد الله رحمه الله، </w:t>
      </w:r>
      <w:r w:rsidR="00CB70A1">
        <w:rPr>
          <w:rtl/>
        </w:rPr>
        <w:t>کتاب</w:t>
      </w:r>
      <w:r w:rsidR="00092E0C" w:rsidRPr="003C213A">
        <w:rPr>
          <w:rFonts w:hint="cs"/>
          <w:rtl/>
        </w:rPr>
        <w:t xml:space="preserve"> الرد </w:t>
      </w:r>
      <w:r w:rsidR="00CB70A1">
        <w:rPr>
          <w:rtl/>
        </w:rPr>
        <w:t>عل</w:t>
      </w:r>
      <w:r w:rsidR="00CB70A1">
        <w:rPr>
          <w:rFonts w:hint="cs"/>
          <w:rtl/>
        </w:rPr>
        <w:t>ی</w:t>
      </w:r>
      <w:r w:rsidR="00092E0C" w:rsidRPr="003C213A">
        <w:rPr>
          <w:rFonts w:hint="cs"/>
          <w:rtl/>
        </w:rPr>
        <w:t xml:space="preserve"> الواقفة، </w:t>
      </w:r>
      <w:r w:rsidR="00CB70A1">
        <w:rPr>
          <w:rtl/>
        </w:rPr>
        <w:t>کتاب</w:t>
      </w:r>
      <w:r w:rsidR="00092E0C" w:rsidRPr="003C213A">
        <w:rPr>
          <w:rFonts w:hint="cs"/>
          <w:rtl/>
        </w:rPr>
        <w:t xml:space="preserve"> </w:t>
      </w:r>
      <w:r w:rsidR="00CB70A1">
        <w:rPr>
          <w:rtl/>
        </w:rPr>
        <w:t>س</w:t>
      </w:r>
      <w:r w:rsidR="00CB70A1">
        <w:rPr>
          <w:rFonts w:hint="cs"/>
          <w:rtl/>
        </w:rPr>
        <w:t>ی</w:t>
      </w:r>
      <w:r w:rsidR="00CB70A1">
        <w:rPr>
          <w:rFonts w:hint="eastAsia"/>
          <w:rtl/>
        </w:rPr>
        <w:t>رة</w:t>
      </w:r>
      <w:r w:rsidR="00092E0C" w:rsidRPr="003C213A">
        <w:rPr>
          <w:rFonts w:hint="cs"/>
          <w:rtl/>
        </w:rPr>
        <w:t xml:space="preserve"> </w:t>
      </w:r>
      <w:r w:rsidR="00CB70A1">
        <w:rPr>
          <w:rtl/>
        </w:rPr>
        <w:t>النب</w:t>
      </w:r>
      <w:r w:rsidR="00CB70A1">
        <w:rPr>
          <w:rFonts w:hint="cs"/>
          <w:rtl/>
        </w:rPr>
        <w:t>ی</w:t>
      </w:r>
      <w:r w:rsidR="00092E0C" w:rsidRPr="003C213A">
        <w:rPr>
          <w:rFonts w:hint="cs"/>
          <w:rtl/>
        </w:rPr>
        <w:t xml:space="preserve"> و الأئمة </w:t>
      </w:r>
      <w:r w:rsidR="004E7066">
        <w:rPr>
          <w:rtl/>
        </w:rPr>
        <w:t>عل</w:t>
      </w:r>
      <w:r w:rsidR="004E7066">
        <w:rPr>
          <w:rFonts w:hint="cs"/>
          <w:rtl/>
        </w:rPr>
        <w:t>ی</w:t>
      </w:r>
      <w:r w:rsidR="004E7066">
        <w:rPr>
          <w:rFonts w:hint="eastAsia"/>
          <w:rtl/>
        </w:rPr>
        <w:t>هم‌السلام</w:t>
      </w:r>
      <w:r w:rsidR="00092E0C" w:rsidRPr="003C213A">
        <w:rPr>
          <w:rFonts w:hint="cs"/>
          <w:rtl/>
        </w:rPr>
        <w:t xml:space="preserve"> </w:t>
      </w:r>
      <w:r w:rsidR="00CB70A1">
        <w:rPr>
          <w:rtl/>
        </w:rPr>
        <w:t>ف</w:t>
      </w:r>
      <w:r w:rsidR="00CB70A1">
        <w:rPr>
          <w:rFonts w:hint="cs"/>
          <w:rtl/>
        </w:rPr>
        <w:t>ی</w:t>
      </w:r>
      <w:r w:rsidR="00092E0C" w:rsidRPr="003C213A">
        <w:rPr>
          <w:rFonts w:hint="cs"/>
          <w:rtl/>
        </w:rPr>
        <w:t xml:space="preserve"> </w:t>
      </w:r>
      <w:r w:rsidR="00CB70A1">
        <w:rPr>
          <w:rtl/>
        </w:rPr>
        <w:t>المشرک</w:t>
      </w:r>
      <w:r w:rsidR="00CB70A1">
        <w:rPr>
          <w:rFonts w:hint="cs"/>
          <w:rtl/>
        </w:rPr>
        <w:t>ی</w:t>
      </w:r>
      <w:r w:rsidR="00CB70A1">
        <w:rPr>
          <w:rFonts w:hint="eastAsia"/>
          <w:rtl/>
        </w:rPr>
        <w:t>ن</w:t>
      </w:r>
      <w:r w:rsidR="00092E0C" w:rsidRPr="003C213A">
        <w:rPr>
          <w:rFonts w:hint="cs"/>
          <w:rtl/>
        </w:rPr>
        <w:t xml:space="preserve">. أخبرنا </w:t>
      </w:r>
      <w:r w:rsidR="00CB70A1">
        <w:rPr>
          <w:rtl/>
        </w:rPr>
        <w:t>بجم</w:t>
      </w:r>
      <w:r w:rsidR="00CB70A1">
        <w:rPr>
          <w:rFonts w:hint="cs"/>
          <w:rtl/>
        </w:rPr>
        <w:t>ی</w:t>
      </w:r>
      <w:r w:rsidR="00CB70A1">
        <w:rPr>
          <w:rFonts w:hint="eastAsia"/>
          <w:rtl/>
        </w:rPr>
        <w:t>ع</w:t>
      </w:r>
      <w:r w:rsidR="00092E0C" w:rsidRPr="003C213A">
        <w:rPr>
          <w:rFonts w:hint="cs"/>
          <w:rtl/>
        </w:rPr>
        <w:t xml:space="preserve"> </w:t>
      </w:r>
      <w:r w:rsidR="00CB70A1">
        <w:rPr>
          <w:rtl/>
        </w:rPr>
        <w:t>کتبه</w:t>
      </w:r>
      <w:r w:rsidR="00092E0C" w:rsidRPr="003C213A">
        <w:rPr>
          <w:rFonts w:hint="cs"/>
          <w:rtl/>
        </w:rPr>
        <w:t xml:space="preserve"> أحمد بن عبد ا</w:t>
      </w:r>
      <w:r w:rsidR="00E65391">
        <w:rPr>
          <w:rFonts w:hint="cs"/>
          <w:rtl/>
        </w:rPr>
        <w:t>لواحد أبو عبد الله البزاز عنه».</w:t>
      </w:r>
      <w:r w:rsidR="00E65391">
        <w:rPr>
          <w:rStyle w:val="FootnoteReference"/>
          <w:rtl/>
        </w:rPr>
        <w:footnoteReference w:id="185"/>
      </w:r>
    </w:p>
    <w:p w:rsidR="00EA427C" w:rsidRPr="003C213A" w:rsidRDefault="00EA427C" w:rsidP="00634270">
      <w:pPr>
        <w:jc w:val="both"/>
        <w:rPr>
          <w:rtl/>
        </w:rPr>
      </w:pPr>
      <w:r w:rsidRPr="003C213A">
        <w:rPr>
          <w:rFonts w:hint="cs"/>
          <w:rtl/>
        </w:rPr>
        <w:t>اطلاعاتی که در مورد این راوی ارائه شده است، این موارد هستند:</w:t>
      </w:r>
    </w:p>
    <w:p w:rsidR="00EA427C" w:rsidRPr="003C213A" w:rsidRDefault="00EA427C" w:rsidP="00634270">
      <w:pPr>
        <w:jc w:val="both"/>
        <w:rPr>
          <w:rtl/>
        </w:rPr>
      </w:pPr>
      <w:r w:rsidRPr="003C213A">
        <w:rPr>
          <w:rFonts w:hint="cs"/>
          <w:rtl/>
        </w:rPr>
        <w:t xml:space="preserve">وی توثیق صریح دارد و به خاطر کتاب «رد علی الواقفه» مشخص </w:t>
      </w:r>
      <w:r w:rsidRPr="003C213A">
        <w:rPr>
          <w:rtl/>
        </w:rPr>
        <w:t>م</w:t>
      </w:r>
      <w:r w:rsidRPr="003C213A">
        <w:rPr>
          <w:rFonts w:hint="cs"/>
          <w:rtl/>
        </w:rPr>
        <w:t>ی‌</w:t>
      </w:r>
      <w:r w:rsidRPr="003C213A">
        <w:rPr>
          <w:rFonts w:hint="eastAsia"/>
          <w:rtl/>
        </w:rPr>
        <w:t>شود</w:t>
      </w:r>
      <w:r w:rsidRPr="003C213A">
        <w:rPr>
          <w:rFonts w:hint="cs"/>
          <w:rtl/>
        </w:rPr>
        <w:t xml:space="preserve"> که وی امامی است. </w:t>
      </w:r>
      <w:r w:rsidRPr="003C213A">
        <w:rPr>
          <w:rtl/>
        </w:rPr>
        <w:t>«بزوفر» روستا</w:t>
      </w:r>
      <w:r w:rsidRPr="003C213A">
        <w:rPr>
          <w:rFonts w:hint="cs"/>
          <w:rtl/>
        </w:rPr>
        <w:t>یی</w:t>
      </w:r>
      <w:r w:rsidRPr="003C213A">
        <w:rPr>
          <w:rtl/>
        </w:rPr>
        <w:t xml:space="preserve"> در منطقه‌</w:t>
      </w:r>
      <w:r w:rsidRPr="003C213A">
        <w:rPr>
          <w:rFonts w:hint="cs"/>
          <w:rtl/>
        </w:rPr>
        <w:t>ی</w:t>
      </w:r>
      <w:r w:rsidRPr="003C213A">
        <w:rPr>
          <w:rtl/>
        </w:rPr>
        <w:t xml:space="preserve"> غرب «بغداد» بوده </w:t>
      </w:r>
      <w:r w:rsidRPr="003C213A">
        <w:rPr>
          <w:rFonts w:hint="cs"/>
          <w:rtl/>
        </w:rPr>
        <w:t>و درنتیجه راوی جزء مکتب بغداد است.</w:t>
      </w:r>
    </w:p>
    <w:p w:rsidR="00EA427C" w:rsidRPr="003C213A" w:rsidRDefault="00EA427C" w:rsidP="00E02BC5">
      <w:pPr>
        <w:jc w:val="both"/>
        <w:rPr>
          <w:rtl/>
        </w:rPr>
      </w:pPr>
      <w:r w:rsidRPr="00ED5B36">
        <w:rPr>
          <w:rFonts w:cs="B Titr" w:hint="cs"/>
          <w:sz w:val="28"/>
          <w:szCs w:val="24"/>
          <w:rtl/>
        </w:rPr>
        <w:t>«رجال شیخ طوسی»:</w:t>
      </w:r>
      <w:r w:rsidRPr="003C213A">
        <w:rPr>
          <w:rFonts w:hint="cs"/>
          <w:rtl/>
        </w:rPr>
        <w:t xml:space="preserve"> «</w:t>
      </w:r>
      <w:r w:rsidRPr="003C213A">
        <w:rPr>
          <w:rtl/>
        </w:rPr>
        <w:t>أحمد بن جعفر بن سف</w:t>
      </w:r>
      <w:r w:rsidRPr="003C213A">
        <w:rPr>
          <w:rFonts w:hint="cs"/>
          <w:rtl/>
        </w:rPr>
        <w:t>ی</w:t>
      </w:r>
      <w:r w:rsidRPr="003C213A">
        <w:rPr>
          <w:rFonts w:hint="eastAsia"/>
          <w:rtl/>
        </w:rPr>
        <w:t>ان</w:t>
      </w:r>
      <w:r w:rsidRPr="003C213A">
        <w:rPr>
          <w:rFonts w:hint="cs"/>
          <w:rtl/>
        </w:rPr>
        <w:t xml:space="preserve">: </w:t>
      </w:r>
      <w:r w:rsidRPr="003C213A">
        <w:rPr>
          <w:rtl/>
        </w:rPr>
        <w:t>البزوفری، یکنی أبا علی، ابن عم أبی عبد الله، روی عنه التلعکبری</w:t>
      </w:r>
      <w:r w:rsidRPr="006D1E22">
        <w:rPr>
          <w:vertAlign w:val="superscript"/>
          <w:rtl/>
        </w:rPr>
        <w:footnoteReference w:id="186"/>
      </w:r>
      <w:r w:rsidRPr="003C213A">
        <w:rPr>
          <w:rtl/>
        </w:rPr>
        <w:t xml:space="preserve"> و سمع منه سنة خمس و ستین و ثلاثمائة، و له منه إجازة و کان یروی عن أبی علی الأشعری، أخبرنا عنه محمد بن محمد بن النعمان و الحسین بن عبد الله</w:t>
      </w:r>
      <w:r w:rsidR="00E02BC5">
        <w:rPr>
          <w:rFonts w:hint="cs"/>
          <w:rtl/>
        </w:rPr>
        <w:t>».</w:t>
      </w:r>
      <w:r w:rsidR="00E02BC5">
        <w:rPr>
          <w:rStyle w:val="FootnoteReference"/>
          <w:rtl/>
        </w:rPr>
        <w:footnoteReference w:id="187"/>
      </w:r>
    </w:p>
    <w:p w:rsidR="00EA427C" w:rsidRPr="003C213A" w:rsidRDefault="00EA427C" w:rsidP="00634270">
      <w:pPr>
        <w:jc w:val="both"/>
        <w:rPr>
          <w:rtl/>
        </w:rPr>
      </w:pPr>
      <w:r w:rsidRPr="003C213A">
        <w:rPr>
          <w:rFonts w:hint="cs"/>
          <w:rtl/>
        </w:rPr>
        <w:t>در این مطلب توثیق خاصی برای راوی ارائه نشده است.</w:t>
      </w:r>
    </w:p>
    <w:p w:rsidR="00EA427C" w:rsidRPr="003C213A" w:rsidRDefault="00EA427C" w:rsidP="00634270">
      <w:pPr>
        <w:jc w:val="both"/>
        <w:rPr>
          <w:rtl/>
        </w:rPr>
      </w:pPr>
      <w:r w:rsidRPr="003C213A">
        <w:rPr>
          <w:rFonts w:hint="cs"/>
          <w:rtl/>
        </w:rPr>
        <w:t>در دیگر کتب متقدم اطلاعاتی در مورد این راوی ارائه نشده است و اکنون باید مکاتب رجالی معاصر را بررسی کنیم.</w:t>
      </w:r>
    </w:p>
    <w:p w:rsidR="00EA427C" w:rsidRPr="003C213A" w:rsidRDefault="00EA427C" w:rsidP="00634270">
      <w:pPr>
        <w:jc w:val="both"/>
        <w:rPr>
          <w:rtl/>
        </w:rPr>
      </w:pPr>
      <w:r w:rsidRPr="007D289F">
        <w:rPr>
          <w:rFonts w:cs="B Titr" w:hint="cs"/>
          <w:sz w:val="28"/>
          <w:szCs w:val="24"/>
          <w:rtl/>
        </w:rPr>
        <w:t>«مرحوم خویی»:</w:t>
      </w:r>
      <w:r w:rsidRPr="003C213A">
        <w:rPr>
          <w:rFonts w:hint="cs"/>
          <w:rtl/>
        </w:rPr>
        <w:t xml:space="preserve"> ایشان عبارت «شیخ طوسی» را نقل کرده و این مطلب را نیز نقل </w:t>
      </w:r>
      <w:r w:rsidRPr="003C213A">
        <w:rPr>
          <w:rtl/>
        </w:rPr>
        <w:t>م</w:t>
      </w:r>
      <w:r w:rsidRPr="003C213A">
        <w:rPr>
          <w:rFonts w:hint="cs"/>
          <w:rtl/>
        </w:rPr>
        <w:t>ی‌</w:t>
      </w:r>
      <w:r w:rsidRPr="003C213A">
        <w:rPr>
          <w:rFonts w:hint="eastAsia"/>
          <w:rtl/>
        </w:rPr>
        <w:t>کنند</w:t>
      </w:r>
      <w:r w:rsidRPr="003C213A">
        <w:rPr>
          <w:rFonts w:hint="cs"/>
          <w:rtl/>
        </w:rPr>
        <w:t xml:space="preserve"> که بعید نیست این راوی همان «احمد بن محمد بن جعفر الصولی» باشد.</w:t>
      </w:r>
      <w:r w:rsidRPr="006D1E22">
        <w:rPr>
          <w:vertAlign w:val="superscript"/>
          <w:rtl/>
        </w:rPr>
        <w:footnoteReference w:id="188"/>
      </w:r>
    </w:p>
    <w:p w:rsidR="00EA427C" w:rsidRPr="003C213A" w:rsidRDefault="00EA427C" w:rsidP="00634270">
      <w:pPr>
        <w:jc w:val="both"/>
        <w:rPr>
          <w:rtl/>
        </w:rPr>
      </w:pPr>
      <w:r w:rsidRPr="003C213A">
        <w:rPr>
          <w:rtl/>
        </w:rPr>
        <w:t>راو</w:t>
      </w:r>
      <w:r w:rsidRPr="003C213A">
        <w:rPr>
          <w:rFonts w:hint="cs"/>
          <w:rtl/>
        </w:rPr>
        <w:t>ی‌</w:t>
      </w:r>
      <w:r w:rsidRPr="003C213A">
        <w:rPr>
          <w:rFonts w:hint="eastAsia"/>
          <w:rtl/>
        </w:rPr>
        <w:t>ا</w:t>
      </w:r>
      <w:r w:rsidRPr="003C213A">
        <w:rPr>
          <w:rFonts w:hint="cs"/>
          <w:rtl/>
        </w:rPr>
        <w:t xml:space="preserve">ی به نام «احمد بن محمد بن جعفر الصولی» داریم که هم «نجاشی» و هم «شیخ طوسی» وی را توثیق </w:t>
      </w:r>
      <w:r w:rsidRPr="003C213A">
        <w:rPr>
          <w:rtl/>
        </w:rPr>
        <w:t>کرده‌اند</w:t>
      </w:r>
      <w:r w:rsidRPr="003C213A">
        <w:rPr>
          <w:rFonts w:hint="cs"/>
          <w:rtl/>
        </w:rPr>
        <w:t xml:space="preserve">. «احمد بن جعفر بن سفیان» توثیق خاص ندارد و «مرحوم مامقانی» در «منتهی المقال» معتقد است که وی همان «احمد بن محمد بن جعفر الصولی» است که «نجاشی» وی را توثیق کرده است و کتابی هم در رد واقفه داشته است. «مرحوم خویی» این قول را نقل کرده و آن را رد </w:t>
      </w:r>
      <w:r w:rsidRPr="003C213A">
        <w:rPr>
          <w:rtl/>
        </w:rPr>
        <w:t>م</w:t>
      </w:r>
      <w:r w:rsidRPr="003C213A">
        <w:rPr>
          <w:rFonts w:hint="cs"/>
          <w:rtl/>
        </w:rPr>
        <w:t>ی‌</w:t>
      </w:r>
      <w:r w:rsidRPr="003C213A">
        <w:rPr>
          <w:rFonts w:hint="eastAsia"/>
          <w:rtl/>
        </w:rPr>
        <w:t>کند</w:t>
      </w:r>
      <w:r w:rsidRPr="003C213A">
        <w:rPr>
          <w:rFonts w:hint="cs"/>
          <w:rtl/>
        </w:rPr>
        <w:t xml:space="preserve">. از ایرادات ایشان بر این مطلب این است که «بزوفر» از در اطراف بغداد است و «صول» در اطراف بصره است؛ یعنی یک راوی بغدادی است و دیگری بصری و این دو </w:t>
      </w:r>
      <w:r w:rsidRPr="003C213A">
        <w:rPr>
          <w:rtl/>
        </w:rPr>
        <w:t>نم</w:t>
      </w:r>
      <w:r w:rsidRPr="003C213A">
        <w:rPr>
          <w:rFonts w:hint="cs"/>
          <w:rtl/>
        </w:rPr>
        <w:t>ی‌</w:t>
      </w:r>
      <w:r w:rsidRPr="003C213A">
        <w:rPr>
          <w:rFonts w:hint="eastAsia"/>
          <w:rtl/>
        </w:rPr>
        <w:t>توانند</w:t>
      </w:r>
      <w:r w:rsidRPr="003C213A">
        <w:rPr>
          <w:rFonts w:hint="cs"/>
          <w:rtl/>
        </w:rPr>
        <w:t xml:space="preserve"> یکی باشند؛ همچنین «شیخ طوسی» این دو نام را جدای از هم ذکر کرده است و درنتیجه </w:t>
      </w:r>
      <w:r w:rsidRPr="003C213A">
        <w:rPr>
          <w:rtl/>
        </w:rPr>
        <w:t>نم</w:t>
      </w:r>
      <w:r w:rsidRPr="003C213A">
        <w:rPr>
          <w:rFonts w:hint="cs"/>
          <w:rtl/>
        </w:rPr>
        <w:t>ی‌</w:t>
      </w:r>
      <w:r w:rsidRPr="003C213A">
        <w:rPr>
          <w:rFonts w:hint="eastAsia"/>
          <w:rtl/>
        </w:rPr>
        <w:t>توان</w:t>
      </w:r>
      <w:r w:rsidRPr="003C213A">
        <w:rPr>
          <w:rFonts w:hint="cs"/>
          <w:rtl/>
        </w:rPr>
        <w:t xml:space="preserve"> گفت که این دو نام، نام یک راوی هستند.</w:t>
      </w:r>
    </w:p>
    <w:p w:rsidR="00EA427C" w:rsidRPr="003C213A" w:rsidRDefault="00EA427C" w:rsidP="00A83D15">
      <w:pPr>
        <w:jc w:val="both"/>
        <w:rPr>
          <w:rtl/>
        </w:rPr>
      </w:pPr>
      <w:r w:rsidRPr="007D289F">
        <w:rPr>
          <w:rFonts w:cs="B Titr" w:hint="cs"/>
          <w:sz w:val="28"/>
          <w:szCs w:val="24"/>
          <w:rtl/>
        </w:rPr>
        <w:t>«مرحوم تستری»:</w:t>
      </w:r>
      <w:r w:rsidRPr="003C213A">
        <w:rPr>
          <w:rFonts w:hint="cs"/>
          <w:rtl/>
        </w:rPr>
        <w:t xml:space="preserve"> ایشان نیز این اتحاد را </w:t>
      </w:r>
      <w:r w:rsidRPr="003C213A">
        <w:rPr>
          <w:rtl/>
        </w:rPr>
        <w:t>نم</w:t>
      </w:r>
      <w:r w:rsidRPr="003C213A">
        <w:rPr>
          <w:rFonts w:hint="cs"/>
          <w:rtl/>
        </w:rPr>
        <w:t>ی‌</w:t>
      </w:r>
      <w:r w:rsidRPr="003C213A">
        <w:rPr>
          <w:rFonts w:hint="eastAsia"/>
          <w:rtl/>
        </w:rPr>
        <w:t>پذ</w:t>
      </w:r>
      <w:r w:rsidRPr="003C213A">
        <w:rPr>
          <w:rFonts w:hint="cs"/>
          <w:rtl/>
        </w:rPr>
        <w:t>ی</w:t>
      </w:r>
      <w:r w:rsidRPr="003C213A">
        <w:rPr>
          <w:rFonts w:hint="eastAsia"/>
          <w:rtl/>
        </w:rPr>
        <w:t>رند</w:t>
      </w:r>
      <w:r w:rsidRPr="003C213A">
        <w:rPr>
          <w:rFonts w:hint="cs"/>
          <w:rtl/>
        </w:rPr>
        <w:t xml:space="preserve"> و اشکالاتی مانند تفاوت در منطقه و ذکر هر دو نام توسط «شیخ طوسی» را وارد </w:t>
      </w:r>
      <w:r w:rsidRPr="003C213A">
        <w:rPr>
          <w:rtl/>
        </w:rPr>
        <w:t>م</w:t>
      </w:r>
      <w:r w:rsidRPr="003C213A">
        <w:rPr>
          <w:rFonts w:hint="cs"/>
          <w:rtl/>
        </w:rPr>
        <w:t>ی‌</w:t>
      </w:r>
      <w:r w:rsidRPr="003C213A">
        <w:rPr>
          <w:rFonts w:hint="eastAsia"/>
          <w:rtl/>
        </w:rPr>
        <w:t>کنند</w:t>
      </w:r>
      <w:r w:rsidRPr="003C213A">
        <w:rPr>
          <w:rFonts w:hint="cs"/>
          <w:rtl/>
        </w:rPr>
        <w:t>.</w:t>
      </w:r>
      <w:r w:rsidR="00A83D15">
        <w:rPr>
          <w:rStyle w:val="FootnoteReference"/>
          <w:rtl/>
        </w:rPr>
        <w:footnoteReference w:id="189"/>
      </w:r>
    </w:p>
    <w:p w:rsidR="00EA427C" w:rsidRPr="003C213A" w:rsidRDefault="00EA427C" w:rsidP="00634270">
      <w:pPr>
        <w:jc w:val="both"/>
        <w:rPr>
          <w:rtl/>
        </w:rPr>
      </w:pPr>
      <w:r w:rsidRPr="007D289F">
        <w:rPr>
          <w:rFonts w:cs="B Titr"/>
          <w:sz w:val="28"/>
          <w:szCs w:val="24"/>
          <w:rtl/>
        </w:rPr>
        <w:lastRenderedPageBreak/>
        <w:t>جمع‌بند</w:t>
      </w:r>
      <w:r w:rsidRPr="007D289F">
        <w:rPr>
          <w:rFonts w:cs="B Titr" w:hint="cs"/>
          <w:sz w:val="28"/>
          <w:szCs w:val="24"/>
          <w:rtl/>
        </w:rPr>
        <w:t>ی استاد:</w:t>
      </w:r>
      <w:r w:rsidRPr="003C213A">
        <w:rPr>
          <w:rFonts w:hint="cs"/>
          <w:rtl/>
        </w:rPr>
        <w:t xml:space="preserve"> برای اینکه اتحاد دو راوی احراز شود چند راه وجود دارد: اتحاد اسم راوی، اتحاد اسم پدر راوی، اتحاد </w:t>
      </w:r>
      <w:r w:rsidRPr="003C213A">
        <w:rPr>
          <w:rtl/>
        </w:rPr>
        <w:t>منطقه‌</w:t>
      </w:r>
      <w:r w:rsidRPr="003C213A">
        <w:rPr>
          <w:rFonts w:hint="cs"/>
          <w:rtl/>
        </w:rPr>
        <w:t xml:space="preserve">ی دو راوی، </w:t>
      </w:r>
      <w:r w:rsidRPr="003C213A">
        <w:rPr>
          <w:rtl/>
        </w:rPr>
        <w:t>کتاب‌ها</w:t>
      </w:r>
      <w:r w:rsidRPr="003C213A">
        <w:rPr>
          <w:rFonts w:hint="cs"/>
          <w:rtl/>
        </w:rPr>
        <w:t>یی که برای آنها گفته شده است. در مورد این راوی:</w:t>
      </w:r>
    </w:p>
    <w:p w:rsidR="00EA427C" w:rsidRPr="003C213A" w:rsidRDefault="00EA427C" w:rsidP="00A83D15">
      <w:pPr>
        <w:ind w:left="720"/>
        <w:jc w:val="both"/>
        <w:rPr>
          <w:rtl/>
        </w:rPr>
      </w:pPr>
      <w:r w:rsidRPr="003C213A">
        <w:rPr>
          <w:rFonts w:hint="cs"/>
          <w:rtl/>
        </w:rPr>
        <w:t>اتحاد اسم پدر وجود ندارد: نام پدر یک راوی «جعفر بن سفیان» است و نام پدر راوی دیگر «محمد بن جعفر» است؛ البته این امکان وجود دارد که یک راوی به نام پدر خود خوانده شود، اما ظهور اولیه در تفاوت است؛</w:t>
      </w:r>
    </w:p>
    <w:p w:rsidR="00EA427C" w:rsidRPr="003C213A" w:rsidRDefault="00EA427C" w:rsidP="00A83D15">
      <w:pPr>
        <w:ind w:left="720"/>
        <w:jc w:val="both"/>
        <w:rPr>
          <w:rtl/>
        </w:rPr>
      </w:pPr>
      <w:r w:rsidRPr="003C213A">
        <w:rPr>
          <w:rFonts w:hint="cs"/>
          <w:rtl/>
        </w:rPr>
        <w:t xml:space="preserve">اتحاد در </w:t>
      </w:r>
      <w:r w:rsidRPr="003C213A">
        <w:rPr>
          <w:rtl/>
        </w:rPr>
        <w:t>منطقه‌</w:t>
      </w:r>
      <w:r w:rsidRPr="003C213A">
        <w:rPr>
          <w:rFonts w:hint="cs"/>
          <w:rtl/>
        </w:rPr>
        <w:t>ی این دو راوی نیز وجود ندارد؛ یکی در اطراف بغداد است و دیگری در جزء بصریین است؛</w:t>
      </w:r>
    </w:p>
    <w:p w:rsidR="00EA427C" w:rsidRPr="003C213A" w:rsidRDefault="00EA427C" w:rsidP="00A83D15">
      <w:pPr>
        <w:ind w:left="720"/>
        <w:jc w:val="both"/>
        <w:rPr>
          <w:rtl/>
        </w:rPr>
      </w:pPr>
      <w:r w:rsidRPr="003C213A">
        <w:rPr>
          <w:rFonts w:hint="cs"/>
          <w:rtl/>
        </w:rPr>
        <w:t>این دو به عنوان دلائل اصلی هستند و مؤید مطلب این است که «شیخ طوسی» دو عنوان را ذکر کرده است.</w:t>
      </w:r>
    </w:p>
    <w:p w:rsidR="00EA427C" w:rsidRPr="003C213A" w:rsidRDefault="00EA427C" w:rsidP="00634270">
      <w:pPr>
        <w:jc w:val="both"/>
        <w:rPr>
          <w:rtl/>
        </w:rPr>
      </w:pPr>
      <w:r w:rsidRPr="003C213A">
        <w:rPr>
          <w:rtl/>
        </w:rPr>
        <w:t>ازآنجا</w:t>
      </w:r>
      <w:r w:rsidRPr="003C213A">
        <w:rPr>
          <w:rFonts w:hint="cs"/>
          <w:rtl/>
        </w:rPr>
        <w:t>یی‌</w:t>
      </w:r>
      <w:r w:rsidRPr="003C213A">
        <w:rPr>
          <w:rFonts w:hint="eastAsia"/>
          <w:rtl/>
        </w:rPr>
        <w:t>که</w:t>
      </w:r>
      <w:r w:rsidRPr="003C213A">
        <w:rPr>
          <w:rFonts w:hint="cs"/>
          <w:rtl/>
        </w:rPr>
        <w:t xml:space="preserve"> اتحاد را رد کردیم، «احمد بن جعفر بن سفیان» توثیق خاص ندارد؛ اما در عین حال </w:t>
      </w:r>
      <w:r w:rsidRPr="003C213A">
        <w:rPr>
          <w:rtl/>
        </w:rPr>
        <w:t>م</w:t>
      </w:r>
      <w:r w:rsidRPr="003C213A">
        <w:rPr>
          <w:rFonts w:hint="cs"/>
          <w:rtl/>
        </w:rPr>
        <w:t>ی‌</w:t>
      </w:r>
      <w:r w:rsidRPr="003C213A">
        <w:rPr>
          <w:rFonts w:hint="eastAsia"/>
          <w:rtl/>
        </w:rPr>
        <w:t>توان</w:t>
      </w:r>
      <w:r w:rsidRPr="003C213A">
        <w:rPr>
          <w:rFonts w:hint="cs"/>
          <w:rtl/>
        </w:rPr>
        <w:t xml:space="preserve"> وی را توثیق کرد. چند راه برای توثیق این راوی وجود دارد.</w:t>
      </w:r>
    </w:p>
    <w:p w:rsidR="00EA427C" w:rsidRPr="003C213A" w:rsidRDefault="00EA427C" w:rsidP="00634270">
      <w:pPr>
        <w:jc w:val="both"/>
        <w:rPr>
          <w:rtl/>
        </w:rPr>
      </w:pPr>
      <w:r w:rsidRPr="007D289F">
        <w:rPr>
          <w:rFonts w:cs="B Titr" w:hint="cs"/>
          <w:sz w:val="28"/>
          <w:szCs w:val="24"/>
          <w:rtl/>
        </w:rPr>
        <w:t>1.</w:t>
      </w:r>
      <w:r w:rsidRPr="003C213A">
        <w:rPr>
          <w:rFonts w:hint="cs"/>
          <w:rtl/>
        </w:rPr>
        <w:t xml:space="preserve"> استدلال «مرحوم وحید بهبهانی» که وی را به علت شیخ اجازه بودن، توثیق </w:t>
      </w:r>
      <w:r w:rsidRPr="003C213A">
        <w:rPr>
          <w:rtl/>
        </w:rPr>
        <w:t>م</w:t>
      </w:r>
      <w:r w:rsidRPr="003C213A">
        <w:rPr>
          <w:rFonts w:hint="cs"/>
          <w:rtl/>
        </w:rPr>
        <w:t>ی‌</w:t>
      </w:r>
      <w:r w:rsidRPr="003C213A">
        <w:rPr>
          <w:rFonts w:hint="eastAsia"/>
          <w:rtl/>
        </w:rPr>
        <w:t>کند</w:t>
      </w:r>
      <w:r w:rsidRPr="003C213A">
        <w:rPr>
          <w:rFonts w:hint="cs"/>
          <w:rtl/>
        </w:rPr>
        <w:t xml:space="preserve">؛ ولی </w:t>
      </w:r>
      <w:r w:rsidRPr="003C213A">
        <w:rPr>
          <w:rtl/>
        </w:rPr>
        <w:t>همان‌طور</w:t>
      </w:r>
      <w:r w:rsidRPr="003C213A">
        <w:rPr>
          <w:rFonts w:hint="cs"/>
          <w:rtl/>
        </w:rPr>
        <w:t xml:space="preserve"> که گفته شد این راه را برای توثیق </w:t>
      </w:r>
      <w:r w:rsidRPr="003C213A">
        <w:rPr>
          <w:rtl/>
        </w:rPr>
        <w:t>نم</w:t>
      </w:r>
      <w:r w:rsidRPr="003C213A">
        <w:rPr>
          <w:rFonts w:hint="cs"/>
          <w:rtl/>
        </w:rPr>
        <w:t>ی‌</w:t>
      </w:r>
      <w:r w:rsidRPr="003C213A">
        <w:rPr>
          <w:rFonts w:hint="eastAsia"/>
          <w:rtl/>
        </w:rPr>
        <w:t>پذ</w:t>
      </w:r>
      <w:r w:rsidRPr="003C213A">
        <w:rPr>
          <w:rFonts w:hint="cs"/>
          <w:rtl/>
        </w:rPr>
        <w:t>ی</w:t>
      </w:r>
      <w:r w:rsidRPr="003C213A">
        <w:rPr>
          <w:rFonts w:hint="eastAsia"/>
          <w:rtl/>
        </w:rPr>
        <w:t>ر</w:t>
      </w:r>
      <w:r w:rsidRPr="003C213A">
        <w:rPr>
          <w:rFonts w:hint="cs"/>
          <w:rtl/>
        </w:rPr>
        <w:t>ی</w:t>
      </w:r>
      <w:r w:rsidRPr="003C213A">
        <w:rPr>
          <w:rFonts w:hint="eastAsia"/>
          <w:rtl/>
        </w:rPr>
        <w:t>م</w:t>
      </w:r>
      <w:r w:rsidRPr="003C213A">
        <w:rPr>
          <w:rFonts w:hint="cs"/>
          <w:rtl/>
        </w:rPr>
        <w:t>.</w:t>
      </w:r>
    </w:p>
    <w:p w:rsidR="00EA427C" w:rsidRDefault="00EA427C" w:rsidP="00180F0A">
      <w:pPr>
        <w:jc w:val="both"/>
        <w:rPr>
          <w:rtl/>
        </w:rPr>
      </w:pPr>
      <w:r w:rsidRPr="007D289F">
        <w:rPr>
          <w:rFonts w:cs="B Titr" w:hint="cs"/>
          <w:sz w:val="28"/>
          <w:szCs w:val="24"/>
          <w:rtl/>
        </w:rPr>
        <w:t xml:space="preserve">2. </w:t>
      </w:r>
      <w:r w:rsidRPr="003C213A">
        <w:rPr>
          <w:rFonts w:hint="cs"/>
          <w:rtl/>
        </w:rPr>
        <w:t>کثرت روایت اجلاء مع ورود قدح فیه: این راوی 36 روایت دارد</w:t>
      </w:r>
      <w:r w:rsidRPr="006D1E22">
        <w:rPr>
          <w:vertAlign w:val="superscript"/>
          <w:rtl/>
        </w:rPr>
        <w:footnoteReference w:id="190"/>
      </w:r>
      <w:r w:rsidRPr="003C213A">
        <w:rPr>
          <w:rFonts w:hint="cs"/>
          <w:rtl/>
        </w:rPr>
        <w:t xml:space="preserve"> که «شیخ مفید» و «ابن غضائری» در میان شاگردان وی</w:t>
      </w:r>
      <w:r w:rsidR="00B81A0D">
        <w:rPr>
          <w:rtl/>
        </w:rPr>
        <w:t xml:space="preserve"> </w:t>
      </w:r>
      <w:r w:rsidRPr="003C213A">
        <w:rPr>
          <w:rFonts w:hint="cs"/>
          <w:rtl/>
        </w:rPr>
        <w:t xml:space="preserve">هستند. گرچه فقط نام دو نفر در میان شاگردان او برده شد، اما اگر شخصی مانند «ابن غضائری» شخصی را قدح نکند و از او نقل روایت داشته باشد، به وثاقت آن شخص اطمینان حاصل </w:t>
      </w:r>
      <w:r w:rsidRPr="003C213A">
        <w:rPr>
          <w:rtl/>
        </w:rPr>
        <w:t>م</w:t>
      </w:r>
      <w:r w:rsidRPr="003C213A">
        <w:rPr>
          <w:rFonts w:hint="cs"/>
          <w:rtl/>
        </w:rPr>
        <w:t>ی‌</w:t>
      </w:r>
      <w:r w:rsidRPr="003C213A">
        <w:rPr>
          <w:rFonts w:hint="eastAsia"/>
          <w:rtl/>
        </w:rPr>
        <w:t>شود</w:t>
      </w:r>
      <w:r w:rsidRPr="003C213A">
        <w:rPr>
          <w:rFonts w:hint="cs"/>
          <w:rtl/>
        </w:rPr>
        <w:t>.</w:t>
      </w:r>
    </w:p>
    <w:p w:rsidR="007A1238" w:rsidRPr="003C213A" w:rsidRDefault="007A1238" w:rsidP="007D289F">
      <w:pPr>
        <w:pStyle w:val="2"/>
        <w:rPr>
          <w:rtl/>
        </w:rPr>
      </w:pPr>
      <w:bookmarkStart w:id="275" w:name="_Toc40762581"/>
      <w:r w:rsidRPr="003C213A">
        <w:rPr>
          <w:rFonts w:hint="cs"/>
          <w:rtl/>
        </w:rPr>
        <w:t>5. «ا</w:t>
      </w:r>
      <w:r w:rsidRPr="003C213A">
        <w:rPr>
          <w:rtl/>
        </w:rPr>
        <w:t>حمد بن عبد الواحد بن أحمد البزاز</w:t>
      </w:r>
      <w:r w:rsidRPr="003C213A">
        <w:rPr>
          <w:rFonts w:hint="cs"/>
          <w:rtl/>
        </w:rPr>
        <w:t>»</w:t>
      </w:r>
      <w:bookmarkEnd w:id="275"/>
    </w:p>
    <w:p w:rsidR="007A1238" w:rsidRPr="003C213A" w:rsidRDefault="007A1238" w:rsidP="00A83D15">
      <w:pPr>
        <w:jc w:val="both"/>
        <w:rPr>
          <w:rtl/>
        </w:rPr>
      </w:pPr>
      <w:r w:rsidRPr="00180F0A">
        <w:rPr>
          <w:rFonts w:cs="B Titr" w:hint="cs"/>
          <w:sz w:val="28"/>
          <w:szCs w:val="24"/>
          <w:rtl/>
        </w:rPr>
        <w:t>«رجال نجاشی»:</w:t>
      </w:r>
      <w:r w:rsidRPr="003C213A">
        <w:rPr>
          <w:rFonts w:hint="cs"/>
          <w:rtl/>
        </w:rPr>
        <w:t xml:space="preserve"> «</w:t>
      </w:r>
      <w:r w:rsidRPr="003C213A">
        <w:rPr>
          <w:rtl/>
        </w:rPr>
        <w:t>211 أحمد بن عبد الواحد بن أحمد البزاز</w:t>
      </w:r>
      <w:r w:rsidRPr="003C213A">
        <w:rPr>
          <w:rFonts w:hint="cs"/>
          <w:rtl/>
        </w:rPr>
        <w:t xml:space="preserve">: </w:t>
      </w:r>
      <w:r w:rsidRPr="003C213A">
        <w:rPr>
          <w:rtl/>
        </w:rPr>
        <w:t>أبو عبد الله شیخنا المعروف بابن عبدون. له کتب، منها: [کتاب] أخبار السید بن محمد، کتاب تاریخ، کتاب تفسیر خطبة فاطمة علیها السلام معربة، کتاب عمل الجمعة، کتاب الحدیثین المختلفین، أخبرنا بسائرها، و کان قویا فی الأدب، قد قرأ کتب الأدب علی شیوخ أهل الأدب، و کان قد لقی أبا الحسن علی بن محمد القرشی المعروف بابن الزبیر، و کان علوا فی الوقت</w:t>
      </w:r>
      <w:r w:rsidRPr="003C213A">
        <w:rPr>
          <w:rFonts w:hint="cs"/>
          <w:rtl/>
        </w:rPr>
        <w:t>»</w:t>
      </w:r>
      <w:r w:rsidR="00A83D15">
        <w:rPr>
          <w:rFonts w:hint="cs"/>
          <w:rtl/>
        </w:rPr>
        <w:t>.</w:t>
      </w:r>
      <w:r w:rsidR="00A83D15">
        <w:rPr>
          <w:rStyle w:val="FootnoteReference"/>
          <w:rtl/>
        </w:rPr>
        <w:footnoteReference w:id="191"/>
      </w:r>
    </w:p>
    <w:p w:rsidR="007A1238" w:rsidRPr="007A1238" w:rsidRDefault="007A1238" w:rsidP="007A1238">
      <w:pPr>
        <w:jc w:val="both"/>
        <w:rPr>
          <w:rFonts w:asciiTheme="minorHAnsi" w:hAnsiTheme="minorHAnsi"/>
          <w:color w:val="auto"/>
          <w:sz w:val="28"/>
          <w:rtl/>
        </w:rPr>
      </w:pPr>
      <w:r w:rsidRPr="007A1238">
        <w:rPr>
          <w:rFonts w:asciiTheme="minorHAnsi" w:hAnsiTheme="minorHAnsi" w:hint="cs"/>
          <w:color w:val="auto"/>
          <w:sz w:val="28"/>
          <w:rtl/>
        </w:rPr>
        <w:t>اطلاعاتی که در مورد این راوی ارائه شده است این موارد هستند:</w:t>
      </w:r>
    </w:p>
    <w:p w:rsidR="007A1238" w:rsidRPr="007A1238" w:rsidRDefault="007A1238" w:rsidP="006272AF">
      <w:pPr>
        <w:ind w:left="720"/>
        <w:jc w:val="both"/>
        <w:rPr>
          <w:rFonts w:asciiTheme="minorHAnsi" w:hAnsiTheme="minorHAnsi"/>
          <w:color w:val="auto"/>
          <w:sz w:val="28"/>
          <w:rtl/>
        </w:rPr>
      </w:pPr>
      <w:r w:rsidRPr="007A1238">
        <w:rPr>
          <w:rFonts w:asciiTheme="minorHAnsi" w:hAnsiTheme="minorHAnsi" w:hint="cs"/>
          <w:color w:val="auto"/>
          <w:sz w:val="28"/>
          <w:rtl/>
        </w:rPr>
        <w:t>از مشایخ «نجاشی» بوده است؛</w:t>
      </w:r>
    </w:p>
    <w:p w:rsidR="007A1238" w:rsidRPr="007A1238" w:rsidRDefault="007A1238" w:rsidP="006272AF">
      <w:pPr>
        <w:ind w:left="720"/>
        <w:jc w:val="both"/>
        <w:rPr>
          <w:rFonts w:asciiTheme="minorHAnsi" w:hAnsiTheme="minorHAnsi"/>
          <w:color w:val="auto"/>
          <w:sz w:val="28"/>
          <w:rtl/>
        </w:rPr>
      </w:pPr>
      <w:r w:rsidRPr="007A1238">
        <w:rPr>
          <w:rFonts w:asciiTheme="minorHAnsi" w:hAnsiTheme="minorHAnsi" w:hint="cs"/>
          <w:color w:val="auto"/>
          <w:sz w:val="28"/>
          <w:rtl/>
        </w:rPr>
        <w:t>«بزاز» بوده و مشغول به روایت یا فقاهت نبوده است؛</w:t>
      </w:r>
    </w:p>
    <w:p w:rsidR="007A1238" w:rsidRPr="007A1238" w:rsidRDefault="007A1238" w:rsidP="006272AF">
      <w:pPr>
        <w:ind w:left="720"/>
        <w:jc w:val="both"/>
        <w:rPr>
          <w:rFonts w:asciiTheme="minorHAnsi" w:hAnsiTheme="minorHAnsi"/>
          <w:color w:val="auto"/>
          <w:sz w:val="28"/>
          <w:rtl/>
        </w:rPr>
      </w:pPr>
      <w:r w:rsidRPr="007A1238">
        <w:rPr>
          <w:rFonts w:asciiTheme="minorHAnsi" w:hAnsiTheme="minorHAnsi" w:hint="cs"/>
          <w:color w:val="auto"/>
          <w:sz w:val="28"/>
          <w:rtl/>
        </w:rPr>
        <w:t>در مورد وی گفته شده است «کان قویا فی الادب» که این مطلب در نقل روایت اهمیت دارد؛</w:t>
      </w:r>
    </w:p>
    <w:p w:rsidR="007A1238" w:rsidRPr="007A1238" w:rsidRDefault="007A1238" w:rsidP="006272AF">
      <w:pPr>
        <w:ind w:left="720"/>
        <w:jc w:val="both"/>
        <w:rPr>
          <w:rFonts w:asciiTheme="minorHAnsi" w:hAnsiTheme="minorHAnsi"/>
          <w:color w:val="auto"/>
          <w:sz w:val="28"/>
          <w:rtl/>
        </w:rPr>
      </w:pPr>
      <w:r w:rsidRPr="007A1238">
        <w:rPr>
          <w:rFonts w:asciiTheme="minorHAnsi" w:hAnsiTheme="minorHAnsi" w:hint="cs"/>
          <w:color w:val="auto"/>
          <w:sz w:val="28"/>
          <w:rtl/>
        </w:rPr>
        <w:t xml:space="preserve">«کان علوا فی الوقت»: برای این عبارت تفسیرهای متفاوتی شده است که در </w:t>
      </w:r>
      <w:r w:rsidRPr="007A1238">
        <w:rPr>
          <w:rFonts w:asciiTheme="minorHAnsi" w:hAnsiTheme="minorHAnsi"/>
          <w:color w:val="auto"/>
          <w:sz w:val="28"/>
          <w:rtl/>
        </w:rPr>
        <w:t>جمع‌بند</w:t>
      </w:r>
      <w:r w:rsidRPr="007A1238">
        <w:rPr>
          <w:rFonts w:asciiTheme="minorHAnsi" w:hAnsiTheme="minorHAnsi" w:hint="cs"/>
          <w:color w:val="auto"/>
          <w:sz w:val="28"/>
          <w:rtl/>
        </w:rPr>
        <w:t xml:space="preserve">ی به آن </w:t>
      </w:r>
      <w:r w:rsidRPr="007A1238">
        <w:rPr>
          <w:rFonts w:asciiTheme="minorHAnsi" w:hAnsiTheme="minorHAnsi"/>
          <w:color w:val="auto"/>
          <w:sz w:val="28"/>
          <w:rtl/>
        </w:rPr>
        <w:t>م</w:t>
      </w:r>
      <w:r w:rsidRPr="007A1238">
        <w:rPr>
          <w:rFonts w:asciiTheme="minorHAnsi" w:hAnsiTheme="minorHAnsi" w:hint="cs"/>
          <w:color w:val="auto"/>
          <w:sz w:val="28"/>
          <w:rtl/>
        </w:rPr>
        <w:t>ی‌</w:t>
      </w:r>
      <w:r w:rsidRPr="007A1238">
        <w:rPr>
          <w:rFonts w:asciiTheme="minorHAnsi" w:hAnsiTheme="minorHAnsi" w:hint="eastAsia"/>
          <w:color w:val="auto"/>
          <w:sz w:val="28"/>
          <w:rtl/>
        </w:rPr>
        <w:t>پرداز</w:t>
      </w:r>
      <w:r w:rsidRPr="007A1238">
        <w:rPr>
          <w:rFonts w:asciiTheme="minorHAnsi" w:hAnsiTheme="minorHAnsi" w:hint="cs"/>
          <w:color w:val="auto"/>
          <w:sz w:val="28"/>
          <w:rtl/>
        </w:rPr>
        <w:t>ی</w:t>
      </w:r>
      <w:r w:rsidRPr="007A1238">
        <w:rPr>
          <w:rFonts w:asciiTheme="minorHAnsi" w:hAnsiTheme="minorHAnsi" w:hint="eastAsia"/>
          <w:color w:val="auto"/>
          <w:sz w:val="28"/>
          <w:rtl/>
        </w:rPr>
        <w:t>م</w:t>
      </w:r>
      <w:r w:rsidRPr="007A1238">
        <w:rPr>
          <w:rFonts w:asciiTheme="minorHAnsi" w:hAnsiTheme="minorHAnsi" w:hint="cs"/>
          <w:color w:val="auto"/>
          <w:sz w:val="28"/>
          <w:rtl/>
        </w:rPr>
        <w:t>.</w:t>
      </w:r>
    </w:p>
    <w:p w:rsidR="007A1238" w:rsidRPr="003C213A" w:rsidRDefault="007A1238" w:rsidP="00D67374">
      <w:pPr>
        <w:jc w:val="both"/>
        <w:rPr>
          <w:rtl/>
        </w:rPr>
      </w:pPr>
      <w:r w:rsidRPr="006272AF">
        <w:rPr>
          <w:rFonts w:cs="B Titr" w:hint="cs"/>
          <w:sz w:val="28"/>
          <w:szCs w:val="24"/>
          <w:rtl/>
        </w:rPr>
        <w:t>«فهرست شیخ طوسی»:</w:t>
      </w:r>
      <w:r w:rsidRPr="003C213A">
        <w:rPr>
          <w:rFonts w:hint="cs"/>
          <w:rtl/>
        </w:rPr>
        <w:t xml:space="preserve"> «</w:t>
      </w:r>
      <w:r w:rsidRPr="003C213A">
        <w:rPr>
          <w:rtl/>
        </w:rPr>
        <w:t>6- ابن عبدون (؟- 423)</w:t>
      </w:r>
      <w:r w:rsidRPr="003C213A">
        <w:rPr>
          <w:rFonts w:hint="cs"/>
          <w:rtl/>
        </w:rPr>
        <w:t xml:space="preserve">: </w:t>
      </w:r>
      <w:r w:rsidRPr="003C213A">
        <w:rPr>
          <w:rtl/>
        </w:rPr>
        <w:t>أبو عبد اللّه أحمد بن عبد الواحد بن أحمد بن عبدون البزاز، المعروف بابن عبدون و ابن الحاشر.</w:t>
      </w:r>
      <w:r w:rsidRPr="003C213A">
        <w:rPr>
          <w:rFonts w:hint="cs"/>
          <w:rtl/>
        </w:rPr>
        <w:t xml:space="preserve"> </w:t>
      </w:r>
      <w:r w:rsidRPr="003C213A">
        <w:rPr>
          <w:rtl/>
        </w:rPr>
        <w:t>ترجما له تلمیذاه الشیخ الطوسی و النجاشی، و قال عنه الطوسی فی مشیخة التهذیب و فی رجاله: (کان کثیر السماع و الروایة، سمعنا منه، و أجاز لنا بجمیع ما رواه).</w:t>
      </w:r>
      <w:r w:rsidRPr="003C213A">
        <w:rPr>
          <w:rFonts w:hint="cs"/>
          <w:rtl/>
        </w:rPr>
        <w:t xml:space="preserve"> </w:t>
      </w:r>
      <w:r w:rsidRPr="003C213A">
        <w:rPr>
          <w:rtl/>
        </w:rPr>
        <w:t>و قال النجاشی: (و کان قویا فی الأدب، و درس الأدب عند علماء هذا الفن).</w:t>
      </w:r>
      <w:r w:rsidRPr="003C213A">
        <w:rPr>
          <w:rFonts w:hint="cs"/>
          <w:rtl/>
        </w:rPr>
        <w:t xml:space="preserve"> </w:t>
      </w:r>
      <w:r w:rsidRPr="003C213A">
        <w:rPr>
          <w:rtl/>
        </w:rPr>
        <w:t>یروی ابن عبدون عن ابن الزبیر القرشی، و أبی طالب الأنباری، و أبی بکر الشافعی، و الحسن بن حمزة العلوی الطبری، و أحمد بن محمّد بن الحسن ابن الولید، و أبی الفرج صاحب الأغانی، و محمّد بن علی الشجاعی الکاتب. قال عنه ابن حجر فی تبصیر المنتبه: (من الشیعة، روی عن دعلج و علماء تلک الطبقة).</w:t>
      </w:r>
      <w:r w:rsidRPr="003C213A">
        <w:rPr>
          <w:rFonts w:hint="cs"/>
          <w:rtl/>
        </w:rPr>
        <w:t xml:space="preserve"> </w:t>
      </w:r>
      <w:r w:rsidRPr="003C213A">
        <w:rPr>
          <w:rtl/>
        </w:rPr>
        <w:t>و هو ضمن جملة من المشایخ الذین روی عنهم الشیخ الطوسی الکثیر من الروایات، حیث روی عنه الکثیر فی التهذیب و الاستبصار و الفهرست و الرجال و الجزء الثانی من الأمالی: 60 و 87 و 283 و کتاب الغیبة: 21 و 88 و 155»</w:t>
      </w:r>
      <w:r w:rsidR="00D67374">
        <w:rPr>
          <w:rFonts w:hint="cs"/>
          <w:rtl/>
        </w:rPr>
        <w:t>.</w:t>
      </w:r>
      <w:r w:rsidR="00D67374">
        <w:rPr>
          <w:rStyle w:val="FootnoteReference"/>
          <w:rtl/>
        </w:rPr>
        <w:footnoteReference w:id="192"/>
      </w:r>
    </w:p>
    <w:p w:rsidR="007A1238" w:rsidRPr="007A1238" w:rsidRDefault="007A1238" w:rsidP="007A1238">
      <w:pPr>
        <w:jc w:val="both"/>
        <w:rPr>
          <w:rFonts w:asciiTheme="minorHAnsi" w:hAnsiTheme="minorHAnsi"/>
          <w:color w:val="auto"/>
          <w:sz w:val="28"/>
          <w:rtl/>
        </w:rPr>
      </w:pPr>
      <w:r w:rsidRPr="007A1238">
        <w:rPr>
          <w:rFonts w:asciiTheme="minorHAnsi" w:hAnsiTheme="minorHAnsi" w:hint="cs"/>
          <w:color w:val="auto"/>
          <w:sz w:val="28"/>
          <w:rtl/>
        </w:rPr>
        <w:t xml:space="preserve">عبارت «اجاز لنا بجمیع ما رواه» نشان </w:t>
      </w:r>
      <w:r w:rsidRPr="007A1238">
        <w:rPr>
          <w:rFonts w:asciiTheme="minorHAnsi" w:hAnsiTheme="minorHAnsi"/>
          <w:color w:val="auto"/>
          <w:sz w:val="28"/>
          <w:rtl/>
        </w:rPr>
        <w:t>م</w:t>
      </w:r>
      <w:r w:rsidRPr="007A1238">
        <w:rPr>
          <w:rFonts w:asciiTheme="minorHAnsi" w:hAnsiTheme="minorHAnsi" w:hint="cs"/>
          <w:color w:val="auto"/>
          <w:sz w:val="28"/>
          <w:rtl/>
        </w:rPr>
        <w:t>ی‌</w:t>
      </w:r>
      <w:r w:rsidRPr="007A1238">
        <w:rPr>
          <w:rFonts w:asciiTheme="minorHAnsi" w:hAnsiTheme="minorHAnsi" w:hint="eastAsia"/>
          <w:color w:val="auto"/>
          <w:sz w:val="28"/>
          <w:rtl/>
        </w:rPr>
        <w:t>دهد</w:t>
      </w:r>
      <w:r w:rsidRPr="007A1238">
        <w:rPr>
          <w:rFonts w:asciiTheme="minorHAnsi" w:hAnsiTheme="minorHAnsi" w:hint="cs"/>
          <w:color w:val="auto"/>
          <w:sz w:val="28"/>
          <w:rtl/>
        </w:rPr>
        <w:t xml:space="preserve"> که «شیخ طوسی» مستقیماً با «ابن عبدون» ارتباط داشته و </w:t>
      </w:r>
      <w:r w:rsidRPr="007A1238">
        <w:rPr>
          <w:rFonts w:asciiTheme="minorHAnsi" w:hAnsiTheme="minorHAnsi"/>
          <w:color w:val="auto"/>
          <w:sz w:val="28"/>
          <w:rtl/>
        </w:rPr>
        <w:t>طبقه‌</w:t>
      </w:r>
      <w:r w:rsidRPr="007A1238">
        <w:rPr>
          <w:rFonts w:asciiTheme="minorHAnsi" w:hAnsiTheme="minorHAnsi" w:hint="cs"/>
          <w:color w:val="auto"/>
          <w:sz w:val="28"/>
          <w:rtl/>
        </w:rPr>
        <w:t xml:space="preserve">ی راوی مشخص </w:t>
      </w:r>
      <w:r w:rsidRPr="007A1238">
        <w:rPr>
          <w:rFonts w:asciiTheme="minorHAnsi" w:hAnsiTheme="minorHAnsi"/>
          <w:color w:val="auto"/>
          <w:sz w:val="28"/>
          <w:rtl/>
        </w:rPr>
        <w:t>م</w:t>
      </w:r>
      <w:r w:rsidRPr="007A1238">
        <w:rPr>
          <w:rFonts w:asciiTheme="minorHAnsi" w:hAnsiTheme="minorHAnsi" w:hint="cs"/>
          <w:color w:val="auto"/>
          <w:sz w:val="28"/>
          <w:rtl/>
        </w:rPr>
        <w:t>ی‌</w:t>
      </w:r>
      <w:r w:rsidRPr="007A1238">
        <w:rPr>
          <w:rFonts w:asciiTheme="minorHAnsi" w:hAnsiTheme="minorHAnsi" w:hint="eastAsia"/>
          <w:color w:val="auto"/>
          <w:sz w:val="28"/>
          <w:rtl/>
        </w:rPr>
        <w:t>شود</w:t>
      </w:r>
      <w:r w:rsidRPr="007A1238">
        <w:rPr>
          <w:rFonts w:asciiTheme="minorHAnsi" w:hAnsiTheme="minorHAnsi" w:hint="cs"/>
          <w:color w:val="auto"/>
          <w:sz w:val="28"/>
          <w:rtl/>
        </w:rPr>
        <w:t>.</w:t>
      </w:r>
    </w:p>
    <w:p w:rsidR="00954735" w:rsidRPr="003C213A" w:rsidRDefault="00954735" w:rsidP="00634270">
      <w:pPr>
        <w:jc w:val="both"/>
        <w:rPr>
          <w:rtl/>
        </w:rPr>
      </w:pPr>
      <w:r w:rsidRPr="003C213A">
        <w:rPr>
          <w:rtl/>
        </w:rPr>
        <w:t>سال وفات «احمدبن عبدالواحد بن عبدون» ن</w:t>
      </w:r>
      <w:r w:rsidRPr="003C213A">
        <w:rPr>
          <w:rFonts w:hint="cs"/>
          <w:rtl/>
        </w:rPr>
        <w:t>ی</w:t>
      </w:r>
      <w:r w:rsidRPr="003C213A">
        <w:rPr>
          <w:rFonts w:hint="eastAsia"/>
          <w:rtl/>
        </w:rPr>
        <w:t>ز</w:t>
      </w:r>
      <w:r w:rsidRPr="003C213A">
        <w:rPr>
          <w:rtl/>
        </w:rPr>
        <w:t xml:space="preserve"> 423 ه.ق دانسته شده است</w:t>
      </w:r>
      <w:r w:rsidRPr="006272AF">
        <w:rPr>
          <w:vertAlign w:val="superscript"/>
          <w:rtl/>
        </w:rPr>
        <w:footnoteReference w:id="193"/>
      </w:r>
      <w:r w:rsidRPr="003C213A">
        <w:rPr>
          <w:rtl/>
        </w:rPr>
        <w:t xml:space="preserve"> که تا</w:t>
      </w:r>
      <w:r w:rsidRPr="003C213A">
        <w:rPr>
          <w:rFonts w:hint="cs"/>
          <w:rtl/>
        </w:rPr>
        <w:t>یی</w:t>
      </w:r>
      <w:r w:rsidRPr="003C213A">
        <w:rPr>
          <w:rFonts w:hint="eastAsia"/>
          <w:rtl/>
        </w:rPr>
        <w:t>د</w:t>
      </w:r>
      <w:r w:rsidRPr="003C213A">
        <w:rPr>
          <w:rtl/>
        </w:rPr>
        <w:t xml:space="preserve"> م</w:t>
      </w:r>
      <w:r w:rsidRPr="003C213A">
        <w:rPr>
          <w:rFonts w:hint="cs"/>
          <w:rtl/>
        </w:rPr>
        <w:t>ی</w:t>
      </w:r>
      <w:r w:rsidRPr="003C213A">
        <w:rPr>
          <w:rtl/>
        </w:rPr>
        <w:t xml:space="preserve"> کند که طبقه و</w:t>
      </w:r>
      <w:r w:rsidRPr="003C213A">
        <w:rPr>
          <w:rFonts w:hint="cs"/>
          <w:rtl/>
        </w:rPr>
        <w:t>ی</w:t>
      </w:r>
      <w:r w:rsidRPr="003C213A">
        <w:rPr>
          <w:rtl/>
        </w:rPr>
        <w:t xml:space="preserve"> قبل از ش</w:t>
      </w:r>
      <w:r w:rsidRPr="003C213A">
        <w:rPr>
          <w:rFonts w:hint="cs"/>
          <w:rtl/>
        </w:rPr>
        <w:t>ی</w:t>
      </w:r>
      <w:r w:rsidRPr="003C213A">
        <w:rPr>
          <w:rFonts w:hint="eastAsia"/>
          <w:rtl/>
        </w:rPr>
        <w:t>خ</w:t>
      </w:r>
      <w:r w:rsidRPr="003C213A">
        <w:rPr>
          <w:rtl/>
        </w:rPr>
        <w:t xml:space="preserve"> طوس</w:t>
      </w:r>
      <w:r w:rsidRPr="003C213A">
        <w:rPr>
          <w:rFonts w:hint="cs"/>
          <w:rtl/>
        </w:rPr>
        <w:t>ی</w:t>
      </w:r>
      <w:r w:rsidRPr="003C213A">
        <w:rPr>
          <w:rtl/>
        </w:rPr>
        <w:t xml:space="preserve"> بوده و واسطه ا</w:t>
      </w:r>
      <w:r w:rsidRPr="003C213A">
        <w:rPr>
          <w:rFonts w:hint="cs"/>
          <w:rtl/>
        </w:rPr>
        <w:t>ی</w:t>
      </w:r>
      <w:r w:rsidRPr="003C213A">
        <w:rPr>
          <w:rtl/>
        </w:rPr>
        <w:t xml:space="preserve"> ب</w:t>
      </w:r>
      <w:r w:rsidRPr="003C213A">
        <w:rPr>
          <w:rFonts w:hint="cs"/>
          <w:rtl/>
        </w:rPr>
        <w:t>ی</w:t>
      </w:r>
      <w:r w:rsidRPr="003C213A">
        <w:rPr>
          <w:rFonts w:hint="eastAsia"/>
          <w:rtl/>
        </w:rPr>
        <w:t>ن</w:t>
      </w:r>
      <w:r w:rsidRPr="003C213A">
        <w:rPr>
          <w:rtl/>
        </w:rPr>
        <w:t xml:space="preserve"> آنها نبوده است؛ چرا که سال فوت ش</w:t>
      </w:r>
      <w:r w:rsidRPr="003C213A">
        <w:rPr>
          <w:rFonts w:hint="cs"/>
          <w:rtl/>
        </w:rPr>
        <w:t>ی</w:t>
      </w:r>
      <w:r w:rsidRPr="003C213A">
        <w:rPr>
          <w:rFonts w:hint="eastAsia"/>
          <w:rtl/>
        </w:rPr>
        <w:t>خ</w:t>
      </w:r>
      <w:r w:rsidRPr="003C213A">
        <w:rPr>
          <w:rtl/>
        </w:rPr>
        <w:t xml:space="preserve"> طوس</w:t>
      </w:r>
      <w:r w:rsidRPr="003C213A">
        <w:rPr>
          <w:rFonts w:hint="cs"/>
          <w:rtl/>
        </w:rPr>
        <w:t>ی</w:t>
      </w:r>
      <w:r w:rsidRPr="003C213A">
        <w:rPr>
          <w:rtl/>
        </w:rPr>
        <w:t xml:space="preserve"> ن</w:t>
      </w:r>
      <w:r w:rsidRPr="003C213A">
        <w:rPr>
          <w:rFonts w:hint="cs"/>
          <w:rtl/>
        </w:rPr>
        <w:t>ی</w:t>
      </w:r>
      <w:r w:rsidRPr="003C213A">
        <w:rPr>
          <w:rFonts w:hint="eastAsia"/>
          <w:rtl/>
        </w:rPr>
        <w:t>ز</w:t>
      </w:r>
      <w:r w:rsidRPr="003C213A">
        <w:rPr>
          <w:rtl/>
        </w:rPr>
        <w:t xml:space="preserve"> 460</w:t>
      </w:r>
      <w:r w:rsidR="003C4D0E">
        <w:rPr>
          <w:rtl/>
        </w:rPr>
        <w:t xml:space="preserve"> ه</w:t>
      </w:r>
      <w:r w:rsidRPr="003C213A">
        <w:rPr>
          <w:rtl/>
        </w:rPr>
        <w:t>.ق است.</w:t>
      </w:r>
    </w:p>
    <w:p w:rsidR="007A1238" w:rsidRPr="003C213A" w:rsidRDefault="007A1238" w:rsidP="00634270">
      <w:pPr>
        <w:jc w:val="both"/>
        <w:rPr>
          <w:rtl/>
        </w:rPr>
      </w:pPr>
      <w:r w:rsidRPr="006272AF">
        <w:rPr>
          <w:rFonts w:cs="B Titr" w:hint="cs"/>
          <w:sz w:val="28"/>
          <w:szCs w:val="24"/>
          <w:rtl/>
        </w:rPr>
        <w:t>«ابن شهر آشوب»:</w:t>
      </w:r>
      <w:r w:rsidRPr="003C213A">
        <w:rPr>
          <w:rFonts w:hint="cs"/>
          <w:rtl/>
        </w:rPr>
        <w:t xml:space="preserve"> ایشان مطلبی در مورد این راوی ارائه </w:t>
      </w:r>
      <w:r w:rsidRPr="003C213A">
        <w:rPr>
          <w:rtl/>
        </w:rPr>
        <w:t>نکرده‌اند</w:t>
      </w:r>
      <w:r w:rsidRPr="003C213A">
        <w:rPr>
          <w:rFonts w:hint="cs"/>
          <w:rtl/>
        </w:rPr>
        <w:t>.</w:t>
      </w:r>
    </w:p>
    <w:p w:rsidR="007A1238" w:rsidRPr="003C213A" w:rsidRDefault="007A1238" w:rsidP="00D67374">
      <w:pPr>
        <w:jc w:val="both"/>
        <w:rPr>
          <w:rtl/>
        </w:rPr>
      </w:pPr>
      <w:r w:rsidRPr="006272AF">
        <w:rPr>
          <w:rFonts w:cs="B Titr" w:hint="cs"/>
          <w:sz w:val="28"/>
          <w:szCs w:val="24"/>
          <w:rtl/>
        </w:rPr>
        <w:lastRenderedPageBreak/>
        <w:t>«رجال ابن داود»:</w:t>
      </w:r>
      <w:r w:rsidRPr="003C213A">
        <w:rPr>
          <w:rFonts w:hint="cs"/>
          <w:rtl/>
        </w:rPr>
        <w:t xml:space="preserve"> «</w:t>
      </w:r>
      <w:r w:rsidRPr="003C213A">
        <w:rPr>
          <w:rtl/>
        </w:rPr>
        <w:t>86 أحمد بن عبد الواحد بن أحمد</w:t>
      </w:r>
      <w:r w:rsidRPr="003C213A">
        <w:rPr>
          <w:rFonts w:hint="cs"/>
          <w:rtl/>
        </w:rPr>
        <w:t xml:space="preserve">: </w:t>
      </w:r>
      <w:r w:rsidRPr="003C213A">
        <w:rPr>
          <w:rtl/>
        </w:rPr>
        <w:t>البزاز أبو عبد الله لم [جش] شیخنا المعروف بابن عبدون کان عالما بالأدب و عبر عنه الشیخ بأحمد بن عبدون المعروف بابن الحاشر، بالحاء المهملة و الشین المعجمة</w:t>
      </w:r>
      <w:r w:rsidR="00D67374">
        <w:rPr>
          <w:rFonts w:hint="cs"/>
          <w:rtl/>
        </w:rPr>
        <w:t>».</w:t>
      </w:r>
      <w:r w:rsidR="00D67374">
        <w:rPr>
          <w:rStyle w:val="FootnoteReference"/>
          <w:rtl/>
        </w:rPr>
        <w:footnoteReference w:id="194"/>
      </w:r>
    </w:p>
    <w:p w:rsidR="007A1238" w:rsidRPr="003C213A" w:rsidRDefault="007A1238" w:rsidP="00D67374">
      <w:pPr>
        <w:jc w:val="both"/>
        <w:rPr>
          <w:rtl/>
        </w:rPr>
      </w:pPr>
      <w:r w:rsidRPr="006272AF">
        <w:rPr>
          <w:rFonts w:cs="B Titr" w:hint="cs"/>
          <w:sz w:val="28"/>
          <w:szCs w:val="24"/>
          <w:rtl/>
        </w:rPr>
        <w:t>«رجال علامه حلی»:</w:t>
      </w:r>
      <w:r w:rsidRPr="003C213A">
        <w:rPr>
          <w:rFonts w:hint="cs"/>
          <w:rtl/>
        </w:rPr>
        <w:t xml:space="preserve"> «</w:t>
      </w:r>
      <w:r w:rsidRPr="003C213A">
        <w:rPr>
          <w:rtl/>
        </w:rPr>
        <w:t>47 أحمد بن عبد الواحد بن أحمد البزاز</w:t>
      </w:r>
      <w:r w:rsidRPr="003C213A">
        <w:rPr>
          <w:rFonts w:hint="cs"/>
          <w:rtl/>
        </w:rPr>
        <w:t xml:space="preserve">: </w:t>
      </w:r>
      <w:r w:rsidRPr="003C213A">
        <w:rPr>
          <w:rtl/>
        </w:rPr>
        <w:t>بالزای قبل الألف و بعده أبو عبد الله. قال النجاشی: کان شیخنا المعروف بابن عبدون. قال الشیخ الطوسی ره: أحمد بن عبدون، و یعرف بابن الخاسر</w:t>
      </w:r>
      <w:r w:rsidR="00D67374">
        <w:rPr>
          <w:rFonts w:hint="cs"/>
          <w:rtl/>
        </w:rPr>
        <w:t>».</w:t>
      </w:r>
      <w:r w:rsidR="00D67374">
        <w:rPr>
          <w:rStyle w:val="FootnoteReference"/>
          <w:rtl/>
        </w:rPr>
        <w:footnoteReference w:id="195"/>
      </w:r>
    </w:p>
    <w:p w:rsidR="007A1238" w:rsidRPr="007A1238" w:rsidRDefault="007A1238" w:rsidP="00D67374">
      <w:pPr>
        <w:jc w:val="both"/>
        <w:rPr>
          <w:rFonts w:asciiTheme="minorHAnsi" w:hAnsiTheme="minorHAnsi"/>
          <w:color w:val="auto"/>
          <w:sz w:val="28"/>
          <w:rtl/>
        </w:rPr>
      </w:pPr>
      <w:r w:rsidRPr="007A1238">
        <w:rPr>
          <w:rFonts w:asciiTheme="minorHAnsi" w:hAnsiTheme="minorHAnsi" w:hint="cs"/>
          <w:color w:val="auto"/>
          <w:sz w:val="28"/>
          <w:rtl/>
        </w:rPr>
        <w:t xml:space="preserve">همچنین «علامه حلی» طریق «شیخ طوسی» به «أبی طالب الانباری» را تصحیح </w:t>
      </w:r>
      <w:r w:rsidRPr="007A1238">
        <w:rPr>
          <w:rFonts w:asciiTheme="minorHAnsi" w:hAnsiTheme="minorHAnsi"/>
          <w:color w:val="auto"/>
          <w:sz w:val="28"/>
          <w:rtl/>
        </w:rPr>
        <w:t>م</w:t>
      </w:r>
      <w:r w:rsidRPr="007A1238">
        <w:rPr>
          <w:rFonts w:asciiTheme="minorHAnsi" w:hAnsiTheme="minorHAnsi" w:hint="cs"/>
          <w:color w:val="auto"/>
          <w:sz w:val="28"/>
          <w:rtl/>
        </w:rPr>
        <w:t>ی‌</w:t>
      </w:r>
      <w:r w:rsidRPr="007A1238">
        <w:rPr>
          <w:rFonts w:asciiTheme="minorHAnsi" w:hAnsiTheme="minorHAnsi" w:hint="eastAsia"/>
          <w:color w:val="auto"/>
          <w:sz w:val="28"/>
          <w:rtl/>
        </w:rPr>
        <w:t>کند</w:t>
      </w:r>
      <w:r w:rsidRPr="007A1238">
        <w:rPr>
          <w:rFonts w:asciiTheme="minorHAnsi" w:hAnsiTheme="minorHAnsi" w:hint="cs"/>
          <w:color w:val="auto"/>
          <w:sz w:val="28"/>
          <w:rtl/>
        </w:rPr>
        <w:t xml:space="preserve"> که در ای</w:t>
      </w:r>
      <w:r w:rsidR="00D67374">
        <w:rPr>
          <w:rFonts w:asciiTheme="minorHAnsi" w:hAnsiTheme="minorHAnsi" w:hint="cs"/>
          <w:color w:val="auto"/>
          <w:sz w:val="28"/>
          <w:rtl/>
        </w:rPr>
        <w:t>ن طریق، «احمد بن عبدون» نیز هست.</w:t>
      </w:r>
      <w:r w:rsidR="00D67374">
        <w:rPr>
          <w:rStyle w:val="FootnoteReference"/>
          <w:rFonts w:asciiTheme="minorHAnsi" w:hAnsiTheme="minorHAnsi"/>
          <w:color w:val="auto"/>
          <w:sz w:val="28"/>
          <w:rtl/>
        </w:rPr>
        <w:footnoteReference w:id="196"/>
      </w:r>
    </w:p>
    <w:p w:rsidR="007A1238" w:rsidRPr="003C213A" w:rsidRDefault="007A1238" w:rsidP="002D35C1">
      <w:pPr>
        <w:jc w:val="both"/>
        <w:rPr>
          <w:rtl/>
        </w:rPr>
      </w:pPr>
      <w:r w:rsidRPr="006272AF">
        <w:rPr>
          <w:rFonts w:cs="B Titr" w:hint="cs"/>
          <w:sz w:val="28"/>
          <w:szCs w:val="24"/>
          <w:rtl/>
        </w:rPr>
        <w:t>«علامه بحرالعلوم»:</w:t>
      </w:r>
      <w:r w:rsidRPr="003C213A">
        <w:rPr>
          <w:rFonts w:hint="cs"/>
          <w:rtl/>
        </w:rPr>
        <w:t xml:space="preserve"> «</w:t>
      </w:r>
      <w:r w:rsidRPr="003C213A">
        <w:rPr>
          <w:rtl/>
        </w:rPr>
        <w:t>و معنی کونه (علوا فی الوقت): کونه أعلی مشایخ الوقت سندا، لتقدم طبقته، و إدراکه لابن الزبیر الذی لم یدرکه غیره من المشایخ</w:t>
      </w:r>
      <w:r w:rsidRPr="003C213A">
        <w:rPr>
          <w:rFonts w:hint="cs"/>
          <w:rtl/>
        </w:rPr>
        <w:t xml:space="preserve"> </w:t>
      </w:r>
      <w:r w:rsidRPr="003C213A">
        <w:rPr>
          <w:rtl/>
        </w:rPr>
        <w:t>و قیل: إن المراد به: علو الشأن. و الأظهر ما قلناه</w:t>
      </w:r>
      <w:r w:rsidR="002D35C1">
        <w:rPr>
          <w:rFonts w:hint="cs"/>
          <w:rtl/>
        </w:rPr>
        <w:t>».</w:t>
      </w:r>
      <w:r w:rsidR="002D35C1">
        <w:rPr>
          <w:rStyle w:val="FootnoteReference"/>
          <w:rtl/>
        </w:rPr>
        <w:footnoteReference w:id="197"/>
      </w:r>
    </w:p>
    <w:p w:rsidR="007A1238" w:rsidRPr="007A1238" w:rsidRDefault="007A1238" w:rsidP="007A1238">
      <w:pPr>
        <w:jc w:val="both"/>
        <w:rPr>
          <w:rFonts w:asciiTheme="minorHAnsi" w:hAnsiTheme="minorHAnsi"/>
          <w:color w:val="auto"/>
          <w:sz w:val="28"/>
          <w:rtl/>
        </w:rPr>
      </w:pPr>
      <w:r w:rsidRPr="007A1238">
        <w:rPr>
          <w:rFonts w:asciiTheme="minorHAnsi" w:hAnsiTheme="minorHAnsi" w:hint="cs"/>
          <w:color w:val="auto"/>
          <w:sz w:val="28"/>
          <w:rtl/>
        </w:rPr>
        <w:t>اکنون باید مکاتب رجالی معاصر را بررسی کنیم.</w:t>
      </w:r>
    </w:p>
    <w:p w:rsidR="007A1238" w:rsidRPr="003C213A" w:rsidRDefault="007A1238" w:rsidP="00634270">
      <w:pPr>
        <w:jc w:val="both"/>
        <w:rPr>
          <w:rtl/>
        </w:rPr>
      </w:pPr>
      <w:r w:rsidRPr="006272AF">
        <w:rPr>
          <w:rFonts w:cs="B Titr" w:hint="cs"/>
          <w:sz w:val="28"/>
          <w:szCs w:val="24"/>
          <w:rtl/>
        </w:rPr>
        <w:t>«مرحوم خویی»:</w:t>
      </w:r>
      <w:r w:rsidRPr="006272AF">
        <w:rPr>
          <w:vertAlign w:val="superscript"/>
          <w:rtl/>
        </w:rPr>
        <w:footnoteReference w:id="198"/>
      </w:r>
      <w:r w:rsidRPr="003C213A">
        <w:rPr>
          <w:rFonts w:hint="cs"/>
          <w:rtl/>
        </w:rPr>
        <w:t xml:space="preserve"> </w:t>
      </w:r>
      <w:r w:rsidR="00F21C67" w:rsidRPr="003C213A">
        <w:rPr>
          <w:rFonts w:hint="cs"/>
          <w:rtl/>
        </w:rPr>
        <w:t xml:space="preserve">ایشان </w:t>
      </w:r>
      <w:r w:rsidR="00F21C67" w:rsidRPr="003C213A">
        <w:rPr>
          <w:rtl/>
        </w:rPr>
        <w:t>راو</w:t>
      </w:r>
      <w:r w:rsidR="00F21C67" w:rsidRPr="003C213A">
        <w:rPr>
          <w:rFonts w:hint="cs"/>
          <w:rtl/>
        </w:rPr>
        <w:t>ی</w:t>
      </w:r>
      <w:r w:rsidR="00F21C67" w:rsidRPr="003C213A">
        <w:rPr>
          <w:rtl/>
        </w:rPr>
        <w:t xml:space="preserve"> را به علت ا</w:t>
      </w:r>
      <w:r w:rsidR="00F21C67" w:rsidRPr="003C213A">
        <w:rPr>
          <w:rFonts w:hint="cs"/>
          <w:rtl/>
        </w:rPr>
        <w:t>ی</w:t>
      </w:r>
      <w:r w:rsidR="00F21C67" w:rsidRPr="003C213A">
        <w:rPr>
          <w:rFonts w:hint="eastAsia"/>
          <w:rtl/>
        </w:rPr>
        <w:t>نکه</w:t>
      </w:r>
      <w:r w:rsidR="00F21C67" w:rsidRPr="003C213A">
        <w:rPr>
          <w:rtl/>
        </w:rPr>
        <w:t xml:space="preserve"> از مشا</w:t>
      </w:r>
      <w:r w:rsidR="00F21C67" w:rsidRPr="003C213A">
        <w:rPr>
          <w:rFonts w:hint="cs"/>
          <w:rtl/>
        </w:rPr>
        <w:t>ی</w:t>
      </w:r>
      <w:r w:rsidR="00F21C67" w:rsidRPr="003C213A">
        <w:rPr>
          <w:rFonts w:hint="eastAsia"/>
          <w:rtl/>
        </w:rPr>
        <w:t>خ</w:t>
      </w:r>
      <w:r w:rsidR="00F21C67" w:rsidRPr="003C213A">
        <w:rPr>
          <w:rtl/>
        </w:rPr>
        <w:t xml:space="preserve"> «نجاش</w:t>
      </w:r>
      <w:r w:rsidR="00F21C67" w:rsidRPr="003C213A">
        <w:rPr>
          <w:rFonts w:hint="cs"/>
          <w:rtl/>
        </w:rPr>
        <w:t>ی</w:t>
      </w:r>
      <w:r w:rsidR="00F21C67" w:rsidRPr="003C213A">
        <w:rPr>
          <w:rFonts w:hint="eastAsia"/>
          <w:rtl/>
        </w:rPr>
        <w:t>»</w:t>
      </w:r>
      <w:r w:rsidR="00F21C67" w:rsidRPr="003C213A">
        <w:rPr>
          <w:rtl/>
        </w:rPr>
        <w:t xml:space="preserve"> است، توث</w:t>
      </w:r>
      <w:r w:rsidR="00F21C67" w:rsidRPr="003C213A">
        <w:rPr>
          <w:rFonts w:hint="cs"/>
          <w:rtl/>
        </w:rPr>
        <w:t>ی</w:t>
      </w:r>
      <w:r w:rsidR="00F21C67" w:rsidRPr="003C213A">
        <w:rPr>
          <w:rFonts w:hint="eastAsia"/>
          <w:rtl/>
        </w:rPr>
        <w:t>ق</w:t>
      </w:r>
      <w:r w:rsidR="00F21C67" w:rsidRPr="003C213A">
        <w:rPr>
          <w:rtl/>
        </w:rPr>
        <w:t xml:space="preserve"> کرده‌اند. «نجاش</w:t>
      </w:r>
      <w:r w:rsidR="00F21C67" w:rsidRPr="003C213A">
        <w:rPr>
          <w:rFonts w:hint="cs"/>
          <w:rtl/>
        </w:rPr>
        <w:t>ی</w:t>
      </w:r>
      <w:r w:rsidR="00F21C67" w:rsidRPr="003C213A">
        <w:rPr>
          <w:rFonts w:hint="eastAsia"/>
          <w:rtl/>
        </w:rPr>
        <w:t>»</w:t>
      </w:r>
      <w:r w:rsidR="00F21C67" w:rsidRPr="003C213A">
        <w:rPr>
          <w:rtl/>
        </w:rPr>
        <w:t xml:space="preserve"> در ترجمه‌</w:t>
      </w:r>
      <w:r w:rsidR="00F21C67" w:rsidRPr="003C213A">
        <w:rPr>
          <w:rFonts w:hint="cs"/>
          <w:rtl/>
        </w:rPr>
        <w:t>ی</w:t>
      </w:r>
      <w:r w:rsidR="00F21C67" w:rsidRPr="003C213A">
        <w:rPr>
          <w:rtl/>
        </w:rPr>
        <w:t xml:space="preserve"> «ابان بن تغلب»، «احمد بن عبدالواحد» را از مشا</w:t>
      </w:r>
      <w:r w:rsidR="00F21C67" w:rsidRPr="003C213A">
        <w:rPr>
          <w:rFonts w:hint="cs"/>
          <w:rtl/>
        </w:rPr>
        <w:t>ی</w:t>
      </w:r>
      <w:r w:rsidR="00F21C67" w:rsidRPr="003C213A">
        <w:rPr>
          <w:rFonts w:hint="eastAsia"/>
          <w:rtl/>
        </w:rPr>
        <w:t>خ</w:t>
      </w:r>
      <w:r w:rsidR="00F21C67" w:rsidRPr="003C213A">
        <w:rPr>
          <w:rtl/>
        </w:rPr>
        <w:t xml:space="preserve"> خود ذکر م</w:t>
      </w:r>
      <w:r w:rsidR="00F21C67" w:rsidRPr="003C213A">
        <w:rPr>
          <w:rFonts w:hint="cs"/>
          <w:rtl/>
        </w:rPr>
        <w:t>ی‌</w:t>
      </w:r>
      <w:r w:rsidR="00F21C67" w:rsidRPr="003C213A">
        <w:rPr>
          <w:rFonts w:hint="eastAsia"/>
          <w:rtl/>
        </w:rPr>
        <w:t>کند</w:t>
      </w:r>
      <w:r w:rsidR="00F21C67" w:rsidRPr="003C213A">
        <w:rPr>
          <w:rtl/>
        </w:rPr>
        <w:t xml:space="preserve"> و از و</w:t>
      </w:r>
      <w:r w:rsidR="00F21C67" w:rsidRPr="003C213A">
        <w:rPr>
          <w:rFonts w:hint="cs"/>
          <w:rtl/>
        </w:rPr>
        <w:t>ی</w:t>
      </w:r>
      <w:r w:rsidR="00F21C67" w:rsidRPr="003C213A">
        <w:rPr>
          <w:rtl/>
        </w:rPr>
        <w:t xml:space="preserve"> بدون واسطه مطلب نقل م</w:t>
      </w:r>
      <w:r w:rsidR="00F21C67" w:rsidRPr="003C213A">
        <w:rPr>
          <w:rFonts w:hint="cs"/>
          <w:rtl/>
        </w:rPr>
        <w:t>ی</w:t>
      </w:r>
      <w:r w:rsidR="000144FA" w:rsidRPr="003C213A">
        <w:rPr>
          <w:rtl/>
        </w:rPr>
        <w:t xml:space="preserve"> کند.</w:t>
      </w:r>
      <w:r w:rsidR="000144FA" w:rsidRPr="006D1E22">
        <w:rPr>
          <w:vertAlign w:val="superscript"/>
          <w:rtl/>
        </w:rPr>
        <w:footnoteReference w:id="199"/>
      </w:r>
      <w:r w:rsidR="00F21C67" w:rsidRPr="003C213A">
        <w:rPr>
          <w:rtl/>
        </w:rPr>
        <w:t xml:space="preserve"> علت ثقه دانستن مشا</w:t>
      </w:r>
      <w:r w:rsidR="00F21C67" w:rsidRPr="003C213A">
        <w:rPr>
          <w:rFonts w:hint="cs"/>
          <w:rtl/>
        </w:rPr>
        <w:t>ی</w:t>
      </w:r>
      <w:r w:rsidR="00F21C67" w:rsidRPr="003C213A">
        <w:rPr>
          <w:rFonts w:hint="eastAsia"/>
          <w:rtl/>
        </w:rPr>
        <w:t>خ</w:t>
      </w:r>
      <w:r w:rsidR="00F21C67" w:rsidRPr="003C213A">
        <w:rPr>
          <w:rtl/>
        </w:rPr>
        <w:t xml:space="preserve"> بلاواسطه نجاش</w:t>
      </w:r>
      <w:r w:rsidR="00F21C67" w:rsidRPr="003C213A">
        <w:rPr>
          <w:rFonts w:hint="cs"/>
          <w:rtl/>
        </w:rPr>
        <w:t>ی</w:t>
      </w:r>
      <w:r w:rsidR="00F21C67" w:rsidRPr="003C213A">
        <w:rPr>
          <w:rtl/>
        </w:rPr>
        <w:t xml:space="preserve"> ا</w:t>
      </w:r>
      <w:r w:rsidR="00F21C67" w:rsidRPr="003C213A">
        <w:rPr>
          <w:rFonts w:hint="cs"/>
          <w:rtl/>
        </w:rPr>
        <w:t>ی</w:t>
      </w:r>
      <w:r w:rsidR="00F21C67" w:rsidRPr="003C213A">
        <w:rPr>
          <w:rFonts w:hint="eastAsia"/>
          <w:rtl/>
        </w:rPr>
        <w:t>ن</w:t>
      </w:r>
      <w:r w:rsidR="00F21C67" w:rsidRPr="003C213A">
        <w:rPr>
          <w:rtl/>
        </w:rPr>
        <w:t xml:space="preserve"> مطلب است که از مو</w:t>
      </w:r>
      <w:r w:rsidR="00F21C67" w:rsidRPr="003C213A">
        <w:rPr>
          <w:rFonts w:hint="eastAsia"/>
          <w:rtl/>
        </w:rPr>
        <w:t>ارد</w:t>
      </w:r>
      <w:r w:rsidR="00F21C67" w:rsidRPr="003C213A">
        <w:rPr>
          <w:rtl/>
        </w:rPr>
        <w:t xml:space="preserve"> متعدد</w:t>
      </w:r>
      <w:r w:rsidR="00F21C67" w:rsidRPr="003C213A">
        <w:rPr>
          <w:rFonts w:hint="cs"/>
          <w:rtl/>
        </w:rPr>
        <w:t>ی</w:t>
      </w:r>
      <w:r w:rsidR="00F21C67" w:rsidRPr="003C213A">
        <w:rPr>
          <w:rtl/>
        </w:rPr>
        <w:t xml:space="preserve"> فهم</w:t>
      </w:r>
      <w:r w:rsidR="00F21C67" w:rsidRPr="003C213A">
        <w:rPr>
          <w:rFonts w:hint="cs"/>
          <w:rtl/>
        </w:rPr>
        <w:t>ی</w:t>
      </w:r>
      <w:r w:rsidR="00F21C67" w:rsidRPr="003C213A">
        <w:rPr>
          <w:rFonts w:hint="eastAsia"/>
          <w:rtl/>
        </w:rPr>
        <w:t>ده</w:t>
      </w:r>
      <w:r w:rsidR="00F21C67" w:rsidRPr="003C213A">
        <w:rPr>
          <w:rtl/>
        </w:rPr>
        <w:t xml:space="preserve"> م</w:t>
      </w:r>
      <w:r w:rsidR="00F21C67" w:rsidRPr="003C213A">
        <w:rPr>
          <w:rFonts w:hint="cs"/>
          <w:rtl/>
        </w:rPr>
        <w:t>ی</w:t>
      </w:r>
      <w:r w:rsidR="00F21C67" w:rsidRPr="003C213A">
        <w:rPr>
          <w:rtl/>
        </w:rPr>
        <w:t xml:space="preserve"> شود که دأب نجاش</w:t>
      </w:r>
      <w:r w:rsidR="00F21C67" w:rsidRPr="003C213A">
        <w:rPr>
          <w:rFonts w:hint="cs"/>
          <w:rtl/>
        </w:rPr>
        <w:t>ی</w:t>
      </w:r>
      <w:r w:rsidR="00F21C67" w:rsidRPr="003C213A">
        <w:rPr>
          <w:rtl/>
        </w:rPr>
        <w:t xml:space="preserve"> بر ا</w:t>
      </w:r>
      <w:r w:rsidR="00F21C67" w:rsidRPr="003C213A">
        <w:rPr>
          <w:rFonts w:hint="cs"/>
          <w:rtl/>
        </w:rPr>
        <w:t>ی</w:t>
      </w:r>
      <w:r w:rsidR="00F21C67" w:rsidRPr="003C213A">
        <w:rPr>
          <w:rFonts w:hint="eastAsia"/>
          <w:rtl/>
        </w:rPr>
        <w:t>ن</w:t>
      </w:r>
      <w:r w:rsidR="00F21C67" w:rsidRPr="003C213A">
        <w:rPr>
          <w:rtl/>
        </w:rPr>
        <w:t xml:space="preserve"> بوده که از افراد غ</w:t>
      </w:r>
      <w:r w:rsidR="00F21C67" w:rsidRPr="003C213A">
        <w:rPr>
          <w:rFonts w:hint="cs"/>
          <w:rtl/>
        </w:rPr>
        <w:t>ی</w:t>
      </w:r>
      <w:r w:rsidR="00F21C67" w:rsidRPr="003C213A">
        <w:rPr>
          <w:rFonts w:hint="eastAsia"/>
          <w:rtl/>
        </w:rPr>
        <w:t>ر</w:t>
      </w:r>
      <w:r w:rsidR="00F21C67" w:rsidRPr="003C213A">
        <w:rPr>
          <w:rtl/>
        </w:rPr>
        <w:t xml:space="preserve"> ثقه بدون واسطه نقل نکند. </w:t>
      </w:r>
      <w:r w:rsidR="00CB70A1">
        <w:rPr>
          <w:rtl/>
        </w:rPr>
        <w:t>به‌طور</w:t>
      </w:r>
      <w:r w:rsidR="000144FA" w:rsidRPr="003C213A">
        <w:rPr>
          <w:rFonts w:hint="cs"/>
          <w:rtl/>
        </w:rPr>
        <w:t xml:space="preserve"> مثال وی</w:t>
      </w:r>
      <w:r w:rsidR="00F21C67" w:rsidRPr="003C213A">
        <w:rPr>
          <w:rtl/>
        </w:rPr>
        <w:t xml:space="preserve"> </w:t>
      </w:r>
      <w:r w:rsidR="00DF2EF7" w:rsidRPr="003C213A">
        <w:rPr>
          <w:rFonts w:hint="cs"/>
          <w:rtl/>
        </w:rPr>
        <w:t xml:space="preserve">در مورد </w:t>
      </w:r>
      <w:r w:rsidR="00F21C67" w:rsidRPr="003C213A">
        <w:rPr>
          <w:rtl/>
        </w:rPr>
        <w:t xml:space="preserve">«أحمد بن محمد ابن </w:t>
      </w:r>
      <w:r w:rsidR="00CB70A1">
        <w:rPr>
          <w:rtl/>
        </w:rPr>
        <w:t>عب</w:t>
      </w:r>
      <w:r w:rsidR="00CB70A1">
        <w:rPr>
          <w:rFonts w:hint="cs"/>
          <w:rtl/>
        </w:rPr>
        <w:t>ی</w:t>
      </w:r>
      <w:r w:rsidR="00CB70A1">
        <w:rPr>
          <w:rFonts w:hint="eastAsia"/>
          <w:rtl/>
        </w:rPr>
        <w:t>د</w:t>
      </w:r>
      <w:r w:rsidR="00F21C67" w:rsidRPr="003C213A">
        <w:rPr>
          <w:rtl/>
        </w:rPr>
        <w:t xml:space="preserve"> الله» </w:t>
      </w:r>
      <w:r w:rsidR="00CB70A1">
        <w:rPr>
          <w:rtl/>
        </w:rPr>
        <w:t>م</w:t>
      </w:r>
      <w:r w:rsidR="00CB70A1">
        <w:rPr>
          <w:rFonts w:hint="cs"/>
          <w:rtl/>
        </w:rPr>
        <w:t>ی‌</w:t>
      </w:r>
      <w:r w:rsidR="00CB70A1">
        <w:rPr>
          <w:rFonts w:hint="eastAsia"/>
          <w:rtl/>
        </w:rPr>
        <w:t>گو</w:t>
      </w:r>
      <w:r w:rsidR="00CB70A1">
        <w:rPr>
          <w:rFonts w:hint="cs"/>
          <w:rtl/>
        </w:rPr>
        <w:t>ی</w:t>
      </w:r>
      <w:r w:rsidR="00CB70A1">
        <w:rPr>
          <w:rFonts w:hint="eastAsia"/>
          <w:rtl/>
        </w:rPr>
        <w:t>د</w:t>
      </w:r>
      <w:r w:rsidR="00F21C67" w:rsidRPr="003C213A">
        <w:rPr>
          <w:rtl/>
        </w:rPr>
        <w:t>: «</w:t>
      </w:r>
      <w:r w:rsidR="00CB70A1">
        <w:rPr>
          <w:rtl/>
        </w:rPr>
        <w:t>رأ</w:t>
      </w:r>
      <w:r w:rsidR="00CB70A1">
        <w:rPr>
          <w:rFonts w:hint="cs"/>
          <w:rtl/>
        </w:rPr>
        <w:t>ی</w:t>
      </w:r>
      <w:r w:rsidR="00CB70A1">
        <w:rPr>
          <w:rFonts w:hint="eastAsia"/>
          <w:rtl/>
        </w:rPr>
        <w:t>ت</w:t>
      </w:r>
      <w:r w:rsidR="00F21C67" w:rsidRPr="003C213A">
        <w:rPr>
          <w:rtl/>
        </w:rPr>
        <w:t xml:space="preserve"> هذا </w:t>
      </w:r>
      <w:r w:rsidR="00CB70A1">
        <w:rPr>
          <w:rtl/>
        </w:rPr>
        <w:t>الش</w:t>
      </w:r>
      <w:r w:rsidR="00CB70A1">
        <w:rPr>
          <w:rFonts w:hint="cs"/>
          <w:rtl/>
        </w:rPr>
        <w:t>ی</w:t>
      </w:r>
      <w:r w:rsidR="00CB70A1">
        <w:rPr>
          <w:rFonts w:hint="eastAsia"/>
          <w:rtl/>
        </w:rPr>
        <w:t>خ</w:t>
      </w:r>
      <w:r w:rsidR="00F21C67" w:rsidRPr="003C213A">
        <w:rPr>
          <w:rtl/>
        </w:rPr>
        <w:t xml:space="preserve"> و </w:t>
      </w:r>
      <w:r w:rsidR="00CB70A1">
        <w:rPr>
          <w:rtl/>
        </w:rPr>
        <w:t>کان</w:t>
      </w:r>
      <w:r w:rsidR="00F21C67" w:rsidRPr="003C213A">
        <w:rPr>
          <w:rtl/>
        </w:rPr>
        <w:t xml:space="preserve"> </w:t>
      </w:r>
      <w:r w:rsidR="00CB70A1">
        <w:rPr>
          <w:rtl/>
        </w:rPr>
        <w:t>صد</w:t>
      </w:r>
      <w:r w:rsidR="00CB70A1">
        <w:rPr>
          <w:rFonts w:hint="cs"/>
          <w:rtl/>
        </w:rPr>
        <w:t>ی</w:t>
      </w:r>
      <w:r w:rsidR="00CB70A1">
        <w:rPr>
          <w:rFonts w:hint="eastAsia"/>
          <w:rtl/>
        </w:rPr>
        <w:t>قا</w:t>
      </w:r>
      <w:r w:rsidR="00F21C67" w:rsidRPr="003C213A">
        <w:rPr>
          <w:rtl/>
        </w:rPr>
        <w:t xml:space="preserve"> </w:t>
      </w:r>
      <w:r w:rsidR="00CB70A1">
        <w:rPr>
          <w:rtl/>
        </w:rPr>
        <w:t>ل</w:t>
      </w:r>
      <w:r w:rsidR="00CB70A1">
        <w:rPr>
          <w:rFonts w:hint="cs"/>
          <w:rtl/>
        </w:rPr>
        <w:t>ی</w:t>
      </w:r>
      <w:r w:rsidR="00F21C67" w:rsidRPr="003C213A">
        <w:rPr>
          <w:rtl/>
        </w:rPr>
        <w:t xml:space="preserve"> و </w:t>
      </w:r>
      <w:r w:rsidR="00CB70A1">
        <w:rPr>
          <w:rtl/>
        </w:rPr>
        <w:t>لوالد</w:t>
      </w:r>
      <w:r w:rsidR="00CB70A1">
        <w:rPr>
          <w:rFonts w:hint="cs"/>
          <w:rtl/>
        </w:rPr>
        <w:t>ی</w:t>
      </w:r>
      <w:r w:rsidR="00F21C67" w:rsidRPr="003C213A">
        <w:rPr>
          <w:rtl/>
        </w:rPr>
        <w:t xml:space="preserve"> و سمعت منه </w:t>
      </w:r>
      <w:r w:rsidR="00CB70A1">
        <w:rPr>
          <w:rtl/>
        </w:rPr>
        <w:t>ش</w:t>
      </w:r>
      <w:r w:rsidR="00CB70A1">
        <w:rPr>
          <w:rFonts w:hint="cs"/>
          <w:rtl/>
        </w:rPr>
        <w:t>ی</w:t>
      </w:r>
      <w:r w:rsidR="00CB70A1">
        <w:rPr>
          <w:rFonts w:hint="eastAsia"/>
          <w:rtl/>
        </w:rPr>
        <w:t>ئا</w:t>
      </w:r>
      <w:r w:rsidR="00F21C67" w:rsidRPr="003C213A">
        <w:rPr>
          <w:rtl/>
        </w:rPr>
        <w:t xml:space="preserve"> </w:t>
      </w:r>
      <w:r w:rsidR="00CB70A1">
        <w:rPr>
          <w:rtl/>
        </w:rPr>
        <w:t>کث</w:t>
      </w:r>
      <w:r w:rsidR="00CB70A1">
        <w:rPr>
          <w:rFonts w:hint="cs"/>
          <w:rtl/>
        </w:rPr>
        <w:t>ی</w:t>
      </w:r>
      <w:r w:rsidR="00CB70A1">
        <w:rPr>
          <w:rFonts w:hint="eastAsia"/>
          <w:rtl/>
        </w:rPr>
        <w:t>را</w:t>
      </w:r>
      <w:r w:rsidR="00F21C67" w:rsidRPr="003C213A">
        <w:rPr>
          <w:rtl/>
        </w:rPr>
        <w:t xml:space="preserve"> و </w:t>
      </w:r>
      <w:r w:rsidR="00CB70A1">
        <w:rPr>
          <w:rtl/>
        </w:rPr>
        <w:t>رأ</w:t>
      </w:r>
      <w:r w:rsidR="00CB70A1">
        <w:rPr>
          <w:rFonts w:hint="cs"/>
          <w:rtl/>
        </w:rPr>
        <w:t>ی</w:t>
      </w:r>
      <w:r w:rsidR="00CB70A1">
        <w:rPr>
          <w:rFonts w:hint="eastAsia"/>
          <w:rtl/>
        </w:rPr>
        <w:t>ت</w:t>
      </w:r>
      <w:r w:rsidR="00F21C67" w:rsidRPr="003C213A">
        <w:rPr>
          <w:rtl/>
        </w:rPr>
        <w:t xml:space="preserve"> </w:t>
      </w:r>
      <w:r w:rsidR="00CB70A1">
        <w:rPr>
          <w:rtl/>
        </w:rPr>
        <w:t>ش</w:t>
      </w:r>
      <w:r w:rsidR="00CB70A1">
        <w:rPr>
          <w:rFonts w:hint="cs"/>
          <w:rtl/>
        </w:rPr>
        <w:t>ی</w:t>
      </w:r>
      <w:r w:rsidR="00CB70A1">
        <w:rPr>
          <w:rFonts w:hint="eastAsia"/>
          <w:rtl/>
        </w:rPr>
        <w:t>وخنا</w:t>
      </w:r>
      <w:r w:rsidR="00F21C67" w:rsidRPr="003C213A">
        <w:rPr>
          <w:rtl/>
        </w:rPr>
        <w:t xml:space="preserve"> </w:t>
      </w:r>
      <w:r w:rsidR="00CB70A1">
        <w:rPr>
          <w:rFonts w:hint="cs"/>
          <w:rtl/>
        </w:rPr>
        <w:t>ی</w:t>
      </w:r>
      <w:r w:rsidR="00CB70A1">
        <w:rPr>
          <w:rFonts w:hint="eastAsia"/>
          <w:rtl/>
        </w:rPr>
        <w:t>ضعفونه</w:t>
      </w:r>
      <w:r w:rsidR="00F21C67" w:rsidRPr="003C213A">
        <w:rPr>
          <w:rtl/>
        </w:rPr>
        <w:t xml:space="preserve"> فلم أرو عنه </w:t>
      </w:r>
      <w:r w:rsidR="00CB70A1">
        <w:rPr>
          <w:rtl/>
        </w:rPr>
        <w:t>ش</w:t>
      </w:r>
      <w:r w:rsidR="00CB70A1">
        <w:rPr>
          <w:rFonts w:hint="cs"/>
          <w:rtl/>
        </w:rPr>
        <w:t>ی</w:t>
      </w:r>
      <w:r w:rsidR="00CB70A1">
        <w:rPr>
          <w:rFonts w:hint="eastAsia"/>
          <w:rtl/>
        </w:rPr>
        <w:t>ئا</w:t>
      </w:r>
      <w:r w:rsidR="00DF2EF7" w:rsidRPr="003C213A">
        <w:rPr>
          <w:rtl/>
        </w:rPr>
        <w:t xml:space="preserve"> و تجنبته»</w:t>
      </w:r>
      <w:r w:rsidR="00DF2EF7" w:rsidRPr="006D1E22">
        <w:rPr>
          <w:vertAlign w:val="superscript"/>
          <w:rtl/>
        </w:rPr>
        <w:footnoteReference w:id="200"/>
      </w:r>
      <w:r w:rsidR="00F21C67" w:rsidRPr="003C213A">
        <w:rPr>
          <w:rtl/>
        </w:rPr>
        <w:t xml:space="preserve"> و</w:t>
      </w:r>
      <w:r w:rsidR="00B81A0D">
        <w:rPr>
          <w:rtl/>
        </w:rPr>
        <w:t xml:space="preserve"> </w:t>
      </w:r>
      <w:r w:rsidR="00F21C67" w:rsidRPr="003C213A">
        <w:rPr>
          <w:rtl/>
        </w:rPr>
        <w:t>در</w:t>
      </w:r>
      <w:r w:rsidR="00B81A0D">
        <w:rPr>
          <w:rtl/>
        </w:rPr>
        <w:t xml:space="preserve"> </w:t>
      </w:r>
      <w:r w:rsidR="00DF2EF7" w:rsidRPr="003C213A">
        <w:rPr>
          <w:rFonts w:hint="cs"/>
          <w:rtl/>
        </w:rPr>
        <w:t>مورد</w:t>
      </w:r>
      <w:r w:rsidR="00F21C67" w:rsidRPr="003C213A">
        <w:rPr>
          <w:rtl/>
        </w:rPr>
        <w:t xml:space="preserve"> «محمد بن عبد الله بن محمد بن </w:t>
      </w:r>
      <w:r w:rsidR="00CB70A1">
        <w:rPr>
          <w:rtl/>
        </w:rPr>
        <w:t>عب</w:t>
      </w:r>
      <w:r w:rsidR="00CB70A1">
        <w:rPr>
          <w:rFonts w:hint="cs"/>
          <w:rtl/>
        </w:rPr>
        <w:t>ی</w:t>
      </w:r>
      <w:r w:rsidR="00CB70A1">
        <w:rPr>
          <w:rFonts w:hint="eastAsia"/>
          <w:rtl/>
        </w:rPr>
        <w:t>د</w:t>
      </w:r>
      <w:r w:rsidR="00F21C67" w:rsidRPr="003C213A">
        <w:rPr>
          <w:rtl/>
        </w:rPr>
        <w:t xml:space="preserve"> الله ابن البهلول» م</w:t>
      </w:r>
      <w:r w:rsidR="00F21C67" w:rsidRPr="003C213A">
        <w:rPr>
          <w:rFonts w:hint="cs"/>
          <w:rtl/>
        </w:rPr>
        <w:t>ی</w:t>
      </w:r>
      <w:r w:rsidR="00F21C67" w:rsidRPr="003C213A">
        <w:rPr>
          <w:rtl/>
        </w:rPr>
        <w:t xml:space="preserve"> گو</w:t>
      </w:r>
      <w:r w:rsidR="00F21C67" w:rsidRPr="003C213A">
        <w:rPr>
          <w:rFonts w:hint="cs"/>
          <w:rtl/>
        </w:rPr>
        <w:t>ی</w:t>
      </w:r>
      <w:r w:rsidR="00F21C67" w:rsidRPr="003C213A">
        <w:rPr>
          <w:rFonts w:hint="eastAsia"/>
          <w:rtl/>
        </w:rPr>
        <w:t>د</w:t>
      </w:r>
      <w:r w:rsidR="00F21C67" w:rsidRPr="003C213A">
        <w:rPr>
          <w:rtl/>
        </w:rPr>
        <w:t xml:space="preserve">: «و </w:t>
      </w:r>
      <w:r w:rsidR="00CB70A1">
        <w:rPr>
          <w:rtl/>
        </w:rPr>
        <w:t>کان</w:t>
      </w:r>
      <w:r w:rsidR="00F21C67" w:rsidRPr="003C213A">
        <w:rPr>
          <w:rtl/>
        </w:rPr>
        <w:t xml:space="preserve"> </w:t>
      </w:r>
      <w:r w:rsidR="00CB70A1">
        <w:rPr>
          <w:rtl/>
        </w:rPr>
        <w:t>ف</w:t>
      </w:r>
      <w:r w:rsidR="00CB70A1">
        <w:rPr>
          <w:rFonts w:hint="cs"/>
          <w:rtl/>
        </w:rPr>
        <w:t>ی</w:t>
      </w:r>
      <w:r w:rsidR="00F21C67" w:rsidRPr="003C213A">
        <w:rPr>
          <w:rtl/>
        </w:rPr>
        <w:t xml:space="preserve"> أول أمره ثبتا ثم خلط و </w:t>
      </w:r>
      <w:r w:rsidR="00CB70A1">
        <w:rPr>
          <w:rtl/>
        </w:rPr>
        <w:t>رأ</w:t>
      </w:r>
      <w:r w:rsidR="00CB70A1">
        <w:rPr>
          <w:rFonts w:hint="cs"/>
          <w:rtl/>
        </w:rPr>
        <w:t>ی</w:t>
      </w:r>
      <w:r w:rsidR="00CB70A1">
        <w:rPr>
          <w:rFonts w:hint="eastAsia"/>
          <w:rtl/>
        </w:rPr>
        <w:t>ت</w:t>
      </w:r>
      <w:r w:rsidR="00F21C67" w:rsidRPr="003C213A">
        <w:rPr>
          <w:rtl/>
        </w:rPr>
        <w:t xml:space="preserve"> جلّ أصحابنا </w:t>
      </w:r>
      <w:r w:rsidR="00CB70A1">
        <w:rPr>
          <w:rFonts w:hint="cs"/>
          <w:rtl/>
        </w:rPr>
        <w:t>ی</w:t>
      </w:r>
      <w:r w:rsidR="00CB70A1">
        <w:rPr>
          <w:rFonts w:hint="eastAsia"/>
          <w:rtl/>
        </w:rPr>
        <w:t>غمزونه</w:t>
      </w:r>
      <w:r w:rsidR="00F21C67" w:rsidRPr="003C213A">
        <w:rPr>
          <w:rtl/>
        </w:rPr>
        <w:t xml:space="preserve"> و </w:t>
      </w:r>
      <w:r w:rsidR="00CB70A1">
        <w:rPr>
          <w:rFonts w:hint="cs"/>
          <w:rtl/>
        </w:rPr>
        <w:t>ی</w:t>
      </w:r>
      <w:r w:rsidR="00CB70A1">
        <w:rPr>
          <w:rFonts w:hint="eastAsia"/>
          <w:rtl/>
        </w:rPr>
        <w:t>ضعفونه</w:t>
      </w:r>
      <w:r w:rsidR="00F21C67" w:rsidRPr="003C213A">
        <w:rPr>
          <w:rtl/>
        </w:rPr>
        <w:t xml:space="preserve">- </w:t>
      </w:r>
      <w:r w:rsidR="00CB70A1">
        <w:rPr>
          <w:rtl/>
        </w:rPr>
        <w:t>إل</w:t>
      </w:r>
      <w:r w:rsidR="00CB70A1">
        <w:rPr>
          <w:rFonts w:hint="cs"/>
          <w:rtl/>
        </w:rPr>
        <w:t>ی</w:t>
      </w:r>
      <w:r w:rsidR="00F21C67" w:rsidRPr="003C213A">
        <w:rPr>
          <w:rtl/>
        </w:rPr>
        <w:t xml:space="preserve"> أن قال- </w:t>
      </w:r>
      <w:r w:rsidR="00CB70A1">
        <w:rPr>
          <w:rtl/>
        </w:rPr>
        <w:t>رأ</w:t>
      </w:r>
      <w:r w:rsidR="00CB70A1">
        <w:rPr>
          <w:rFonts w:hint="cs"/>
          <w:rtl/>
        </w:rPr>
        <w:t>ی</w:t>
      </w:r>
      <w:r w:rsidR="00CB70A1">
        <w:rPr>
          <w:rFonts w:hint="eastAsia"/>
          <w:rtl/>
        </w:rPr>
        <w:t>ت</w:t>
      </w:r>
      <w:r w:rsidR="00F21C67" w:rsidRPr="003C213A">
        <w:rPr>
          <w:rtl/>
        </w:rPr>
        <w:t xml:space="preserve"> هذا </w:t>
      </w:r>
      <w:r w:rsidR="00CB70A1">
        <w:rPr>
          <w:rtl/>
        </w:rPr>
        <w:t>الش</w:t>
      </w:r>
      <w:r w:rsidR="00CB70A1">
        <w:rPr>
          <w:rFonts w:hint="cs"/>
          <w:rtl/>
        </w:rPr>
        <w:t>ی</w:t>
      </w:r>
      <w:r w:rsidR="00CB70A1">
        <w:rPr>
          <w:rFonts w:hint="eastAsia"/>
          <w:rtl/>
        </w:rPr>
        <w:t>خ</w:t>
      </w:r>
      <w:r w:rsidR="00F21C67" w:rsidRPr="003C213A">
        <w:rPr>
          <w:rtl/>
        </w:rPr>
        <w:t xml:space="preserve"> و سمعت منه </w:t>
      </w:r>
      <w:r w:rsidR="00CB70A1">
        <w:rPr>
          <w:rtl/>
        </w:rPr>
        <w:t>کث</w:t>
      </w:r>
      <w:r w:rsidR="00CB70A1">
        <w:rPr>
          <w:rFonts w:hint="cs"/>
          <w:rtl/>
        </w:rPr>
        <w:t>ی</w:t>
      </w:r>
      <w:r w:rsidR="00CB70A1">
        <w:rPr>
          <w:rFonts w:hint="eastAsia"/>
          <w:rtl/>
        </w:rPr>
        <w:t>را</w:t>
      </w:r>
      <w:r w:rsidR="00F21C67" w:rsidRPr="003C213A">
        <w:rPr>
          <w:rtl/>
        </w:rPr>
        <w:t xml:space="preserve"> ثم توقفت عن </w:t>
      </w:r>
      <w:r w:rsidR="00CB70A1">
        <w:rPr>
          <w:rtl/>
        </w:rPr>
        <w:t>الروا</w:t>
      </w:r>
      <w:r w:rsidR="00CB70A1">
        <w:rPr>
          <w:rFonts w:hint="cs"/>
          <w:rtl/>
        </w:rPr>
        <w:t>ی</w:t>
      </w:r>
      <w:r w:rsidR="00CB70A1">
        <w:rPr>
          <w:rFonts w:hint="eastAsia"/>
          <w:rtl/>
        </w:rPr>
        <w:t>ة</w:t>
      </w:r>
      <w:r w:rsidR="00F21C67" w:rsidRPr="003C213A">
        <w:rPr>
          <w:rtl/>
        </w:rPr>
        <w:t xml:space="preserve"> عنه إلّا بوا</w:t>
      </w:r>
      <w:r w:rsidR="00F21C67" w:rsidRPr="003C213A">
        <w:rPr>
          <w:rFonts w:hint="eastAsia"/>
          <w:rtl/>
        </w:rPr>
        <w:t>سطة</w:t>
      </w:r>
      <w:r w:rsidR="00362A20" w:rsidRPr="003C213A">
        <w:rPr>
          <w:rtl/>
        </w:rPr>
        <w:t xml:space="preserve"> </w:t>
      </w:r>
      <w:r w:rsidR="00CB70A1">
        <w:rPr>
          <w:rtl/>
        </w:rPr>
        <w:t>ب</w:t>
      </w:r>
      <w:r w:rsidR="00CB70A1">
        <w:rPr>
          <w:rFonts w:hint="cs"/>
          <w:rtl/>
        </w:rPr>
        <w:t>ی</w:t>
      </w:r>
      <w:r w:rsidR="00CB70A1">
        <w:rPr>
          <w:rFonts w:hint="eastAsia"/>
          <w:rtl/>
        </w:rPr>
        <w:t>ن</w:t>
      </w:r>
      <w:r w:rsidR="00CB70A1">
        <w:rPr>
          <w:rFonts w:hint="cs"/>
          <w:rtl/>
        </w:rPr>
        <w:t>ی</w:t>
      </w:r>
      <w:r w:rsidR="00362A20" w:rsidRPr="003C213A">
        <w:rPr>
          <w:rtl/>
        </w:rPr>
        <w:t xml:space="preserve"> و </w:t>
      </w:r>
      <w:r w:rsidR="00CB70A1">
        <w:rPr>
          <w:rtl/>
        </w:rPr>
        <w:t>ب</w:t>
      </w:r>
      <w:r w:rsidR="00CB70A1">
        <w:rPr>
          <w:rFonts w:hint="cs"/>
          <w:rtl/>
        </w:rPr>
        <w:t>ی</w:t>
      </w:r>
      <w:r w:rsidR="00CB70A1">
        <w:rPr>
          <w:rFonts w:hint="eastAsia"/>
          <w:rtl/>
        </w:rPr>
        <w:t>نه</w:t>
      </w:r>
      <w:r w:rsidR="00362A20" w:rsidRPr="003C213A">
        <w:rPr>
          <w:rtl/>
        </w:rPr>
        <w:t>»</w:t>
      </w:r>
      <w:r w:rsidR="00362A20" w:rsidRPr="007138F9">
        <w:rPr>
          <w:vertAlign w:val="superscript"/>
          <w:rtl/>
        </w:rPr>
        <w:footnoteReference w:id="201"/>
      </w:r>
      <w:r w:rsidR="00B81A0D">
        <w:rPr>
          <w:rtl/>
        </w:rPr>
        <w:t xml:space="preserve"> </w:t>
      </w:r>
      <w:r w:rsidR="00F21C67" w:rsidRPr="003C213A">
        <w:rPr>
          <w:rtl/>
        </w:rPr>
        <w:t>و د</w:t>
      </w:r>
      <w:r w:rsidR="00F31392" w:rsidRPr="003C213A">
        <w:rPr>
          <w:rtl/>
        </w:rPr>
        <w:t xml:space="preserve">ر </w:t>
      </w:r>
      <w:r w:rsidR="00F31392" w:rsidRPr="003C213A">
        <w:rPr>
          <w:rFonts w:hint="cs"/>
          <w:rtl/>
        </w:rPr>
        <w:t xml:space="preserve">مورد </w:t>
      </w:r>
      <w:r w:rsidR="00F21C67" w:rsidRPr="003C213A">
        <w:rPr>
          <w:rtl/>
        </w:rPr>
        <w:t xml:space="preserve">«جعفر بن محمد بن </w:t>
      </w:r>
      <w:r w:rsidR="00CB70A1">
        <w:rPr>
          <w:rtl/>
        </w:rPr>
        <w:t>مالک</w:t>
      </w:r>
      <w:r w:rsidR="00F21C67" w:rsidRPr="003C213A">
        <w:rPr>
          <w:rtl/>
        </w:rPr>
        <w:t xml:space="preserve">» </w:t>
      </w:r>
      <w:r w:rsidR="00CB70A1">
        <w:rPr>
          <w:rtl/>
        </w:rPr>
        <w:t>م</w:t>
      </w:r>
      <w:r w:rsidR="00CB70A1">
        <w:rPr>
          <w:rFonts w:hint="cs"/>
          <w:rtl/>
        </w:rPr>
        <w:t>ی‌</w:t>
      </w:r>
      <w:r w:rsidR="00CB70A1">
        <w:rPr>
          <w:rFonts w:hint="eastAsia"/>
          <w:rtl/>
        </w:rPr>
        <w:t>گو</w:t>
      </w:r>
      <w:r w:rsidR="00CB70A1">
        <w:rPr>
          <w:rFonts w:hint="cs"/>
          <w:rtl/>
        </w:rPr>
        <w:t>ی</w:t>
      </w:r>
      <w:r w:rsidR="00CB70A1">
        <w:rPr>
          <w:rFonts w:hint="eastAsia"/>
          <w:rtl/>
        </w:rPr>
        <w:t>د</w:t>
      </w:r>
      <w:r w:rsidR="00F21C67" w:rsidRPr="003C213A">
        <w:rPr>
          <w:rtl/>
        </w:rPr>
        <w:t>: «</w:t>
      </w:r>
      <w:r w:rsidR="00CB70A1">
        <w:rPr>
          <w:rtl/>
        </w:rPr>
        <w:t>کان</w:t>
      </w:r>
      <w:r w:rsidR="00F21C67" w:rsidRPr="003C213A">
        <w:rPr>
          <w:rtl/>
        </w:rPr>
        <w:t xml:space="preserve"> </w:t>
      </w:r>
      <w:r w:rsidR="00CB70A1">
        <w:rPr>
          <w:rtl/>
        </w:rPr>
        <w:t>ضع</w:t>
      </w:r>
      <w:r w:rsidR="00CB70A1">
        <w:rPr>
          <w:rFonts w:hint="cs"/>
          <w:rtl/>
        </w:rPr>
        <w:t>ی</w:t>
      </w:r>
      <w:r w:rsidR="00CB70A1">
        <w:rPr>
          <w:rFonts w:hint="eastAsia"/>
          <w:rtl/>
        </w:rPr>
        <w:t>فا</w:t>
      </w:r>
      <w:r w:rsidR="00F21C67" w:rsidRPr="003C213A">
        <w:rPr>
          <w:rtl/>
        </w:rPr>
        <w:t xml:space="preserve"> </w:t>
      </w:r>
      <w:r w:rsidR="00CB70A1">
        <w:rPr>
          <w:rtl/>
        </w:rPr>
        <w:t>ف</w:t>
      </w:r>
      <w:r w:rsidR="00CB70A1">
        <w:rPr>
          <w:rFonts w:hint="cs"/>
          <w:rtl/>
        </w:rPr>
        <w:t>ی</w:t>
      </w:r>
      <w:r w:rsidR="00F21C67" w:rsidRPr="003C213A">
        <w:rPr>
          <w:rtl/>
        </w:rPr>
        <w:t xml:space="preserve"> </w:t>
      </w:r>
      <w:r w:rsidR="00CB70A1">
        <w:rPr>
          <w:rtl/>
        </w:rPr>
        <w:t>الحد</w:t>
      </w:r>
      <w:r w:rsidR="00CB70A1">
        <w:rPr>
          <w:rFonts w:hint="cs"/>
          <w:rtl/>
        </w:rPr>
        <w:t>ی</w:t>
      </w:r>
      <w:r w:rsidR="00CB70A1">
        <w:rPr>
          <w:rFonts w:hint="eastAsia"/>
          <w:rtl/>
        </w:rPr>
        <w:t>ث</w:t>
      </w:r>
      <w:r w:rsidR="00F21C67" w:rsidRPr="003C213A">
        <w:rPr>
          <w:rtl/>
        </w:rPr>
        <w:t xml:space="preserve"> قال أحمد بن </w:t>
      </w:r>
      <w:r w:rsidR="00CB70A1">
        <w:rPr>
          <w:rtl/>
        </w:rPr>
        <w:t>الحس</w:t>
      </w:r>
      <w:r w:rsidR="00CB70A1">
        <w:rPr>
          <w:rFonts w:hint="cs"/>
          <w:rtl/>
        </w:rPr>
        <w:t>ی</w:t>
      </w:r>
      <w:r w:rsidR="00CB70A1">
        <w:rPr>
          <w:rFonts w:hint="eastAsia"/>
          <w:rtl/>
        </w:rPr>
        <w:t>ن</w:t>
      </w:r>
      <w:r w:rsidR="00F21C67" w:rsidRPr="003C213A">
        <w:rPr>
          <w:rtl/>
        </w:rPr>
        <w:t xml:space="preserve"> </w:t>
      </w:r>
      <w:r w:rsidR="00CB70A1">
        <w:rPr>
          <w:rtl/>
        </w:rPr>
        <w:t>کان</w:t>
      </w:r>
      <w:r w:rsidR="00F21C67" w:rsidRPr="003C213A">
        <w:rPr>
          <w:rtl/>
        </w:rPr>
        <w:t xml:space="preserve"> </w:t>
      </w:r>
      <w:r w:rsidR="00CB70A1">
        <w:rPr>
          <w:rFonts w:hint="cs"/>
          <w:rtl/>
        </w:rPr>
        <w:t>ی</w:t>
      </w:r>
      <w:r w:rsidR="00CB70A1">
        <w:rPr>
          <w:rFonts w:hint="eastAsia"/>
          <w:rtl/>
        </w:rPr>
        <w:t>ضع</w:t>
      </w:r>
      <w:r w:rsidR="00F21C67" w:rsidRPr="003C213A">
        <w:rPr>
          <w:rtl/>
        </w:rPr>
        <w:t xml:space="preserve"> </w:t>
      </w:r>
      <w:r w:rsidR="00CB70A1">
        <w:rPr>
          <w:rtl/>
        </w:rPr>
        <w:t>الحد</w:t>
      </w:r>
      <w:r w:rsidR="00CB70A1">
        <w:rPr>
          <w:rFonts w:hint="cs"/>
          <w:rtl/>
        </w:rPr>
        <w:t>ی</w:t>
      </w:r>
      <w:r w:rsidR="00CB70A1">
        <w:rPr>
          <w:rFonts w:hint="eastAsia"/>
          <w:rtl/>
        </w:rPr>
        <w:t>ث</w:t>
      </w:r>
      <w:r w:rsidR="00F21C67" w:rsidRPr="003C213A">
        <w:rPr>
          <w:rtl/>
        </w:rPr>
        <w:t xml:space="preserve"> وضعا و </w:t>
      </w:r>
      <w:r w:rsidR="00CB70A1">
        <w:rPr>
          <w:rFonts w:hint="cs"/>
          <w:rtl/>
        </w:rPr>
        <w:t>ی</w:t>
      </w:r>
      <w:r w:rsidR="00CB70A1">
        <w:rPr>
          <w:rFonts w:hint="eastAsia"/>
          <w:rtl/>
        </w:rPr>
        <w:t>رو</w:t>
      </w:r>
      <w:r w:rsidR="00CB70A1">
        <w:rPr>
          <w:rFonts w:hint="cs"/>
          <w:rtl/>
        </w:rPr>
        <w:t>ی</w:t>
      </w:r>
      <w:r w:rsidR="00F21C67" w:rsidRPr="003C213A">
        <w:rPr>
          <w:rtl/>
        </w:rPr>
        <w:t xml:space="preserve"> عن </w:t>
      </w:r>
      <w:r w:rsidR="00CB70A1">
        <w:rPr>
          <w:rtl/>
        </w:rPr>
        <w:t>المجاه</w:t>
      </w:r>
      <w:r w:rsidR="00CB70A1">
        <w:rPr>
          <w:rFonts w:hint="cs"/>
          <w:rtl/>
        </w:rPr>
        <w:t>ی</w:t>
      </w:r>
      <w:r w:rsidR="00CB70A1">
        <w:rPr>
          <w:rFonts w:hint="eastAsia"/>
          <w:rtl/>
        </w:rPr>
        <w:t>ل</w:t>
      </w:r>
      <w:r w:rsidR="00F21C67" w:rsidRPr="003C213A">
        <w:rPr>
          <w:rtl/>
        </w:rPr>
        <w:t xml:space="preserve"> و سمعت من قال: </w:t>
      </w:r>
      <w:r w:rsidR="00CB70A1">
        <w:rPr>
          <w:rtl/>
        </w:rPr>
        <w:t>کان</w:t>
      </w:r>
      <w:r w:rsidR="00F21C67" w:rsidRPr="003C213A">
        <w:rPr>
          <w:rtl/>
        </w:rPr>
        <w:t xml:space="preserve"> </w:t>
      </w:r>
      <w:r w:rsidR="00CB70A1">
        <w:rPr>
          <w:rtl/>
        </w:rPr>
        <w:t>أ</w:t>
      </w:r>
      <w:r w:rsidR="00CB70A1">
        <w:rPr>
          <w:rFonts w:hint="cs"/>
          <w:rtl/>
        </w:rPr>
        <w:t>ی</w:t>
      </w:r>
      <w:r w:rsidR="00CB70A1">
        <w:rPr>
          <w:rFonts w:hint="eastAsia"/>
          <w:rtl/>
        </w:rPr>
        <w:t>ضا</w:t>
      </w:r>
      <w:r w:rsidR="00F21C67" w:rsidRPr="003C213A">
        <w:rPr>
          <w:rtl/>
        </w:rPr>
        <w:t xml:space="preserve"> فاسد المذهب و </w:t>
      </w:r>
      <w:r w:rsidR="00CB70A1">
        <w:rPr>
          <w:rtl/>
        </w:rPr>
        <w:t>الروا</w:t>
      </w:r>
      <w:r w:rsidR="00CB70A1">
        <w:rPr>
          <w:rFonts w:hint="cs"/>
          <w:rtl/>
        </w:rPr>
        <w:t>ی</w:t>
      </w:r>
      <w:r w:rsidR="00CB70A1">
        <w:rPr>
          <w:rFonts w:hint="eastAsia"/>
          <w:rtl/>
        </w:rPr>
        <w:t>ة</w:t>
      </w:r>
      <w:r w:rsidR="00F21C67" w:rsidRPr="003C213A">
        <w:rPr>
          <w:rtl/>
        </w:rPr>
        <w:t xml:space="preserve"> و لا </w:t>
      </w:r>
      <w:r w:rsidR="00CB70A1">
        <w:rPr>
          <w:rtl/>
        </w:rPr>
        <w:t>أدر</w:t>
      </w:r>
      <w:r w:rsidR="00CB70A1">
        <w:rPr>
          <w:rFonts w:hint="cs"/>
          <w:rtl/>
        </w:rPr>
        <w:t>ی</w:t>
      </w:r>
      <w:r w:rsidR="00F21C67" w:rsidRPr="003C213A">
        <w:rPr>
          <w:rtl/>
        </w:rPr>
        <w:t xml:space="preserve"> </w:t>
      </w:r>
      <w:r w:rsidR="00CB70A1">
        <w:rPr>
          <w:rtl/>
        </w:rPr>
        <w:t>ک</w:t>
      </w:r>
      <w:r w:rsidR="00CB70A1">
        <w:rPr>
          <w:rFonts w:hint="cs"/>
          <w:rtl/>
        </w:rPr>
        <w:t>ی</w:t>
      </w:r>
      <w:r w:rsidR="00CB70A1">
        <w:rPr>
          <w:rFonts w:hint="eastAsia"/>
          <w:rtl/>
        </w:rPr>
        <w:t>ف</w:t>
      </w:r>
      <w:r w:rsidR="00F21C67" w:rsidRPr="003C213A">
        <w:rPr>
          <w:rtl/>
        </w:rPr>
        <w:t xml:space="preserve"> </w:t>
      </w:r>
      <w:r w:rsidR="00CB70A1">
        <w:rPr>
          <w:rtl/>
        </w:rPr>
        <w:t>رو</w:t>
      </w:r>
      <w:r w:rsidR="00CB70A1">
        <w:rPr>
          <w:rFonts w:hint="cs"/>
          <w:rtl/>
        </w:rPr>
        <w:t>ی</w:t>
      </w:r>
      <w:r w:rsidR="00F21C67" w:rsidRPr="003C213A">
        <w:rPr>
          <w:rtl/>
        </w:rPr>
        <w:t xml:space="preserve"> عنه </w:t>
      </w:r>
      <w:r w:rsidR="00CB70A1">
        <w:rPr>
          <w:rtl/>
        </w:rPr>
        <w:t>ش</w:t>
      </w:r>
      <w:r w:rsidR="00CB70A1">
        <w:rPr>
          <w:rFonts w:hint="cs"/>
          <w:rtl/>
        </w:rPr>
        <w:t>ی</w:t>
      </w:r>
      <w:r w:rsidR="00CB70A1">
        <w:rPr>
          <w:rFonts w:hint="eastAsia"/>
          <w:rtl/>
        </w:rPr>
        <w:t>خنا</w:t>
      </w:r>
      <w:r w:rsidR="00F21C67" w:rsidRPr="003C213A">
        <w:rPr>
          <w:rtl/>
        </w:rPr>
        <w:t xml:space="preserve"> </w:t>
      </w:r>
      <w:r w:rsidR="00CB70A1">
        <w:rPr>
          <w:rtl/>
        </w:rPr>
        <w:t>النب</w:t>
      </w:r>
      <w:r w:rsidR="00CB70A1">
        <w:rPr>
          <w:rFonts w:hint="cs"/>
          <w:rtl/>
        </w:rPr>
        <w:t>ی</w:t>
      </w:r>
      <w:r w:rsidR="00CB70A1">
        <w:rPr>
          <w:rFonts w:hint="eastAsia"/>
          <w:rtl/>
        </w:rPr>
        <w:t>ل</w:t>
      </w:r>
      <w:r w:rsidR="00F21C67" w:rsidRPr="003C213A">
        <w:rPr>
          <w:rtl/>
        </w:rPr>
        <w:t xml:space="preserve"> الثقة أبو </w:t>
      </w:r>
      <w:r w:rsidR="00CB70A1">
        <w:rPr>
          <w:rtl/>
        </w:rPr>
        <w:t>عل</w:t>
      </w:r>
      <w:r w:rsidR="00CB70A1">
        <w:rPr>
          <w:rFonts w:hint="cs"/>
          <w:rtl/>
        </w:rPr>
        <w:t>ی</w:t>
      </w:r>
      <w:r w:rsidR="00F21C67" w:rsidRPr="003C213A">
        <w:rPr>
          <w:rtl/>
        </w:rPr>
        <w:t xml:space="preserve"> ابن همام و </w:t>
      </w:r>
      <w:r w:rsidR="00CB70A1">
        <w:rPr>
          <w:rtl/>
        </w:rPr>
        <w:t>ش</w:t>
      </w:r>
      <w:r w:rsidR="00CB70A1">
        <w:rPr>
          <w:rFonts w:hint="cs"/>
          <w:rtl/>
        </w:rPr>
        <w:t>ی</w:t>
      </w:r>
      <w:r w:rsidR="00CB70A1">
        <w:rPr>
          <w:rFonts w:hint="eastAsia"/>
          <w:rtl/>
        </w:rPr>
        <w:t>خنا</w:t>
      </w:r>
      <w:r w:rsidR="00F21C67" w:rsidRPr="003C213A">
        <w:rPr>
          <w:rtl/>
        </w:rPr>
        <w:t xml:space="preserve"> </w:t>
      </w:r>
      <w:r w:rsidR="00CB70A1">
        <w:rPr>
          <w:rtl/>
        </w:rPr>
        <w:t>الجل</w:t>
      </w:r>
      <w:r w:rsidR="00CB70A1">
        <w:rPr>
          <w:rFonts w:hint="cs"/>
          <w:rtl/>
        </w:rPr>
        <w:t>ی</w:t>
      </w:r>
      <w:r w:rsidR="00CB70A1">
        <w:rPr>
          <w:rFonts w:hint="eastAsia"/>
          <w:rtl/>
        </w:rPr>
        <w:t>ل</w:t>
      </w:r>
      <w:r w:rsidR="00F21C67" w:rsidRPr="003C213A">
        <w:rPr>
          <w:rtl/>
        </w:rPr>
        <w:t xml:space="preserve"> الثقة أبو غالب </w:t>
      </w:r>
      <w:r w:rsidR="00CB70A1">
        <w:rPr>
          <w:rtl/>
        </w:rPr>
        <w:t>الزرار</w:t>
      </w:r>
      <w:r w:rsidR="00CB70A1">
        <w:rPr>
          <w:rFonts w:hint="cs"/>
          <w:rtl/>
        </w:rPr>
        <w:t>ی</w:t>
      </w:r>
      <w:r w:rsidR="00F21C67" w:rsidRPr="003C213A">
        <w:rPr>
          <w:rtl/>
        </w:rPr>
        <w:t xml:space="preserve"> رح</w:t>
      </w:r>
      <w:r w:rsidR="00F31392" w:rsidRPr="003C213A">
        <w:rPr>
          <w:rtl/>
        </w:rPr>
        <w:t xml:space="preserve">مهما الله و </w:t>
      </w:r>
      <w:r w:rsidR="00CB70A1">
        <w:rPr>
          <w:rtl/>
        </w:rPr>
        <w:t>ل</w:t>
      </w:r>
      <w:r w:rsidR="00CB70A1">
        <w:rPr>
          <w:rFonts w:hint="cs"/>
          <w:rtl/>
        </w:rPr>
        <w:t>ی</w:t>
      </w:r>
      <w:r w:rsidR="00CB70A1">
        <w:rPr>
          <w:rFonts w:hint="eastAsia"/>
          <w:rtl/>
        </w:rPr>
        <w:t>س</w:t>
      </w:r>
      <w:r w:rsidR="00F31392" w:rsidRPr="003C213A">
        <w:rPr>
          <w:rtl/>
        </w:rPr>
        <w:t xml:space="preserve"> هذا موضع </w:t>
      </w:r>
      <w:r w:rsidR="00CB70A1">
        <w:rPr>
          <w:rtl/>
        </w:rPr>
        <w:t>ذکره</w:t>
      </w:r>
      <w:r w:rsidR="00F31392" w:rsidRPr="003C213A">
        <w:rPr>
          <w:rtl/>
        </w:rPr>
        <w:t>»</w:t>
      </w:r>
      <w:r w:rsidR="008626EB" w:rsidRPr="003C213A">
        <w:rPr>
          <w:rFonts w:hint="cs"/>
          <w:rtl/>
        </w:rPr>
        <w:t>.</w:t>
      </w:r>
      <w:r w:rsidR="00F31392" w:rsidRPr="007138F9">
        <w:rPr>
          <w:vertAlign w:val="superscript"/>
          <w:rtl/>
        </w:rPr>
        <w:footnoteReference w:id="202"/>
      </w:r>
      <w:r w:rsidR="00F31392" w:rsidRPr="003C213A">
        <w:rPr>
          <w:rtl/>
        </w:rPr>
        <w:t xml:space="preserve"> </w:t>
      </w:r>
      <w:r w:rsidR="00F21C67" w:rsidRPr="003C213A">
        <w:rPr>
          <w:rtl/>
        </w:rPr>
        <w:t>بنابرا</w:t>
      </w:r>
      <w:r w:rsidR="00F21C67" w:rsidRPr="003C213A">
        <w:rPr>
          <w:rFonts w:hint="cs"/>
          <w:rtl/>
        </w:rPr>
        <w:t>ی</w:t>
      </w:r>
      <w:r w:rsidR="00F21C67" w:rsidRPr="003C213A">
        <w:rPr>
          <w:rFonts w:hint="eastAsia"/>
          <w:rtl/>
        </w:rPr>
        <w:t>ن،</w:t>
      </w:r>
      <w:r w:rsidR="00F21C67" w:rsidRPr="003C213A">
        <w:rPr>
          <w:rtl/>
        </w:rPr>
        <w:t xml:space="preserve"> اگر نجاش</w:t>
      </w:r>
      <w:r w:rsidR="00F21C67" w:rsidRPr="003C213A">
        <w:rPr>
          <w:rFonts w:hint="cs"/>
          <w:rtl/>
        </w:rPr>
        <w:t>ی</w:t>
      </w:r>
      <w:r w:rsidR="00F21C67" w:rsidRPr="003C213A">
        <w:rPr>
          <w:rtl/>
        </w:rPr>
        <w:t xml:space="preserve"> بدون واسطه به استاد</w:t>
      </w:r>
      <w:r w:rsidR="00F21C67" w:rsidRPr="003C213A">
        <w:rPr>
          <w:rFonts w:hint="cs"/>
          <w:rtl/>
        </w:rPr>
        <w:t>ی</w:t>
      </w:r>
      <w:r w:rsidR="00F21C67" w:rsidRPr="003C213A">
        <w:rPr>
          <w:rtl/>
        </w:rPr>
        <w:t xml:space="preserve"> استناد کرد</w:t>
      </w:r>
      <w:r w:rsidR="008626EB" w:rsidRPr="003C213A">
        <w:rPr>
          <w:rFonts w:hint="cs"/>
          <w:rtl/>
        </w:rPr>
        <w:t>،</w:t>
      </w:r>
      <w:r w:rsidR="00F21C67" w:rsidRPr="003C213A">
        <w:rPr>
          <w:rtl/>
        </w:rPr>
        <w:t xml:space="preserve"> معلوم م</w:t>
      </w:r>
      <w:r w:rsidR="00F21C67" w:rsidRPr="003C213A">
        <w:rPr>
          <w:rFonts w:hint="cs"/>
          <w:rtl/>
        </w:rPr>
        <w:t>ی</w:t>
      </w:r>
      <w:r w:rsidR="00F21C67" w:rsidRPr="003C213A">
        <w:rPr>
          <w:rtl/>
        </w:rPr>
        <w:t xml:space="preserve"> شود او را ثقه م</w:t>
      </w:r>
      <w:r w:rsidR="00F21C67" w:rsidRPr="003C213A">
        <w:rPr>
          <w:rFonts w:hint="cs"/>
          <w:rtl/>
        </w:rPr>
        <w:t>ی</w:t>
      </w:r>
      <w:r w:rsidR="00F21C67" w:rsidRPr="003C213A">
        <w:rPr>
          <w:rtl/>
        </w:rPr>
        <w:t xml:space="preserve"> دانسته است و از آنجا که در </w:t>
      </w:r>
      <w:r w:rsidR="00CB70A1">
        <w:rPr>
          <w:rtl/>
        </w:rPr>
        <w:t>ترجمه‌</w:t>
      </w:r>
      <w:r w:rsidR="00CB70A1">
        <w:rPr>
          <w:rFonts w:hint="cs"/>
          <w:rtl/>
        </w:rPr>
        <w:t>ی</w:t>
      </w:r>
      <w:r w:rsidR="00F21C67" w:rsidRPr="003C213A">
        <w:rPr>
          <w:rtl/>
        </w:rPr>
        <w:t xml:space="preserve"> </w:t>
      </w:r>
      <w:r w:rsidR="008626EB" w:rsidRPr="003C213A">
        <w:rPr>
          <w:rFonts w:hint="cs"/>
          <w:rtl/>
        </w:rPr>
        <w:t>«</w:t>
      </w:r>
      <w:r w:rsidR="00F21C67" w:rsidRPr="003C213A">
        <w:rPr>
          <w:rtl/>
        </w:rPr>
        <w:t>ابان بن تغلب</w:t>
      </w:r>
      <w:r w:rsidR="008626EB" w:rsidRPr="003C213A">
        <w:rPr>
          <w:rFonts w:hint="cs"/>
          <w:rtl/>
        </w:rPr>
        <w:t>»</w:t>
      </w:r>
      <w:r w:rsidR="00F21C67" w:rsidRPr="003C213A">
        <w:rPr>
          <w:rtl/>
        </w:rPr>
        <w:t xml:space="preserve"> بدون واسطه از «احمد بن عبدالواحد بن عبدون» مطلب نقل کرده معلوم </w:t>
      </w:r>
      <w:r w:rsidR="00CB70A1">
        <w:rPr>
          <w:rtl/>
        </w:rPr>
        <w:t>م</w:t>
      </w:r>
      <w:r w:rsidR="00CB70A1">
        <w:rPr>
          <w:rFonts w:hint="cs"/>
          <w:rtl/>
        </w:rPr>
        <w:t>ی‌</w:t>
      </w:r>
      <w:r w:rsidR="00CB70A1">
        <w:rPr>
          <w:rFonts w:hint="eastAsia"/>
          <w:rtl/>
        </w:rPr>
        <w:t>شود</w:t>
      </w:r>
      <w:r w:rsidR="00F21C67" w:rsidRPr="003C213A">
        <w:rPr>
          <w:rtl/>
        </w:rPr>
        <w:t xml:space="preserve"> «احمد بن عبد الواحد بن عبدون» را ثقه </w:t>
      </w:r>
      <w:r w:rsidR="00CB70A1">
        <w:rPr>
          <w:rtl/>
        </w:rPr>
        <w:t>م</w:t>
      </w:r>
      <w:r w:rsidR="00CB70A1">
        <w:rPr>
          <w:rFonts w:hint="cs"/>
          <w:rtl/>
        </w:rPr>
        <w:t>ی‌</w:t>
      </w:r>
      <w:r w:rsidR="00CB70A1">
        <w:rPr>
          <w:rFonts w:hint="eastAsia"/>
          <w:rtl/>
        </w:rPr>
        <w:t>دانسته</w:t>
      </w:r>
      <w:r w:rsidR="00F21C67" w:rsidRPr="003C213A">
        <w:rPr>
          <w:rtl/>
        </w:rPr>
        <w:t xml:space="preserve"> است.</w:t>
      </w:r>
    </w:p>
    <w:p w:rsidR="007A1238" w:rsidRPr="007A1238" w:rsidRDefault="007A1238" w:rsidP="002D35C1">
      <w:pPr>
        <w:jc w:val="both"/>
        <w:rPr>
          <w:rFonts w:asciiTheme="minorHAnsi" w:hAnsiTheme="minorHAnsi"/>
          <w:color w:val="auto"/>
          <w:sz w:val="28"/>
          <w:rtl/>
        </w:rPr>
      </w:pPr>
      <w:r w:rsidRPr="007A1238">
        <w:rPr>
          <w:rFonts w:asciiTheme="minorHAnsi" w:hAnsiTheme="minorHAnsi"/>
          <w:color w:val="auto"/>
          <w:sz w:val="28"/>
          <w:rtl/>
        </w:rPr>
        <w:t>قر</w:t>
      </w:r>
      <w:r w:rsidRPr="007A1238">
        <w:rPr>
          <w:rFonts w:asciiTheme="minorHAnsi" w:hAnsiTheme="minorHAnsi" w:hint="cs"/>
          <w:color w:val="auto"/>
          <w:sz w:val="28"/>
          <w:rtl/>
        </w:rPr>
        <w:t>ی</w:t>
      </w:r>
      <w:r w:rsidRPr="007A1238">
        <w:rPr>
          <w:rFonts w:asciiTheme="minorHAnsi" w:hAnsiTheme="minorHAnsi" w:hint="eastAsia"/>
          <w:color w:val="auto"/>
          <w:sz w:val="28"/>
          <w:rtl/>
        </w:rPr>
        <w:t>نه‌</w:t>
      </w:r>
      <w:r w:rsidRPr="007A1238">
        <w:rPr>
          <w:rFonts w:asciiTheme="minorHAnsi" w:hAnsiTheme="minorHAnsi" w:hint="cs"/>
          <w:color w:val="auto"/>
          <w:sz w:val="28"/>
          <w:rtl/>
        </w:rPr>
        <w:t>ی دیگر بر توثیق وی این است که «شیخ طوسی» ذیل عنوان «عبدالله بن احمد» برای «احمد عبد الواحد» طلب رحمت کرده است: «</w:t>
      </w:r>
      <w:r w:rsidRPr="007A1238">
        <w:rPr>
          <w:rFonts w:asciiTheme="minorHAnsi" w:hAnsiTheme="minorHAnsi"/>
          <w:color w:val="auto"/>
          <w:sz w:val="28"/>
          <w:rtl/>
        </w:rPr>
        <w:t>أخبرنا بکتبه و روایاته أبو عبد اللّه أحمد بن عبدون المعروف بابن الحاشر رحمه اللّه، عنه</w:t>
      </w:r>
      <w:r w:rsidRPr="007A1238">
        <w:rPr>
          <w:rFonts w:asciiTheme="minorHAnsi" w:hAnsiTheme="minorHAnsi" w:hint="cs"/>
          <w:color w:val="auto"/>
          <w:sz w:val="28"/>
          <w:rtl/>
        </w:rPr>
        <w:t xml:space="preserve"> </w:t>
      </w:r>
      <w:r w:rsidRPr="007A1238">
        <w:rPr>
          <w:rFonts w:asciiTheme="minorHAnsi" w:hAnsiTheme="minorHAnsi"/>
          <w:color w:val="auto"/>
          <w:sz w:val="28"/>
          <w:rtl/>
        </w:rPr>
        <w:t>سماعا و إجازة</w:t>
      </w:r>
      <w:r w:rsidR="002D35C1">
        <w:rPr>
          <w:rFonts w:asciiTheme="minorHAnsi" w:hAnsiTheme="minorHAnsi" w:hint="cs"/>
          <w:color w:val="auto"/>
          <w:sz w:val="28"/>
          <w:rtl/>
        </w:rPr>
        <w:t>».</w:t>
      </w:r>
      <w:r w:rsidR="002D35C1">
        <w:rPr>
          <w:rStyle w:val="FootnoteReference"/>
          <w:rFonts w:asciiTheme="minorHAnsi" w:hAnsiTheme="minorHAnsi"/>
          <w:color w:val="auto"/>
          <w:sz w:val="28"/>
          <w:rtl/>
        </w:rPr>
        <w:footnoteReference w:id="203"/>
      </w:r>
    </w:p>
    <w:p w:rsidR="007A1238" w:rsidRPr="003C213A" w:rsidRDefault="007A1238" w:rsidP="00634270">
      <w:pPr>
        <w:jc w:val="both"/>
        <w:rPr>
          <w:rtl/>
        </w:rPr>
      </w:pPr>
      <w:r w:rsidRPr="003C213A">
        <w:rPr>
          <w:rFonts w:hint="cs"/>
          <w:rtl/>
        </w:rPr>
        <w:t xml:space="preserve">ایشان در تفسیر عبارت «کان علوا فی الوقت»، ضمیر «کان» را به «احمد بن عبدالواحد» </w:t>
      </w:r>
      <w:r w:rsidRPr="003C213A">
        <w:rPr>
          <w:rtl/>
        </w:rPr>
        <w:t>بازم</w:t>
      </w:r>
      <w:r w:rsidRPr="003C213A">
        <w:rPr>
          <w:rFonts w:hint="cs"/>
          <w:rtl/>
        </w:rPr>
        <w:t>ی‌</w:t>
      </w:r>
      <w:r w:rsidRPr="003C213A">
        <w:rPr>
          <w:rFonts w:hint="eastAsia"/>
          <w:rtl/>
        </w:rPr>
        <w:t>گردانند</w:t>
      </w:r>
      <w:r w:rsidRPr="003C213A">
        <w:rPr>
          <w:rFonts w:hint="cs"/>
          <w:rtl/>
        </w:rPr>
        <w:t xml:space="preserve"> و عبارت صحیح را «کان غلوا فی الوقت» </w:t>
      </w:r>
      <w:r w:rsidRPr="003C213A">
        <w:rPr>
          <w:rtl/>
        </w:rPr>
        <w:t>م</w:t>
      </w:r>
      <w:r w:rsidRPr="003C213A">
        <w:rPr>
          <w:rFonts w:hint="cs"/>
          <w:rtl/>
        </w:rPr>
        <w:t>ی‌</w:t>
      </w:r>
      <w:r w:rsidRPr="003C213A">
        <w:rPr>
          <w:rFonts w:hint="eastAsia"/>
          <w:rtl/>
        </w:rPr>
        <w:t>دانند</w:t>
      </w:r>
      <w:r w:rsidRPr="003C213A">
        <w:rPr>
          <w:rFonts w:hint="cs"/>
          <w:rtl/>
        </w:rPr>
        <w:t xml:space="preserve"> و منظور از این عبارت را این </w:t>
      </w:r>
      <w:r w:rsidRPr="003C213A">
        <w:rPr>
          <w:rtl/>
        </w:rPr>
        <w:t>م</w:t>
      </w:r>
      <w:r w:rsidRPr="003C213A">
        <w:rPr>
          <w:rFonts w:hint="cs"/>
          <w:rtl/>
        </w:rPr>
        <w:t>ی‌</w:t>
      </w:r>
      <w:r w:rsidRPr="003C213A">
        <w:rPr>
          <w:rFonts w:hint="eastAsia"/>
          <w:rtl/>
        </w:rPr>
        <w:t>دانند</w:t>
      </w:r>
      <w:r w:rsidRPr="003C213A">
        <w:rPr>
          <w:rFonts w:hint="cs"/>
          <w:rtl/>
        </w:rPr>
        <w:t xml:space="preserve"> که «احمد بن عبدالواحد»، «علی بن محمد بن الزبیر» را در جوانی ملاقات کرده است.</w:t>
      </w:r>
    </w:p>
    <w:p w:rsidR="007A1238" w:rsidRPr="003C213A" w:rsidRDefault="007A1238" w:rsidP="00634270">
      <w:pPr>
        <w:jc w:val="both"/>
        <w:rPr>
          <w:rtl/>
        </w:rPr>
      </w:pPr>
      <w:r w:rsidRPr="007138F9">
        <w:rPr>
          <w:rFonts w:cs="B Titr" w:hint="cs"/>
          <w:sz w:val="28"/>
          <w:szCs w:val="24"/>
          <w:rtl/>
        </w:rPr>
        <w:t>«مرحوم تستری»:</w:t>
      </w:r>
      <w:r w:rsidRPr="007138F9">
        <w:rPr>
          <w:vertAlign w:val="superscript"/>
          <w:rtl/>
        </w:rPr>
        <w:footnoteReference w:id="204"/>
      </w:r>
      <w:r w:rsidRPr="003C213A">
        <w:rPr>
          <w:rFonts w:hint="cs"/>
          <w:rtl/>
        </w:rPr>
        <w:t xml:space="preserve"> ایشان ضمیر «کان» در عبارت «کان علوا فی الوقت» را به «علی بن محمد القرشی» </w:t>
      </w:r>
      <w:r w:rsidRPr="003C213A">
        <w:rPr>
          <w:rtl/>
        </w:rPr>
        <w:t>بازم</w:t>
      </w:r>
      <w:r w:rsidRPr="003C213A">
        <w:rPr>
          <w:rFonts w:hint="cs"/>
          <w:rtl/>
        </w:rPr>
        <w:t>ی‌</w:t>
      </w:r>
      <w:r w:rsidRPr="003C213A">
        <w:rPr>
          <w:rFonts w:hint="eastAsia"/>
          <w:rtl/>
        </w:rPr>
        <w:t>گردانند</w:t>
      </w:r>
      <w:r w:rsidRPr="003C213A">
        <w:rPr>
          <w:rFonts w:hint="cs"/>
          <w:rtl/>
        </w:rPr>
        <w:t xml:space="preserve"> و معنای «علوا» را «عالی السند» </w:t>
      </w:r>
      <w:r w:rsidRPr="003C213A">
        <w:rPr>
          <w:rtl/>
        </w:rPr>
        <w:t>م</w:t>
      </w:r>
      <w:r w:rsidRPr="003C213A">
        <w:rPr>
          <w:rFonts w:hint="cs"/>
          <w:rtl/>
        </w:rPr>
        <w:t>ی‌</w:t>
      </w:r>
      <w:r w:rsidRPr="003C213A">
        <w:rPr>
          <w:rFonts w:hint="eastAsia"/>
          <w:rtl/>
        </w:rPr>
        <w:t>دانند</w:t>
      </w:r>
      <w:r w:rsidRPr="003C213A">
        <w:rPr>
          <w:rFonts w:hint="cs"/>
          <w:rtl/>
        </w:rPr>
        <w:t xml:space="preserve">. درنتیجه معنای عبارت </w:t>
      </w:r>
      <w:r w:rsidRPr="003C213A">
        <w:rPr>
          <w:rtl/>
        </w:rPr>
        <w:t>ا</w:t>
      </w:r>
      <w:r w:rsidRPr="003C213A">
        <w:rPr>
          <w:rFonts w:hint="cs"/>
          <w:rtl/>
        </w:rPr>
        <w:t>ی</w:t>
      </w:r>
      <w:r w:rsidRPr="003C213A">
        <w:rPr>
          <w:rFonts w:hint="eastAsia"/>
          <w:rtl/>
        </w:rPr>
        <w:t>ن‌گونه</w:t>
      </w:r>
      <w:r w:rsidRPr="003C213A">
        <w:rPr>
          <w:rFonts w:hint="cs"/>
          <w:rtl/>
        </w:rPr>
        <w:t xml:space="preserve"> </w:t>
      </w:r>
      <w:r w:rsidRPr="003C213A">
        <w:rPr>
          <w:rtl/>
        </w:rPr>
        <w:t>م</w:t>
      </w:r>
      <w:r w:rsidRPr="003C213A">
        <w:rPr>
          <w:rFonts w:hint="cs"/>
          <w:rtl/>
        </w:rPr>
        <w:t>ی‌</w:t>
      </w:r>
      <w:r w:rsidRPr="003C213A">
        <w:rPr>
          <w:rFonts w:hint="eastAsia"/>
          <w:rtl/>
        </w:rPr>
        <w:t>شود</w:t>
      </w:r>
      <w:r w:rsidRPr="003C213A">
        <w:rPr>
          <w:rFonts w:hint="cs"/>
          <w:rtl/>
        </w:rPr>
        <w:t xml:space="preserve">: «کان علی بن محمد القرشی کان عالی السند» و دلیل عالی السند بودن نیز نقل </w:t>
      </w:r>
      <w:r w:rsidRPr="003C213A">
        <w:rPr>
          <w:rtl/>
        </w:rPr>
        <w:t>ب</w:t>
      </w:r>
      <w:r w:rsidRPr="003C213A">
        <w:rPr>
          <w:rFonts w:hint="cs"/>
          <w:rtl/>
        </w:rPr>
        <w:t>ی‌</w:t>
      </w:r>
      <w:r w:rsidRPr="003C213A">
        <w:rPr>
          <w:rFonts w:hint="eastAsia"/>
          <w:rtl/>
        </w:rPr>
        <w:t>واسطه</w:t>
      </w:r>
      <w:r w:rsidRPr="003C213A">
        <w:rPr>
          <w:rFonts w:hint="cs"/>
          <w:rtl/>
        </w:rPr>
        <w:t xml:space="preserve"> از «علی ابن فضال» است. ایشان نیز «احمد بن عبد الواحد» را به علت شیخ «نجاشی» بودن توثیق </w:t>
      </w:r>
      <w:r w:rsidRPr="003C213A">
        <w:rPr>
          <w:rtl/>
        </w:rPr>
        <w:t>م</w:t>
      </w:r>
      <w:r w:rsidRPr="003C213A">
        <w:rPr>
          <w:rFonts w:hint="cs"/>
          <w:rtl/>
        </w:rPr>
        <w:t>ی‌</w:t>
      </w:r>
      <w:r w:rsidRPr="003C213A">
        <w:rPr>
          <w:rFonts w:hint="eastAsia"/>
          <w:rtl/>
        </w:rPr>
        <w:t>کنند</w:t>
      </w:r>
      <w:r w:rsidRPr="003C213A">
        <w:rPr>
          <w:rFonts w:hint="cs"/>
          <w:rtl/>
        </w:rPr>
        <w:t>.</w:t>
      </w:r>
    </w:p>
    <w:p w:rsidR="007A1238" w:rsidRPr="003C213A" w:rsidRDefault="007A1238" w:rsidP="00634270">
      <w:pPr>
        <w:jc w:val="both"/>
        <w:rPr>
          <w:rtl/>
        </w:rPr>
      </w:pPr>
      <w:r w:rsidRPr="007138F9">
        <w:rPr>
          <w:rFonts w:cs="B Titr" w:hint="cs"/>
          <w:sz w:val="28"/>
          <w:szCs w:val="24"/>
          <w:rtl/>
        </w:rPr>
        <w:t>«مرحوم مامقانی»:</w:t>
      </w:r>
      <w:r w:rsidRPr="007138F9">
        <w:rPr>
          <w:vertAlign w:val="superscript"/>
          <w:rtl/>
        </w:rPr>
        <w:footnoteReference w:id="205"/>
      </w:r>
      <w:r w:rsidRPr="003C213A">
        <w:rPr>
          <w:rFonts w:hint="cs"/>
          <w:rtl/>
        </w:rPr>
        <w:t xml:space="preserve"> ایشان عبارت ضمیر «کان» را به «ابن عبدون» </w:t>
      </w:r>
      <w:r w:rsidRPr="003C213A">
        <w:rPr>
          <w:rtl/>
        </w:rPr>
        <w:t>بازم</w:t>
      </w:r>
      <w:r w:rsidRPr="003C213A">
        <w:rPr>
          <w:rFonts w:hint="cs"/>
          <w:rtl/>
        </w:rPr>
        <w:t>ی‌</w:t>
      </w:r>
      <w:r w:rsidRPr="003C213A">
        <w:rPr>
          <w:rFonts w:hint="eastAsia"/>
          <w:rtl/>
        </w:rPr>
        <w:t>گرداند</w:t>
      </w:r>
      <w:r w:rsidRPr="003C213A">
        <w:rPr>
          <w:rFonts w:hint="cs"/>
          <w:rtl/>
        </w:rPr>
        <w:t xml:space="preserve"> و «علو» را به «عالی السند» معنا کرده است. طبق نقل «مرحوم مامقانی» این عبارت توثیق را </w:t>
      </w:r>
      <w:r w:rsidRPr="003C213A">
        <w:rPr>
          <w:rtl/>
        </w:rPr>
        <w:t>م</w:t>
      </w:r>
      <w:r w:rsidRPr="003C213A">
        <w:rPr>
          <w:rFonts w:hint="cs"/>
          <w:rtl/>
        </w:rPr>
        <w:t>ی‌</w:t>
      </w:r>
      <w:r w:rsidRPr="003C213A">
        <w:rPr>
          <w:rFonts w:hint="eastAsia"/>
          <w:rtl/>
        </w:rPr>
        <w:t>رساند</w:t>
      </w:r>
      <w:r w:rsidRPr="003C213A">
        <w:rPr>
          <w:rFonts w:hint="cs"/>
          <w:rtl/>
        </w:rPr>
        <w:t xml:space="preserve"> و به این معناست: «کان ابن عبدون عالی السند فی وقت ملاقاته مع علی بن محمد القرشی»؛ </w:t>
      </w:r>
      <w:r w:rsidRPr="003C213A">
        <w:rPr>
          <w:rFonts w:hint="cs"/>
          <w:rtl/>
        </w:rPr>
        <w:lastRenderedPageBreak/>
        <w:t xml:space="preserve">یعنی نه تنها وی امامی ثقه است، بلکه </w:t>
      </w:r>
      <w:r w:rsidRPr="003C213A">
        <w:rPr>
          <w:rtl/>
        </w:rPr>
        <w:t>واسطه‌ها</w:t>
      </w:r>
      <w:r w:rsidRPr="003C213A">
        <w:rPr>
          <w:rFonts w:hint="cs"/>
          <w:rtl/>
        </w:rPr>
        <w:t xml:space="preserve">یی که در روایت وی وجود دارند، اندک هستند. وی در اوایل جوانی با معمرین ارتباط داشته و درنتیجه </w:t>
      </w:r>
      <w:r w:rsidRPr="003C213A">
        <w:rPr>
          <w:rtl/>
        </w:rPr>
        <w:t>واسطه‌ها</w:t>
      </w:r>
      <w:r w:rsidRPr="003C213A">
        <w:rPr>
          <w:rFonts w:hint="cs"/>
          <w:rtl/>
        </w:rPr>
        <w:t xml:space="preserve">ی وی کم </w:t>
      </w:r>
      <w:r w:rsidRPr="003C213A">
        <w:rPr>
          <w:rtl/>
        </w:rPr>
        <w:t>م</w:t>
      </w:r>
      <w:r w:rsidRPr="003C213A">
        <w:rPr>
          <w:rFonts w:hint="cs"/>
          <w:rtl/>
        </w:rPr>
        <w:t>ی‌</w:t>
      </w:r>
      <w:r w:rsidRPr="003C213A">
        <w:rPr>
          <w:rFonts w:hint="eastAsia"/>
          <w:rtl/>
        </w:rPr>
        <w:t>شوند</w:t>
      </w:r>
      <w:r w:rsidRPr="003C213A">
        <w:rPr>
          <w:rFonts w:hint="cs"/>
          <w:rtl/>
        </w:rPr>
        <w:t>.</w:t>
      </w:r>
    </w:p>
    <w:p w:rsidR="007A1238" w:rsidRPr="007A1238" w:rsidRDefault="007A1238" w:rsidP="007A1238">
      <w:pPr>
        <w:jc w:val="both"/>
        <w:rPr>
          <w:rFonts w:asciiTheme="minorHAnsi" w:hAnsiTheme="minorHAnsi"/>
          <w:color w:val="auto"/>
          <w:sz w:val="28"/>
          <w:rtl/>
        </w:rPr>
      </w:pPr>
      <w:r w:rsidRPr="007A1238">
        <w:rPr>
          <w:rFonts w:asciiTheme="minorHAnsi" w:hAnsiTheme="minorHAnsi" w:hint="cs"/>
          <w:color w:val="auto"/>
          <w:sz w:val="28"/>
          <w:rtl/>
        </w:rPr>
        <w:t xml:space="preserve">با توجه به تفاسیر مختلف مشخص </w:t>
      </w:r>
      <w:r w:rsidRPr="007A1238">
        <w:rPr>
          <w:rFonts w:asciiTheme="minorHAnsi" w:hAnsiTheme="minorHAnsi"/>
          <w:color w:val="auto"/>
          <w:sz w:val="28"/>
          <w:rtl/>
        </w:rPr>
        <w:t>م</w:t>
      </w:r>
      <w:r w:rsidRPr="007A1238">
        <w:rPr>
          <w:rFonts w:asciiTheme="minorHAnsi" w:hAnsiTheme="minorHAnsi" w:hint="cs"/>
          <w:color w:val="auto"/>
          <w:sz w:val="28"/>
          <w:rtl/>
        </w:rPr>
        <w:t>ی‌</w:t>
      </w:r>
      <w:r w:rsidRPr="007A1238">
        <w:rPr>
          <w:rFonts w:asciiTheme="minorHAnsi" w:hAnsiTheme="minorHAnsi" w:hint="eastAsia"/>
          <w:color w:val="auto"/>
          <w:sz w:val="28"/>
          <w:rtl/>
        </w:rPr>
        <w:t>شود</w:t>
      </w:r>
      <w:r w:rsidRPr="007A1238">
        <w:rPr>
          <w:rFonts w:asciiTheme="minorHAnsi" w:hAnsiTheme="minorHAnsi" w:hint="cs"/>
          <w:color w:val="auto"/>
          <w:sz w:val="28"/>
          <w:rtl/>
        </w:rPr>
        <w:t xml:space="preserve"> که اختلاف بر سر این دو مورد است:</w:t>
      </w:r>
    </w:p>
    <w:p w:rsidR="007A1238" w:rsidRPr="007A1238" w:rsidRDefault="007A1238" w:rsidP="00885800">
      <w:pPr>
        <w:ind w:left="720"/>
        <w:jc w:val="both"/>
        <w:rPr>
          <w:rFonts w:asciiTheme="minorHAnsi" w:hAnsiTheme="minorHAnsi"/>
          <w:color w:val="auto"/>
          <w:sz w:val="28"/>
          <w:rtl/>
        </w:rPr>
      </w:pPr>
      <w:r w:rsidRPr="007A1238">
        <w:rPr>
          <w:rFonts w:asciiTheme="minorHAnsi" w:hAnsiTheme="minorHAnsi" w:hint="cs"/>
          <w:color w:val="auto"/>
          <w:sz w:val="28"/>
          <w:rtl/>
        </w:rPr>
        <w:t xml:space="preserve">اینکه مرجع ضمیر «کان» به «ابن عبدون» </w:t>
      </w:r>
      <w:r w:rsidRPr="007A1238">
        <w:rPr>
          <w:rFonts w:asciiTheme="minorHAnsi" w:hAnsiTheme="minorHAnsi"/>
          <w:color w:val="auto"/>
          <w:sz w:val="28"/>
          <w:rtl/>
        </w:rPr>
        <w:t>بازم</w:t>
      </w:r>
      <w:r w:rsidRPr="007A1238">
        <w:rPr>
          <w:rFonts w:asciiTheme="minorHAnsi" w:hAnsiTheme="minorHAnsi" w:hint="cs"/>
          <w:color w:val="auto"/>
          <w:sz w:val="28"/>
          <w:rtl/>
        </w:rPr>
        <w:t>ی‌</w:t>
      </w:r>
      <w:r w:rsidRPr="007A1238">
        <w:rPr>
          <w:rFonts w:asciiTheme="minorHAnsi" w:hAnsiTheme="minorHAnsi" w:hint="eastAsia"/>
          <w:color w:val="auto"/>
          <w:sz w:val="28"/>
          <w:rtl/>
        </w:rPr>
        <w:t>گردد</w:t>
      </w:r>
      <w:r w:rsidRPr="007A1238">
        <w:rPr>
          <w:rFonts w:asciiTheme="minorHAnsi" w:hAnsiTheme="minorHAnsi" w:hint="cs"/>
          <w:color w:val="auto"/>
          <w:sz w:val="28"/>
          <w:rtl/>
        </w:rPr>
        <w:t xml:space="preserve"> یا به «علی بن محمد القرشی»؛</w:t>
      </w:r>
    </w:p>
    <w:p w:rsidR="007A1238" w:rsidRPr="007A1238" w:rsidRDefault="007A1238" w:rsidP="00885800">
      <w:pPr>
        <w:ind w:left="720"/>
        <w:jc w:val="both"/>
        <w:rPr>
          <w:rFonts w:asciiTheme="minorHAnsi" w:hAnsiTheme="minorHAnsi"/>
          <w:color w:val="auto"/>
          <w:sz w:val="28"/>
          <w:rtl/>
        </w:rPr>
      </w:pPr>
      <w:r w:rsidRPr="007A1238">
        <w:rPr>
          <w:rFonts w:asciiTheme="minorHAnsi" w:hAnsiTheme="minorHAnsi" w:hint="cs"/>
          <w:color w:val="auto"/>
          <w:sz w:val="28"/>
          <w:rtl/>
        </w:rPr>
        <w:t>اینکه «علوا» به معنای «عالی السند» بودن است یا به معنای «فی عنفوان شبابه».</w:t>
      </w:r>
    </w:p>
    <w:p w:rsidR="007A1238" w:rsidRPr="00885800" w:rsidRDefault="007A1238" w:rsidP="00634270">
      <w:pPr>
        <w:jc w:val="both"/>
        <w:rPr>
          <w:rFonts w:cs="B Titr"/>
          <w:sz w:val="28"/>
          <w:szCs w:val="24"/>
          <w:rtl/>
        </w:rPr>
      </w:pPr>
      <w:r w:rsidRPr="00885800">
        <w:rPr>
          <w:rFonts w:cs="B Titr"/>
          <w:sz w:val="28"/>
          <w:szCs w:val="24"/>
          <w:rtl/>
        </w:rPr>
        <w:t>جمع‌بند</w:t>
      </w:r>
      <w:r w:rsidRPr="00885800">
        <w:rPr>
          <w:rFonts w:cs="B Titr" w:hint="cs"/>
          <w:sz w:val="28"/>
          <w:szCs w:val="24"/>
          <w:rtl/>
        </w:rPr>
        <w:t>ی استاد:</w:t>
      </w:r>
    </w:p>
    <w:p w:rsidR="007A1238" w:rsidRPr="003C213A" w:rsidRDefault="007A1238" w:rsidP="00634270">
      <w:pPr>
        <w:jc w:val="both"/>
        <w:rPr>
          <w:rtl/>
        </w:rPr>
      </w:pPr>
      <w:r w:rsidRPr="00885800">
        <w:rPr>
          <w:rFonts w:cs="B Titr" w:hint="cs"/>
          <w:sz w:val="28"/>
          <w:szCs w:val="24"/>
          <w:rtl/>
        </w:rPr>
        <w:t>در مورد وثاقت:</w:t>
      </w:r>
      <w:r w:rsidRPr="003C213A">
        <w:rPr>
          <w:rFonts w:hint="cs"/>
          <w:rtl/>
        </w:rPr>
        <w:t xml:space="preserve"> </w:t>
      </w:r>
      <w:r w:rsidRPr="003C213A">
        <w:rPr>
          <w:rtl/>
        </w:rPr>
        <w:t>ادله‌ا</w:t>
      </w:r>
      <w:r w:rsidRPr="003C213A">
        <w:rPr>
          <w:rFonts w:hint="cs"/>
          <w:rtl/>
        </w:rPr>
        <w:t xml:space="preserve">ی که </w:t>
      </w:r>
      <w:r w:rsidRPr="003C213A">
        <w:rPr>
          <w:rtl/>
        </w:rPr>
        <w:t>م</w:t>
      </w:r>
      <w:r w:rsidRPr="003C213A">
        <w:rPr>
          <w:rFonts w:hint="cs"/>
          <w:rtl/>
        </w:rPr>
        <w:t>ی‌</w:t>
      </w:r>
      <w:r w:rsidRPr="003C213A">
        <w:rPr>
          <w:rFonts w:hint="eastAsia"/>
          <w:rtl/>
        </w:rPr>
        <w:t>توان</w:t>
      </w:r>
      <w:r w:rsidRPr="003C213A">
        <w:rPr>
          <w:rFonts w:hint="cs"/>
          <w:rtl/>
        </w:rPr>
        <w:t xml:space="preserve"> برای وثاقت «احمد بن عبدالواحد» ارائه و بررسی کرد، این موارد هستند:</w:t>
      </w:r>
    </w:p>
    <w:p w:rsidR="007A1238" w:rsidRPr="003C213A" w:rsidRDefault="007A1238" w:rsidP="00634270">
      <w:pPr>
        <w:jc w:val="both"/>
        <w:rPr>
          <w:rtl/>
        </w:rPr>
      </w:pPr>
      <w:r w:rsidRPr="00885800">
        <w:rPr>
          <w:rFonts w:cs="B Titr" w:hint="cs"/>
          <w:sz w:val="28"/>
          <w:szCs w:val="24"/>
          <w:rtl/>
        </w:rPr>
        <w:t xml:space="preserve">1. استاد «نجاشی» بودن: </w:t>
      </w:r>
      <w:r w:rsidRPr="003C213A">
        <w:rPr>
          <w:rFonts w:hint="cs"/>
          <w:rtl/>
        </w:rPr>
        <w:t xml:space="preserve">این مطلب در </w:t>
      </w:r>
      <w:r w:rsidRPr="003C213A">
        <w:rPr>
          <w:rtl/>
        </w:rPr>
        <w:t>دوره‌</w:t>
      </w:r>
      <w:r w:rsidRPr="003C213A">
        <w:rPr>
          <w:rFonts w:hint="cs"/>
          <w:rtl/>
        </w:rPr>
        <w:t xml:space="preserve">ی قبل بحث شد که آیا مشایخ «نجاشی» ثقه هستند یا خیر. برخی به دو جهت مشایخ «نجاشی» را ثقه </w:t>
      </w:r>
      <w:r w:rsidRPr="003C213A">
        <w:rPr>
          <w:rtl/>
        </w:rPr>
        <w:t>دانسته‌اند</w:t>
      </w:r>
      <w:r w:rsidRPr="003C213A">
        <w:rPr>
          <w:rFonts w:hint="cs"/>
          <w:rtl/>
        </w:rPr>
        <w:t>:</w:t>
      </w:r>
    </w:p>
    <w:p w:rsidR="007A1238" w:rsidRPr="003C213A" w:rsidRDefault="007A1238" w:rsidP="00885800">
      <w:pPr>
        <w:ind w:left="720"/>
        <w:jc w:val="both"/>
        <w:rPr>
          <w:rtl/>
        </w:rPr>
      </w:pPr>
      <w:r w:rsidRPr="00A44819">
        <w:rPr>
          <w:rFonts w:cs="B Titr" w:hint="cs"/>
          <w:sz w:val="28"/>
          <w:szCs w:val="24"/>
          <w:rtl/>
        </w:rPr>
        <w:t>الف)</w:t>
      </w:r>
      <w:r w:rsidRPr="003C213A">
        <w:rPr>
          <w:rFonts w:hint="cs"/>
          <w:rtl/>
        </w:rPr>
        <w:t xml:space="preserve"> «نجاشی» در مواردی </w:t>
      </w:r>
      <w:r w:rsidRPr="003C213A">
        <w:rPr>
          <w:rtl/>
        </w:rPr>
        <w:t>م</w:t>
      </w:r>
      <w:r w:rsidRPr="003C213A">
        <w:rPr>
          <w:rFonts w:hint="cs"/>
          <w:rtl/>
        </w:rPr>
        <w:t>ی‌</w:t>
      </w:r>
      <w:r w:rsidRPr="003C213A">
        <w:rPr>
          <w:rFonts w:hint="eastAsia"/>
          <w:rtl/>
        </w:rPr>
        <w:t>گو</w:t>
      </w:r>
      <w:r w:rsidRPr="003C213A">
        <w:rPr>
          <w:rFonts w:hint="cs"/>
          <w:rtl/>
        </w:rPr>
        <w:t>ی</w:t>
      </w:r>
      <w:r w:rsidRPr="003C213A">
        <w:rPr>
          <w:rFonts w:hint="eastAsia"/>
          <w:rtl/>
        </w:rPr>
        <w:t>د</w:t>
      </w:r>
      <w:r w:rsidRPr="003C213A">
        <w:rPr>
          <w:rFonts w:hint="cs"/>
          <w:rtl/>
        </w:rPr>
        <w:t xml:space="preserve"> که از بعضی از اساتید </w:t>
      </w:r>
      <w:r w:rsidRPr="003C213A">
        <w:rPr>
          <w:rtl/>
        </w:rPr>
        <w:t>اجازه‌</w:t>
      </w:r>
      <w:r w:rsidRPr="003C213A">
        <w:rPr>
          <w:rFonts w:hint="cs"/>
          <w:rtl/>
        </w:rPr>
        <w:t xml:space="preserve">ی نقل روایت گرفتم اما چون اساتید وی را تضعیف </w:t>
      </w:r>
      <w:r w:rsidRPr="003C213A">
        <w:rPr>
          <w:rtl/>
        </w:rPr>
        <w:t>م</w:t>
      </w:r>
      <w:r w:rsidRPr="003C213A">
        <w:rPr>
          <w:rFonts w:hint="cs"/>
          <w:rtl/>
        </w:rPr>
        <w:t>ی‌</w:t>
      </w:r>
      <w:r w:rsidRPr="003C213A">
        <w:rPr>
          <w:rFonts w:hint="eastAsia"/>
          <w:rtl/>
        </w:rPr>
        <w:t>کردند</w:t>
      </w:r>
      <w:r w:rsidRPr="003C213A">
        <w:rPr>
          <w:rFonts w:hint="cs"/>
          <w:rtl/>
        </w:rPr>
        <w:t xml:space="preserve">، از وی نقل نکردم. به همین دلیل گفته شده که اگر «نجاشی» از کسی روایت کرد، معلوم </w:t>
      </w:r>
      <w:r w:rsidRPr="003C213A">
        <w:rPr>
          <w:rtl/>
        </w:rPr>
        <w:t>م</w:t>
      </w:r>
      <w:r w:rsidRPr="003C213A">
        <w:rPr>
          <w:rFonts w:hint="cs"/>
          <w:rtl/>
        </w:rPr>
        <w:t>ی‌</w:t>
      </w:r>
      <w:r w:rsidRPr="003C213A">
        <w:rPr>
          <w:rFonts w:hint="eastAsia"/>
          <w:rtl/>
        </w:rPr>
        <w:t>شود</w:t>
      </w:r>
      <w:r w:rsidRPr="003C213A">
        <w:rPr>
          <w:rFonts w:hint="cs"/>
          <w:rtl/>
        </w:rPr>
        <w:t xml:space="preserve"> که وی ثقه بوده است.</w:t>
      </w:r>
    </w:p>
    <w:p w:rsidR="007A1238" w:rsidRPr="003C213A" w:rsidRDefault="007A1238" w:rsidP="00885800">
      <w:pPr>
        <w:ind w:left="720"/>
        <w:jc w:val="both"/>
        <w:rPr>
          <w:rtl/>
        </w:rPr>
      </w:pPr>
      <w:r w:rsidRPr="00A44819">
        <w:rPr>
          <w:rFonts w:cs="B Titr" w:hint="cs"/>
          <w:sz w:val="28"/>
          <w:szCs w:val="24"/>
          <w:rtl/>
        </w:rPr>
        <w:t>نقد:</w:t>
      </w:r>
      <w:r w:rsidRPr="003C213A">
        <w:rPr>
          <w:rFonts w:hint="cs"/>
          <w:rtl/>
        </w:rPr>
        <w:t xml:space="preserve"> این کلام در مورد «مرحوم کلینی»، «شیخ صدوق» و... نیز گفته شده است</w:t>
      </w:r>
      <w:r w:rsidR="003C4D0E">
        <w:rPr>
          <w:rtl/>
        </w:rPr>
        <w:t xml:space="preserve">؛ </w:t>
      </w:r>
      <w:r w:rsidRPr="003C213A">
        <w:rPr>
          <w:rFonts w:hint="cs"/>
          <w:rtl/>
        </w:rPr>
        <w:t xml:space="preserve">اما این مطلب برای نشان دادن وثاقت کافی نبوده و صرفاً </w:t>
      </w:r>
      <w:r w:rsidRPr="003C213A">
        <w:rPr>
          <w:rtl/>
        </w:rPr>
        <w:t>نشان‌دهنده‌</w:t>
      </w:r>
      <w:r w:rsidRPr="003C213A">
        <w:rPr>
          <w:rFonts w:hint="cs"/>
          <w:rtl/>
        </w:rPr>
        <w:t>ی اهتمام شخص و قرینه بر وثاقت است.</w:t>
      </w:r>
    </w:p>
    <w:p w:rsidR="007A1238" w:rsidRPr="003C213A" w:rsidRDefault="007A1238" w:rsidP="007138F9">
      <w:pPr>
        <w:ind w:left="720"/>
        <w:jc w:val="both"/>
        <w:rPr>
          <w:rtl/>
        </w:rPr>
      </w:pPr>
      <w:r w:rsidRPr="00A44819">
        <w:rPr>
          <w:rFonts w:cs="B Titr" w:hint="cs"/>
          <w:sz w:val="28"/>
          <w:szCs w:val="24"/>
          <w:rtl/>
        </w:rPr>
        <w:t>ب)</w:t>
      </w:r>
      <w:r w:rsidRPr="003C213A">
        <w:rPr>
          <w:rFonts w:hint="cs"/>
          <w:rtl/>
        </w:rPr>
        <w:t xml:space="preserve"> «نجاشی» در مورد اساتید خود، عبارت «شیوخنا الثقات» را به کار </w:t>
      </w:r>
      <w:r w:rsidRPr="003C213A">
        <w:rPr>
          <w:rtl/>
        </w:rPr>
        <w:t>م</w:t>
      </w:r>
      <w:r w:rsidRPr="003C213A">
        <w:rPr>
          <w:rFonts w:hint="cs"/>
          <w:rtl/>
        </w:rPr>
        <w:t>ی‌</w:t>
      </w:r>
      <w:r w:rsidRPr="003C213A">
        <w:rPr>
          <w:rFonts w:hint="eastAsia"/>
          <w:rtl/>
        </w:rPr>
        <w:t>برد</w:t>
      </w:r>
      <w:r w:rsidR="007138F9">
        <w:rPr>
          <w:rFonts w:hint="cs"/>
          <w:rtl/>
        </w:rPr>
        <w:t>.</w:t>
      </w:r>
      <w:r w:rsidRPr="007138F9">
        <w:rPr>
          <w:vertAlign w:val="superscript"/>
          <w:rtl/>
        </w:rPr>
        <w:footnoteReference w:id="206"/>
      </w:r>
      <w:r w:rsidRPr="003C213A">
        <w:rPr>
          <w:rFonts w:hint="cs"/>
          <w:rtl/>
        </w:rPr>
        <w:t xml:space="preserve"> به همین دلیل گفته شده که شیوخ «نجاشی» ثقه </w:t>
      </w:r>
      <w:r w:rsidRPr="003C213A">
        <w:rPr>
          <w:rtl/>
        </w:rPr>
        <w:t>بوده‌اند</w:t>
      </w:r>
      <w:r w:rsidRPr="003C213A">
        <w:rPr>
          <w:rFonts w:hint="cs"/>
          <w:rtl/>
        </w:rPr>
        <w:t>.</w:t>
      </w:r>
    </w:p>
    <w:p w:rsidR="007A1238" w:rsidRPr="003C213A" w:rsidRDefault="007A1238" w:rsidP="00885800">
      <w:pPr>
        <w:ind w:left="720"/>
        <w:jc w:val="both"/>
        <w:rPr>
          <w:rtl/>
        </w:rPr>
      </w:pPr>
      <w:r w:rsidRPr="00A44819">
        <w:rPr>
          <w:rFonts w:cs="B Titr" w:hint="cs"/>
          <w:sz w:val="28"/>
          <w:szCs w:val="24"/>
          <w:rtl/>
        </w:rPr>
        <w:t>نقد:</w:t>
      </w:r>
      <w:r w:rsidRPr="003C213A">
        <w:rPr>
          <w:rFonts w:hint="cs"/>
          <w:rtl/>
        </w:rPr>
        <w:t xml:space="preserve"> این مطلب نیز پذیرفته نیست؛ زیرا ممکن است قید «ثقات» احترازی باشد نه توضیحی. این مطلب نیز قرینیت دارد.</w:t>
      </w:r>
    </w:p>
    <w:p w:rsidR="007A1238" w:rsidRPr="003C213A" w:rsidRDefault="007A1238" w:rsidP="00A44819">
      <w:pPr>
        <w:jc w:val="both"/>
        <w:rPr>
          <w:rtl/>
        </w:rPr>
      </w:pPr>
      <w:r w:rsidRPr="00A44819">
        <w:rPr>
          <w:rFonts w:cs="B Titr" w:hint="cs"/>
          <w:sz w:val="28"/>
          <w:szCs w:val="24"/>
          <w:rtl/>
        </w:rPr>
        <w:t>2. استاد «شیخ طوسی» بودن:</w:t>
      </w:r>
      <w:r w:rsidRPr="003C213A">
        <w:rPr>
          <w:rFonts w:hint="cs"/>
          <w:rtl/>
        </w:rPr>
        <w:t xml:space="preserve"> «احمد بن عبدون» 114 روایت دارد که 108 مورد آن توسط «شیخ طوسی» نقل شده است که کثرت روایت «شیخ طوسی» از وی را </w:t>
      </w:r>
      <w:r w:rsidRPr="003C213A">
        <w:rPr>
          <w:rtl/>
        </w:rPr>
        <w:t>م</w:t>
      </w:r>
      <w:r w:rsidRPr="003C213A">
        <w:rPr>
          <w:rFonts w:hint="cs"/>
          <w:rtl/>
        </w:rPr>
        <w:t>ی‌</w:t>
      </w:r>
      <w:r w:rsidRPr="003C213A">
        <w:rPr>
          <w:rFonts w:hint="eastAsia"/>
          <w:rtl/>
        </w:rPr>
        <w:t>رساند</w:t>
      </w:r>
      <w:r w:rsidRPr="003C213A">
        <w:rPr>
          <w:rFonts w:hint="cs"/>
          <w:rtl/>
        </w:rPr>
        <w:t>.</w:t>
      </w:r>
    </w:p>
    <w:p w:rsidR="007A1238" w:rsidRPr="003C213A" w:rsidRDefault="007A1238" w:rsidP="00634270">
      <w:pPr>
        <w:jc w:val="both"/>
        <w:rPr>
          <w:rtl/>
        </w:rPr>
      </w:pPr>
      <w:r w:rsidRPr="002D35C1">
        <w:rPr>
          <w:rFonts w:cs="B Titr" w:hint="cs"/>
          <w:sz w:val="28"/>
          <w:szCs w:val="24"/>
          <w:rtl/>
        </w:rPr>
        <w:t>نقد:</w:t>
      </w:r>
      <w:r w:rsidRPr="003C213A">
        <w:rPr>
          <w:rFonts w:hint="cs"/>
          <w:rtl/>
        </w:rPr>
        <w:t xml:space="preserve"> این مطلب نیز مانند مطالب قبل قرینه بر وثاقت است؛ اما </w:t>
      </w:r>
      <w:r w:rsidRPr="003C213A">
        <w:rPr>
          <w:rtl/>
        </w:rPr>
        <w:t>نم</w:t>
      </w:r>
      <w:r w:rsidRPr="003C213A">
        <w:rPr>
          <w:rFonts w:hint="cs"/>
          <w:rtl/>
        </w:rPr>
        <w:t>ی‌</w:t>
      </w:r>
      <w:r w:rsidRPr="003C213A">
        <w:rPr>
          <w:rFonts w:hint="eastAsia"/>
          <w:rtl/>
        </w:rPr>
        <w:t>تواند</w:t>
      </w:r>
      <w:r w:rsidRPr="003C213A">
        <w:rPr>
          <w:rFonts w:hint="cs"/>
          <w:rtl/>
        </w:rPr>
        <w:t xml:space="preserve"> به عنوان دلیل مورد استفاده قرار بگیرد.</w:t>
      </w:r>
    </w:p>
    <w:p w:rsidR="007A1238" w:rsidRPr="003C213A" w:rsidRDefault="007A1238" w:rsidP="00634270">
      <w:pPr>
        <w:jc w:val="both"/>
        <w:rPr>
          <w:rtl/>
        </w:rPr>
      </w:pPr>
      <w:r w:rsidRPr="00A44819">
        <w:rPr>
          <w:rFonts w:cs="B Titr" w:hint="cs"/>
          <w:sz w:val="28"/>
          <w:szCs w:val="24"/>
          <w:rtl/>
        </w:rPr>
        <w:t>3. مهاجرت به کوفه و عدم اعتراض قمیین نسبت به وی:</w:t>
      </w:r>
      <w:r w:rsidRPr="003C213A">
        <w:rPr>
          <w:rFonts w:hint="cs"/>
          <w:rtl/>
        </w:rPr>
        <w:t xml:space="preserve"> اعتراض نکردن و اقبال قمیین نسبت به «احمد بن عبدالواحد» نشان </w:t>
      </w:r>
      <w:r w:rsidRPr="003C213A">
        <w:rPr>
          <w:rtl/>
        </w:rPr>
        <w:t>م</w:t>
      </w:r>
      <w:r w:rsidRPr="003C213A">
        <w:rPr>
          <w:rFonts w:hint="cs"/>
          <w:rtl/>
        </w:rPr>
        <w:t>ی‌</w:t>
      </w:r>
      <w:r w:rsidRPr="003C213A">
        <w:rPr>
          <w:rFonts w:hint="eastAsia"/>
          <w:rtl/>
        </w:rPr>
        <w:t>دهد</w:t>
      </w:r>
      <w:r w:rsidRPr="003C213A">
        <w:rPr>
          <w:rFonts w:hint="cs"/>
          <w:rtl/>
        </w:rPr>
        <w:t xml:space="preserve"> که وی ثقه و مورد اعتماد بوده است.</w:t>
      </w:r>
    </w:p>
    <w:p w:rsidR="007A1238" w:rsidRPr="003C213A" w:rsidRDefault="007A1238" w:rsidP="00634270">
      <w:pPr>
        <w:jc w:val="both"/>
        <w:rPr>
          <w:rtl/>
        </w:rPr>
      </w:pPr>
      <w:r w:rsidRPr="00A44819">
        <w:rPr>
          <w:rFonts w:cs="B Titr" w:hint="cs"/>
          <w:sz w:val="28"/>
          <w:szCs w:val="24"/>
          <w:rtl/>
        </w:rPr>
        <w:t>نقد:</w:t>
      </w:r>
      <w:r w:rsidRPr="003C213A">
        <w:rPr>
          <w:rFonts w:hint="cs"/>
          <w:rtl/>
        </w:rPr>
        <w:t xml:space="preserve"> این مطلب نیز صرفاً به عنوان قرینه استفاده </w:t>
      </w:r>
      <w:r w:rsidRPr="003C213A">
        <w:rPr>
          <w:rtl/>
        </w:rPr>
        <w:t>م</w:t>
      </w:r>
      <w:r w:rsidRPr="003C213A">
        <w:rPr>
          <w:rFonts w:hint="cs"/>
          <w:rtl/>
        </w:rPr>
        <w:t>ی‌</w:t>
      </w:r>
      <w:r w:rsidRPr="003C213A">
        <w:rPr>
          <w:rFonts w:hint="eastAsia"/>
          <w:rtl/>
        </w:rPr>
        <w:t>شود</w:t>
      </w:r>
      <w:r w:rsidRPr="003C213A">
        <w:rPr>
          <w:rFonts w:hint="cs"/>
          <w:rtl/>
        </w:rPr>
        <w:t>.</w:t>
      </w:r>
      <w:r w:rsidRPr="007138F9">
        <w:rPr>
          <w:vertAlign w:val="superscript"/>
          <w:rtl/>
        </w:rPr>
        <w:footnoteReference w:id="207"/>
      </w:r>
    </w:p>
    <w:p w:rsidR="007A1238" w:rsidRPr="007A1238" w:rsidRDefault="007A1238" w:rsidP="007A1238">
      <w:pPr>
        <w:jc w:val="both"/>
        <w:rPr>
          <w:rFonts w:asciiTheme="minorHAnsi" w:hAnsiTheme="minorHAnsi"/>
          <w:color w:val="auto"/>
          <w:sz w:val="28"/>
          <w:rtl/>
        </w:rPr>
      </w:pPr>
      <w:r w:rsidRPr="007A1238">
        <w:rPr>
          <w:rFonts w:asciiTheme="minorHAnsi" w:hAnsiTheme="minorHAnsi"/>
          <w:color w:val="auto"/>
          <w:sz w:val="28"/>
          <w:rtl/>
        </w:rPr>
        <w:t>ه</w:t>
      </w:r>
      <w:r w:rsidRPr="007A1238">
        <w:rPr>
          <w:rFonts w:asciiTheme="minorHAnsi" w:hAnsiTheme="minorHAnsi" w:hint="cs"/>
          <w:color w:val="auto"/>
          <w:sz w:val="28"/>
          <w:rtl/>
        </w:rPr>
        <w:t>ی</w:t>
      </w:r>
      <w:r w:rsidRPr="007A1238">
        <w:rPr>
          <w:rFonts w:asciiTheme="minorHAnsi" w:hAnsiTheme="minorHAnsi" w:hint="eastAsia"/>
          <w:color w:val="auto"/>
          <w:sz w:val="28"/>
          <w:rtl/>
        </w:rPr>
        <w:t>چ‌کدام</w:t>
      </w:r>
      <w:r w:rsidRPr="007A1238">
        <w:rPr>
          <w:rFonts w:asciiTheme="minorHAnsi" w:hAnsiTheme="minorHAnsi" w:hint="cs"/>
          <w:color w:val="auto"/>
          <w:sz w:val="28"/>
          <w:rtl/>
        </w:rPr>
        <w:t xml:space="preserve"> از مطالبی که ذکر شد، به عنوان دلیل بر وثاقت مورد پذیرش قرار </w:t>
      </w:r>
      <w:r w:rsidRPr="007A1238">
        <w:rPr>
          <w:rFonts w:asciiTheme="minorHAnsi" w:hAnsiTheme="minorHAnsi"/>
          <w:color w:val="auto"/>
          <w:sz w:val="28"/>
          <w:rtl/>
        </w:rPr>
        <w:t>نم</w:t>
      </w:r>
      <w:r w:rsidRPr="007A1238">
        <w:rPr>
          <w:rFonts w:asciiTheme="minorHAnsi" w:hAnsiTheme="minorHAnsi" w:hint="cs"/>
          <w:color w:val="auto"/>
          <w:sz w:val="28"/>
          <w:rtl/>
        </w:rPr>
        <w:t>ی‌</w:t>
      </w:r>
      <w:r w:rsidRPr="007A1238">
        <w:rPr>
          <w:rFonts w:asciiTheme="minorHAnsi" w:hAnsiTheme="minorHAnsi" w:hint="eastAsia"/>
          <w:color w:val="auto"/>
          <w:sz w:val="28"/>
          <w:rtl/>
        </w:rPr>
        <w:t>گ</w:t>
      </w:r>
      <w:r w:rsidRPr="007A1238">
        <w:rPr>
          <w:rFonts w:asciiTheme="minorHAnsi" w:hAnsiTheme="minorHAnsi" w:hint="cs"/>
          <w:color w:val="auto"/>
          <w:sz w:val="28"/>
          <w:rtl/>
        </w:rPr>
        <w:t>ی</w:t>
      </w:r>
      <w:r w:rsidRPr="007A1238">
        <w:rPr>
          <w:rFonts w:asciiTheme="minorHAnsi" w:hAnsiTheme="minorHAnsi" w:hint="eastAsia"/>
          <w:color w:val="auto"/>
          <w:sz w:val="28"/>
          <w:rtl/>
        </w:rPr>
        <w:t>رند</w:t>
      </w:r>
      <w:r w:rsidRPr="007A1238">
        <w:rPr>
          <w:rFonts w:asciiTheme="minorHAnsi" w:hAnsiTheme="minorHAnsi" w:hint="cs"/>
          <w:color w:val="auto"/>
          <w:sz w:val="28"/>
          <w:rtl/>
        </w:rPr>
        <w:t xml:space="preserve">؛ اما با کنار هم گذاشتن این قرائن </w:t>
      </w:r>
      <w:r w:rsidRPr="007A1238">
        <w:rPr>
          <w:rFonts w:asciiTheme="minorHAnsi" w:hAnsiTheme="minorHAnsi"/>
          <w:color w:val="auto"/>
          <w:sz w:val="28"/>
          <w:rtl/>
        </w:rPr>
        <w:t>م</w:t>
      </w:r>
      <w:r w:rsidRPr="007A1238">
        <w:rPr>
          <w:rFonts w:asciiTheme="minorHAnsi" w:hAnsiTheme="minorHAnsi" w:hint="cs"/>
          <w:color w:val="auto"/>
          <w:sz w:val="28"/>
          <w:rtl/>
        </w:rPr>
        <w:t>ی‌</w:t>
      </w:r>
      <w:r w:rsidRPr="007A1238">
        <w:rPr>
          <w:rFonts w:asciiTheme="minorHAnsi" w:hAnsiTheme="minorHAnsi" w:hint="eastAsia"/>
          <w:color w:val="auto"/>
          <w:sz w:val="28"/>
          <w:rtl/>
        </w:rPr>
        <w:t>توان</w:t>
      </w:r>
      <w:r w:rsidRPr="007A1238">
        <w:rPr>
          <w:rFonts w:asciiTheme="minorHAnsi" w:hAnsiTheme="minorHAnsi" w:hint="cs"/>
          <w:color w:val="auto"/>
          <w:sz w:val="28"/>
          <w:rtl/>
        </w:rPr>
        <w:t xml:space="preserve"> به وثاقت «احمد بن عبدون» اطمینان حاصل شد.</w:t>
      </w:r>
    </w:p>
    <w:p w:rsidR="007A1238" w:rsidRPr="007A1238" w:rsidRDefault="007A1238" w:rsidP="007A1238">
      <w:pPr>
        <w:jc w:val="both"/>
        <w:rPr>
          <w:rFonts w:asciiTheme="minorHAnsi" w:hAnsiTheme="minorHAnsi"/>
          <w:color w:val="auto"/>
          <w:sz w:val="28"/>
          <w:rtl/>
        </w:rPr>
      </w:pPr>
      <w:r w:rsidRPr="007A1238">
        <w:rPr>
          <w:rFonts w:asciiTheme="minorHAnsi" w:hAnsiTheme="minorHAnsi" w:hint="cs"/>
          <w:color w:val="auto"/>
          <w:sz w:val="28"/>
          <w:rtl/>
        </w:rPr>
        <w:t xml:space="preserve">همچنین وی کتبی تألیف کرده که </w:t>
      </w:r>
      <w:r w:rsidRPr="007A1238">
        <w:rPr>
          <w:rFonts w:asciiTheme="minorHAnsi" w:hAnsiTheme="minorHAnsi"/>
          <w:color w:val="auto"/>
          <w:sz w:val="28"/>
          <w:rtl/>
        </w:rPr>
        <w:t>حساس</w:t>
      </w:r>
      <w:r w:rsidRPr="007A1238">
        <w:rPr>
          <w:rFonts w:asciiTheme="minorHAnsi" w:hAnsiTheme="minorHAnsi" w:hint="cs"/>
          <w:color w:val="auto"/>
          <w:sz w:val="28"/>
          <w:rtl/>
        </w:rPr>
        <w:t>ی</w:t>
      </w:r>
      <w:r w:rsidRPr="007A1238">
        <w:rPr>
          <w:rFonts w:asciiTheme="minorHAnsi" w:hAnsiTheme="minorHAnsi" w:hint="eastAsia"/>
          <w:color w:val="auto"/>
          <w:sz w:val="28"/>
          <w:rtl/>
        </w:rPr>
        <w:t>ت‌برانگ</w:t>
      </w:r>
      <w:r w:rsidRPr="007A1238">
        <w:rPr>
          <w:rFonts w:asciiTheme="minorHAnsi" w:hAnsiTheme="minorHAnsi" w:hint="cs"/>
          <w:color w:val="auto"/>
          <w:sz w:val="28"/>
          <w:rtl/>
        </w:rPr>
        <w:t>ی</w:t>
      </w:r>
      <w:r w:rsidRPr="007A1238">
        <w:rPr>
          <w:rFonts w:asciiTheme="minorHAnsi" w:hAnsiTheme="minorHAnsi" w:hint="eastAsia"/>
          <w:color w:val="auto"/>
          <w:sz w:val="28"/>
          <w:rtl/>
        </w:rPr>
        <w:t>ز</w:t>
      </w:r>
      <w:r w:rsidRPr="007A1238">
        <w:rPr>
          <w:rFonts w:asciiTheme="minorHAnsi" w:hAnsiTheme="minorHAnsi" w:hint="cs"/>
          <w:color w:val="auto"/>
          <w:sz w:val="28"/>
          <w:rtl/>
        </w:rPr>
        <w:t xml:space="preserve"> بوده است؛ به‌طور مثال وی کتاب رجال، تاریخ، تفسیر خطبه فدکیه و... داشته است که شیعیان نسبت به آنها حساس بوده و در مورد توثیق و تضعیف یک شخص، نقل از روایت و مطالب در مورد «حضرت زهرا سلام الله علیها» اظهار نظر </w:t>
      </w:r>
      <w:r w:rsidRPr="007A1238">
        <w:rPr>
          <w:rFonts w:asciiTheme="minorHAnsi" w:hAnsiTheme="minorHAnsi"/>
          <w:color w:val="auto"/>
          <w:sz w:val="28"/>
          <w:rtl/>
        </w:rPr>
        <w:t>م</w:t>
      </w:r>
      <w:r w:rsidRPr="007A1238">
        <w:rPr>
          <w:rFonts w:asciiTheme="minorHAnsi" w:hAnsiTheme="minorHAnsi" w:hint="cs"/>
          <w:color w:val="auto"/>
          <w:sz w:val="28"/>
          <w:rtl/>
        </w:rPr>
        <w:t>ی‌</w:t>
      </w:r>
      <w:r w:rsidRPr="007A1238">
        <w:rPr>
          <w:rFonts w:asciiTheme="minorHAnsi" w:hAnsiTheme="minorHAnsi" w:hint="eastAsia"/>
          <w:color w:val="auto"/>
          <w:sz w:val="28"/>
          <w:rtl/>
        </w:rPr>
        <w:t>نمودند</w:t>
      </w:r>
      <w:r w:rsidRPr="007A1238">
        <w:rPr>
          <w:rFonts w:asciiTheme="minorHAnsi" w:hAnsiTheme="minorHAnsi" w:hint="cs"/>
          <w:color w:val="auto"/>
          <w:sz w:val="28"/>
          <w:rtl/>
        </w:rPr>
        <w:t xml:space="preserve"> و با این وجود نسبت به «احمد بن عبدون» اعتراضی نشده است؛ مخصوصاً در مورد قمیین که حساسیت بیشتری داشتند.</w:t>
      </w:r>
    </w:p>
    <w:p w:rsidR="007A1238" w:rsidRPr="003C213A" w:rsidRDefault="007A1238" w:rsidP="00634270">
      <w:pPr>
        <w:jc w:val="both"/>
        <w:rPr>
          <w:rtl/>
        </w:rPr>
      </w:pPr>
      <w:r w:rsidRPr="003C213A">
        <w:rPr>
          <w:rFonts w:hint="cs"/>
          <w:rtl/>
        </w:rPr>
        <w:t xml:space="preserve">در مورد عبارت «و کان علوا فی الوقت»: ظاهر این عبارت به </w:t>
      </w:r>
      <w:r w:rsidRPr="003C213A">
        <w:rPr>
          <w:rtl/>
        </w:rPr>
        <w:t>قر</w:t>
      </w:r>
      <w:r w:rsidRPr="003C213A">
        <w:rPr>
          <w:rFonts w:hint="cs"/>
          <w:rtl/>
        </w:rPr>
        <w:t>ی</w:t>
      </w:r>
      <w:r w:rsidRPr="003C213A">
        <w:rPr>
          <w:rFonts w:hint="eastAsia"/>
          <w:rtl/>
        </w:rPr>
        <w:t>نه‌</w:t>
      </w:r>
      <w:r w:rsidRPr="003C213A">
        <w:rPr>
          <w:rFonts w:hint="cs"/>
          <w:rtl/>
        </w:rPr>
        <w:t xml:space="preserve">ی سیاق این است که ضمیر به «احمد بن عبدون» بازگردد. در مور «علوا فی الوقت» نیز باید به این نکته توجه داشت که «ابن زبیر» در سال 348 و «احمد بن عبدون» در سال 423 از دنیا رفته است. به صورت عادی باید «احمد بن عبدون» و «ابن زبیر» باید یک واسطه باشد؛ اما چون «احمد بن عبدون» در اوایل جوانی با «ابن زبیر» که در اواخر سالخوردگی است ملاقات </w:t>
      </w:r>
      <w:r w:rsidRPr="003C213A">
        <w:rPr>
          <w:rtl/>
        </w:rPr>
        <w:t>م</w:t>
      </w:r>
      <w:r w:rsidRPr="003C213A">
        <w:rPr>
          <w:rFonts w:hint="cs"/>
          <w:rtl/>
        </w:rPr>
        <w:t>ی‌</w:t>
      </w:r>
      <w:r w:rsidRPr="003C213A">
        <w:rPr>
          <w:rFonts w:hint="eastAsia"/>
          <w:rtl/>
        </w:rPr>
        <w:t>کند</w:t>
      </w:r>
      <w:r w:rsidRPr="003C213A">
        <w:rPr>
          <w:rFonts w:hint="cs"/>
          <w:rtl/>
        </w:rPr>
        <w:t xml:space="preserve">، روایاتی که «احمد بن عبدون» از «ابن زبیر» نقل </w:t>
      </w:r>
      <w:r w:rsidRPr="003C213A">
        <w:rPr>
          <w:rtl/>
        </w:rPr>
        <w:t>م</w:t>
      </w:r>
      <w:r w:rsidRPr="003C213A">
        <w:rPr>
          <w:rFonts w:hint="cs"/>
          <w:rtl/>
        </w:rPr>
        <w:t>ی‌</w:t>
      </w:r>
      <w:r w:rsidRPr="003C213A">
        <w:rPr>
          <w:rFonts w:hint="eastAsia"/>
          <w:rtl/>
        </w:rPr>
        <w:t>کند</w:t>
      </w:r>
      <w:r w:rsidRPr="003C213A">
        <w:rPr>
          <w:rFonts w:hint="cs"/>
          <w:rtl/>
        </w:rPr>
        <w:t xml:space="preserve">، نسبت به باقی روایات یک طبقه واسطه کمتر دارند. درنتیجه به معنای عبارت </w:t>
      </w:r>
      <w:r w:rsidRPr="003C213A">
        <w:rPr>
          <w:rtl/>
        </w:rPr>
        <w:t>ا</w:t>
      </w:r>
      <w:r w:rsidRPr="003C213A">
        <w:rPr>
          <w:rFonts w:hint="cs"/>
          <w:rtl/>
        </w:rPr>
        <w:t>ی</w:t>
      </w:r>
      <w:r w:rsidRPr="003C213A">
        <w:rPr>
          <w:rFonts w:hint="eastAsia"/>
          <w:rtl/>
        </w:rPr>
        <w:t>ن‌گونه</w:t>
      </w:r>
      <w:r w:rsidRPr="003C213A">
        <w:rPr>
          <w:rFonts w:hint="cs"/>
          <w:rtl/>
        </w:rPr>
        <w:t xml:space="preserve"> </w:t>
      </w:r>
      <w:r w:rsidRPr="003C213A">
        <w:rPr>
          <w:rtl/>
        </w:rPr>
        <w:t>م</w:t>
      </w:r>
      <w:r w:rsidRPr="003C213A">
        <w:rPr>
          <w:rFonts w:hint="cs"/>
          <w:rtl/>
        </w:rPr>
        <w:t>ی‌</w:t>
      </w:r>
      <w:r w:rsidRPr="003C213A">
        <w:rPr>
          <w:rFonts w:hint="eastAsia"/>
          <w:rtl/>
        </w:rPr>
        <w:t>شود</w:t>
      </w:r>
      <w:r w:rsidRPr="003C213A">
        <w:rPr>
          <w:rFonts w:hint="cs"/>
          <w:rtl/>
        </w:rPr>
        <w:t>: «کان ابن عبدون عال السند فی الوقت».</w:t>
      </w:r>
    </w:p>
    <w:p w:rsidR="007A1238" w:rsidRPr="007A1238" w:rsidRDefault="007A1238" w:rsidP="007A1238">
      <w:pPr>
        <w:jc w:val="both"/>
        <w:rPr>
          <w:rFonts w:asciiTheme="minorHAnsi" w:hAnsiTheme="minorHAnsi"/>
          <w:color w:val="auto"/>
          <w:sz w:val="28"/>
          <w:rtl/>
        </w:rPr>
      </w:pPr>
      <w:r w:rsidRPr="007A1238">
        <w:rPr>
          <w:rFonts w:asciiTheme="minorHAnsi" w:hAnsiTheme="minorHAnsi" w:hint="cs"/>
          <w:color w:val="auto"/>
          <w:sz w:val="28"/>
          <w:rtl/>
        </w:rPr>
        <w:t>درنتیجه:</w:t>
      </w:r>
    </w:p>
    <w:p w:rsidR="007A1238" w:rsidRPr="007A1238" w:rsidRDefault="007A1238" w:rsidP="00A44819">
      <w:pPr>
        <w:ind w:left="720"/>
        <w:jc w:val="both"/>
        <w:rPr>
          <w:rFonts w:asciiTheme="minorHAnsi" w:hAnsiTheme="minorHAnsi"/>
          <w:color w:val="auto"/>
          <w:sz w:val="28"/>
          <w:rtl/>
        </w:rPr>
      </w:pPr>
      <w:r w:rsidRPr="007A1238">
        <w:rPr>
          <w:rFonts w:asciiTheme="minorHAnsi" w:hAnsiTheme="minorHAnsi" w:hint="cs"/>
          <w:color w:val="auto"/>
          <w:sz w:val="28"/>
          <w:rtl/>
        </w:rPr>
        <w:t>در برگرداندن ضمیر «کان» به «احمد بن عبدون» که طبق سیاق است با «مرحوم خویی» موافقیم؛</w:t>
      </w:r>
    </w:p>
    <w:p w:rsidR="007A1238" w:rsidRPr="007A1238" w:rsidRDefault="007A1238" w:rsidP="00A44819">
      <w:pPr>
        <w:ind w:left="720"/>
        <w:jc w:val="both"/>
        <w:rPr>
          <w:rFonts w:asciiTheme="minorHAnsi" w:hAnsiTheme="minorHAnsi"/>
          <w:color w:val="auto"/>
          <w:sz w:val="28"/>
          <w:rtl/>
        </w:rPr>
      </w:pPr>
      <w:r w:rsidRPr="007A1238">
        <w:rPr>
          <w:rFonts w:asciiTheme="minorHAnsi" w:hAnsiTheme="minorHAnsi" w:hint="cs"/>
          <w:color w:val="auto"/>
          <w:sz w:val="28"/>
          <w:rtl/>
        </w:rPr>
        <w:t>و در تفسیر عبارت با «مرحوم مامقانی» موافقیم؛</w:t>
      </w:r>
    </w:p>
    <w:p w:rsidR="007A1238" w:rsidRPr="007A1238" w:rsidRDefault="007A1238" w:rsidP="00A44819">
      <w:pPr>
        <w:ind w:left="720"/>
        <w:jc w:val="both"/>
        <w:rPr>
          <w:rFonts w:asciiTheme="minorHAnsi" w:hAnsiTheme="minorHAnsi"/>
          <w:color w:val="auto"/>
          <w:sz w:val="28"/>
          <w:rtl/>
        </w:rPr>
      </w:pPr>
      <w:r w:rsidRPr="007A1238">
        <w:rPr>
          <w:rFonts w:asciiTheme="minorHAnsi" w:hAnsiTheme="minorHAnsi" w:hint="cs"/>
          <w:color w:val="auto"/>
          <w:sz w:val="28"/>
          <w:rtl/>
        </w:rPr>
        <w:t xml:space="preserve">و در اینکه این عبارت طبق تفسیر «مرحوم مامقانی» صرفاً مدح را </w:t>
      </w:r>
      <w:r w:rsidRPr="007A1238">
        <w:rPr>
          <w:rFonts w:asciiTheme="minorHAnsi" w:hAnsiTheme="minorHAnsi"/>
          <w:color w:val="auto"/>
          <w:sz w:val="28"/>
          <w:rtl/>
        </w:rPr>
        <w:t>م</w:t>
      </w:r>
      <w:r w:rsidRPr="007A1238">
        <w:rPr>
          <w:rFonts w:asciiTheme="minorHAnsi" w:hAnsiTheme="minorHAnsi" w:hint="cs"/>
          <w:color w:val="auto"/>
          <w:sz w:val="28"/>
          <w:rtl/>
        </w:rPr>
        <w:t>ی‌</w:t>
      </w:r>
      <w:r w:rsidRPr="007A1238">
        <w:rPr>
          <w:rFonts w:asciiTheme="minorHAnsi" w:hAnsiTheme="minorHAnsi" w:hint="eastAsia"/>
          <w:color w:val="auto"/>
          <w:sz w:val="28"/>
          <w:rtl/>
        </w:rPr>
        <w:t>رساند</w:t>
      </w:r>
      <w:r w:rsidRPr="007A1238">
        <w:rPr>
          <w:rFonts w:asciiTheme="minorHAnsi" w:hAnsiTheme="minorHAnsi" w:hint="cs"/>
          <w:color w:val="auto"/>
          <w:sz w:val="28"/>
          <w:rtl/>
        </w:rPr>
        <w:t xml:space="preserve"> و دال بر توثیق نیست با «مرحوم تستری» موافقیم.</w:t>
      </w:r>
    </w:p>
    <w:p w:rsidR="007A1238" w:rsidRPr="007A1238" w:rsidRDefault="007A1238" w:rsidP="00A44819">
      <w:pPr>
        <w:pStyle w:val="2"/>
        <w:rPr>
          <w:rtl/>
        </w:rPr>
      </w:pPr>
      <w:bookmarkStart w:id="276" w:name="_Toc40762582"/>
      <w:r w:rsidRPr="007A1238">
        <w:rPr>
          <w:rFonts w:hint="cs"/>
          <w:rtl/>
        </w:rPr>
        <w:lastRenderedPageBreak/>
        <w:t>6. «احمد بن محمد بن حسن بن ولید»</w:t>
      </w:r>
      <w:bookmarkEnd w:id="276"/>
    </w:p>
    <w:p w:rsidR="007A1238" w:rsidRPr="003C213A" w:rsidRDefault="002E4A45" w:rsidP="00634270">
      <w:pPr>
        <w:jc w:val="both"/>
        <w:rPr>
          <w:rtl/>
        </w:rPr>
      </w:pPr>
      <w:r w:rsidRPr="003C213A">
        <w:rPr>
          <w:rtl/>
        </w:rPr>
        <w:t>و</w:t>
      </w:r>
      <w:r w:rsidRPr="003C213A">
        <w:rPr>
          <w:rFonts w:hint="cs"/>
          <w:rtl/>
        </w:rPr>
        <w:t>ی</w:t>
      </w:r>
      <w:r w:rsidRPr="003C213A">
        <w:rPr>
          <w:rtl/>
        </w:rPr>
        <w:t xml:space="preserve"> از مشا</w:t>
      </w:r>
      <w:r w:rsidRPr="003C213A">
        <w:rPr>
          <w:rFonts w:hint="cs"/>
          <w:rtl/>
        </w:rPr>
        <w:t>ی</w:t>
      </w:r>
      <w:r w:rsidRPr="003C213A">
        <w:rPr>
          <w:rFonts w:hint="eastAsia"/>
          <w:rtl/>
        </w:rPr>
        <w:t>خ</w:t>
      </w:r>
      <w:r w:rsidRPr="003C213A">
        <w:rPr>
          <w:rtl/>
        </w:rPr>
        <w:t xml:space="preserve"> ش</w:t>
      </w:r>
      <w:r w:rsidRPr="003C213A">
        <w:rPr>
          <w:rFonts w:hint="cs"/>
          <w:rtl/>
        </w:rPr>
        <w:t>ی</w:t>
      </w:r>
      <w:r w:rsidRPr="003C213A">
        <w:rPr>
          <w:rFonts w:hint="eastAsia"/>
          <w:rtl/>
        </w:rPr>
        <w:t>خ</w:t>
      </w:r>
      <w:r w:rsidRPr="003C213A">
        <w:rPr>
          <w:rtl/>
        </w:rPr>
        <w:t xml:space="preserve"> مف</w:t>
      </w:r>
      <w:r w:rsidRPr="003C213A">
        <w:rPr>
          <w:rFonts w:hint="cs"/>
          <w:rtl/>
        </w:rPr>
        <w:t>ی</w:t>
      </w:r>
      <w:r w:rsidRPr="003C213A">
        <w:rPr>
          <w:rFonts w:hint="eastAsia"/>
          <w:rtl/>
        </w:rPr>
        <w:t>د</w:t>
      </w:r>
      <w:r w:rsidRPr="003C213A">
        <w:rPr>
          <w:rtl/>
        </w:rPr>
        <w:t xml:space="preserve"> است که بارها ش</w:t>
      </w:r>
      <w:r w:rsidRPr="003C213A">
        <w:rPr>
          <w:rFonts w:hint="cs"/>
          <w:rtl/>
        </w:rPr>
        <w:t>ی</w:t>
      </w:r>
      <w:r w:rsidRPr="003C213A">
        <w:rPr>
          <w:rFonts w:hint="eastAsia"/>
          <w:rtl/>
        </w:rPr>
        <w:t>خ</w:t>
      </w:r>
      <w:r w:rsidRPr="003C213A">
        <w:rPr>
          <w:rtl/>
        </w:rPr>
        <w:t xml:space="preserve"> مف</w:t>
      </w:r>
      <w:r w:rsidRPr="003C213A">
        <w:rPr>
          <w:rFonts w:hint="cs"/>
          <w:rtl/>
        </w:rPr>
        <w:t>ی</w:t>
      </w:r>
      <w:r w:rsidRPr="003C213A">
        <w:rPr>
          <w:rFonts w:hint="eastAsia"/>
          <w:rtl/>
        </w:rPr>
        <w:t>د</w:t>
      </w:r>
      <w:r w:rsidRPr="003C213A">
        <w:rPr>
          <w:rtl/>
        </w:rPr>
        <w:t xml:space="preserve"> درباره و</w:t>
      </w:r>
      <w:r w:rsidRPr="003C213A">
        <w:rPr>
          <w:rFonts w:hint="cs"/>
          <w:rtl/>
        </w:rPr>
        <w:t>ی</w:t>
      </w:r>
      <w:r w:rsidRPr="003C213A">
        <w:rPr>
          <w:rtl/>
        </w:rPr>
        <w:t xml:space="preserve"> واژه «رحمه الله» را به کار برده است.</w:t>
      </w:r>
      <w:r w:rsidRPr="007138F9">
        <w:rPr>
          <w:vertAlign w:val="superscript"/>
          <w:rtl/>
        </w:rPr>
        <w:footnoteReference w:id="208"/>
      </w:r>
    </w:p>
    <w:p w:rsidR="007A1238" w:rsidRPr="003C213A" w:rsidRDefault="007A1238" w:rsidP="00BF5363">
      <w:pPr>
        <w:jc w:val="both"/>
        <w:rPr>
          <w:rtl/>
        </w:rPr>
      </w:pPr>
      <w:r w:rsidRPr="0069436C">
        <w:rPr>
          <w:rFonts w:cs="B Titr" w:hint="cs"/>
          <w:sz w:val="28"/>
          <w:szCs w:val="24"/>
          <w:rtl/>
        </w:rPr>
        <w:t>«علامه مجلسی»:</w:t>
      </w:r>
      <w:r w:rsidRPr="003C213A">
        <w:rPr>
          <w:rFonts w:hint="cs"/>
          <w:rtl/>
        </w:rPr>
        <w:t xml:space="preserve"> ایشان به خاطر شیخ اجازه بودن، راوی را توثیق </w:t>
      </w:r>
      <w:r w:rsidRPr="003C213A">
        <w:rPr>
          <w:rtl/>
        </w:rPr>
        <w:t>م</w:t>
      </w:r>
      <w:r w:rsidRPr="003C213A">
        <w:rPr>
          <w:rFonts w:hint="cs"/>
          <w:rtl/>
        </w:rPr>
        <w:t>ی‌</w:t>
      </w:r>
      <w:r w:rsidRPr="003C213A">
        <w:rPr>
          <w:rFonts w:hint="eastAsia"/>
          <w:rtl/>
        </w:rPr>
        <w:t>کنند</w:t>
      </w:r>
      <w:r w:rsidRPr="003C213A">
        <w:rPr>
          <w:rFonts w:hint="cs"/>
          <w:rtl/>
        </w:rPr>
        <w:t>: «</w:t>
      </w:r>
      <w:r w:rsidRPr="003C213A">
        <w:rPr>
          <w:rtl/>
        </w:rPr>
        <w:t>[122- أحمد] بن محمد بن الحسن بن الولید، أستاذ المفید، یعدّ حدیثه صحیحا لکونه من مشایخ الإجازة، و وثّقه الشهید الثانی أیضا</w:t>
      </w:r>
      <w:r w:rsidR="00BF5363">
        <w:rPr>
          <w:rFonts w:hint="cs"/>
          <w:rtl/>
        </w:rPr>
        <w:t>».</w:t>
      </w:r>
      <w:r w:rsidR="00BF5363">
        <w:rPr>
          <w:rStyle w:val="FootnoteReference"/>
          <w:rtl/>
        </w:rPr>
        <w:footnoteReference w:id="209"/>
      </w:r>
    </w:p>
    <w:p w:rsidR="007A1238" w:rsidRPr="003C213A" w:rsidRDefault="007A1238" w:rsidP="00BF5363">
      <w:pPr>
        <w:jc w:val="both"/>
        <w:rPr>
          <w:rtl/>
        </w:rPr>
      </w:pPr>
      <w:r w:rsidRPr="0069436C">
        <w:rPr>
          <w:rFonts w:cs="B Titr" w:hint="cs"/>
          <w:sz w:val="28"/>
          <w:szCs w:val="24"/>
          <w:rtl/>
        </w:rPr>
        <w:t>«فاضل تفرشی»:</w:t>
      </w:r>
      <w:r w:rsidRPr="003C213A">
        <w:rPr>
          <w:rFonts w:hint="cs"/>
          <w:rtl/>
        </w:rPr>
        <w:t xml:space="preserve"> ایشان از «شهید ثانی» توثیق «احمد بن محمد بن حسن» را نقل کرده و </w:t>
      </w:r>
      <w:r w:rsidRPr="003C213A">
        <w:rPr>
          <w:rtl/>
        </w:rPr>
        <w:t>م</w:t>
      </w:r>
      <w:r w:rsidRPr="003C213A">
        <w:rPr>
          <w:rFonts w:hint="cs"/>
          <w:rtl/>
        </w:rPr>
        <w:t>ی‌</w:t>
      </w:r>
      <w:r w:rsidRPr="003C213A">
        <w:rPr>
          <w:rFonts w:hint="eastAsia"/>
          <w:rtl/>
        </w:rPr>
        <w:t>گو</w:t>
      </w:r>
      <w:r w:rsidRPr="003C213A">
        <w:rPr>
          <w:rFonts w:hint="cs"/>
          <w:rtl/>
        </w:rPr>
        <w:t>ی</w:t>
      </w:r>
      <w:r w:rsidRPr="003C213A">
        <w:rPr>
          <w:rFonts w:hint="eastAsia"/>
          <w:rtl/>
        </w:rPr>
        <w:t>ند</w:t>
      </w:r>
      <w:r w:rsidRPr="003C213A">
        <w:rPr>
          <w:rFonts w:hint="cs"/>
          <w:rtl/>
        </w:rPr>
        <w:t xml:space="preserve"> منبع و ماخذ این کلام معلوم نیست</w:t>
      </w:r>
      <w:r w:rsidR="00BF5363">
        <w:rPr>
          <w:rFonts w:hint="cs"/>
          <w:rtl/>
        </w:rPr>
        <w:t>.</w:t>
      </w:r>
      <w:r w:rsidR="00BF5363">
        <w:rPr>
          <w:rStyle w:val="FootnoteReference"/>
          <w:rtl/>
        </w:rPr>
        <w:footnoteReference w:id="210"/>
      </w:r>
    </w:p>
    <w:p w:rsidR="007A1238" w:rsidRPr="003C213A" w:rsidRDefault="007A1238" w:rsidP="00634270">
      <w:pPr>
        <w:jc w:val="both"/>
        <w:rPr>
          <w:rtl/>
        </w:rPr>
      </w:pPr>
      <w:r w:rsidRPr="0069436C">
        <w:rPr>
          <w:rFonts w:cs="B Titr" w:hint="cs"/>
          <w:sz w:val="28"/>
          <w:szCs w:val="24"/>
          <w:rtl/>
        </w:rPr>
        <w:t>«مرحوم مامقانی»:</w:t>
      </w:r>
      <w:r w:rsidR="00F941A1" w:rsidRPr="003C213A">
        <w:rPr>
          <w:rFonts w:hint="cs"/>
          <w:rtl/>
        </w:rPr>
        <w:t xml:space="preserve"> ایشان </w:t>
      </w:r>
      <w:r w:rsidR="00F941A1" w:rsidRPr="003C213A">
        <w:rPr>
          <w:rtl/>
        </w:rPr>
        <w:t>ن</w:t>
      </w:r>
      <w:r w:rsidR="00F941A1" w:rsidRPr="003C213A">
        <w:rPr>
          <w:rFonts w:hint="cs"/>
          <w:rtl/>
        </w:rPr>
        <w:t>ی</w:t>
      </w:r>
      <w:r w:rsidR="00F941A1" w:rsidRPr="003C213A">
        <w:rPr>
          <w:rFonts w:hint="eastAsia"/>
          <w:rtl/>
        </w:rPr>
        <w:t>ز</w:t>
      </w:r>
      <w:r w:rsidR="00F941A1" w:rsidRPr="003C213A">
        <w:rPr>
          <w:rtl/>
        </w:rPr>
        <w:t xml:space="preserve"> </w:t>
      </w:r>
      <w:r w:rsidR="00F941A1" w:rsidRPr="003C213A">
        <w:rPr>
          <w:rFonts w:hint="cs"/>
          <w:rtl/>
        </w:rPr>
        <w:t xml:space="preserve">راوی </w:t>
      </w:r>
      <w:r w:rsidR="00F941A1" w:rsidRPr="003C213A">
        <w:rPr>
          <w:rtl/>
        </w:rPr>
        <w:t>را به جهت تصح</w:t>
      </w:r>
      <w:r w:rsidR="00F941A1" w:rsidRPr="003C213A">
        <w:rPr>
          <w:rFonts w:hint="cs"/>
          <w:rtl/>
        </w:rPr>
        <w:t>ی</w:t>
      </w:r>
      <w:r w:rsidR="00F941A1" w:rsidRPr="003C213A">
        <w:rPr>
          <w:rFonts w:hint="eastAsia"/>
          <w:rtl/>
        </w:rPr>
        <w:t>ح</w:t>
      </w:r>
      <w:r w:rsidR="00F941A1" w:rsidRPr="003C213A">
        <w:rPr>
          <w:rtl/>
        </w:rPr>
        <w:t xml:space="preserve"> علامه حل</w:t>
      </w:r>
      <w:r w:rsidR="00F941A1" w:rsidRPr="003C213A">
        <w:rPr>
          <w:rFonts w:hint="cs"/>
          <w:rtl/>
        </w:rPr>
        <w:t>ی</w:t>
      </w:r>
      <w:r w:rsidR="00F941A1" w:rsidRPr="003C213A">
        <w:rPr>
          <w:rtl/>
        </w:rPr>
        <w:t xml:space="preserve"> نسبت به روا</w:t>
      </w:r>
      <w:r w:rsidR="00F941A1" w:rsidRPr="003C213A">
        <w:rPr>
          <w:rFonts w:hint="cs"/>
          <w:rtl/>
        </w:rPr>
        <w:t>ی</w:t>
      </w:r>
      <w:r w:rsidR="00F941A1" w:rsidRPr="003C213A">
        <w:rPr>
          <w:rFonts w:hint="eastAsia"/>
          <w:rtl/>
        </w:rPr>
        <w:t>ات</w:t>
      </w:r>
      <w:r w:rsidR="00F941A1" w:rsidRPr="003C213A">
        <w:rPr>
          <w:rtl/>
        </w:rPr>
        <w:t xml:space="preserve"> ز</w:t>
      </w:r>
      <w:r w:rsidR="00F941A1" w:rsidRPr="003C213A">
        <w:rPr>
          <w:rFonts w:hint="cs"/>
          <w:rtl/>
        </w:rPr>
        <w:t>ی</w:t>
      </w:r>
      <w:r w:rsidR="00F941A1" w:rsidRPr="003C213A">
        <w:rPr>
          <w:rFonts w:hint="eastAsia"/>
          <w:rtl/>
        </w:rPr>
        <w:t>اد</w:t>
      </w:r>
      <w:r w:rsidR="00F941A1" w:rsidRPr="003C213A">
        <w:rPr>
          <w:rFonts w:hint="cs"/>
          <w:rtl/>
        </w:rPr>
        <w:t>ی</w:t>
      </w:r>
      <w:r w:rsidR="00F941A1" w:rsidRPr="003C213A">
        <w:rPr>
          <w:rtl/>
        </w:rPr>
        <w:t xml:space="preserve"> که احمد بن محمد بن حسن بن الول</w:t>
      </w:r>
      <w:r w:rsidR="00F941A1" w:rsidRPr="003C213A">
        <w:rPr>
          <w:rFonts w:hint="cs"/>
          <w:rtl/>
        </w:rPr>
        <w:t>ی</w:t>
      </w:r>
      <w:r w:rsidR="00F941A1" w:rsidRPr="003C213A">
        <w:rPr>
          <w:rFonts w:hint="eastAsia"/>
          <w:rtl/>
        </w:rPr>
        <w:t>د</w:t>
      </w:r>
      <w:r w:rsidR="00F941A1" w:rsidRPr="003C213A">
        <w:rPr>
          <w:rtl/>
        </w:rPr>
        <w:t xml:space="preserve"> در طر</w:t>
      </w:r>
      <w:r w:rsidR="00F941A1" w:rsidRPr="003C213A">
        <w:rPr>
          <w:rFonts w:hint="cs"/>
          <w:rtl/>
        </w:rPr>
        <w:t>ی</w:t>
      </w:r>
      <w:r w:rsidR="00F941A1" w:rsidRPr="003C213A">
        <w:rPr>
          <w:rFonts w:hint="eastAsia"/>
          <w:rtl/>
        </w:rPr>
        <w:t>ق</w:t>
      </w:r>
      <w:r w:rsidR="00F941A1" w:rsidRPr="003C213A">
        <w:rPr>
          <w:rtl/>
        </w:rPr>
        <w:t xml:space="preserve"> آنهاست توث</w:t>
      </w:r>
      <w:r w:rsidR="00F941A1" w:rsidRPr="003C213A">
        <w:rPr>
          <w:rFonts w:hint="cs"/>
          <w:rtl/>
        </w:rPr>
        <w:t>ی</w:t>
      </w:r>
      <w:r w:rsidR="00F941A1" w:rsidRPr="003C213A">
        <w:rPr>
          <w:rFonts w:hint="eastAsia"/>
          <w:rtl/>
        </w:rPr>
        <w:t>ق</w:t>
      </w:r>
      <w:r w:rsidR="00F941A1" w:rsidRPr="003C213A">
        <w:rPr>
          <w:rtl/>
        </w:rPr>
        <w:t xml:space="preserve"> کرده اند.</w:t>
      </w:r>
      <w:r w:rsidR="00F941A1" w:rsidRPr="007138F9">
        <w:rPr>
          <w:vertAlign w:val="superscript"/>
          <w:rtl/>
        </w:rPr>
        <w:footnoteReference w:id="211"/>
      </w:r>
    </w:p>
    <w:p w:rsidR="007A1238" w:rsidRPr="007A1238" w:rsidRDefault="007A1238" w:rsidP="00881EEA">
      <w:pPr>
        <w:jc w:val="both"/>
        <w:rPr>
          <w:rFonts w:asciiTheme="minorHAnsi" w:hAnsiTheme="minorHAnsi"/>
          <w:color w:val="auto"/>
          <w:sz w:val="28"/>
          <w:rtl/>
        </w:rPr>
      </w:pPr>
      <w:r w:rsidRPr="0069436C">
        <w:rPr>
          <w:rFonts w:cs="B Titr" w:hint="cs"/>
          <w:sz w:val="28"/>
          <w:szCs w:val="24"/>
          <w:rtl/>
        </w:rPr>
        <w:t>«مرحوم تستری»:</w:t>
      </w:r>
      <w:r w:rsidRPr="003C213A">
        <w:rPr>
          <w:rFonts w:hint="cs"/>
          <w:rtl/>
        </w:rPr>
        <w:t xml:space="preserve"> «</w:t>
      </w:r>
      <w:r w:rsidRPr="003C213A">
        <w:rPr>
          <w:rtl/>
        </w:rPr>
        <w:t>أحمد بن محمّد بن الحسن</w:t>
      </w:r>
      <w:r w:rsidRPr="003C213A">
        <w:rPr>
          <w:rFonts w:hint="cs"/>
          <w:rtl/>
        </w:rPr>
        <w:t xml:space="preserve">: </w:t>
      </w:r>
      <w:r w:rsidRPr="003C213A">
        <w:rPr>
          <w:rtl/>
        </w:rPr>
        <w:t>بن الولید</w:t>
      </w:r>
      <w:r w:rsidRPr="003C213A">
        <w:rPr>
          <w:rFonts w:hint="cs"/>
          <w:rtl/>
        </w:rPr>
        <w:t xml:space="preserve">. </w:t>
      </w:r>
      <w:r w:rsidRPr="007A1238">
        <w:rPr>
          <w:rFonts w:asciiTheme="minorHAnsi" w:hAnsiTheme="minorHAnsi"/>
          <w:color w:val="auto"/>
          <w:sz w:val="28"/>
          <w:rtl/>
        </w:rPr>
        <w:t>قال: قال فی الذخیرة: «هو و أحمد بن محمّد بن یحیی العطّار غیر موثّقین فی الرجال؛</w:t>
      </w:r>
      <w:r w:rsidRPr="007A1238">
        <w:rPr>
          <w:rFonts w:asciiTheme="minorHAnsi" w:hAnsiTheme="minorHAnsi" w:hint="cs"/>
          <w:color w:val="auto"/>
          <w:sz w:val="28"/>
          <w:rtl/>
        </w:rPr>
        <w:t xml:space="preserve"> </w:t>
      </w:r>
      <w:r w:rsidRPr="007A1238">
        <w:rPr>
          <w:rFonts w:asciiTheme="minorHAnsi" w:hAnsiTheme="minorHAnsi"/>
          <w:color w:val="auto"/>
          <w:sz w:val="28"/>
          <w:rtl/>
        </w:rPr>
        <w:t>و الظاهر أنّهما من مشایخ الإجازة،و لیسا بصاحبی کتاب؛ و الغرض من ذکرهما اتّصال السند و الاعتماد علی الأصل المأخوذ منه. و ما یوجد فی کلام الأصحاب:</w:t>
      </w:r>
      <w:r w:rsidRPr="007A1238">
        <w:rPr>
          <w:rFonts w:asciiTheme="minorHAnsi" w:hAnsiTheme="minorHAnsi" w:hint="cs"/>
          <w:color w:val="auto"/>
          <w:sz w:val="28"/>
          <w:rtl/>
        </w:rPr>
        <w:t xml:space="preserve"> </w:t>
      </w:r>
      <w:r w:rsidRPr="007A1238">
        <w:rPr>
          <w:rFonts w:asciiTheme="minorHAnsi" w:hAnsiTheme="minorHAnsi"/>
          <w:color w:val="auto"/>
          <w:sz w:val="28"/>
          <w:rtl/>
        </w:rPr>
        <w:t>من تصحیح الأخبار الّتی أحدهما أو نظیرهما فی الطریق مبنی علی هذا،لا علی التوثیق».</w:t>
      </w:r>
      <w:r w:rsidR="00881EEA">
        <w:rPr>
          <w:rFonts w:asciiTheme="minorHAnsi" w:hAnsiTheme="minorHAnsi" w:hint="cs"/>
          <w:color w:val="auto"/>
          <w:sz w:val="28"/>
          <w:rtl/>
        </w:rPr>
        <w:t xml:space="preserve"> </w:t>
      </w:r>
      <w:r w:rsidRPr="007A1238">
        <w:rPr>
          <w:rFonts w:asciiTheme="minorHAnsi" w:hAnsiTheme="minorHAnsi"/>
          <w:color w:val="auto"/>
          <w:sz w:val="28"/>
          <w:rtl/>
        </w:rPr>
        <w:t>و قال المصنّف: إذا کانا لم یذکرا فی الرجال فمن أین علم أنّه لم یصنّف کتابا؟</w:t>
      </w:r>
      <w:r w:rsidR="00881EEA">
        <w:rPr>
          <w:rFonts w:asciiTheme="minorHAnsi" w:hAnsiTheme="minorHAnsi" w:hint="cs"/>
          <w:color w:val="auto"/>
          <w:sz w:val="28"/>
          <w:rtl/>
        </w:rPr>
        <w:t xml:space="preserve"> </w:t>
      </w:r>
      <w:r w:rsidRPr="007A1238">
        <w:rPr>
          <w:rFonts w:asciiTheme="minorHAnsi" w:hAnsiTheme="minorHAnsi"/>
          <w:color w:val="auto"/>
          <w:sz w:val="28"/>
          <w:rtl/>
        </w:rPr>
        <w:t>أقول:</w:t>
      </w:r>
      <w:r w:rsidRPr="007A1238">
        <w:rPr>
          <w:rFonts w:asciiTheme="minorHAnsi" w:hAnsiTheme="minorHAnsi" w:hint="cs"/>
          <w:color w:val="auto"/>
          <w:sz w:val="28"/>
          <w:rtl/>
        </w:rPr>
        <w:t xml:space="preserve"> </w:t>
      </w:r>
      <w:r w:rsidRPr="007A1238">
        <w:rPr>
          <w:rFonts w:asciiTheme="minorHAnsi" w:hAnsiTheme="minorHAnsi"/>
          <w:color w:val="auto"/>
          <w:sz w:val="28"/>
          <w:rtl/>
        </w:rPr>
        <w:t>یعلم عدم کون أمثاله ذوی کتاب أنّ الفهرست و النجاشی عنونا کلّ من کان ذا کتاب و لم یعنونا هذا،فیعلم عدم کونه ذا کتاب؛ و إنّ تصحیح العلاّمة الطریق الذی هو فیه إنّما لکونه شیخ إجازة و لمجرّد اتّصال السند،</w:t>
      </w:r>
      <w:r w:rsidRPr="007A1238">
        <w:rPr>
          <w:rFonts w:asciiTheme="minorHAnsi" w:hAnsiTheme="minorHAnsi" w:hint="cs"/>
          <w:color w:val="auto"/>
          <w:sz w:val="28"/>
          <w:rtl/>
        </w:rPr>
        <w:t xml:space="preserve"> </w:t>
      </w:r>
      <w:r w:rsidRPr="007A1238">
        <w:rPr>
          <w:rFonts w:asciiTheme="minorHAnsi" w:hAnsiTheme="minorHAnsi"/>
          <w:color w:val="auto"/>
          <w:sz w:val="28"/>
          <w:rtl/>
        </w:rPr>
        <w:t>لا لأنّه حکم بثقته؛ و إلا لعنونه فی القسم الأوّل من کتابه. و توثیق بعضهم لتصحیحه غیر صحیح</w:t>
      </w:r>
      <w:r w:rsidRPr="007A1238">
        <w:rPr>
          <w:rFonts w:asciiTheme="minorHAnsi" w:hAnsiTheme="minorHAnsi" w:hint="cs"/>
          <w:color w:val="auto"/>
          <w:sz w:val="28"/>
          <w:rtl/>
        </w:rPr>
        <w:t>.</w:t>
      </w:r>
      <w:r w:rsidR="00881EEA">
        <w:rPr>
          <w:rFonts w:asciiTheme="minorHAnsi" w:hAnsiTheme="minorHAnsi" w:hint="cs"/>
          <w:color w:val="auto"/>
          <w:sz w:val="28"/>
          <w:rtl/>
        </w:rPr>
        <w:t xml:space="preserve"> </w:t>
      </w:r>
      <w:r w:rsidRPr="007A1238">
        <w:rPr>
          <w:rFonts w:asciiTheme="minorHAnsi" w:hAnsiTheme="minorHAnsi"/>
          <w:color w:val="auto"/>
          <w:sz w:val="28"/>
          <w:rtl/>
        </w:rPr>
        <w:t>و لکن یأتی فی محمّد بن محمّد بن نصر ورع ابن محمّد بن الحسن بن الولید، و لم یعلم لابن الولید ابن غیر أحمد هذا</w:t>
      </w:r>
      <w:r w:rsidRPr="007A1238">
        <w:rPr>
          <w:rFonts w:asciiTheme="minorHAnsi" w:hAnsiTheme="minorHAnsi" w:hint="cs"/>
          <w:color w:val="auto"/>
          <w:sz w:val="28"/>
          <w:rtl/>
        </w:rPr>
        <w:t>»</w:t>
      </w:r>
      <w:r w:rsidR="00881EEA">
        <w:rPr>
          <w:rFonts w:asciiTheme="minorHAnsi" w:hAnsiTheme="minorHAnsi" w:hint="cs"/>
          <w:color w:val="auto"/>
          <w:sz w:val="28"/>
          <w:rtl/>
        </w:rPr>
        <w:t>.</w:t>
      </w:r>
      <w:r w:rsidR="00881EEA">
        <w:rPr>
          <w:rStyle w:val="FootnoteReference"/>
          <w:rFonts w:asciiTheme="minorHAnsi" w:hAnsiTheme="minorHAnsi"/>
          <w:color w:val="auto"/>
          <w:sz w:val="28"/>
          <w:rtl/>
        </w:rPr>
        <w:footnoteReference w:id="212"/>
      </w:r>
    </w:p>
    <w:p w:rsidR="007A1238" w:rsidRPr="007A1238" w:rsidRDefault="007A1238" w:rsidP="007A1238">
      <w:pPr>
        <w:jc w:val="both"/>
        <w:rPr>
          <w:rFonts w:asciiTheme="minorHAnsi" w:hAnsiTheme="minorHAnsi"/>
          <w:color w:val="auto"/>
          <w:sz w:val="28"/>
          <w:rtl/>
        </w:rPr>
      </w:pPr>
      <w:r w:rsidRPr="007A1238">
        <w:rPr>
          <w:rFonts w:asciiTheme="minorHAnsi" w:hAnsiTheme="minorHAnsi" w:hint="cs"/>
          <w:color w:val="auto"/>
          <w:sz w:val="28"/>
          <w:rtl/>
        </w:rPr>
        <w:t xml:space="preserve">ایشان نیز همانند «مرحوم مامقانی» به وثاقت راوی </w:t>
      </w:r>
      <w:r w:rsidRPr="007A1238">
        <w:rPr>
          <w:rFonts w:asciiTheme="minorHAnsi" w:hAnsiTheme="minorHAnsi"/>
          <w:color w:val="auto"/>
          <w:sz w:val="28"/>
          <w:rtl/>
        </w:rPr>
        <w:t>نم</w:t>
      </w:r>
      <w:r w:rsidRPr="007A1238">
        <w:rPr>
          <w:rFonts w:asciiTheme="minorHAnsi" w:hAnsiTheme="minorHAnsi" w:hint="cs"/>
          <w:color w:val="auto"/>
          <w:sz w:val="28"/>
          <w:rtl/>
        </w:rPr>
        <w:t>ی‌</w:t>
      </w:r>
      <w:r w:rsidRPr="007A1238">
        <w:rPr>
          <w:rFonts w:asciiTheme="minorHAnsi" w:hAnsiTheme="minorHAnsi" w:hint="eastAsia"/>
          <w:color w:val="auto"/>
          <w:sz w:val="28"/>
          <w:rtl/>
        </w:rPr>
        <w:t>رسند</w:t>
      </w:r>
      <w:r w:rsidRPr="007A1238">
        <w:rPr>
          <w:rFonts w:asciiTheme="minorHAnsi" w:hAnsiTheme="minorHAnsi" w:hint="cs"/>
          <w:color w:val="auto"/>
          <w:sz w:val="28"/>
          <w:rtl/>
        </w:rPr>
        <w:t xml:space="preserve">؛ اما مطلبی را نقل </w:t>
      </w:r>
      <w:r w:rsidRPr="007A1238">
        <w:rPr>
          <w:rFonts w:asciiTheme="minorHAnsi" w:hAnsiTheme="minorHAnsi"/>
          <w:color w:val="auto"/>
          <w:sz w:val="28"/>
          <w:rtl/>
        </w:rPr>
        <w:t>م</w:t>
      </w:r>
      <w:r w:rsidRPr="007A1238">
        <w:rPr>
          <w:rFonts w:asciiTheme="minorHAnsi" w:hAnsiTheme="minorHAnsi" w:hint="cs"/>
          <w:color w:val="auto"/>
          <w:sz w:val="28"/>
          <w:rtl/>
        </w:rPr>
        <w:t>ی‌</w:t>
      </w:r>
      <w:r w:rsidRPr="007A1238">
        <w:rPr>
          <w:rFonts w:asciiTheme="minorHAnsi" w:hAnsiTheme="minorHAnsi" w:hint="eastAsia"/>
          <w:color w:val="auto"/>
          <w:sz w:val="28"/>
          <w:rtl/>
        </w:rPr>
        <w:t>کنند</w:t>
      </w:r>
      <w:r w:rsidRPr="007A1238">
        <w:rPr>
          <w:rFonts w:asciiTheme="minorHAnsi" w:hAnsiTheme="minorHAnsi" w:hint="cs"/>
          <w:color w:val="auto"/>
          <w:sz w:val="28"/>
          <w:rtl/>
        </w:rPr>
        <w:t xml:space="preserve"> که دال بر مدح راوی است. وی </w:t>
      </w:r>
      <w:r w:rsidRPr="007A1238">
        <w:rPr>
          <w:rFonts w:asciiTheme="minorHAnsi" w:hAnsiTheme="minorHAnsi"/>
          <w:color w:val="auto"/>
          <w:sz w:val="28"/>
          <w:rtl/>
        </w:rPr>
        <w:t>م</w:t>
      </w:r>
      <w:r w:rsidRPr="007A1238">
        <w:rPr>
          <w:rFonts w:asciiTheme="minorHAnsi" w:hAnsiTheme="minorHAnsi" w:hint="cs"/>
          <w:color w:val="auto"/>
          <w:sz w:val="28"/>
          <w:rtl/>
        </w:rPr>
        <w:t>ی‌</w:t>
      </w:r>
      <w:r w:rsidRPr="007A1238">
        <w:rPr>
          <w:rFonts w:asciiTheme="minorHAnsi" w:hAnsiTheme="minorHAnsi" w:hint="eastAsia"/>
          <w:color w:val="auto"/>
          <w:sz w:val="28"/>
          <w:rtl/>
        </w:rPr>
        <w:t>گو</w:t>
      </w:r>
      <w:r w:rsidRPr="007A1238">
        <w:rPr>
          <w:rFonts w:asciiTheme="minorHAnsi" w:hAnsiTheme="minorHAnsi" w:hint="cs"/>
          <w:color w:val="auto"/>
          <w:sz w:val="28"/>
          <w:rtl/>
        </w:rPr>
        <w:t>ی</w:t>
      </w:r>
      <w:r w:rsidRPr="007A1238">
        <w:rPr>
          <w:rFonts w:asciiTheme="minorHAnsi" w:hAnsiTheme="minorHAnsi" w:hint="eastAsia"/>
          <w:color w:val="auto"/>
          <w:sz w:val="28"/>
          <w:rtl/>
        </w:rPr>
        <w:t>د</w:t>
      </w:r>
      <w:r w:rsidRPr="007A1238">
        <w:rPr>
          <w:rFonts w:asciiTheme="minorHAnsi" w:hAnsiTheme="minorHAnsi" w:hint="cs"/>
          <w:color w:val="auto"/>
          <w:sz w:val="28"/>
          <w:rtl/>
        </w:rPr>
        <w:t xml:space="preserve"> ذیل «محمد بن محمد بن نصر» بیان خواهد شد که پسر «ابن محمد بن الحسن بن ولید» ورع داشته است و «ابن ولید» غیر از «احمد» پسر دیگری نداشته است.</w:t>
      </w:r>
    </w:p>
    <w:p w:rsidR="007A1238" w:rsidRPr="003C213A" w:rsidRDefault="007A1238" w:rsidP="00881EEA">
      <w:pPr>
        <w:jc w:val="both"/>
        <w:rPr>
          <w:rtl/>
        </w:rPr>
      </w:pPr>
      <w:r w:rsidRPr="0069436C">
        <w:rPr>
          <w:rFonts w:cs="B Titr" w:hint="cs"/>
          <w:sz w:val="28"/>
          <w:szCs w:val="24"/>
          <w:rtl/>
        </w:rPr>
        <w:t>«مرحوم خویی»:</w:t>
      </w:r>
      <w:r w:rsidRPr="003C213A">
        <w:rPr>
          <w:rFonts w:hint="cs"/>
          <w:rtl/>
        </w:rPr>
        <w:t xml:space="preserve"> ایشان نیز ثقه بودن راوی را نتیجه </w:t>
      </w:r>
      <w:r w:rsidRPr="003C213A">
        <w:rPr>
          <w:rtl/>
        </w:rPr>
        <w:t>نم</w:t>
      </w:r>
      <w:r w:rsidRPr="003C213A">
        <w:rPr>
          <w:rFonts w:hint="cs"/>
          <w:rtl/>
        </w:rPr>
        <w:t>ی‌</w:t>
      </w:r>
      <w:r w:rsidRPr="003C213A">
        <w:rPr>
          <w:rFonts w:hint="eastAsia"/>
          <w:rtl/>
        </w:rPr>
        <w:t>گ</w:t>
      </w:r>
      <w:r w:rsidRPr="003C213A">
        <w:rPr>
          <w:rFonts w:hint="cs"/>
          <w:rtl/>
        </w:rPr>
        <w:t>ی</w:t>
      </w:r>
      <w:r w:rsidRPr="003C213A">
        <w:rPr>
          <w:rFonts w:hint="eastAsia"/>
          <w:rtl/>
        </w:rPr>
        <w:t>رند</w:t>
      </w:r>
      <w:r w:rsidRPr="003C213A">
        <w:rPr>
          <w:rFonts w:hint="cs"/>
          <w:rtl/>
        </w:rPr>
        <w:t xml:space="preserve"> و مواردی مانند تصحیح علامه را به خاطر اشکالاتی مانند اجتهادی بودن، احتمال اصاله العدالتی بودن و... رد </w:t>
      </w:r>
      <w:r w:rsidRPr="003C213A">
        <w:rPr>
          <w:rtl/>
        </w:rPr>
        <w:t>م</w:t>
      </w:r>
      <w:r w:rsidRPr="003C213A">
        <w:rPr>
          <w:rFonts w:hint="cs"/>
          <w:rtl/>
        </w:rPr>
        <w:t>ی‌</w:t>
      </w:r>
      <w:r w:rsidRPr="003C213A">
        <w:rPr>
          <w:rFonts w:hint="eastAsia"/>
          <w:rtl/>
        </w:rPr>
        <w:t>کنند</w:t>
      </w:r>
      <w:r w:rsidR="00881EEA">
        <w:rPr>
          <w:rFonts w:hint="cs"/>
          <w:rtl/>
        </w:rPr>
        <w:t>.</w:t>
      </w:r>
      <w:r w:rsidR="00881EEA">
        <w:rPr>
          <w:rStyle w:val="FootnoteReference"/>
          <w:rtl/>
        </w:rPr>
        <w:footnoteReference w:id="213"/>
      </w:r>
    </w:p>
    <w:p w:rsidR="007A1238" w:rsidRPr="003C213A" w:rsidRDefault="007A1238" w:rsidP="00634270">
      <w:pPr>
        <w:jc w:val="both"/>
        <w:rPr>
          <w:rtl/>
        </w:rPr>
      </w:pPr>
      <w:r w:rsidRPr="00881EEA">
        <w:rPr>
          <w:rFonts w:cs="B Titr"/>
          <w:sz w:val="28"/>
          <w:szCs w:val="24"/>
          <w:rtl/>
        </w:rPr>
        <w:t>جمع‌بند</w:t>
      </w:r>
      <w:r w:rsidRPr="00881EEA">
        <w:rPr>
          <w:rFonts w:cs="B Titr" w:hint="cs"/>
          <w:sz w:val="28"/>
          <w:szCs w:val="24"/>
          <w:rtl/>
        </w:rPr>
        <w:t>ی استاد:</w:t>
      </w:r>
      <w:r w:rsidRPr="003C213A">
        <w:rPr>
          <w:rFonts w:hint="cs"/>
          <w:rtl/>
        </w:rPr>
        <w:t xml:space="preserve"> «احمد بن محمد بن حسن» کثرت روایت دارد. 500 روایت از وی نقل شده است که 212 مورد آنها روایات تأثیرگذار است. از بین این تعداد روایت، 493 روایت توسط «شیخ مفید» نقل شده است و دیگران 7 روایت دیگر را نقل </w:t>
      </w:r>
      <w:r w:rsidRPr="003C213A">
        <w:rPr>
          <w:rtl/>
        </w:rPr>
        <w:t>کرده‌اند</w:t>
      </w:r>
      <w:r w:rsidRPr="003C213A">
        <w:rPr>
          <w:rFonts w:hint="cs"/>
          <w:rtl/>
        </w:rPr>
        <w:t xml:space="preserve">: «حسین بن عبیدالله غضائری» 1 روایت، «احمد بن عبدون» 2 روایت و دیگران 4 روایت از وی نقل </w:t>
      </w:r>
      <w:r w:rsidRPr="003C213A">
        <w:rPr>
          <w:rtl/>
        </w:rPr>
        <w:t>کرده‌اند</w:t>
      </w:r>
      <w:r w:rsidRPr="003C213A">
        <w:rPr>
          <w:rFonts w:hint="cs"/>
          <w:rtl/>
        </w:rPr>
        <w:t>.</w:t>
      </w:r>
    </w:p>
    <w:p w:rsidR="007A1238" w:rsidRPr="007A1238" w:rsidRDefault="007A1238" w:rsidP="007A1238">
      <w:pPr>
        <w:jc w:val="both"/>
        <w:rPr>
          <w:rFonts w:asciiTheme="minorHAnsi" w:hAnsiTheme="minorHAnsi"/>
          <w:color w:val="auto"/>
          <w:sz w:val="28"/>
          <w:rtl/>
        </w:rPr>
      </w:pPr>
      <w:r w:rsidRPr="007A1238">
        <w:rPr>
          <w:rFonts w:asciiTheme="minorHAnsi" w:hAnsiTheme="minorHAnsi" w:hint="cs"/>
          <w:color w:val="auto"/>
          <w:sz w:val="28"/>
          <w:rtl/>
        </w:rPr>
        <w:t xml:space="preserve">آنچه در اینجا محرز </w:t>
      </w:r>
      <w:r w:rsidRPr="007A1238">
        <w:rPr>
          <w:rFonts w:asciiTheme="minorHAnsi" w:hAnsiTheme="minorHAnsi"/>
          <w:color w:val="auto"/>
          <w:sz w:val="28"/>
          <w:rtl/>
        </w:rPr>
        <w:t>م</w:t>
      </w:r>
      <w:r w:rsidRPr="007A1238">
        <w:rPr>
          <w:rFonts w:asciiTheme="minorHAnsi" w:hAnsiTheme="minorHAnsi" w:hint="cs"/>
          <w:color w:val="auto"/>
          <w:sz w:val="28"/>
          <w:rtl/>
        </w:rPr>
        <w:t>ی‌</w:t>
      </w:r>
      <w:r w:rsidRPr="007A1238">
        <w:rPr>
          <w:rFonts w:asciiTheme="minorHAnsi" w:hAnsiTheme="minorHAnsi" w:hint="eastAsia"/>
          <w:color w:val="auto"/>
          <w:sz w:val="28"/>
          <w:rtl/>
        </w:rPr>
        <w:t>شود</w:t>
      </w:r>
      <w:r w:rsidRPr="007A1238">
        <w:rPr>
          <w:rFonts w:asciiTheme="minorHAnsi" w:hAnsiTheme="minorHAnsi" w:hint="cs"/>
          <w:color w:val="auto"/>
          <w:sz w:val="28"/>
          <w:rtl/>
        </w:rPr>
        <w:t xml:space="preserve">، کثرت روایت جلی است که تعداد زیادی از این روایات نیز روایت تأثیرگذار </w:t>
      </w:r>
      <w:r w:rsidRPr="007A1238">
        <w:rPr>
          <w:rFonts w:asciiTheme="minorHAnsi" w:hAnsiTheme="minorHAnsi"/>
          <w:color w:val="auto"/>
          <w:sz w:val="28"/>
          <w:rtl/>
        </w:rPr>
        <w:t>بوده‌اند</w:t>
      </w:r>
      <w:r w:rsidRPr="007A1238">
        <w:rPr>
          <w:rFonts w:asciiTheme="minorHAnsi" w:hAnsiTheme="minorHAnsi" w:hint="cs"/>
          <w:color w:val="auto"/>
          <w:sz w:val="28"/>
          <w:rtl/>
        </w:rPr>
        <w:t xml:space="preserve">؛ بنابراین «شیخ مفید» به وی اعتماد داشته است؛ اما کثرت روایت فقط از «شیخ مفید» است و دیگر اجلاء از وی کثرت روایت ندارند. حتی در دیگر علمای بغداد مانند «شیخ طوسی» نیز </w:t>
      </w:r>
      <w:r w:rsidRPr="007A1238">
        <w:rPr>
          <w:rFonts w:asciiTheme="minorHAnsi" w:hAnsiTheme="minorHAnsi"/>
          <w:color w:val="auto"/>
          <w:sz w:val="28"/>
          <w:rtl/>
        </w:rPr>
        <w:t>ا</w:t>
      </w:r>
      <w:r w:rsidRPr="007A1238">
        <w:rPr>
          <w:rFonts w:asciiTheme="minorHAnsi" w:hAnsiTheme="minorHAnsi" w:hint="cs"/>
          <w:color w:val="auto"/>
          <w:sz w:val="28"/>
          <w:rtl/>
        </w:rPr>
        <w:t>ی</w:t>
      </w:r>
      <w:r w:rsidRPr="007A1238">
        <w:rPr>
          <w:rFonts w:asciiTheme="minorHAnsi" w:hAnsiTheme="minorHAnsi" w:hint="eastAsia"/>
          <w:color w:val="auto"/>
          <w:sz w:val="28"/>
          <w:rtl/>
        </w:rPr>
        <w:t>ن‌گونه</w:t>
      </w:r>
      <w:r w:rsidRPr="007A1238">
        <w:rPr>
          <w:rFonts w:asciiTheme="minorHAnsi" w:hAnsiTheme="minorHAnsi" w:hint="cs"/>
          <w:color w:val="auto"/>
          <w:sz w:val="28"/>
          <w:rtl/>
        </w:rPr>
        <w:t xml:space="preserve"> نیست و یا از وی نقل روایت ندارند یا یک یا دو روایت از وی نقل </w:t>
      </w:r>
      <w:r w:rsidRPr="007A1238">
        <w:rPr>
          <w:rFonts w:asciiTheme="minorHAnsi" w:hAnsiTheme="minorHAnsi"/>
          <w:color w:val="auto"/>
          <w:sz w:val="28"/>
          <w:rtl/>
        </w:rPr>
        <w:t>کرده‌اند</w:t>
      </w:r>
      <w:r w:rsidRPr="007A1238">
        <w:rPr>
          <w:rFonts w:asciiTheme="minorHAnsi" w:hAnsiTheme="minorHAnsi" w:hint="cs"/>
          <w:color w:val="auto"/>
          <w:sz w:val="28"/>
          <w:rtl/>
        </w:rPr>
        <w:t>.</w:t>
      </w:r>
    </w:p>
    <w:p w:rsidR="007A1238" w:rsidRPr="003C213A" w:rsidRDefault="007A1238" w:rsidP="00634270">
      <w:pPr>
        <w:jc w:val="both"/>
        <w:rPr>
          <w:rtl/>
        </w:rPr>
      </w:pPr>
      <w:r w:rsidRPr="003C213A">
        <w:rPr>
          <w:rFonts w:hint="cs"/>
          <w:rtl/>
        </w:rPr>
        <w:t xml:space="preserve">درنتیجه توثیق وی برای ما ثابت نشده است، اما وی ممدوح است؛ زیرا </w:t>
      </w:r>
      <w:r w:rsidRPr="003C213A">
        <w:rPr>
          <w:rtl/>
        </w:rPr>
        <w:t>جمله‌ا</w:t>
      </w:r>
      <w:r w:rsidRPr="003C213A">
        <w:rPr>
          <w:rFonts w:hint="cs"/>
          <w:rtl/>
        </w:rPr>
        <w:t xml:space="preserve">ی که ذیل «محمد بن محمد بن نصر» آمده است و </w:t>
      </w:r>
      <w:r w:rsidRPr="003C213A">
        <w:rPr>
          <w:rtl/>
        </w:rPr>
        <w:t>م</w:t>
      </w:r>
      <w:r w:rsidRPr="003C213A">
        <w:rPr>
          <w:rFonts w:hint="cs"/>
          <w:rtl/>
        </w:rPr>
        <w:t>ی‌</w:t>
      </w:r>
      <w:r w:rsidRPr="003C213A">
        <w:rPr>
          <w:rFonts w:hint="eastAsia"/>
          <w:rtl/>
        </w:rPr>
        <w:t>گو</w:t>
      </w:r>
      <w:r w:rsidRPr="003C213A">
        <w:rPr>
          <w:rFonts w:hint="cs"/>
          <w:rtl/>
        </w:rPr>
        <w:t>ی</w:t>
      </w:r>
      <w:r w:rsidRPr="003C213A">
        <w:rPr>
          <w:rFonts w:hint="eastAsia"/>
          <w:rtl/>
        </w:rPr>
        <w:t>د</w:t>
      </w:r>
      <w:r w:rsidRPr="003C213A">
        <w:rPr>
          <w:rFonts w:hint="cs"/>
          <w:rtl/>
        </w:rPr>
        <w:t xml:space="preserve"> «پسر «محمد بن حسن بن ولید» انسان پرهیزکاری بوده و پسری غیر از «احمد» برای «محمد بن حسن بن ولید» نقل نشده یا اگر وی پسر دیگری داشته است، ظاهر حال این است که منظور از پسر، «احمد» باشد»،</w:t>
      </w:r>
      <w:r w:rsidRPr="007138F9">
        <w:rPr>
          <w:vertAlign w:val="superscript"/>
          <w:rtl/>
        </w:rPr>
        <w:footnoteReference w:id="214"/>
      </w:r>
      <w:r w:rsidRPr="003C213A">
        <w:rPr>
          <w:rFonts w:hint="cs"/>
          <w:rtl/>
        </w:rPr>
        <w:t xml:space="preserve"> به عنوان مدح مورد قبول است.</w:t>
      </w:r>
    </w:p>
    <w:p w:rsidR="007A1238" w:rsidRPr="007A1238" w:rsidRDefault="007A1238" w:rsidP="007A1238">
      <w:pPr>
        <w:jc w:val="both"/>
        <w:rPr>
          <w:rFonts w:asciiTheme="minorHAnsi" w:hAnsiTheme="minorHAnsi"/>
          <w:color w:val="auto"/>
          <w:sz w:val="28"/>
          <w:rtl/>
        </w:rPr>
      </w:pPr>
      <w:r w:rsidRPr="007A1238">
        <w:rPr>
          <w:rFonts w:asciiTheme="minorHAnsi" w:hAnsiTheme="minorHAnsi" w:hint="cs"/>
          <w:color w:val="auto"/>
          <w:sz w:val="28"/>
          <w:rtl/>
        </w:rPr>
        <w:t xml:space="preserve">درنتیجه روایتی را که این راوی در طریق آن باشد، حسنه </w:t>
      </w:r>
      <w:r w:rsidRPr="007A1238">
        <w:rPr>
          <w:rFonts w:asciiTheme="minorHAnsi" w:hAnsiTheme="minorHAnsi"/>
          <w:color w:val="auto"/>
          <w:sz w:val="28"/>
          <w:rtl/>
        </w:rPr>
        <w:t>م</w:t>
      </w:r>
      <w:r w:rsidRPr="007A1238">
        <w:rPr>
          <w:rFonts w:asciiTheme="minorHAnsi" w:hAnsiTheme="minorHAnsi" w:hint="cs"/>
          <w:color w:val="auto"/>
          <w:sz w:val="28"/>
          <w:rtl/>
        </w:rPr>
        <w:t>ی‌</w:t>
      </w:r>
      <w:r w:rsidRPr="007A1238">
        <w:rPr>
          <w:rFonts w:asciiTheme="minorHAnsi" w:hAnsiTheme="minorHAnsi" w:hint="eastAsia"/>
          <w:color w:val="auto"/>
          <w:sz w:val="28"/>
          <w:rtl/>
        </w:rPr>
        <w:t>دان</w:t>
      </w:r>
      <w:r w:rsidRPr="007A1238">
        <w:rPr>
          <w:rFonts w:asciiTheme="minorHAnsi" w:hAnsiTheme="minorHAnsi" w:hint="cs"/>
          <w:color w:val="auto"/>
          <w:sz w:val="28"/>
          <w:rtl/>
        </w:rPr>
        <w:t>ی</w:t>
      </w:r>
      <w:r w:rsidRPr="007A1238">
        <w:rPr>
          <w:rFonts w:asciiTheme="minorHAnsi" w:hAnsiTheme="minorHAnsi" w:hint="eastAsia"/>
          <w:color w:val="auto"/>
          <w:sz w:val="28"/>
          <w:rtl/>
        </w:rPr>
        <w:t>م</w:t>
      </w:r>
      <w:r w:rsidRPr="007A1238">
        <w:rPr>
          <w:rFonts w:asciiTheme="minorHAnsi" w:hAnsiTheme="minorHAnsi" w:hint="cs"/>
          <w:color w:val="auto"/>
          <w:sz w:val="28"/>
          <w:rtl/>
        </w:rPr>
        <w:t xml:space="preserve"> نه موثقه یا صحیحه.</w:t>
      </w:r>
    </w:p>
    <w:p w:rsidR="00C671AD" w:rsidRPr="00C671AD" w:rsidRDefault="00C671AD" w:rsidP="0069436C">
      <w:pPr>
        <w:pStyle w:val="2"/>
        <w:rPr>
          <w:rtl/>
        </w:rPr>
      </w:pPr>
      <w:bookmarkStart w:id="277" w:name="_Toc40762583"/>
      <w:r w:rsidRPr="00C671AD">
        <w:rPr>
          <w:rFonts w:hint="cs"/>
          <w:rtl/>
        </w:rPr>
        <w:t>7. «احمد بن محمد بن یحیی العطار»</w:t>
      </w:r>
      <w:bookmarkEnd w:id="277"/>
    </w:p>
    <w:p w:rsidR="00C671AD" w:rsidRPr="003C213A" w:rsidRDefault="00C671AD" w:rsidP="00634270">
      <w:pPr>
        <w:jc w:val="both"/>
        <w:rPr>
          <w:rtl/>
        </w:rPr>
      </w:pPr>
      <w:r w:rsidRPr="003C213A">
        <w:rPr>
          <w:rFonts w:hint="cs"/>
          <w:rtl/>
        </w:rPr>
        <w:t xml:space="preserve">«نجاشی»: وی در </w:t>
      </w:r>
      <w:r w:rsidRPr="003C213A">
        <w:rPr>
          <w:rtl/>
        </w:rPr>
        <w:t>ترجمه‌</w:t>
      </w:r>
      <w:r w:rsidRPr="003C213A">
        <w:rPr>
          <w:rFonts w:hint="cs"/>
          <w:rtl/>
        </w:rPr>
        <w:t>ی «</w:t>
      </w:r>
      <w:r w:rsidRPr="003C213A">
        <w:rPr>
          <w:rtl/>
        </w:rPr>
        <w:t>الحسن بن سعید بن حماد</w:t>
      </w:r>
      <w:r w:rsidRPr="003C213A">
        <w:rPr>
          <w:rFonts w:hint="cs"/>
          <w:rtl/>
        </w:rPr>
        <w:t xml:space="preserve">» به این راوی پرداخته و </w:t>
      </w:r>
      <w:r w:rsidRPr="003C213A">
        <w:rPr>
          <w:rtl/>
        </w:rPr>
        <w:t>طبقه‌</w:t>
      </w:r>
      <w:r w:rsidRPr="003C213A">
        <w:rPr>
          <w:rFonts w:hint="cs"/>
          <w:rtl/>
        </w:rPr>
        <w:t>ی او را مشخص کرده است: «</w:t>
      </w:r>
      <w:r w:rsidRPr="003C213A">
        <w:rPr>
          <w:rtl/>
        </w:rPr>
        <w:t>أخبرنا أبو علی أحمد بن محمد بن یحیی العطار القمی قال: حدثنا أبی و عبد الله بن جعفر الحمیری و سعد بن عبد الله</w:t>
      </w:r>
      <w:r w:rsidRPr="003C213A">
        <w:rPr>
          <w:rFonts w:hint="cs"/>
          <w:rtl/>
        </w:rPr>
        <w:t xml:space="preserve">»؛ </w:t>
      </w:r>
      <w:r w:rsidRPr="003C213A">
        <w:rPr>
          <w:rtl/>
        </w:rPr>
        <w:t>رجال النجاشی، ص: 59</w:t>
      </w:r>
      <w:r w:rsidRPr="003C213A">
        <w:rPr>
          <w:rFonts w:hint="cs"/>
          <w:rtl/>
        </w:rPr>
        <w:t>.</w:t>
      </w:r>
    </w:p>
    <w:p w:rsidR="00C671AD" w:rsidRPr="00E25A67" w:rsidRDefault="00C671AD" w:rsidP="00C671AD">
      <w:pPr>
        <w:jc w:val="both"/>
        <w:rPr>
          <w:rFonts w:cs="B Titr"/>
          <w:sz w:val="28"/>
          <w:szCs w:val="24"/>
          <w:rtl/>
        </w:rPr>
      </w:pPr>
      <w:r w:rsidRPr="00E25A67">
        <w:rPr>
          <w:rFonts w:cs="B Titr" w:hint="cs"/>
          <w:sz w:val="28"/>
          <w:szCs w:val="24"/>
          <w:rtl/>
        </w:rPr>
        <w:t>«رجال شیخ طوسی»:</w:t>
      </w:r>
    </w:p>
    <w:p w:rsidR="00C671AD" w:rsidRPr="00C671AD" w:rsidRDefault="00C671AD" w:rsidP="00DD254F">
      <w:pPr>
        <w:ind w:left="720"/>
        <w:jc w:val="both"/>
        <w:rPr>
          <w:rFonts w:asciiTheme="minorHAnsi" w:hAnsiTheme="minorHAnsi"/>
          <w:color w:val="auto"/>
          <w:sz w:val="28"/>
          <w:rtl/>
        </w:rPr>
      </w:pPr>
      <w:r w:rsidRPr="00C671AD">
        <w:rPr>
          <w:rFonts w:asciiTheme="minorHAnsi" w:hAnsiTheme="minorHAnsi" w:hint="cs"/>
          <w:color w:val="auto"/>
          <w:sz w:val="28"/>
          <w:rtl/>
        </w:rPr>
        <w:lastRenderedPageBreak/>
        <w:t>«</w:t>
      </w:r>
      <w:r w:rsidRPr="00C671AD">
        <w:rPr>
          <w:rFonts w:asciiTheme="minorHAnsi" w:hAnsiTheme="minorHAnsi"/>
          <w:color w:val="auto"/>
          <w:sz w:val="28"/>
          <w:rtl/>
        </w:rPr>
        <w:t xml:space="preserve">36 أحمد بن محمد بن </w:t>
      </w:r>
      <w:r w:rsidRPr="00C671AD">
        <w:rPr>
          <w:rFonts w:asciiTheme="minorHAnsi" w:hAnsiTheme="minorHAnsi" w:hint="cs"/>
          <w:color w:val="auto"/>
          <w:sz w:val="28"/>
          <w:rtl/>
        </w:rPr>
        <w:t>ی</w:t>
      </w:r>
      <w:r w:rsidRPr="00C671AD">
        <w:rPr>
          <w:rFonts w:asciiTheme="minorHAnsi" w:hAnsiTheme="minorHAnsi" w:hint="eastAsia"/>
          <w:color w:val="auto"/>
          <w:sz w:val="28"/>
          <w:rtl/>
        </w:rPr>
        <w:t>ح</w:t>
      </w:r>
      <w:r w:rsidRPr="00C671AD">
        <w:rPr>
          <w:rFonts w:asciiTheme="minorHAnsi" w:hAnsiTheme="minorHAnsi" w:hint="cs"/>
          <w:color w:val="auto"/>
          <w:sz w:val="28"/>
          <w:rtl/>
        </w:rPr>
        <w:t xml:space="preserve">یی: </w:t>
      </w:r>
      <w:r w:rsidRPr="00C671AD">
        <w:rPr>
          <w:rFonts w:asciiTheme="minorHAnsi" w:hAnsiTheme="minorHAnsi"/>
          <w:color w:val="auto"/>
          <w:sz w:val="28"/>
          <w:rtl/>
        </w:rPr>
        <w:t>العطار القمی، روی عنه التلعکبری، و أخبرنا عنه الحسین بن عبید الله و أبو الحسین بن أبی جید القمی، و سمع منه سنة ست</w:t>
      </w:r>
      <w:r w:rsidRPr="00C671AD">
        <w:rPr>
          <w:rFonts w:asciiTheme="minorHAnsi" w:hAnsiTheme="minorHAnsi" w:hint="cs"/>
          <w:color w:val="auto"/>
          <w:sz w:val="28"/>
          <w:rtl/>
        </w:rPr>
        <w:t xml:space="preserve"> </w:t>
      </w:r>
      <w:r w:rsidRPr="00C671AD">
        <w:rPr>
          <w:rFonts w:asciiTheme="minorHAnsi" w:hAnsiTheme="minorHAnsi"/>
          <w:color w:val="auto"/>
          <w:sz w:val="28"/>
          <w:rtl/>
        </w:rPr>
        <w:t>و خمسین و ثلاثمائة، و له منه إجازة</w:t>
      </w:r>
      <w:r w:rsidR="00DD254F">
        <w:rPr>
          <w:rFonts w:asciiTheme="minorHAnsi" w:hAnsiTheme="minorHAnsi" w:hint="cs"/>
          <w:color w:val="auto"/>
          <w:sz w:val="28"/>
          <w:rtl/>
        </w:rPr>
        <w:t>»؛</w:t>
      </w:r>
      <w:r w:rsidR="00DD254F">
        <w:rPr>
          <w:rStyle w:val="FootnoteReference"/>
          <w:rFonts w:asciiTheme="minorHAnsi" w:hAnsiTheme="minorHAnsi"/>
          <w:color w:val="auto"/>
          <w:sz w:val="28"/>
          <w:rtl/>
        </w:rPr>
        <w:footnoteReference w:id="215"/>
      </w:r>
    </w:p>
    <w:p w:rsidR="00C671AD" w:rsidRPr="00C671AD" w:rsidRDefault="00C671AD" w:rsidP="00DD254F">
      <w:pPr>
        <w:ind w:left="720"/>
        <w:jc w:val="both"/>
        <w:rPr>
          <w:rFonts w:asciiTheme="minorHAnsi" w:hAnsiTheme="minorHAnsi"/>
          <w:color w:val="auto"/>
          <w:sz w:val="28"/>
          <w:rtl/>
        </w:rPr>
      </w:pPr>
      <w:r w:rsidRPr="00C671AD">
        <w:rPr>
          <w:rFonts w:asciiTheme="minorHAnsi" w:hAnsiTheme="minorHAnsi" w:hint="cs"/>
          <w:color w:val="auto"/>
          <w:sz w:val="28"/>
          <w:rtl/>
        </w:rPr>
        <w:t>«</w:t>
      </w:r>
      <w:r w:rsidRPr="00C671AD">
        <w:rPr>
          <w:rFonts w:asciiTheme="minorHAnsi" w:hAnsiTheme="minorHAnsi"/>
          <w:color w:val="auto"/>
          <w:sz w:val="28"/>
          <w:rtl/>
        </w:rPr>
        <w:t>60 أحمد بن محمد بن یحیی</w:t>
      </w:r>
      <w:r w:rsidRPr="00C671AD">
        <w:rPr>
          <w:rFonts w:asciiTheme="minorHAnsi" w:hAnsiTheme="minorHAnsi" w:hint="cs"/>
          <w:color w:val="auto"/>
          <w:sz w:val="28"/>
          <w:rtl/>
        </w:rPr>
        <w:t xml:space="preserve">: </w:t>
      </w:r>
      <w:r w:rsidRPr="00C671AD">
        <w:rPr>
          <w:rFonts w:asciiTheme="minorHAnsi" w:hAnsiTheme="minorHAnsi"/>
          <w:color w:val="auto"/>
          <w:sz w:val="28"/>
          <w:rtl/>
        </w:rPr>
        <w:t>روی عنهما أبو جعفر ابن بابویه</w:t>
      </w:r>
      <w:r w:rsidRPr="00C671AD">
        <w:rPr>
          <w:rFonts w:asciiTheme="minorHAnsi" w:hAnsiTheme="minorHAnsi" w:hint="cs"/>
          <w:color w:val="auto"/>
          <w:sz w:val="28"/>
          <w:rtl/>
        </w:rPr>
        <w:t>»</w:t>
      </w:r>
      <w:r w:rsidR="00DD254F">
        <w:rPr>
          <w:rFonts w:asciiTheme="minorHAnsi" w:hAnsiTheme="minorHAnsi" w:hint="cs"/>
          <w:color w:val="auto"/>
          <w:sz w:val="28"/>
          <w:rtl/>
        </w:rPr>
        <w:t>.</w:t>
      </w:r>
      <w:r w:rsidR="00DD254F">
        <w:rPr>
          <w:rStyle w:val="FootnoteReference"/>
          <w:rFonts w:asciiTheme="minorHAnsi" w:hAnsiTheme="minorHAnsi"/>
          <w:color w:val="auto"/>
          <w:sz w:val="28"/>
          <w:rtl/>
        </w:rPr>
        <w:footnoteReference w:id="216"/>
      </w:r>
    </w:p>
    <w:p w:rsidR="00C671AD" w:rsidRPr="00C671AD" w:rsidRDefault="00C671AD" w:rsidP="00C671AD">
      <w:pPr>
        <w:jc w:val="both"/>
        <w:rPr>
          <w:rFonts w:asciiTheme="minorHAnsi" w:hAnsiTheme="minorHAnsi"/>
          <w:color w:val="auto"/>
          <w:sz w:val="28"/>
          <w:rtl/>
        </w:rPr>
      </w:pPr>
      <w:r w:rsidRPr="00C671AD">
        <w:rPr>
          <w:rFonts w:asciiTheme="minorHAnsi" w:hAnsiTheme="minorHAnsi" w:hint="cs"/>
          <w:color w:val="auto"/>
          <w:sz w:val="28"/>
          <w:rtl/>
        </w:rPr>
        <w:t xml:space="preserve">«تلعکبری» از مشایخ </w:t>
      </w:r>
      <w:r w:rsidRPr="00C671AD">
        <w:rPr>
          <w:rFonts w:asciiTheme="minorHAnsi" w:hAnsiTheme="minorHAnsi"/>
          <w:color w:val="auto"/>
          <w:sz w:val="28"/>
          <w:rtl/>
        </w:rPr>
        <w:t>اجازه‌</w:t>
      </w:r>
      <w:r w:rsidRPr="00C671AD">
        <w:rPr>
          <w:rFonts w:asciiTheme="minorHAnsi" w:hAnsiTheme="minorHAnsi" w:hint="cs"/>
          <w:color w:val="auto"/>
          <w:sz w:val="28"/>
          <w:rtl/>
        </w:rPr>
        <w:t>ی مهم است و از «احمد بن محمد بن یحیی العطار» روایت دارد و «شیخ صدوق» نیز از راویان اوست.</w:t>
      </w:r>
    </w:p>
    <w:p w:rsidR="00C671AD" w:rsidRPr="003C213A" w:rsidRDefault="00C671AD" w:rsidP="00DD254F">
      <w:pPr>
        <w:jc w:val="both"/>
        <w:rPr>
          <w:rtl/>
        </w:rPr>
      </w:pPr>
      <w:r w:rsidRPr="00E25A67">
        <w:rPr>
          <w:rFonts w:cs="B Titr" w:hint="cs"/>
          <w:sz w:val="28"/>
          <w:szCs w:val="24"/>
          <w:rtl/>
        </w:rPr>
        <w:t>«رجال ابن داود»:</w:t>
      </w:r>
      <w:r w:rsidRPr="003C213A">
        <w:rPr>
          <w:rFonts w:hint="cs"/>
          <w:rtl/>
        </w:rPr>
        <w:t xml:space="preserve"> «</w:t>
      </w:r>
      <w:r w:rsidRPr="003C213A">
        <w:rPr>
          <w:rtl/>
        </w:rPr>
        <w:t xml:space="preserve">133 أحمد بن محمد بن </w:t>
      </w:r>
      <w:r w:rsidRPr="003C213A">
        <w:rPr>
          <w:rFonts w:hint="cs"/>
          <w:rtl/>
        </w:rPr>
        <w:t>ی</w:t>
      </w:r>
      <w:r w:rsidRPr="003C213A">
        <w:rPr>
          <w:rFonts w:hint="eastAsia"/>
          <w:rtl/>
        </w:rPr>
        <w:t>ح</w:t>
      </w:r>
      <w:r w:rsidRPr="003C213A">
        <w:rPr>
          <w:rFonts w:hint="cs"/>
          <w:rtl/>
        </w:rPr>
        <w:t xml:space="preserve">یی: </w:t>
      </w:r>
      <w:r w:rsidRPr="003C213A">
        <w:rPr>
          <w:rtl/>
        </w:rPr>
        <w:t>العطار القمی لم [جخ] مهمل</w:t>
      </w:r>
      <w:r w:rsidRPr="003C213A">
        <w:rPr>
          <w:rFonts w:hint="cs"/>
          <w:rtl/>
        </w:rPr>
        <w:t>»</w:t>
      </w:r>
      <w:r w:rsidR="00DD254F">
        <w:rPr>
          <w:rFonts w:hint="cs"/>
          <w:rtl/>
        </w:rPr>
        <w:t>.</w:t>
      </w:r>
      <w:r w:rsidR="00DD254F">
        <w:rPr>
          <w:rStyle w:val="FootnoteReference"/>
          <w:rtl/>
        </w:rPr>
        <w:footnoteReference w:id="217"/>
      </w:r>
    </w:p>
    <w:p w:rsidR="00C671AD" w:rsidRPr="003C213A" w:rsidRDefault="00C671AD" w:rsidP="00DD254F">
      <w:pPr>
        <w:jc w:val="both"/>
        <w:rPr>
          <w:rtl/>
        </w:rPr>
      </w:pPr>
      <w:r w:rsidRPr="00E25A67">
        <w:rPr>
          <w:rFonts w:cs="B Titr" w:hint="cs"/>
          <w:sz w:val="28"/>
          <w:szCs w:val="24"/>
          <w:rtl/>
        </w:rPr>
        <w:t>«رجال علامه حلی»:</w:t>
      </w:r>
      <w:r w:rsidRPr="003C213A">
        <w:rPr>
          <w:rFonts w:hint="cs"/>
          <w:rtl/>
        </w:rPr>
        <w:t xml:space="preserve"> علامه دو طریق به «شیخ صدوق» را تصحیح </w:t>
      </w:r>
      <w:r w:rsidRPr="003C213A">
        <w:rPr>
          <w:rtl/>
        </w:rPr>
        <w:t>م</w:t>
      </w:r>
      <w:r w:rsidRPr="003C213A">
        <w:rPr>
          <w:rFonts w:hint="cs"/>
          <w:rtl/>
        </w:rPr>
        <w:t>ی‌</w:t>
      </w:r>
      <w:r w:rsidRPr="003C213A">
        <w:rPr>
          <w:rFonts w:hint="eastAsia"/>
          <w:rtl/>
        </w:rPr>
        <w:t>کند</w:t>
      </w:r>
      <w:r w:rsidRPr="003C213A">
        <w:rPr>
          <w:rFonts w:hint="cs"/>
          <w:rtl/>
        </w:rPr>
        <w:t>: طریق «ابن أبی یعفور» و طریق «عبدالرحمان بن حجاج» که در طریق به هر دو، «احمد بن محمد بن یحیی العطار» وجود دارد: «</w:t>
      </w:r>
      <w:r w:rsidRPr="003C213A">
        <w:rPr>
          <w:rtl/>
        </w:rPr>
        <w:t>و کذا عن محمد بن یحیی العطار</w:t>
      </w:r>
      <w:r w:rsidR="003C4D0E">
        <w:rPr>
          <w:rFonts w:hint="cs"/>
          <w:rtl/>
        </w:rPr>
        <w:t>»</w:t>
      </w:r>
      <w:r w:rsidR="00DD254F">
        <w:rPr>
          <w:rFonts w:hint="cs"/>
          <w:rtl/>
        </w:rPr>
        <w:t>.</w:t>
      </w:r>
      <w:r w:rsidR="00DD254F">
        <w:rPr>
          <w:rStyle w:val="FootnoteReference"/>
          <w:rtl/>
        </w:rPr>
        <w:footnoteReference w:id="218"/>
      </w:r>
    </w:p>
    <w:p w:rsidR="00C671AD" w:rsidRPr="003C213A" w:rsidRDefault="00C671AD" w:rsidP="00634270">
      <w:pPr>
        <w:jc w:val="both"/>
        <w:rPr>
          <w:rtl/>
        </w:rPr>
      </w:pPr>
      <w:r w:rsidRPr="00E25A67">
        <w:rPr>
          <w:rFonts w:cs="B Titr" w:hint="cs"/>
          <w:sz w:val="28"/>
          <w:szCs w:val="24"/>
          <w:rtl/>
        </w:rPr>
        <w:t>«مرحوم مامقانی»:</w:t>
      </w:r>
      <w:r w:rsidRPr="007138F9">
        <w:rPr>
          <w:vertAlign w:val="superscript"/>
          <w:rtl/>
        </w:rPr>
        <w:footnoteReference w:id="219"/>
      </w:r>
      <w:r w:rsidRPr="003C213A">
        <w:rPr>
          <w:rFonts w:hint="cs"/>
          <w:rtl/>
        </w:rPr>
        <w:t xml:space="preserve"> ایشان چند راه را که برای وثاقت راوی بیان شده است نقل </w:t>
      </w:r>
      <w:r w:rsidRPr="003C213A">
        <w:rPr>
          <w:rtl/>
        </w:rPr>
        <w:t>م</w:t>
      </w:r>
      <w:r w:rsidRPr="003C213A">
        <w:rPr>
          <w:rFonts w:hint="cs"/>
          <w:rtl/>
        </w:rPr>
        <w:t>ی‌</w:t>
      </w:r>
      <w:r w:rsidRPr="003C213A">
        <w:rPr>
          <w:rFonts w:hint="eastAsia"/>
          <w:rtl/>
        </w:rPr>
        <w:t>کنند</w:t>
      </w:r>
      <w:r w:rsidRPr="003C213A">
        <w:rPr>
          <w:rFonts w:hint="cs"/>
          <w:rtl/>
        </w:rPr>
        <w:t>:</w:t>
      </w:r>
    </w:p>
    <w:p w:rsidR="00C671AD" w:rsidRPr="00C671AD" w:rsidRDefault="00C671AD" w:rsidP="00E25A67">
      <w:pPr>
        <w:ind w:left="720"/>
        <w:jc w:val="both"/>
        <w:rPr>
          <w:rFonts w:asciiTheme="minorHAnsi" w:hAnsiTheme="minorHAnsi"/>
          <w:color w:val="auto"/>
          <w:sz w:val="28"/>
          <w:rtl/>
        </w:rPr>
      </w:pPr>
      <w:r w:rsidRPr="00B4544D">
        <w:rPr>
          <w:rFonts w:cs="B Titr" w:hint="cs"/>
          <w:sz w:val="28"/>
          <w:szCs w:val="24"/>
          <w:rtl/>
        </w:rPr>
        <w:t>1.</w:t>
      </w:r>
      <w:r w:rsidRPr="00C671AD">
        <w:rPr>
          <w:rFonts w:asciiTheme="minorHAnsi" w:hAnsiTheme="minorHAnsi" w:hint="cs"/>
          <w:color w:val="auto"/>
          <w:sz w:val="28"/>
          <w:rtl/>
        </w:rPr>
        <w:t xml:space="preserve"> از مشایخ اجازه بودن که در «وجیزه» آمده است.</w:t>
      </w:r>
    </w:p>
    <w:p w:rsidR="00C671AD" w:rsidRPr="00C671AD" w:rsidRDefault="00C671AD" w:rsidP="00E25A67">
      <w:pPr>
        <w:ind w:left="720"/>
        <w:jc w:val="both"/>
        <w:rPr>
          <w:rFonts w:asciiTheme="minorHAnsi" w:hAnsiTheme="minorHAnsi"/>
          <w:color w:val="auto"/>
          <w:sz w:val="28"/>
          <w:rtl/>
        </w:rPr>
      </w:pPr>
      <w:r w:rsidRPr="00C671AD">
        <w:rPr>
          <w:rFonts w:asciiTheme="minorHAnsi" w:hAnsiTheme="minorHAnsi" w:hint="cs"/>
          <w:color w:val="auto"/>
          <w:sz w:val="28"/>
          <w:rtl/>
        </w:rPr>
        <w:t xml:space="preserve">این مورد پذیرفته نیست و گفته شد که شیخ اجازه بودن را علامت وثاقت </w:t>
      </w:r>
      <w:r w:rsidRPr="00C671AD">
        <w:rPr>
          <w:rFonts w:asciiTheme="minorHAnsi" w:hAnsiTheme="minorHAnsi"/>
          <w:color w:val="auto"/>
          <w:sz w:val="28"/>
          <w:rtl/>
        </w:rPr>
        <w:t>نم</w:t>
      </w:r>
      <w:r w:rsidRPr="00C671AD">
        <w:rPr>
          <w:rFonts w:asciiTheme="minorHAnsi" w:hAnsiTheme="minorHAnsi" w:hint="cs"/>
          <w:color w:val="auto"/>
          <w:sz w:val="28"/>
          <w:rtl/>
        </w:rPr>
        <w:t>ی‌</w:t>
      </w:r>
      <w:r w:rsidRPr="00C671AD">
        <w:rPr>
          <w:rFonts w:asciiTheme="minorHAnsi" w:hAnsiTheme="minorHAnsi" w:hint="eastAsia"/>
          <w:color w:val="auto"/>
          <w:sz w:val="28"/>
          <w:rtl/>
        </w:rPr>
        <w:t>دان</w:t>
      </w:r>
      <w:r w:rsidRPr="00C671AD">
        <w:rPr>
          <w:rFonts w:asciiTheme="minorHAnsi" w:hAnsiTheme="minorHAnsi" w:hint="cs"/>
          <w:color w:val="auto"/>
          <w:sz w:val="28"/>
          <w:rtl/>
        </w:rPr>
        <w:t>ی</w:t>
      </w:r>
      <w:r w:rsidRPr="00C671AD">
        <w:rPr>
          <w:rFonts w:asciiTheme="minorHAnsi" w:hAnsiTheme="minorHAnsi" w:hint="eastAsia"/>
          <w:color w:val="auto"/>
          <w:sz w:val="28"/>
          <w:rtl/>
        </w:rPr>
        <w:t>م</w:t>
      </w:r>
      <w:r w:rsidRPr="00C671AD">
        <w:rPr>
          <w:rFonts w:asciiTheme="minorHAnsi" w:hAnsiTheme="minorHAnsi" w:hint="cs"/>
          <w:color w:val="auto"/>
          <w:sz w:val="28"/>
          <w:rtl/>
        </w:rPr>
        <w:t>.</w:t>
      </w:r>
    </w:p>
    <w:p w:rsidR="00C671AD" w:rsidRPr="00C671AD" w:rsidRDefault="00C671AD" w:rsidP="00E25A67">
      <w:pPr>
        <w:ind w:left="720"/>
        <w:jc w:val="both"/>
        <w:rPr>
          <w:rFonts w:asciiTheme="minorHAnsi" w:hAnsiTheme="minorHAnsi"/>
          <w:color w:val="auto"/>
          <w:sz w:val="28"/>
          <w:rtl/>
        </w:rPr>
      </w:pPr>
      <w:r w:rsidRPr="00B4544D">
        <w:rPr>
          <w:rFonts w:cs="B Titr" w:hint="cs"/>
          <w:sz w:val="28"/>
          <w:szCs w:val="24"/>
          <w:rtl/>
        </w:rPr>
        <w:t>2.</w:t>
      </w:r>
      <w:r w:rsidRPr="00C671AD">
        <w:rPr>
          <w:rFonts w:asciiTheme="minorHAnsi" w:hAnsiTheme="minorHAnsi" w:hint="cs"/>
          <w:color w:val="auto"/>
          <w:sz w:val="28"/>
          <w:rtl/>
        </w:rPr>
        <w:t xml:space="preserve"> توثیق «شهید ثانی» در «درایه» که از توثیقات متأخرین محسوب </w:t>
      </w:r>
      <w:r w:rsidRPr="00C671AD">
        <w:rPr>
          <w:rFonts w:asciiTheme="minorHAnsi" w:hAnsiTheme="minorHAnsi"/>
          <w:color w:val="auto"/>
          <w:sz w:val="28"/>
          <w:rtl/>
        </w:rPr>
        <w:t>م</w:t>
      </w:r>
      <w:r w:rsidRPr="00C671AD">
        <w:rPr>
          <w:rFonts w:asciiTheme="minorHAnsi" w:hAnsiTheme="minorHAnsi" w:hint="cs"/>
          <w:color w:val="auto"/>
          <w:sz w:val="28"/>
          <w:rtl/>
        </w:rPr>
        <w:t>ی‌</w:t>
      </w:r>
      <w:r w:rsidRPr="00C671AD">
        <w:rPr>
          <w:rFonts w:asciiTheme="minorHAnsi" w:hAnsiTheme="minorHAnsi" w:hint="eastAsia"/>
          <w:color w:val="auto"/>
          <w:sz w:val="28"/>
          <w:rtl/>
        </w:rPr>
        <w:t>شود</w:t>
      </w:r>
      <w:r w:rsidRPr="00C671AD">
        <w:rPr>
          <w:rFonts w:asciiTheme="minorHAnsi" w:hAnsiTheme="minorHAnsi" w:hint="cs"/>
          <w:color w:val="auto"/>
          <w:sz w:val="28"/>
          <w:rtl/>
        </w:rPr>
        <w:t>.</w:t>
      </w:r>
    </w:p>
    <w:p w:rsidR="00C671AD" w:rsidRPr="00C671AD" w:rsidRDefault="00C671AD" w:rsidP="00E25A67">
      <w:pPr>
        <w:ind w:left="720"/>
        <w:jc w:val="both"/>
        <w:rPr>
          <w:rFonts w:asciiTheme="minorHAnsi" w:hAnsiTheme="minorHAnsi"/>
          <w:color w:val="auto"/>
          <w:sz w:val="28"/>
          <w:rtl/>
        </w:rPr>
      </w:pPr>
      <w:r w:rsidRPr="00C671AD">
        <w:rPr>
          <w:rFonts w:asciiTheme="minorHAnsi" w:hAnsiTheme="minorHAnsi" w:hint="cs"/>
          <w:color w:val="auto"/>
          <w:sz w:val="28"/>
          <w:rtl/>
        </w:rPr>
        <w:t>این مورد نیز پذیرفته نیست زیرا توثیقات متأخرین برای کسی که مبنای در علم رجال، رجوع جاهل به عالم باشد مفید است.</w:t>
      </w:r>
    </w:p>
    <w:p w:rsidR="00C671AD" w:rsidRPr="00C671AD" w:rsidRDefault="00C671AD" w:rsidP="00E25A67">
      <w:pPr>
        <w:ind w:left="720"/>
        <w:jc w:val="both"/>
        <w:rPr>
          <w:rFonts w:asciiTheme="minorHAnsi" w:hAnsiTheme="minorHAnsi"/>
          <w:color w:val="auto"/>
          <w:sz w:val="28"/>
          <w:rtl/>
        </w:rPr>
      </w:pPr>
      <w:r w:rsidRPr="00B4544D">
        <w:rPr>
          <w:rFonts w:cs="B Titr" w:hint="cs"/>
          <w:sz w:val="28"/>
          <w:szCs w:val="24"/>
          <w:rtl/>
        </w:rPr>
        <w:t>3.</w:t>
      </w:r>
      <w:r w:rsidRPr="00C671AD">
        <w:rPr>
          <w:rFonts w:asciiTheme="minorHAnsi" w:hAnsiTheme="minorHAnsi" w:hint="cs"/>
          <w:color w:val="auto"/>
          <w:sz w:val="28"/>
          <w:rtl/>
        </w:rPr>
        <w:t xml:space="preserve"> تصحیح طرق «شیخ صدوق» توسط «علامه حلی» که این راوی در طریق «ابن أبی یعفور» و «عبدالرحمان بن حجاج» وجود دارد.</w:t>
      </w:r>
    </w:p>
    <w:p w:rsidR="00C671AD" w:rsidRPr="00C671AD" w:rsidRDefault="00C671AD" w:rsidP="00E25A67">
      <w:pPr>
        <w:ind w:left="720"/>
        <w:jc w:val="both"/>
        <w:rPr>
          <w:rFonts w:asciiTheme="minorHAnsi" w:hAnsiTheme="minorHAnsi"/>
          <w:color w:val="auto"/>
          <w:sz w:val="28"/>
          <w:rtl/>
        </w:rPr>
      </w:pPr>
      <w:r w:rsidRPr="00C671AD">
        <w:rPr>
          <w:rFonts w:asciiTheme="minorHAnsi" w:hAnsiTheme="minorHAnsi" w:hint="cs"/>
          <w:color w:val="auto"/>
          <w:sz w:val="28"/>
          <w:rtl/>
        </w:rPr>
        <w:t>این مورد نیز پذیرفته نیست؛ زیرا اجتهاد «علامه حلی» بوده و برای ما حجت نیست.</w:t>
      </w:r>
    </w:p>
    <w:p w:rsidR="00C671AD" w:rsidRPr="00C671AD" w:rsidRDefault="00C671AD" w:rsidP="00E25A67">
      <w:pPr>
        <w:ind w:left="720"/>
        <w:jc w:val="both"/>
        <w:rPr>
          <w:rFonts w:asciiTheme="minorHAnsi" w:hAnsiTheme="minorHAnsi"/>
          <w:color w:val="auto"/>
          <w:sz w:val="28"/>
          <w:rtl/>
        </w:rPr>
      </w:pPr>
      <w:r w:rsidRPr="00347227">
        <w:rPr>
          <w:rFonts w:cs="B Titr" w:hint="cs"/>
          <w:sz w:val="28"/>
          <w:szCs w:val="24"/>
          <w:rtl/>
        </w:rPr>
        <w:t>4.</w:t>
      </w:r>
      <w:r w:rsidRPr="00C671AD">
        <w:rPr>
          <w:rFonts w:asciiTheme="minorHAnsi" w:hAnsiTheme="minorHAnsi" w:hint="cs"/>
          <w:color w:val="auto"/>
          <w:sz w:val="28"/>
          <w:rtl/>
        </w:rPr>
        <w:t xml:space="preserve"> اعتماد «ابن نوح» به کتب «حسین بن سعید اهوازی» که «احمد بن محمد بن یحیی العطار» در طریق آن قرار دارد. در </w:t>
      </w:r>
      <w:r w:rsidRPr="00C671AD">
        <w:rPr>
          <w:rFonts w:asciiTheme="minorHAnsi" w:hAnsiTheme="minorHAnsi"/>
          <w:color w:val="auto"/>
          <w:sz w:val="28"/>
          <w:rtl/>
        </w:rPr>
        <w:t>نامه‌ا</w:t>
      </w:r>
      <w:r w:rsidRPr="00C671AD">
        <w:rPr>
          <w:rFonts w:asciiTheme="minorHAnsi" w:hAnsiTheme="minorHAnsi" w:hint="cs"/>
          <w:color w:val="auto"/>
          <w:sz w:val="28"/>
          <w:rtl/>
        </w:rPr>
        <w:t>ی که «ابن نوح» به نجاشی نوشته است این مسئله مطرح شده است.</w:t>
      </w:r>
    </w:p>
    <w:p w:rsidR="00C671AD" w:rsidRPr="00C671AD" w:rsidRDefault="00C671AD" w:rsidP="00E25A67">
      <w:pPr>
        <w:ind w:left="720"/>
        <w:jc w:val="both"/>
        <w:rPr>
          <w:rFonts w:asciiTheme="minorHAnsi" w:hAnsiTheme="minorHAnsi"/>
          <w:color w:val="auto"/>
          <w:sz w:val="28"/>
          <w:rtl/>
        </w:rPr>
      </w:pPr>
      <w:r w:rsidRPr="00C671AD">
        <w:rPr>
          <w:rFonts w:asciiTheme="minorHAnsi" w:hAnsiTheme="minorHAnsi" w:hint="cs"/>
          <w:color w:val="auto"/>
          <w:sz w:val="28"/>
          <w:rtl/>
        </w:rPr>
        <w:t>این راه نیز پذیرفته نیست؛ زیرا گفته شد که اگر</w:t>
      </w:r>
    </w:p>
    <w:p w:rsidR="00C671AD" w:rsidRPr="00C671AD" w:rsidRDefault="00C671AD" w:rsidP="00B247BA">
      <w:pPr>
        <w:ind w:left="1440"/>
        <w:jc w:val="both"/>
        <w:rPr>
          <w:rFonts w:asciiTheme="minorHAnsi" w:hAnsiTheme="minorHAnsi"/>
          <w:color w:val="auto"/>
          <w:sz w:val="28"/>
          <w:rtl/>
        </w:rPr>
      </w:pPr>
      <w:r w:rsidRPr="00C671AD">
        <w:rPr>
          <w:rFonts w:asciiTheme="minorHAnsi" w:hAnsiTheme="minorHAnsi" w:hint="cs"/>
          <w:color w:val="auto"/>
          <w:sz w:val="28"/>
          <w:rtl/>
        </w:rPr>
        <w:t xml:space="preserve">طریقی که به کتاب به دست </w:t>
      </w:r>
      <w:r w:rsidRPr="00C671AD">
        <w:rPr>
          <w:rFonts w:asciiTheme="minorHAnsi" w:hAnsiTheme="minorHAnsi"/>
          <w:color w:val="auto"/>
          <w:sz w:val="28"/>
          <w:rtl/>
        </w:rPr>
        <w:t>م</w:t>
      </w:r>
      <w:r w:rsidRPr="00C671AD">
        <w:rPr>
          <w:rFonts w:asciiTheme="minorHAnsi" w:hAnsiTheme="minorHAnsi" w:hint="cs"/>
          <w:color w:val="auto"/>
          <w:sz w:val="28"/>
          <w:rtl/>
        </w:rPr>
        <w:t>ی‌</w:t>
      </w:r>
      <w:r w:rsidRPr="00C671AD">
        <w:rPr>
          <w:rFonts w:asciiTheme="minorHAnsi" w:hAnsiTheme="minorHAnsi" w:hint="eastAsia"/>
          <w:color w:val="auto"/>
          <w:sz w:val="28"/>
          <w:rtl/>
        </w:rPr>
        <w:t>آ</w:t>
      </w:r>
      <w:r w:rsidRPr="00C671AD">
        <w:rPr>
          <w:rFonts w:asciiTheme="minorHAnsi" w:hAnsiTheme="minorHAnsi" w:hint="cs"/>
          <w:color w:val="auto"/>
          <w:sz w:val="28"/>
          <w:rtl/>
        </w:rPr>
        <w:t>ی</w:t>
      </w:r>
      <w:r w:rsidRPr="00C671AD">
        <w:rPr>
          <w:rFonts w:asciiTheme="minorHAnsi" w:hAnsiTheme="minorHAnsi" w:hint="eastAsia"/>
          <w:color w:val="auto"/>
          <w:sz w:val="28"/>
          <w:rtl/>
        </w:rPr>
        <w:t>د</w:t>
      </w:r>
      <w:r w:rsidRPr="00C671AD">
        <w:rPr>
          <w:rFonts w:asciiTheme="minorHAnsi" w:hAnsiTheme="minorHAnsi" w:hint="cs"/>
          <w:color w:val="auto"/>
          <w:sz w:val="28"/>
          <w:rtl/>
        </w:rPr>
        <w:t xml:space="preserve"> طریق منحصره باشد،</w:t>
      </w:r>
    </w:p>
    <w:p w:rsidR="00C671AD" w:rsidRPr="00C671AD" w:rsidRDefault="00C671AD" w:rsidP="00B247BA">
      <w:pPr>
        <w:ind w:left="1440"/>
        <w:jc w:val="both"/>
        <w:rPr>
          <w:rFonts w:asciiTheme="minorHAnsi" w:hAnsiTheme="minorHAnsi"/>
          <w:color w:val="auto"/>
          <w:sz w:val="28"/>
          <w:rtl/>
        </w:rPr>
      </w:pPr>
      <w:r w:rsidRPr="00C671AD">
        <w:rPr>
          <w:rFonts w:asciiTheme="minorHAnsi" w:hAnsiTheme="minorHAnsi" w:hint="cs"/>
          <w:color w:val="auto"/>
          <w:sz w:val="28"/>
          <w:rtl/>
        </w:rPr>
        <w:t>کتاب نیز از کتب مشهوره نباشد، که در صورت مشهوره بودن، ذکر طریق از باب تیمن و تبرک خواهد بود،</w:t>
      </w:r>
    </w:p>
    <w:p w:rsidR="00C671AD" w:rsidRPr="00C671AD" w:rsidRDefault="00C671AD" w:rsidP="00B247BA">
      <w:pPr>
        <w:ind w:left="1440"/>
        <w:jc w:val="both"/>
        <w:rPr>
          <w:rFonts w:asciiTheme="minorHAnsi" w:hAnsiTheme="minorHAnsi"/>
          <w:color w:val="auto"/>
          <w:sz w:val="28"/>
          <w:rtl/>
        </w:rPr>
      </w:pPr>
      <w:r w:rsidRPr="00C671AD">
        <w:rPr>
          <w:rFonts w:asciiTheme="minorHAnsi" w:hAnsiTheme="minorHAnsi" w:hint="cs"/>
          <w:color w:val="auto"/>
          <w:sz w:val="28"/>
          <w:rtl/>
        </w:rPr>
        <w:t>و دأب شخص نیز بررسی روات باشد،</w:t>
      </w:r>
    </w:p>
    <w:p w:rsidR="00C671AD" w:rsidRPr="00C671AD" w:rsidRDefault="00C671AD" w:rsidP="00B4544D">
      <w:pPr>
        <w:ind w:left="720"/>
        <w:jc w:val="both"/>
        <w:rPr>
          <w:rFonts w:asciiTheme="minorHAnsi" w:hAnsiTheme="minorHAnsi"/>
          <w:color w:val="auto"/>
          <w:sz w:val="28"/>
          <w:rtl/>
        </w:rPr>
      </w:pPr>
      <w:r w:rsidRPr="00C671AD">
        <w:rPr>
          <w:rFonts w:asciiTheme="minorHAnsi" w:hAnsiTheme="minorHAnsi" w:hint="cs"/>
          <w:color w:val="auto"/>
          <w:sz w:val="28"/>
          <w:rtl/>
        </w:rPr>
        <w:t xml:space="preserve">اعتماد به طریق کارساز خواهد بود؛ اما </w:t>
      </w:r>
      <w:r w:rsidRPr="00C671AD">
        <w:rPr>
          <w:rFonts w:asciiTheme="minorHAnsi" w:hAnsiTheme="minorHAnsi"/>
          <w:color w:val="auto"/>
          <w:sz w:val="28"/>
          <w:rtl/>
        </w:rPr>
        <w:t>ه</w:t>
      </w:r>
      <w:r w:rsidRPr="00C671AD">
        <w:rPr>
          <w:rFonts w:asciiTheme="minorHAnsi" w:hAnsiTheme="minorHAnsi" w:hint="cs"/>
          <w:color w:val="auto"/>
          <w:sz w:val="28"/>
          <w:rtl/>
        </w:rPr>
        <w:t>ی</w:t>
      </w:r>
      <w:r w:rsidRPr="00C671AD">
        <w:rPr>
          <w:rFonts w:asciiTheme="minorHAnsi" w:hAnsiTheme="minorHAnsi" w:hint="eastAsia"/>
          <w:color w:val="auto"/>
          <w:sz w:val="28"/>
          <w:rtl/>
        </w:rPr>
        <w:t>چ‌</w:t>
      </w:r>
      <w:r w:rsidRPr="00C671AD">
        <w:rPr>
          <w:rFonts w:asciiTheme="minorHAnsi" w:hAnsiTheme="minorHAnsi" w:hint="cs"/>
          <w:color w:val="auto"/>
          <w:sz w:val="28"/>
          <w:rtl/>
        </w:rPr>
        <w:t>ی</w:t>
      </w:r>
      <w:r w:rsidRPr="00C671AD">
        <w:rPr>
          <w:rFonts w:asciiTheme="minorHAnsi" w:hAnsiTheme="minorHAnsi" w:hint="eastAsia"/>
          <w:color w:val="auto"/>
          <w:sz w:val="28"/>
          <w:rtl/>
        </w:rPr>
        <w:t>ک</w:t>
      </w:r>
      <w:r w:rsidRPr="00C671AD">
        <w:rPr>
          <w:rFonts w:asciiTheme="minorHAnsi" w:hAnsiTheme="minorHAnsi" w:hint="cs"/>
          <w:color w:val="auto"/>
          <w:sz w:val="28"/>
          <w:rtl/>
        </w:rPr>
        <w:t xml:space="preserve"> از این سه در اعتماد «ابن نوح» به کتب «حسین بن سعید اهوازی» احراز نشده است؛ یعنی:</w:t>
      </w:r>
    </w:p>
    <w:p w:rsidR="00C671AD" w:rsidRPr="00C671AD" w:rsidRDefault="00C671AD" w:rsidP="00B4544D">
      <w:pPr>
        <w:ind w:left="1440"/>
        <w:jc w:val="both"/>
        <w:rPr>
          <w:rFonts w:asciiTheme="minorHAnsi" w:hAnsiTheme="minorHAnsi"/>
          <w:color w:val="auto"/>
          <w:sz w:val="28"/>
          <w:rtl/>
        </w:rPr>
      </w:pPr>
      <w:r w:rsidRPr="00C671AD">
        <w:rPr>
          <w:rFonts w:asciiTheme="minorHAnsi" w:hAnsiTheme="minorHAnsi" w:hint="cs"/>
          <w:color w:val="auto"/>
          <w:sz w:val="28"/>
          <w:rtl/>
        </w:rPr>
        <w:t>منحصر بودن طریق به «احمد بن محمد بن یحیی العطار» معلوم نیست،</w:t>
      </w:r>
    </w:p>
    <w:p w:rsidR="00C671AD" w:rsidRPr="00C671AD" w:rsidRDefault="00C671AD" w:rsidP="00B4544D">
      <w:pPr>
        <w:ind w:left="1440"/>
        <w:jc w:val="both"/>
        <w:rPr>
          <w:rFonts w:asciiTheme="minorHAnsi" w:hAnsiTheme="minorHAnsi"/>
          <w:color w:val="auto"/>
          <w:sz w:val="28"/>
          <w:rtl/>
        </w:rPr>
      </w:pPr>
      <w:r w:rsidRPr="00C671AD">
        <w:rPr>
          <w:rFonts w:asciiTheme="minorHAnsi" w:hAnsiTheme="minorHAnsi" w:hint="cs"/>
          <w:color w:val="auto"/>
          <w:sz w:val="28"/>
          <w:rtl/>
        </w:rPr>
        <w:t>مشهوره نبودن کتب «حسین بن سعید» نیز احراز نشده،</w:t>
      </w:r>
    </w:p>
    <w:p w:rsidR="00C671AD" w:rsidRPr="00C671AD" w:rsidRDefault="00C671AD" w:rsidP="00B4544D">
      <w:pPr>
        <w:ind w:left="1440"/>
        <w:jc w:val="both"/>
        <w:rPr>
          <w:rFonts w:asciiTheme="minorHAnsi" w:hAnsiTheme="minorHAnsi"/>
          <w:color w:val="auto"/>
          <w:sz w:val="28"/>
          <w:rtl/>
        </w:rPr>
      </w:pPr>
      <w:r w:rsidRPr="00C671AD">
        <w:rPr>
          <w:rFonts w:asciiTheme="minorHAnsi" w:hAnsiTheme="minorHAnsi" w:hint="cs"/>
          <w:color w:val="auto"/>
          <w:sz w:val="28"/>
          <w:rtl/>
        </w:rPr>
        <w:t>و چون «ابن نوح» قبل از «سید بن طاووس» است، معلوم نیست که بر اساس اعتماد به افراد این تصحیح را انجام داده باشد.</w:t>
      </w:r>
    </w:p>
    <w:p w:rsidR="00C671AD" w:rsidRPr="003C213A" w:rsidRDefault="00C671AD" w:rsidP="00634270">
      <w:pPr>
        <w:jc w:val="both"/>
        <w:rPr>
          <w:rtl/>
        </w:rPr>
      </w:pPr>
      <w:r w:rsidRPr="00B4544D">
        <w:rPr>
          <w:rFonts w:cs="B Titr" w:hint="cs"/>
          <w:sz w:val="28"/>
          <w:szCs w:val="24"/>
          <w:rtl/>
        </w:rPr>
        <w:t>«مرحوم خویی» و «مرحوم تستری»:</w:t>
      </w:r>
      <w:r w:rsidRPr="003C213A">
        <w:rPr>
          <w:rFonts w:hint="cs"/>
          <w:rtl/>
        </w:rPr>
        <w:t xml:space="preserve"> ایشان نیز </w:t>
      </w:r>
      <w:r w:rsidRPr="003C213A">
        <w:rPr>
          <w:rtl/>
        </w:rPr>
        <w:t>راه‌ها</w:t>
      </w:r>
      <w:r w:rsidRPr="003C213A">
        <w:rPr>
          <w:rFonts w:hint="cs"/>
          <w:rtl/>
        </w:rPr>
        <w:t xml:space="preserve">ی قبل را نقل کرده و یک راه نیز اضافه </w:t>
      </w:r>
      <w:r w:rsidRPr="003C213A">
        <w:rPr>
          <w:rtl/>
        </w:rPr>
        <w:t>م</w:t>
      </w:r>
      <w:r w:rsidRPr="003C213A">
        <w:rPr>
          <w:rFonts w:hint="cs"/>
          <w:rtl/>
        </w:rPr>
        <w:t>ی‌</w:t>
      </w:r>
      <w:r w:rsidRPr="003C213A">
        <w:rPr>
          <w:rFonts w:hint="eastAsia"/>
          <w:rtl/>
        </w:rPr>
        <w:t>کنند</w:t>
      </w:r>
      <w:r w:rsidRPr="003C213A">
        <w:rPr>
          <w:rFonts w:hint="cs"/>
          <w:rtl/>
        </w:rPr>
        <w:t xml:space="preserve">. بعضی به علت شیخ «نجاشی» بودن این راوی را توثیق </w:t>
      </w:r>
      <w:r w:rsidRPr="003C213A">
        <w:rPr>
          <w:rtl/>
        </w:rPr>
        <w:t>کرده‌اند</w:t>
      </w:r>
      <w:r w:rsidR="003C4D0E">
        <w:rPr>
          <w:rtl/>
        </w:rPr>
        <w:t xml:space="preserve">؛ </w:t>
      </w:r>
      <w:r w:rsidRPr="003C213A">
        <w:rPr>
          <w:rFonts w:hint="cs"/>
          <w:rtl/>
        </w:rPr>
        <w:t>اما این راه نیز پذیرفته نیست؛ زیرا:</w:t>
      </w:r>
    </w:p>
    <w:p w:rsidR="00C671AD" w:rsidRPr="00C671AD" w:rsidRDefault="00C671AD" w:rsidP="00B4544D">
      <w:pPr>
        <w:ind w:left="720"/>
        <w:jc w:val="both"/>
        <w:rPr>
          <w:rFonts w:asciiTheme="minorHAnsi" w:hAnsiTheme="minorHAnsi"/>
          <w:color w:val="auto"/>
          <w:sz w:val="28"/>
          <w:rtl/>
        </w:rPr>
      </w:pPr>
      <w:r w:rsidRPr="00347227">
        <w:rPr>
          <w:rFonts w:cs="B Titr" w:hint="cs"/>
          <w:sz w:val="28"/>
          <w:szCs w:val="24"/>
          <w:rtl/>
        </w:rPr>
        <w:t>1.</w:t>
      </w:r>
      <w:r w:rsidRPr="00C671AD">
        <w:rPr>
          <w:rFonts w:asciiTheme="minorHAnsi" w:hAnsiTheme="minorHAnsi" w:hint="cs"/>
          <w:color w:val="auto"/>
          <w:sz w:val="28"/>
          <w:rtl/>
        </w:rPr>
        <w:t xml:space="preserve"> هم کبرویا نپذیرفتیم که از مشایخ «نجاشی» بودن دلالت بر وثاقت داشته باشد.</w:t>
      </w:r>
    </w:p>
    <w:p w:rsidR="00C671AD" w:rsidRPr="00C671AD" w:rsidRDefault="00C671AD" w:rsidP="00B4544D">
      <w:pPr>
        <w:ind w:left="720"/>
        <w:jc w:val="both"/>
        <w:rPr>
          <w:rFonts w:asciiTheme="minorHAnsi" w:hAnsiTheme="minorHAnsi"/>
          <w:color w:val="auto"/>
          <w:sz w:val="28"/>
          <w:rtl/>
        </w:rPr>
      </w:pPr>
      <w:r w:rsidRPr="00347227">
        <w:rPr>
          <w:rFonts w:cs="B Titr" w:hint="cs"/>
          <w:sz w:val="28"/>
          <w:szCs w:val="24"/>
          <w:rtl/>
        </w:rPr>
        <w:t>2.</w:t>
      </w:r>
      <w:r w:rsidRPr="00C671AD">
        <w:rPr>
          <w:rFonts w:asciiTheme="minorHAnsi" w:hAnsiTheme="minorHAnsi" w:hint="cs"/>
          <w:color w:val="auto"/>
          <w:sz w:val="28"/>
          <w:rtl/>
        </w:rPr>
        <w:t xml:space="preserve"> هم به لحاظ صغروی این راوی </w:t>
      </w:r>
      <w:r w:rsidRPr="00C671AD">
        <w:rPr>
          <w:rFonts w:asciiTheme="minorHAnsi" w:hAnsiTheme="minorHAnsi"/>
          <w:color w:val="auto"/>
          <w:sz w:val="28"/>
          <w:rtl/>
        </w:rPr>
        <w:t>نم</w:t>
      </w:r>
      <w:r w:rsidRPr="00C671AD">
        <w:rPr>
          <w:rFonts w:asciiTheme="minorHAnsi" w:hAnsiTheme="minorHAnsi" w:hint="cs"/>
          <w:color w:val="auto"/>
          <w:sz w:val="28"/>
          <w:rtl/>
        </w:rPr>
        <w:t>ی‌</w:t>
      </w:r>
      <w:r w:rsidRPr="00C671AD">
        <w:rPr>
          <w:rFonts w:asciiTheme="minorHAnsi" w:hAnsiTheme="minorHAnsi" w:hint="eastAsia"/>
          <w:color w:val="auto"/>
          <w:sz w:val="28"/>
          <w:rtl/>
        </w:rPr>
        <w:t>تواند</w:t>
      </w:r>
      <w:r w:rsidRPr="00C671AD">
        <w:rPr>
          <w:rFonts w:asciiTheme="minorHAnsi" w:hAnsiTheme="minorHAnsi" w:hint="cs"/>
          <w:color w:val="auto"/>
          <w:sz w:val="28"/>
          <w:rtl/>
        </w:rPr>
        <w:t xml:space="preserve"> از مشایخ «نجاشی» باشد؛ زیرا «نجاشی» متوفای 450 است و «احمد بن محمد بن یحیی العطار» شاگرد «سعد بن عبدالله» است. «سعد بن عبدالله» نیز متوفای 301 است و «احمد بن محمد بن یحیی العطار» باید حداقل 20 ساله باشد تا بتواند از «سعد بن عبدالله» نقل روایت کند؛ یعنی تولد او باید در حدود سال 280 باشد و اگر «احمد بن محمد بن یحیی العطار» بخواهد استاد «نجاشی» باشد، باید 130 سال عمر کرده باشد که در این صورت نام وی جزء معمرین ذکر </w:t>
      </w:r>
      <w:r w:rsidRPr="00C671AD">
        <w:rPr>
          <w:rFonts w:asciiTheme="minorHAnsi" w:hAnsiTheme="minorHAnsi"/>
          <w:color w:val="auto"/>
          <w:sz w:val="28"/>
          <w:rtl/>
        </w:rPr>
        <w:t>م</w:t>
      </w:r>
      <w:r w:rsidRPr="00C671AD">
        <w:rPr>
          <w:rFonts w:asciiTheme="minorHAnsi" w:hAnsiTheme="minorHAnsi" w:hint="cs"/>
          <w:color w:val="auto"/>
          <w:sz w:val="28"/>
          <w:rtl/>
        </w:rPr>
        <w:t>ی‌</w:t>
      </w:r>
      <w:r w:rsidRPr="00C671AD">
        <w:rPr>
          <w:rFonts w:asciiTheme="minorHAnsi" w:hAnsiTheme="minorHAnsi" w:hint="eastAsia"/>
          <w:color w:val="auto"/>
          <w:sz w:val="28"/>
          <w:rtl/>
        </w:rPr>
        <w:t>شد</w:t>
      </w:r>
      <w:r w:rsidRPr="00C671AD">
        <w:rPr>
          <w:rFonts w:asciiTheme="minorHAnsi" w:hAnsiTheme="minorHAnsi" w:hint="cs"/>
          <w:color w:val="auto"/>
          <w:sz w:val="28"/>
          <w:rtl/>
        </w:rPr>
        <w:t>.</w:t>
      </w:r>
    </w:p>
    <w:p w:rsidR="00C671AD" w:rsidRPr="003C213A" w:rsidRDefault="00C671AD" w:rsidP="00634270">
      <w:pPr>
        <w:jc w:val="both"/>
        <w:rPr>
          <w:rtl/>
        </w:rPr>
      </w:pPr>
      <w:r w:rsidRPr="00B4544D">
        <w:rPr>
          <w:rFonts w:cs="B Titr"/>
          <w:sz w:val="28"/>
          <w:szCs w:val="24"/>
          <w:rtl/>
        </w:rPr>
        <w:t>جمع‌بند</w:t>
      </w:r>
      <w:r w:rsidRPr="00B4544D">
        <w:rPr>
          <w:rFonts w:cs="B Titr" w:hint="cs"/>
          <w:sz w:val="28"/>
          <w:szCs w:val="24"/>
          <w:rtl/>
        </w:rPr>
        <w:t>ی استاد:</w:t>
      </w:r>
      <w:r w:rsidRPr="003C213A">
        <w:rPr>
          <w:rFonts w:hint="cs"/>
          <w:rtl/>
        </w:rPr>
        <w:t xml:space="preserve"> </w:t>
      </w:r>
      <w:r w:rsidRPr="00626996">
        <w:rPr>
          <w:rFonts w:hint="cs"/>
          <w:color w:val="FF0000"/>
          <w:rtl/>
        </w:rPr>
        <w:t xml:space="preserve">این راوی ثقه است و </w:t>
      </w:r>
      <w:r w:rsidRPr="00626996">
        <w:rPr>
          <w:color w:val="FF0000"/>
          <w:rtl/>
        </w:rPr>
        <w:t>م</w:t>
      </w:r>
      <w:r w:rsidRPr="00626996">
        <w:rPr>
          <w:rFonts w:hint="cs"/>
          <w:color w:val="FF0000"/>
          <w:rtl/>
        </w:rPr>
        <w:t>ی‌</w:t>
      </w:r>
      <w:r w:rsidRPr="00626996">
        <w:rPr>
          <w:rFonts w:hint="eastAsia"/>
          <w:color w:val="FF0000"/>
          <w:rtl/>
        </w:rPr>
        <w:t>توان</w:t>
      </w:r>
      <w:r w:rsidRPr="00626996">
        <w:rPr>
          <w:rFonts w:hint="cs"/>
          <w:color w:val="FF0000"/>
          <w:rtl/>
        </w:rPr>
        <w:t xml:space="preserve"> این دلایل را برای اثبات وثاقت وی ارائه کرد:</w:t>
      </w:r>
    </w:p>
    <w:p w:rsidR="00C671AD" w:rsidRPr="003C213A" w:rsidRDefault="00C671AD" w:rsidP="00634270">
      <w:pPr>
        <w:jc w:val="both"/>
        <w:rPr>
          <w:rtl/>
        </w:rPr>
      </w:pPr>
      <w:r w:rsidRPr="00197719">
        <w:rPr>
          <w:rFonts w:cs="B Titr" w:hint="cs"/>
          <w:sz w:val="28"/>
          <w:szCs w:val="24"/>
          <w:rtl/>
        </w:rPr>
        <w:lastRenderedPageBreak/>
        <w:t>1.</w:t>
      </w:r>
      <w:r w:rsidRPr="003C213A">
        <w:rPr>
          <w:rFonts w:hint="cs"/>
          <w:rtl/>
        </w:rPr>
        <w:t xml:space="preserve"> کثرت روایت اجلاء مع عدم قدح فیه: «احمد بن محمد بن یحیی العطار» 192 روایت دارد که از این بین:</w:t>
      </w:r>
    </w:p>
    <w:p w:rsidR="00C671AD" w:rsidRPr="00C671AD" w:rsidRDefault="00C671AD" w:rsidP="0027095B">
      <w:pPr>
        <w:ind w:left="720"/>
        <w:jc w:val="both"/>
        <w:rPr>
          <w:rFonts w:asciiTheme="minorHAnsi" w:hAnsiTheme="minorHAnsi"/>
          <w:color w:val="auto"/>
          <w:sz w:val="28"/>
          <w:rtl/>
        </w:rPr>
      </w:pPr>
      <w:r w:rsidRPr="00C671AD">
        <w:rPr>
          <w:rFonts w:asciiTheme="minorHAnsi" w:hAnsiTheme="minorHAnsi" w:hint="cs"/>
          <w:color w:val="auto"/>
          <w:sz w:val="28"/>
          <w:rtl/>
        </w:rPr>
        <w:t>103 روایت توسط «شیخ صدوق» نقل شده و تعدادی از آنها روایت اول باب هستند؛ یعنی روایات اصلی و فتوایی هستند،</w:t>
      </w:r>
    </w:p>
    <w:p w:rsidR="00C671AD" w:rsidRPr="00C671AD" w:rsidRDefault="00C671AD" w:rsidP="0027095B">
      <w:pPr>
        <w:ind w:left="720"/>
        <w:jc w:val="both"/>
        <w:rPr>
          <w:rFonts w:asciiTheme="minorHAnsi" w:hAnsiTheme="minorHAnsi"/>
          <w:color w:val="auto"/>
          <w:sz w:val="28"/>
          <w:rtl/>
        </w:rPr>
      </w:pPr>
      <w:r w:rsidRPr="00C671AD">
        <w:rPr>
          <w:rFonts w:asciiTheme="minorHAnsi" w:hAnsiTheme="minorHAnsi" w:hint="cs"/>
          <w:color w:val="auto"/>
          <w:sz w:val="28"/>
          <w:rtl/>
        </w:rPr>
        <w:t>88 روایت نیز توسط «حسین بن عبیدالله غضائری» نقل شده است.</w:t>
      </w:r>
    </w:p>
    <w:p w:rsidR="00C671AD" w:rsidRPr="003C213A" w:rsidRDefault="00C671AD" w:rsidP="00634270">
      <w:pPr>
        <w:jc w:val="both"/>
        <w:rPr>
          <w:rtl/>
        </w:rPr>
      </w:pPr>
      <w:r w:rsidRPr="003C213A">
        <w:rPr>
          <w:rFonts w:hint="cs"/>
          <w:rtl/>
        </w:rPr>
        <w:t xml:space="preserve">گفته شد که کثرت روایت و اجلاء عدد خاصی ندارند. اگر روایات در ابتدای باب باشند، با 10 روایت نیز کثرت صدق </w:t>
      </w:r>
      <w:r w:rsidRPr="003C213A">
        <w:rPr>
          <w:rtl/>
        </w:rPr>
        <w:t>م</w:t>
      </w:r>
      <w:r w:rsidRPr="003C213A">
        <w:rPr>
          <w:rFonts w:hint="cs"/>
          <w:rtl/>
        </w:rPr>
        <w:t>ی‌</w:t>
      </w:r>
      <w:r w:rsidRPr="003C213A">
        <w:rPr>
          <w:rFonts w:hint="eastAsia"/>
          <w:rtl/>
        </w:rPr>
        <w:t>کند</w:t>
      </w:r>
      <w:r w:rsidRPr="003C213A">
        <w:rPr>
          <w:rFonts w:hint="cs"/>
          <w:rtl/>
        </w:rPr>
        <w:t xml:space="preserve"> و اگر در انتهای باب باشند، با تعداد زیاد نیز کثرت روایت ثابت </w:t>
      </w:r>
      <w:r w:rsidRPr="003C213A">
        <w:rPr>
          <w:rtl/>
        </w:rPr>
        <w:t>نم</w:t>
      </w:r>
      <w:r w:rsidRPr="003C213A">
        <w:rPr>
          <w:rFonts w:hint="cs"/>
          <w:rtl/>
        </w:rPr>
        <w:t>ی‌</w:t>
      </w:r>
      <w:r w:rsidRPr="003C213A">
        <w:rPr>
          <w:rFonts w:hint="eastAsia"/>
          <w:rtl/>
        </w:rPr>
        <w:t>شود</w:t>
      </w:r>
      <w:r w:rsidRPr="003C213A">
        <w:rPr>
          <w:rFonts w:hint="cs"/>
          <w:rtl/>
        </w:rPr>
        <w:t xml:space="preserve">. همچنین چون «شیخ صدوق» از </w:t>
      </w:r>
      <w:r w:rsidRPr="003C213A">
        <w:rPr>
          <w:rtl/>
        </w:rPr>
        <w:t>مدرسه‌</w:t>
      </w:r>
      <w:r w:rsidRPr="003C213A">
        <w:rPr>
          <w:rFonts w:hint="cs"/>
          <w:rtl/>
        </w:rPr>
        <w:t xml:space="preserve">ی قم و «غضائری» از </w:t>
      </w:r>
      <w:r w:rsidRPr="003C213A">
        <w:rPr>
          <w:rtl/>
        </w:rPr>
        <w:t>مدرسه‌</w:t>
      </w:r>
      <w:r w:rsidRPr="003C213A">
        <w:rPr>
          <w:rFonts w:hint="cs"/>
          <w:rtl/>
        </w:rPr>
        <w:t xml:space="preserve">ی بغداد است؛ یعنی از دو مکتب متفاوت به راوی اعتماد شده </w:t>
      </w:r>
      <w:r w:rsidRPr="003C213A">
        <w:rPr>
          <w:rtl/>
        </w:rPr>
        <w:t>و</w:t>
      </w:r>
      <w:r w:rsidRPr="003C213A">
        <w:rPr>
          <w:rFonts w:hint="cs"/>
          <w:rtl/>
        </w:rPr>
        <w:t xml:space="preserve"> هر دو </w:t>
      </w:r>
      <w:r w:rsidRPr="003C213A">
        <w:rPr>
          <w:rtl/>
        </w:rPr>
        <w:t>سخت‌گ</w:t>
      </w:r>
      <w:r w:rsidRPr="003C213A">
        <w:rPr>
          <w:rFonts w:hint="cs"/>
          <w:rtl/>
        </w:rPr>
        <w:t>ی</w:t>
      </w:r>
      <w:r w:rsidRPr="003C213A">
        <w:rPr>
          <w:rFonts w:hint="eastAsia"/>
          <w:rtl/>
        </w:rPr>
        <w:t>ر</w:t>
      </w:r>
      <w:r w:rsidRPr="003C213A">
        <w:rPr>
          <w:rFonts w:hint="cs"/>
          <w:rtl/>
        </w:rPr>
        <w:t xml:space="preserve"> </w:t>
      </w:r>
      <w:r w:rsidRPr="003C213A">
        <w:rPr>
          <w:rtl/>
        </w:rPr>
        <w:t>بوده‌اند</w:t>
      </w:r>
      <w:r w:rsidRPr="003C213A">
        <w:rPr>
          <w:rFonts w:hint="cs"/>
          <w:rtl/>
        </w:rPr>
        <w:t xml:space="preserve">، اجلاء نیز با همین دو نفر صدق </w:t>
      </w:r>
      <w:r w:rsidRPr="003C213A">
        <w:rPr>
          <w:rtl/>
        </w:rPr>
        <w:t>م</w:t>
      </w:r>
      <w:r w:rsidRPr="003C213A">
        <w:rPr>
          <w:rFonts w:hint="cs"/>
          <w:rtl/>
        </w:rPr>
        <w:t>ی‌</w:t>
      </w:r>
      <w:r w:rsidRPr="003C213A">
        <w:rPr>
          <w:rFonts w:hint="eastAsia"/>
          <w:rtl/>
        </w:rPr>
        <w:t>کند</w:t>
      </w:r>
      <w:r w:rsidRPr="003C213A">
        <w:rPr>
          <w:rFonts w:hint="cs"/>
          <w:rtl/>
        </w:rPr>
        <w:t>.</w:t>
      </w:r>
      <w:r w:rsidRPr="007138F9">
        <w:rPr>
          <w:vertAlign w:val="superscript"/>
          <w:rtl/>
        </w:rPr>
        <w:footnoteReference w:id="220"/>
      </w:r>
    </w:p>
    <w:p w:rsidR="00C671AD" w:rsidRPr="00C671AD" w:rsidRDefault="00C671AD" w:rsidP="001605CC">
      <w:pPr>
        <w:pStyle w:val="2"/>
        <w:rPr>
          <w:rtl/>
        </w:rPr>
      </w:pPr>
      <w:bookmarkStart w:id="278" w:name="_Toc40762584"/>
      <w:r w:rsidRPr="00C671AD">
        <w:rPr>
          <w:rFonts w:hint="cs"/>
          <w:rtl/>
        </w:rPr>
        <w:t>8. «احمد بن هلال کرخی العبرتائی»</w:t>
      </w:r>
      <w:bookmarkEnd w:id="278"/>
    </w:p>
    <w:p w:rsidR="00C671AD" w:rsidRPr="003C213A" w:rsidRDefault="00C671AD" w:rsidP="00CC0BC8">
      <w:pPr>
        <w:jc w:val="both"/>
        <w:rPr>
          <w:rtl/>
        </w:rPr>
      </w:pPr>
      <w:r w:rsidRPr="00197719">
        <w:rPr>
          <w:rFonts w:cs="B Titr" w:hint="cs"/>
          <w:sz w:val="28"/>
          <w:szCs w:val="24"/>
          <w:rtl/>
        </w:rPr>
        <w:t>«رجال نجاشی»:</w:t>
      </w:r>
      <w:r w:rsidRPr="003C213A">
        <w:rPr>
          <w:rFonts w:hint="cs"/>
          <w:rtl/>
        </w:rPr>
        <w:t xml:space="preserve"> «</w:t>
      </w:r>
      <w:r w:rsidRPr="003C213A">
        <w:rPr>
          <w:rtl/>
        </w:rPr>
        <w:t>199 أحمد بن هلال أبو جعفر العبرتائ</w:t>
      </w:r>
      <w:r w:rsidRPr="003C213A">
        <w:rPr>
          <w:rFonts w:hint="cs"/>
          <w:rtl/>
        </w:rPr>
        <w:t xml:space="preserve">ی: </w:t>
      </w:r>
      <w:r w:rsidRPr="003C213A">
        <w:rPr>
          <w:rtl/>
        </w:rPr>
        <w:t xml:space="preserve">صالح الروایة، یعرف منها و ینکر، و قد روی فیه ذموم من سیدنا أبی محمد العسکری </w:t>
      </w:r>
      <w:r w:rsidR="004E7066">
        <w:rPr>
          <w:rtl/>
        </w:rPr>
        <w:t>عل</w:t>
      </w:r>
      <w:r w:rsidR="004E7066">
        <w:rPr>
          <w:rFonts w:hint="cs"/>
          <w:rtl/>
        </w:rPr>
        <w:t>ی</w:t>
      </w:r>
      <w:r w:rsidR="004E7066">
        <w:rPr>
          <w:rFonts w:hint="eastAsia"/>
          <w:rtl/>
        </w:rPr>
        <w:t>ه‌السلام</w:t>
      </w:r>
      <w:r w:rsidRPr="003C213A">
        <w:rPr>
          <w:rtl/>
        </w:rPr>
        <w:t>. و لا أعرف له إلا کتاب یوم و لیلة، و کتاب نوادر أخبرنی بالنوادر أبو عبد الله بن شاذان عن أحمد بن محمد بن یحیی، عن عبد الله بن جعفر عنه عن به، و أخبرنی أحمد بن محمد بن موسی ابن الجندی قال: حدثنا ابن همام قال: حدثنا عبد الله بن العلاء المذاری عنه بکتاب یوم و لیلة. قال أبو علی بن همام: ولد أحمد بن هلال سنة ثمانین و مائة و مات سنة سبع و ستین و مائتین</w:t>
      </w:r>
      <w:r w:rsidRPr="003C213A">
        <w:rPr>
          <w:rFonts w:hint="cs"/>
          <w:rtl/>
        </w:rPr>
        <w:t>»</w:t>
      </w:r>
      <w:r w:rsidR="00CC0BC8">
        <w:rPr>
          <w:rFonts w:hint="cs"/>
          <w:rtl/>
        </w:rPr>
        <w:t>.</w:t>
      </w:r>
      <w:r w:rsidR="00CC0BC8">
        <w:rPr>
          <w:rStyle w:val="FootnoteReference"/>
          <w:rtl/>
        </w:rPr>
        <w:footnoteReference w:id="221"/>
      </w:r>
    </w:p>
    <w:p w:rsidR="00C671AD" w:rsidRPr="00C671AD" w:rsidRDefault="00C671AD" w:rsidP="00C671AD">
      <w:pPr>
        <w:jc w:val="both"/>
        <w:rPr>
          <w:rFonts w:asciiTheme="minorHAnsi" w:hAnsiTheme="minorHAnsi"/>
          <w:color w:val="auto"/>
          <w:sz w:val="28"/>
          <w:rtl/>
        </w:rPr>
      </w:pPr>
      <w:r w:rsidRPr="00C671AD">
        <w:rPr>
          <w:rFonts w:asciiTheme="minorHAnsi" w:hAnsiTheme="minorHAnsi" w:hint="cs"/>
          <w:color w:val="auto"/>
          <w:sz w:val="28"/>
          <w:rtl/>
        </w:rPr>
        <w:t>در این کتاب این اطلاعات برای راوی ذکر شده است:</w:t>
      </w:r>
    </w:p>
    <w:p w:rsidR="00C671AD" w:rsidRPr="00C671AD" w:rsidRDefault="00C671AD" w:rsidP="00197719">
      <w:pPr>
        <w:ind w:left="720"/>
        <w:jc w:val="both"/>
        <w:rPr>
          <w:rFonts w:asciiTheme="minorHAnsi" w:hAnsiTheme="minorHAnsi"/>
          <w:color w:val="auto"/>
          <w:sz w:val="28"/>
          <w:rtl/>
        </w:rPr>
      </w:pPr>
      <w:r w:rsidRPr="00C671AD">
        <w:rPr>
          <w:rFonts w:asciiTheme="minorHAnsi" w:hAnsiTheme="minorHAnsi" w:hint="cs"/>
          <w:color w:val="auto"/>
          <w:sz w:val="28"/>
          <w:rtl/>
        </w:rPr>
        <w:t>صالح الروایه بودن که مدحی برای وی است؛</w:t>
      </w:r>
    </w:p>
    <w:p w:rsidR="00C671AD" w:rsidRPr="00C671AD" w:rsidRDefault="00C671AD" w:rsidP="00197719">
      <w:pPr>
        <w:ind w:left="720"/>
        <w:jc w:val="both"/>
        <w:rPr>
          <w:rFonts w:asciiTheme="minorHAnsi" w:hAnsiTheme="minorHAnsi"/>
          <w:color w:val="auto"/>
          <w:sz w:val="28"/>
          <w:rtl/>
        </w:rPr>
      </w:pPr>
      <w:r w:rsidRPr="00C671AD">
        <w:rPr>
          <w:rFonts w:asciiTheme="minorHAnsi" w:hAnsiTheme="minorHAnsi" w:hint="cs"/>
          <w:color w:val="auto"/>
          <w:sz w:val="28"/>
          <w:rtl/>
        </w:rPr>
        <w:t xml:space="preserve">اختلافی بودن راوی که از «یعرف منها و ینکر» برداشت </w:t>
      </w:r>
      <w:r w:rsidRPr="00C671AD">
        <w:rPr>
          <w:rFonts w:asciiTheme="minorHAnsi" w:hAnsiTheme="minorHAnsi"/>
          <w:color w:val="auto"/>
          <w:sz w:val="28"/>
          <w:rtl/>
        </w:rPr>
        <w:t>م</w:t>
      </w:r>
      <w:r w:rsidRPr="00C671AD">
        <w:rPr>
          <w:rFonts w:asciiTheme="minorHAnsi" w:hAnsiTheme="minorHAnsi" w:hint="cs"/>
          <w:color w:val="auto"/>
          <w:sz w:val="28"/>
          <w:rtl/>
        </w:rPr>
        <w:t>ی‌</w:t>
      </w:r>
      <w:r w:rsidRPr="00C671AD">
        <w:rPr>
          <w:rFonts w:asciiTheme="minorHAnsi" w:hAnsiTheme="minorHAnsi" w:hint="eastAsia"/>
          <w:color w:val="auto"/>
          <w:sz w:val="28"/>
          <w:rtl/>
        </w:rPr>
        <w:t>شود</w:t>
      </w:r>
      <w:r w:rsidRPr="00C671AD">
        <w:rPr>
          <w:rFonts w:asciiTheme="minorHAnsi" w:hAnsiTheme="minorHAnsi" w:hint="cs"/>
          <w:color w:val="auto"/>
          <w:sz w:val="28"/>
          <w:rtl/>
        </w:rPr>
        <w:t>؛</w:t>
      </w:r>
    </w:p>
    <w:p w:rsidR="00C671AD" w:rsidRPr="003C213A" w:rsidRDefault="00C671AD" w:rsidP="00197719">
      <w:pPr>
        <w:ind w:left="720"/>
        <w:jc w:val="both"/>
        <w:rPr>
          <w:rtl/>
        </w:rPr>
      </w:pPr>
      <w:r w:rsidRPr="003C213A">
        <w:rPr>
          <w:rFonts w:hint="cs"/>
          <w:rtl/>
        </w:rPr>
        <w:t xml:space="preserve">وی اهل «عبرتا» </w:t>
      </w:r>
      <w:r w:rsidRPr="003C213A">
        <w:rPr>
          <w:rtl/>
        </w:rPr>
        <w:t>ناح</w:t>
      </w:r>
      <w:r w:rsidRPr="003C213A">
        <w:rPr>
          <w:rFonts w:hint="cs"/>
          <w:rtl/>
        </w:rPr>
        <w:t>ی</w:t>
      </w:r>
      <w:r w:rsidRPr="003C213A">
        <w:rPr>
          <w:rFonts w:hint="eastAsia"/>
          <w:rtl/>
        </w:rPr>
        <w:t>ه‌ا</w:t>
      </w:r>
      <w:r w:rsidRPr="003C213A">
        <w:rPr>
          <w:rFonts w:hint="cs"/>
          <w:rtl/>
        </w:rPr>
        <w:t>ی نزدیک اسکاف، از توابع بغداد است؛</w:t>
      </w:r>
      <w:r w:rsidRPr="007138F9">
        <w:rPr>
          <w:vertAlign w:val="superscript"/>
          <w:rtl/>
        </w:rPr>
        <w:footnoteReference w:id="222"/>
      </w:r>
    </w:p>
    <w:p w:rsidR="00C671AD" w:rsidRPr="00C671AD" w:rsidRDefault="00C671AD" w:rsidP="00197719">
      <w:pPr>
        <w:ind w:left="720"/>
        <w:jc w:val="both"/>
        <w:rPr>
          <w:rFonts w:asciiTheme="minorHAnsi" w:hAnsiTheme="minorHAnsi"/>
          <w:color w:val="auto"/>
          <w:sz w:val="28"/>
        </w:rPr>
      </w:pPr>
      <w:r w:rsidRPr="00C671AD">
        <w:rPr>
          <w:rFonts w:asciiTheme="minorHAnsi" w:hAnsiTheme="minorHAnsi" w:hint="cs"/>
          <w:color w:val="auto"/>
          <w:sz w:val="28"/>
          <w:rtl/>
        </w:rPr>
        <w:t xml:space="preserve">سال تولد راوی 180 و سال وفات وی 267 است؛ یعنی وی در </w:t>
      </w:r>
      <w:r w:rsidRPr="00C671AD">
        <w:rPr>
          <w:rFonts w:asciiTheme="minorHAnsi" w:hAnsiTheme="minorHAnsi"/>
          <w:color w:val="auto"/>
          <w:sz w:val="28"/>
          <w:rtl/>
        </w:rPr>
        <w:t>دوره‌</w:t>
      </w:r>
      <w:r w:rsidRPr="00C671AD">
        <w:rPr>
          <w:rFonts w:asciiTheme="minorHAnsi" w:hAnsiTheme="minorHAnsi" w:hint="cs"/>
          <w:color w:val="auto"/>
          <w:sz w:val="28"/>
          <w:rtl/>
        </w:rPr>
        <w:t xml:space="preserve">ی «امام حسن عسکری </w:t>
      </w:r>
      <w:r w:rsidR="004E7066">
        <w:rPr>
          <w:rFonts w:asciiTheme="minorHAnsi" w:hAnsiTheme="minorHAnsi"/>
          <w:color w:val="auto"/>
          <w:sz w:val="28"/>
          <w:rtl/>
        </w:rPr>
        <w:t>عل</w:t>
      </w:r>
      <w:r w:rsidR="004E7066">
        <w:rPr>
          <w:rFonts w:asciiTheme="minorHAnsi" w:hAnsiTheme="minorHAnsi" w:hint="cs"/>
          <w:color w:val="auto"/>
          <w:sz w:val="28"/>
          <w:rtl/>
        </w:rPr>
        <w:t>ی</w:t>
      </w:r>
      <w:r w:rsidR="004E7066">
        <w:rPr>
          <w:rFonts w:asciiTheme="minorHAnsi" w:hAnsiTheme="minorHAnsi" w:hint="eastAsia"/>
          <w:color w:val="auto"/>
          <w:sz w:val="28"/>
          <w:rtl/>
        </w:rPr>
        <w:t>ه‌السلام</w:t>
      </w:r>
      <w:r w:rsidRPr="00C671AD">
        <w:rPr>
          <w:rFonts w:asciiTheme="minorHAnsi" w:hAnsiTheme="minorHAnsi" w:hint="cs"/>
          <w:color w:val="auto"/>
          <w:sz w:val="28"/>
          <w:rtl/>
        </w:rPr>
        <w:t xml:space="preserve">» و نایب اول در دوران غیبت صغراست؛ یعنی وی </w:t>
      </w:r>
      <w:r w:rsidRPr="00C671AD">
        <w:rPr>
          <w:rFonts w:asciiTheme="minorHAnsi" w:hAnsiTheme="minorHAnsi"/>
          <w:color w:val="auto"/>
          <w:sz w:val="28"/>
          <w:rtl/>
        </w:rPr>
        <w:t>هم‌طبقه‌</w:t>
      </w:r>
      <w:r w:rsidRPr="00C671AD">
        <w:rPr>
          <w:rFonts w:asciiTheme="minorHAnsi" w:hAnsiTheme="minorHAnsi" w:hint="cs"/>
          <w:color w:val="auto"/>
          <w:sz w:val="28"/>
          <w:rtl/>
        </w:rPr>
        <w:t>ی «ابراهیم بن هاشم» است؛</w:t>
      </w:r>
    </w:p>
    <w:p w:rsidR="00C671AD" w:rsidRPr="00C671AD" w:rsidRDefault="00C671AD" w:rsidP="00197719">
      <w:pPr>
        <w:ind w:left="720"/>
        <w:jc w:val="both"/>
        <w:rPr>
          <w:rFonts w:asciiTheme="minorHAnsi" w:hAnsiTheme="minorHAnsi"/>
          <w:color w:val="auto"/>
          <w:sz w:val="28"/>
          <w:rtl/>
        </w:rPr>
      </w:pPr>
      <w:r w:rsidRPr="00C671AD">
        <w:rPr>
          <w:rFonts w:asciiTheme="minorHAnsi" w:hAnsiTheme="minorHAnsi" w:hint="cs"/>
          <w:color w:val="auto"/>
          <w:sz w:val="28"/>
          <w:rtl/>
        </w:rPr>
        <w:t xml:space="preserve">از «امام حسن عسکری </w:t>
      </w:r>
      <w:r w:rsidR="004E7066">
        <w:rPr>
          <w:rFonts w:asciiTheme="minorHAnsi" w:hAnsiTheme="minorHAnsi"/>
          <w:color w:val="auto"/>
          <w:sz w:val="28"/>
          <w:rtl/>
        </w:rPr>
        <w:t>عل</w:t>
      </w:r>
      <w:r w:rsidR="004E7066">
        <w:rPr>
          <w:rFonts w:asciiTheme="minorHAnsi" w:hAnsiTheme="minorHAnsi" w:hint="cs"/>
          <w:color w:val="auto"/>
          <w:sz w:val="28"/>
          <w:rtl/>
        </w:rPr>
        <w:t>ی</w:t>
      </w:r>
      <w:r w:rsidR="004E7066">
        <w:rPr>
          <w:rFonts w:asciiTheme="minorHAnsi" w:hAnsiTheme="minorHAnsi" w:hint="eastAsia"/>
          <w:color w:val="auto"/>
          <w:sz w:val="28"/>
          <w:rtl/>
        </w:rPr>
        <w:t>ه‌السلام</w:t>
      </w:r>
      <w:r w:rsidRPr="00C671AD">
        <w:rPr>
          <w:rFonts w:asciiTheme="minorHAnsi" w:hAnsiTheme="minorHAnsi" w:hint="cs"/>
          <w:color w:val="auto"/>
          <w:sz w:val="28"/>
          <w:rtl/>
        </w:rPr>
        <w:t xml:space="preserve">» </w:t>
      </w:r>
      <w:r w:rsidRPr="00C671AD">
        <w:rPr>
          <w:rFonts w:asciiTheme="minorHAnsi" w:hAnsiTheme="minorHAnsi"/>
          <w:color w:val="auto"/>
          <w:sz w:val="28"/>
          <w:rtl/>
        </w:rPr>
        <w:t>ذم‌ها</w:t>
      </w:r>
      <w:r w:rsidRPr="00C671AD">
        <w:rPr>
          <w:rFonts w:asciiTheme="minorHAnsi" w:hAnsiTheme="minorHAnsi" w:hint="cs"/>
          <w:color w:val="auto"/>
          <w:sz w:val="28"/>
          <w:rtl/>
        </w:rPr>
        <w:t xml:space="preserve">یی در مورد وی وارد شده که برای اینکه بدانیم چه ذمی در مورد این راوی وارد شده است باید به «رجال کشی» مراجعه کنیم؛ زیرا «کشی» طبق روایات به توثیق و تضعیف </w:t>
      </w:r>
      <w:r w:rsidRPr="00C671AD">
        <w:rPr>
          <w:rFonts w:asciiTheme="minorHAnsi" w:hAnsiTheme="minorHAnsi"/>
          <w:color w:val="auto"/>
          <w:sz w:val="28"/>
          <w:rtl/>
        </w:rPr>
        <w:t>م</w:t>
      </w:r>
      <w:r w:rsidRPr="00C671AD">
        <w:rPr>
          <w:rFonts w:asciiTheme="minorHAnsi" w:hAnsiTheme="minorHAnsi" w:hint="cs"/>
          <w:color w:val="auto"/>
          <w:sz w:val="28"/>
          <w:rtl/>
        </w:rPr>
        <w:t>ی‌</w:t>
      </w:r>
      <w:r w:rsidRPr="00C671AD">
        <w:rPr>
          <w:rFonts w:asciiTheme="minorHAnsi" w:hAnsiTheme="minorHAnsi" w:hint="eastAsia"/>
          <w:color w:val="auto"/>
          <w:sz w:val="28"/>
          <w:rtl/>
        </w:rPr>
        <w:t>پردازد</w:t>
      </w:r>
      <w:r w:rsidRPr="00C671AD">
        <w:rPr>
          <w:rFonts w:asciiTheme="minorHAnsi" w:hAnsiTheme="minorHAnsi" w:hint="cs"/>
          <w:color w:val="auto"/>
          <w:sz w:val="28"/>
          <w:rtl/>
        </w:rPr>
        <w:t>.</w:t>
      </w:r>
    </w:p>
    <w:p w:rsidR="00C671AD" w:rsidRPr="003C213A" w:rsidRDefault="00C671AD" w:rsidP="00554552">
      <w:pPr>
        <w:jc w:val="both"/>
        <w:rPr>
          <w:rtl/>
        </w:rPr>
      </w:pPr>
      <w:r w:rsidRPr="00197719">
        <w:rPr>
          <w:rFonts w:cs="B Titr" w:hint="cs"/>
          <w:sz w:val="28"/>
          <w:szCs w:val="24"/>
          <w:rtl/>
        </w:rPr>
        <w:t>«فهرست شیخ طوسی»:</w:t>
      </w:r>
      <w:r w:rsidRPr="003C213A">
        <w:rPr>
          <w:rFonts w:hint="cs"/>
          <w:rtl/>
        </w:rPr>
        <w:t xml:space="preserve"> «</w:t>
      </w:r>
      <w:r w:rsidRPr="003C213A">
        <w:rPr>
          <w:rtl/>
        </w:rPr>
        <w:t>[107] أحمد بن هلال</w:t>
      </w:r>
      <w:r w:rsidRPr="003C213A">
        <w:rPr>
          <w:rFonts w:hint="cs"/>
          <w:rtl/>
        </w:rPr>
        <w:t xml:space="preserve">: </w:t>
      </w:r>
      <w:r w:rsidRPr="003C213A">
        <w:rPr>
          <w:rtl/>
        </w:rPr>
        <w:t>أحمد بن هلال العبرتائی- عبرتاء قریة بناحیة إسکاف بنی جنید- ولد سنة ثمانین و مائة، و مات سنة سبع و ستین</w:t>
      </w:r>
      <w:r w:rsidRPr="003C213A">
        <w:rPr>
          <w:rFonts w:hint="cs"/>
          <w:rtl/>
        </w:rPr>
        <w:t xml:space="preserve"> </w:t>
      </w:r>
      <w:r w:rsidRPr="003C213A">
        <w:rPr>
          <w:rtl/>
        </w:rPr>
        <w:t>و مائتین، و کان غالیا، متّهما فی دینه، و قد روی أکثر أصول أصحابنا</w:t>
      </w:r>
      <w:r w:rsidRPr="003C213A">
        <w:rPr>
          <w:rFonts w:hint="cs"/>
          <w:rtl/>
        </w:rPr>
        <w:t>»</w:t>
      </w:r>
      <w:r w:rsidR="00554552">
        <w:rPr>
          <w:rFonts w:hint="cs"/>
          <w:rtl/>
        </w:rPr>
        <w:t>.</w:t>
      </w:r>
      <w:r w:rsidR="00554552">
        <w:rPr>
          <w:rStyle w:val="FootnoteReference"/>
          <w:rtl/>
        </w:rPr>
        <w:footnoteReference w:id="223"/>
      </w:r>
    </w:p>
    <w:p w:rsidR="00C671AD" w:rsidRPr="00C671AD" w:rsidRDefault="00C671AD" w:rsidP="00C671AD">
      <w:pPr>
        <w:jc w:val="both"/>
        <w:rPr>
          <w:rFonts w:asciiTheme="minorHAnsi" w:hAnsiTheme="minorHAnsi"/>
          <w:color w:val="auto"/>
          <w:sz w:val="28"/>
          <w:rtl/>
        </w:rPr>
      </w:pPr>
      <w:r w:rsidRPr="00C671AD">
        <w:rPr>
          <w:rFonts w:asciiTheme="minorHAnsi" w:hAnsiTheme="minorHAnsi" w:hint="cs"/>
          <w:color w:val="auto"/>
          <w:sz w:val="28"/>
          <w:rtl/>
        </w:rPr>
        <w:t>در این کتاب اتهام به غلو در مورد این راوی مطرح شده است.</w:t>
      </w:r>
    </w:p>
    <w:p w:rsidR="00C671AD" w:rsidRPr="003C213A" w:rsidRDefault="00C671AD" w:rsidP="00554552">
      <w:pPr>
        <w:jc w:val="both"/>
        <w:rPr>
          <w:rtl/>
        </w:rPr>
      </w:pPr>
      <w:r w:rsidRPr="00736026">
        <w:rPr>
          <w:rFonts w:cs="B Titr" w:hint="cs"/>
          <w:sz w:val="28"/>
          <w:szCs w:val="24"/>
          <w:rtl/>
        </w:rPr>
        <w:t>«رجال شیخ طوسی»:</w:t>
      </w:r>
      <w:r w:rsidRPr="003C213A">
        <w:rPr>
          <w:rFonts w:hint="cs"/>
          <w:rtl/>
        </w:rPr>
        <w:t xml:space="preserve"> «</w:t>
      </w:r>
      <w:r w:rsidRPr="003C213A">
        <w:rPr>
          <w:rtl/>
        </w:rPr>
        <w:t>20 أحمد بن هلال العبرتائی</w:t>
      </w:r>
      <w:r w:rsidRPr="003C213A">
        <w:rPr>
          <w:rFonts w:hint="cs"/>
          <w:rtl/>
        </w:rPr>
        <w:t xml:space="preserve">: </w:t>
      </w:r>
      <w:r w:rsidRPr="003C213A">
        <w:rPr>
          <w:rtl/>
        </w:rPr>
        <w:t>بغداذی (بغدادی)، غالی</w:t>
      </w:r>
      <w:r w:rsidRPr="003C213A">
        <w:rPr>
          <w:rFonts w:hint="cs"/>
          <w:rtl/>
        </w:rPr>
        <w:t>»</w:t>
      </w:r>
      <w:r w:rsidR="00554552">
        <w:rPr>
          <w:rFonts w:hint="cs"/>
          <w:rtl/>
        </w:rPr>
        <w:t>.</w:t>
      </w:r>
      <w:r w:rsidR="00554552">
        <w:rPr>
          <w:rStyle w:val="FootnoteReference"/>
          <w:rtl/>
        </w:rPr>
        <w:footnoteReference w:id="224"/>
      </w:r>
    </w:p>
    <w:p w:rsidR="00C671AD" w:rsidRPr="003C213A" w:rsidRDefault="00C671AD" w:rsidP="00634270">
      <w:pPr>
        <w:jc w:val="both"/>
        <w:rPr>
          <w:rtl/>
        </w:rPr>
      </w:pPr>
      <w:r w:rsidRPr="003C213A">
        <w:rPr>
          <w:rFonts w:hint="cs"/>
          <w:rtl/>
        </w:rPr>
        <w:t xml:space="preserve">«تهذیب» و «استبصار»: گفته شد که اگر روایتی از راوی یافت شود که در فتوا تأثیرگذار باشد، </w:t>
      </w:r>
      <w:r w:rsidRPr="003C213A">
        <w:rPr>
          <w:rtl/>
        </w:rPr>
        <w:t>نحوه‌</w:t>
      </w:r>
      <w:r w:rsidRPr="003C213A">
        <w:rPr>
          <w:rFonts w:hint="cs"/>
          <w:rtl/>
        </w:rPr>
        <w:t>ی برخورد فقها با این روایت مهم خواهد بود که از همین راه برای توثیق «ابراهیم بن عبدالحمید» استفاده کردیم.</w:t>
      </w:r>
    </w:p>
    <w:p w:rsidR="00C671AD" w:rsidRPr="00C671AD" w:rsidRDefault="00C671AD" w:rsidP="00554552">
      <w:pPr>
        <w:jc w:val="both"/>
        <w:rPr>
          <w:rFonts w:asciiTheme="minorHAnsi" w:hAnsiTheme="minorHAnsi"/>
          <w:color w:val="auto"/>
          <w:sz w:val="28"/>
          <w:rtl/>
        </w:rPr>
      </w:pPr>
      <w:r w:rsidRPr="00C671AD">
        <w:rPr>
          <w:rFonts w:asciiTheme="minorHAnsi" w:hAnsiTheme="minorHAnsi" w:hint="cs"/>
          <w:color w:val="auto"/>
          <w:sz w:val="28"/>
          <w:rtl/>
        </w:rPr>
        <w:t xml:space="preserve">در «تهذیب»، باب وصیت به اهل ضلال روایتی از «احمد بن هلال» نقل شده که در فتوا تأثیرگذار است و «شیخ طوسی» این روایت را به دلایلی ازجمله «احمد بن هلال» رد </w:t>
      </w:r>
      <w:r w:rsidRPr="00C671AD">
        <w:rPr>
          <w:rFonts w:asciiTheme="minorHAnsi" w:hAnsiTheme="minorHAnsi"/>
          <w:color w:val="auto"/>
          <w:sz w:val="28"/>
          <w:rtl/>
        </w:rPr>
        <w:t>م</w:t>
      </w:r>
      <w:r w:rsidRPr="00C671AD">
        <w:rPr>
          <w:rFonts w:asciiTheme="minorHAnsi" w:hAnsiTheme="minorHAnsi" w:hint="cs"/>
          <w:color w:val="auto"/>
          <w:sz w:val="28"/>
          <w:rtl/>
        </w:rPr>
        <w:t>ی‌</w:t>
      </w:r>
      <w:r w:rsidRPr="00C671AD">
        <w:rPr>
          <w:rFonts w:asciiTheme="minorHAnsi" w:hAnsiTheme="minorHAnsi" w:hint="eastAsia"/>
          <w:color w:val="auto"/>
          <w:sz w:val="28"/>
          <w:rtl/>
        </w:rPr>
        <w:t>کند</w:t>
      </w:r>
      <w:r w:rsidRPr="00C671AD">
        <w:rPr>
          <w:rFonts w:asciiTheme="minorHAnsi" w:hAnsiTheme="minorHAnsi" w:hint="cs"/>
          <w:color w:val="auto"/>
          <w:sz w:val="28"/>
          <w:rtl/>
        </w:rPr>
        <w:t>: «</w:t>
      </w:r>
      <w:r w:rsidRPr="00C671AD">
        <w:rPr>
          <w:rFonts w:asciiTheme="minorHAnsi" w:hAnsiTheme="minorHAnsi"/>
          <w:color w:val="auto"/>
          <w:sz w:val="28"/>
          <w:rtl/>
        </w:rPr>
        <w:t>9 فَأَمَّا مَا رَوَاهُ- مُحَمَّدُ بْنُ عَلِی بْنِ مَحْبُوبٍ عَنْ أبی مُحَمَّدٍ الْحَسَنِ بْنِ عَلِی الْهَمْدَانِی عَنْ إِبْرَاهِیمَ بْنِ مُحَمَّدٍ قَالَ کتَبَ أَحْمَدُ بْنُ هِلَالٍ إِلَی أبی الْحَسَنِ ع- یسْأَلُهُ عَنْ یهُودِی مَاتَ وَ أَوْصَی لِدُیانِهِمْ فَکتَبَ ع أَوْصِلْهُ إِلَی وَ عَرِّفْنِی لِأُنْفِذَهُ فِیمَا ینْبَغِی إِنْ شَاءَ اللَّهُ</w:t>
      </w:r>
      <w:r w:rsidRPr="00C671AD">
        <w:rPr>
          <w:rFonts w:asciiTheme="minorHAnsi" w:hAnsiTheme="minorHAnsi" w:hint="cs"/>
          <w:color w:val="auto"/>
          <w:sz w:val="28"/>
          <w:rtl/>
        </w:rPr>
        <w:t>»؛ «</w:t>
      </w:r>
      <w:r w:rsidRPr="00C671AD">
        <w:rPr>
          <w:rFonts w:asciiTheme="minorHAnsi" w:hAnsiTheme="minorHAnsi"/>
          <w:color w:val="auto"/>
          <w:sz w:val="28"/>
          <w:rtl/>
        </w:rPr>
        <w:t>فَأَوَّلُ مَا فِی هَذَا الْخَبَرِ أَنَّهُ ضَعِیفُ الْإِسْنَادِ جِدّاً لِأَنَّ رُوَاتَهُ کلَّهُمْ مَطْعُونٌ عَلَیهِمْ وَ خَاصَّةً صَاحِبُ التَّوْقِیعِ- أَحْمَدُ بْنُ هِلَالٍ فَإِنَّهُ مَشْهُورٌ بِالْغُلُوِّ وَ اللَّعْنَةِ وَ مَا یخْتَصُّ بِرِوَایتِهِ لَا نَعْمَلُ عَلَیه</w:t>
      </w:r>
      <w:r w:rsidRPr="00C671AD">
        <w:rPr>
          <w:rFonts w:asciiTheme="minorHAnsi" w:hAnsiTheme="minorHAnsi" w:hint="cs"/>
          <w:color w:val="auto"/>
          <w:sz w:val="28"/>
          <w:rtl/>
        </w:rPr>
        <w:t>...</w:t>
      </w:r>
      <w:r w:rsidRPr="00C671AD">
        <w:rPr>
          <w:rFonts w:asciiTheme="minorHAnsi" w:hAnsiTheme="minorHAnsi"/>
          <w:color w:val="auto"/>
          <w:sz w:val="28"/>
        </w:rPr>
        <w:t>‌</w:t>
      </w:r>
      <w:r w:rsidR="00554552">
        <w:rPr>
          <w:rFonts w:asciiTheme="minorHAnsi" w:hAnsiTheme="minorHAnsi" w:hint="cs"/>
          <w:color w:val="auto"/>
          <w:sz w:val="28"/>
          <w:rtl/>
        </w:rPr>
        <w:t>».</w:t>
      </w:r>
      <w:r w:rsidR="00554552">
        <w:rPr>
          <w:rStyle w:val="FootnoteReference"/>
          <w:rFonts w:asciiTheme="minorHAnsi" w:hAnsiTheme="minorHAnsi"/>
          <w:color w:val="auto"/>
          <w:sz w:val="28"/>
          <w:rtl/>
        </w:rPr>
        <w:footnoteReference w:id="225"/>
      </w:r>
    </w:p>
    <w:p w:rsidR="00C671AD" w:rsidRPr="00C671AD" w:rsidRDefault="00C671AD" w:rsidP="00554552">
      <w:pPr>
        <w:jc w:val="both"/>
        <w:rPr>
          <w:rFonts w:asciiTheme="minorHAnsi" w:hAnsiTheme="minorHAnsi"/>
          <w:color w:val="auto"/>
          <w:sz w:val="28"/>
          <w:rtl/>
        </w:rPr>
      </w:pPr>
      <w:r w:rsidRPr="00C671AD">
        <w:rPr>
          <w:rFonts w:asciiTheme="minorHAnsi" w:hAnsiTheme="minorHAnsi" w:hint="cs"/>
          <w:color w:val="auto"/>
          <w:sz w:val="28"/>
          <w:rtl/>
        </w:rPr>
        <w:t xml:space="preserve">«شیخ طوسی» در «استبصار» نیز به این راوی اشکال وارد </w:t>
      </w:r>
      <w:r w:rsidRPr="00C671AD">
        <w:rPr>
          <w:rFonts w:asciiTheme="minorHAnsi" w:hAnsiTheme="minorHAnsi"/>
          <w:color w:val="auto"/>
          <w:sz w:val="28"/>
          <w:rtl/>
        </w:rPr>
        <w:t>م</w:t>
      </w:r>
      <w:r w:rsidRPr="00C671AD">
        <w:rPr>
          <w:rFonts w:asciiTheme="minorHAnsi" w:hAnsiTheme="minorHAnsi" w:hint="cs"/>
          <w:color w:val="auto"/>
          <w:sz w:val="28"/>
          <w:rtl/>
        </w:rPr>
        <w:t>ی‌</w:t>
      </w:r>
      <w:r w:rsidRPr="00C671AD">
        <w:rPr>
          <w:rFonts w:asciiTheme="minorHAnsi" w:hAnsiTheme="minorHAnsi" w:hint="eastAsia"/>
          <w:color w:val="auto"/>
          <w:sz w:val="28"/>
          <w:rtl/>
        </w:rPr>
        <w:t>کند</w:t>
      </w:r>
      <w:r w:rsidRPr="00C671AD">
        <w:rPr>
          <w:rFonts w:asciiTheme="minorHAnsi" w:hAnsiTheme="minorHAnsi" w:hint="cs"/>
          <w:color w:val="auto"/>
          <w:sz w:val="28"/>
          <w:rtl/>
        </w:rPr>
        <w:t xml:space="preserve">: </w:t>
      </w:r>
      <w:r w:rsidRPr="00C671AD">
        <w:rPr>
          <w:rFonts w:asciiTheme="minorHAnsi" w:hAnsiTheme="minorHAnsi"/>
          <w:color w:val="auto"/>
          <w:sz w:val="28"/>
          <w:rtl/>
        </w:rPr>
        <w:t xml:space="preserve">«22- فَأَمَّا مَا رَوَاهُ مُحَمَّدُ بْنُ عَلِی بْنِ مَحْبُوبٍ عَنْ یعْقُوبَ بْنِ یزِیدَ عَنْ إِبْرَاهِیمَ بْنِ مُحَمَّدٍ الْهَمَذَانِی قَالَ کتَبَ أَحْمَدُ بْنُ هِلَالٍ إِلَی أبی الْحَسَنِ ع امْرَأَةٌ شَهِدَتْ عَلَی وَصِیةِ رَجُلٍ لَمْ یشْهَدْهَا غَیرُهَا وَ فِی الْوَرَثَةِ مَنْ یصَدِّقُهَا وَ فِیهِمْ </w:t>
      </w:r>
      <w:r w:rsidRPr="00C671AD">
        <w:rPr>
          <w:rFonts w:asciiTheme="minorHAnsi" w:hAnsiTheme="minorHAnsi"/>
          <w:color w:val="auto"/>
          <w:sz w:val="28"/>
          <w:rtl/>
        </w:rPr>
        <w:lastRenderedPageBreak/>
        <w:t>مَنْ یتَّهِمُهَا فَکتَبَ لَا إِلَّا أَنْ یکونَ رَجُلٌ وَ امْرَأَتَانِ وَ لَیسَ بِوَاجِبٍ أَنْ تُنْفَذَ شَهَادَتُهَا</w:t>
      </w:r>
      <w:r w:rsidRPr="00C671AD">
        <w:rPr>
          <w:rFonts w:asciiTheme="minorHAnsi" w:hAnsiTheme="minorHAnsi" w:hint="cs"/>
          <w:color w:val="auto"/>
          <w:sz w:val="28"/>
          <w:rtl/>
        </w:rPr>
        <w:t>»؛ «</w:t>
      </w:r>
      <w:r w:rsidRPr="00C671AD">
        <w:rPr>
          <w:rFonts w:asciiTheme="minorHAnsi" w:hAnsiTheme="minorHAnsi"/>
          <w:color w:val="auto"/>
          <w:sz w:val="28"/>
          <w:rtl/>
        </w:rPr>
        <w:t>فَلَا یعَارِضُ الْخَبَرَینِ الْأَوَّلَینِ لِأَنَّ رَاوِیهُ أَحْمَدُ بْنُ هِلَالٍ وَ هُوَ ضَعِیفٌ فَاسِدُ الْمَذْهَبِ لَا یلْتَفَتُ إِلَی حَدِیثِهِ فِیمَا یخْتَصُّ بِنَقْلِه</w:t>
      </w:r>
      <w:r w:rsidR="00554552">
        <w:rPr>
          <w:rFonts w:asciiTheme="minorHAnsi" w:hAnsiTheme="minorHAnsi" w:hint="cs"/>
          <w:color w:val="auto"/>
          <w:sz w:val="28"/>
          <w:rtl/>
        </w:rPr>
        <w:t>».</w:t>
      </w:r>
      <w:r w:rsidR="00554552">
        <w:rPr>
          <w:rStyle w:val="FootnoteReference"/>
          <w:rFonts w:asciiTheme="minorHAnsi" w:hAnsiTheme="minorHAnsi"/>
          <w:color w:val="auto"/>
          <w:sz w:val="28"/>
          <w:rtl/>
        </w:rPr>
        <w:footnoteReference w:id="226"/>
      </w:r>
    </w:p>
    <w:p w:rsidR="00C671AD" w:rsidRPr="00C671AD" w:rsidRDefault="00C671AD" w:rsidP="00C671AD">
      <w:pPr>
        <w:jc w:val="both"/>
        <w:rPr>
          <w:rFonts w:asciiTheme="minorHAnsi" w:hAnsiTheme="minorHAnsi"/>
          <w:color w:val="auto"/>
          <w:sz w:val="28"/>
          <w:rtl/>
        </w:rPr>
      </w:pPr>
      <w:r w:rsidRPr="00C671AD">
        <w:rPr>
          <w:rFonts w:asciiTheme="minorHAnsi" w:hAnsiTheme="minorHAnsi" w:hint="cs"/>
          <w:color w:val="auto"/>
          <w:sz w:val="28"/>
          <w:rtl/>
        </w:rPr>
        <w:t xml:space="preserve">بنابراین از راه برخورد فقها نیز </w:t>
      </w:r>
      <w:r w:rsidRPr="00C671AD">
        <w:rPr>
          <w:rFonts w:asciiTheme="minorHAnsi" w:hAnsiTheme="minorHAnsi"/>
          <w:color w:val="auto"/>
          <w:sz w:val="28"/>
          <w:rtl/>
        </w:rPr>
        <w:t>نم</w:t>
      </w:r>
      <w:r w:rsidRPr="00C671AD">
        <w:rPr>
          <w:rFonts w:asciiTheme="minorHAnsi" w:hAnsiTheme="minorHAnsi" w:hint="cs"/>
          <w:color w:val="auto"/>
          <w:sz w:val="28"/>
          <w:rtl/>
        </w:rPr>
        <w:t>ی‌</w:t>
      </w:r>
      <w:r w:rsidRPr="00C671AD">
        <w:rPr>
          <w:rFonts w:asciiTheme="minorHAnsi" w:hAnsiTheme="minorHAnsi" w:hint="eastAsia"/>
          <w:color w:val="auto"/>
          <w:sz w:val="28"/>
          <w:rtl/>
        </w:rPr>
        <w:t>توان</w:t>
      </w:r>
      <w:r w:rsidRPr="00C671AD">
        <w:rPr>
          <w:rFonts w:asciiTheme="minorHAnsi" w:hAnsiTheme="minorHAnsi" w:hint="cs"/>
          <w:color w:val="auto"/>
          <w:sz w:val="28"/>
          <w:rtl/>
        </w:rPr>
        <w:t xml:space="preserve"> به توثیق پرداخت؛ زیرا کسانی که با این روایت مخالف هستند، به آن اشکال سندی وارد کرده و این راوی را تضعیف </w:t>
      </w:r>
      <w:r w:rsidRPr="00C671AD">
        <w:rPr>
          <w:rFonts w:asciiTheme="minorHAnsi" w:hAnsiTheme="minorHAnsi"/>
          <w:color w:val="auto"/>
          <w:sz w:val="28"/>
          <w:rtl/>
        </w:rPr>
        <w:t>کرده‌اند</w:t>
      </w:r>
      <w:r w:rsidRPr="00C671AD">
        <w:rPr>
          <w:rFonts w:asciiTheme="minorHAnsi" w:hAnsiTheme="minorHAnsi" w:hint="cs"/>
          <w:color w:val="auto"/>
          <w:sz w:val="28"/>
          <w:rtl/>
        </w:rPr>
        <w:t>.</w:t>
      </w:r>
    </w:p>
    <w:p w:rsidR="00C671AD" w:rsidRPr="003C213A" w:rsidRDefault="00C671AD" w:rsidP="00DF745B">
      <w:pPr>
        <w:jc w:val="both"/>
        <w:rPr>
          <w:rtl/>
        </w:rPr>
      </w:pPr>
      <w:r w:rsidRPr="00736026">
        <w:rPr>
          <w:rFonts w:cs="B Titr" w:hint="cs"/>
          <w:sz w:val="28"/>
          <w:szCs w:val="24"/>
          <w:rtl/>
        </w:rPr>
        <w:t>«رجال ابن داود»:</w:t>
      </w:r>
      <w:r w:rsidRPr="003C213A">
        <w:rPr>
          <w:rFonts w:hint="cs"/>
          <w:rtl/>
        </w:rPr>
        <w:t xml:space="preserve"> «</w:t>
      </w:r>
      <w:r w:rsidRPr="003C213A">
        <w:rPr>
          <w:rtl/>
        </w:rPr>
        <w:t>44 أحمد بن هلال أبو جعفر</w:t>
      </w:r>
      <w:r w:rsidRPr="003C213A">
        <w:rPr>
          <w:rFonts w:hint="cs"/>
          <w:rtl/>
        </w:rPr>
        <w:t xml:space="preserve">: </w:t>
      </w:r>
      <w:r w:rsidRPr="003C213A">
        <w:rPr>
          <w:rtl/>
        </w:rPr>
        <w:t xml:space="preserve">العبرتائی، بالعین المهملة المفتوحة و الباء المفردة المفتوحة و الراء الساکنة و التاء المثناة فوق و المد، منسوب إلی عبرتا قریة بناحیة إسکاف [جش] صالح الروایة یعرف منها و ینکر، و قد روی فیه ذموم کثیرة من سیدنا أبی محمد العسکری </w:t>
      </w:r>
      <w:r w:rsidR="004E7066">
        <w:rPr>
          <w:rtl/>
        </w:rPr>
        <w:t>عل</w:t>
      </w:r>
      <w:r w:rsidR="004E7066">
        <w:rPr>
          <w:rFonts w:hint="cs"/>
          <w:rtl/>
        </w:rPr>
        <w:t>ی</w:t>
      </w:r>
      <w:r w:rsidR="004E7066">
        <w:rPr>
          <w:rFonts w:hint="eastAsia"/>
          <w:rtl/>
        </w:rPr>
        <w:t>ه‌السلام</w:t>
      </w:r>
      <w:r w:rsidRPr="003C213A">
        <w:rPr>
          <w:rtl/>
        </w:rPr>
        <w:t xml:space="preserve"> [کش] مذموم ملعون [ست] غال متهم فی دینه [غض] أری التوقف فی حدیثه إلا فیما رواه عن الحسن بن محبوب من کتاب المشیخة و محمد بن أبی عمیر من نوادره و قد سمع هذین الکتابین منه جلة أصحابنا و اعتمدوه فیهما، ولد سنة ثمانین و مائة و مات سنة سبع و ستین و مائتین</w:t>
      </w:r>
      <w:r w:rsidR="00DF745B">
        <w:rPr>
          <w:rFonts w:hint="cs"/>
          <w:rtl/>
        </w:rPr>
        <w:t>».</w:t>
      </w:r>
      <w:r w:rsidR="00DF745B">
        <w:rPr>
          <w:rStyle w:val="FootnoteReference"/>
          <w:rtl/>
        </w:rPr>
        <w:footnoteReference w:id="227"/>
      </w:r>
    </w:p>
    <w:p w:rsidR="00C671AD" w:rsidRPr="003C213A" w:rsidRDefault="00C671AD" w:rsidP="00DF745B">
      <w:pPr>
        <w:jc w:val="both"/>
        <w:rPr>
          <w:rtl/>
        </w:rPr>
      </w:pPr>
      <w:r w:rsidRPr="00736026">
        <w:rPr>
          <w:rFonts w:cs="B Titr" w:hint="cs"/>
          <w:sz w:val="28"/>
          <w:szCs w:val="24"/>
          <w:rtl/>
        </w:rPr>
        <w:t>«رجال علامه حلی»:</w:t>
      </w:r>
      <w:r w:rsidRPr="003C213A">
        <w:rPr>
          <w:rFonts w:hint="cs"/>
          <w:rtl/>
        </w:rPr>
        <w:t xml:space="preserve"> «</w:t>
      </w:r>
      <w:r w:rsidRPr="003C213A">
        <w:rPr>
          <w:rtl/>
        </w:rPr>
        <w:t>6 أحمد بن هلال العبرتائ</w:t>
      </w:r>
      <w:r w:rsidRPr="003C213A">
        <w:rPr>
          <w:rFonts w:hint="cs"/>
          <w:rtl/>
        </w:rPr>
        <w:t xml:space="preserve">ی: </w:t>
      </w:r>
      <w:r w:rsidRPr="003C213A">
        <w:rPr>
          <w:rtl/>
        </w:rPr>
        <w:t xml:space="preserve">بالعین المهملة و الباء المنقطة تحتها نقطة واحدة و بعدها راء ثم التاء المنقطة فوقها نقطتین منسوب إلی عبرتا قریة بناحیة إسکاف بنی خند من قری النهروان غال ورد فیه ذم کثیر من سیدنا أبی محمد العسکری </w:t>
      </w:r>
      <w:r w:rsidR="004E7066">
        <w:rPr>
          <w:rtl/>
        </w:rPr>
        <w:t>عل</w:t>
      </w:r>
      <w:r w:rsidR="004E7066">
        <w:rPr>
          <w:rFonts w:hint="cs"/>
          <w:rtl/>
        </w:rPr>
        <w:t>ی</w:t>
      </w:r>
      <w:r w:rsidR="004E7066">
        <w:rPr>
          <w:rFonts w:hint="eastAsia"/>
          <w:rtl/>
        </w:rPr>
        <w:t>ه‌السلام</w:t>
      </w:r>
      <w:r w:rsidRPr="003C213A">
        <w:rPr>
          <w:rtl/>
        </w:rPr>
        <w:t>. قال أبو علی بن همام ولد أحمد بن هلال سنة ثمانین و مائة و مات سنة تسع و ستین و مائتین. قال النجاشی: إنه صالح الروایة یعرف منها و ینکر. و توقف ابن الغضائری فی حدیثه إلا فی ما یرویه عن الحسن بن محبوب من کتاب المشیخة و محمد بن أبی عمیر من نوادره، و قد سمع هذین الکتابین جل أصحاب الحدیث و اعتمدوه فیها. و عندی أن روایته غیر مقبولة</w:t>
      </w:r>
      <w:r w:rsidR="00DF745B">
        <w:rPr>
          <w:rFonts w:hint="cs"/>
          <w:rtl/>
        </w:rPr>
        <w:t>».</w:t>
      </w:r>
      <w:r w:rsidR="00DF745B">
        <w:rPr>
          <w:rStyle w:val="FootnoteReference"/>
          <w:rtl/>
        </w:rPr>
        <w:footnoteReference w:id="228"/>
      </w:r>
    </w:p>
    <w:p w:rsidR="00C671AD" w:rsidRPr="003C213A" w:rsidRDefault="00C671AD" w:rsidP="00634270">
      <w:pPr>
        <w:jc w:val="both"/>
        <w:rPr>
          <w:rtl/>
        </w:rPr>
      </w:pPr>
      <w:r w:rsidRPr="00736026">
        <w:rPr>
          <w:rFonts w:cs="B Titr" w:hint="cs"/>
          <w:sz w:val="28"/>
          <w:szCs w:val="24"/>
          <w:rtl/>
        </w:rPr>
        <w:t>«مرحوم خویی»:</w:t>
      </w:r>
      <w:r w:rsidRPr="007138F9">
        <w:rPr>
          <w:vertAlign w:val="superscript"/>
          <w:rtl/>
        </w:rPr>
        <w:footnoteReference w:id="229"/>
      </w:r>
      <w:r w:rsidRPr="003C213A">
        <w:rPr>
          <w:rFonts w:hint="cs"/>
          <w:rtl/>
        </w:rPr>
        <w:t xml:space="preserve"> ایشان ابتدا از عبارت «صالح الروایه» که در «رجال نجاشی» آمده بود، توثیق را استفاده </w:t>
      </w:r>
      <w:r w:rsidRPr="003C213A">
        <w:rPr>
          <w:rtl/>
        </w:rPr>
        <w:t>م</w:t>
      </w:r>
      <w:r w:rsidRPr="003C213A">
        <w:rPr>
          <w:rFonts w:hint="cs"/>
          <w:rtl/>
        </w:rPr>
        <w:t>ی‌</w:t>
      </w:r>
      <w:r w:rsidRPr="003C213A">
        <w:rPr>
          <w:rFonts w:hint="eastAsia"/>
          <w:rtl/>
        </w:rPr>
        <w:t>کنند</w:t>
      </w:r>
      <w:r w:rsidRPr="003C213A">
        <w:rPr>
          <w:rFonts w:hint="cs"/>
          <w:rtl/>
        </w:rPr>
        <w:t xml:space="preserve">. در اینجا این سؤال پیش </w:t>
      </w:r>
      <w:r w:rsidRPr="003C213A">
        <w:rPr>
          <w:rtl/>
        </w:rPr>
        <w:t>م</w:t>
      </w:r>
      <w:r w:rsidRPr="003C213A">
        <w:rPr>
          <w:rFonts w:hint="cs"/>
          <w:rtl/>
        </w:rPr>
        <w:t>ی‌</w:t>
      </w:r>
      <w:r w:rsidRPr="003C213A">
        <w:rPr>
          <w:rFonts w:hint="eastAsia"/>
          <w:rtl/>
        </w:rPr>
        <w:t>آ</w:t>
      </w:r>
      <w:r w:rsidRPr="003C213A">
        <w:rPr>
          <w:rFonts w:hint="cs"/>
          <w:rtl/>
        </w:rPr>
        <w:t>ی</w:t>
      </w:r>
      <w:r w:rsidRPr="003C213A">
        <w:rPr>
          <w:rFonts w:hint="eastAsia"/>
          <w:rtl/>
        </w:rPr>
        <w:t>د</w:t>
      </w:r>
      <w:r w:rsidRPr="003C213A">
        <w:rPr>
          <w:rFonts w:hint="cs"/>
          <w:rtl/>
        </w:rPr>
        <w:t xml:space="preserve"> که «نجاشی» در ادامه </w:t>
      </w:r>
      <w:r w:rsidRPr="003C213A">
        <w:rPr>
          <w:rtl/>
        </w:rPr>
        <w:t>م</w:t>
      </w:r>
      <w:r w:rsidRPr="003C213A">
        <w:rPr>
          <w:rFonts w:hint="cs"/>
          <w:rtl/>
        </w:rPr>
        <w:t>ی‌</w:t>
      </w:r>
      <w:r w:rsidRPr="003C213A">
        <w:rPr>
          <w:rFonts w:hint="eastAsia"/>
          <w:rtl/>
        </w:rPr>
        <w:t>گو</w:t>
      </w:r>
      <w:r w:rsidRPr="003C213A">
        <w:rPr>
          <w:rFonts w:hint="cs"/>
          <w:rtl/>
        </w:rPr>
        <w:t>ی</w:t>
      </w:r>
      <w:r w:rsidRPr="003C213A">
        <w:rPr>
          <w:rFonts w:hint="eastAsia"/>
          <w:rtl/>
        </w:rPr>
        <w:t>د</w:t>
      </w:r>
      <w:r w:rsidRPr="003C213A">
        <w:rPr>
          <w:rFonts w:hint="cs"/>
          <w:rtl/>
        </w:rPr>
        <w:t xml:space="preserve"> «یعرف منها و ینکر </w:t>
      </w:r>
      <w:r w:rsidRPr="003C213A">
        <w:rPr>
          <w:rtl/>
        </w:rPr>
        <w:t xml:space="preserve">و قد روی فیه ذموم من سیدنا أبی محمد العسکری </w:t>
      </w:r>
      <w:r w:rsidR="004E7066">
        <w:rPr>
          <w:rtl/>
        </w:rPr>
        <w:t>عل</w:t>
      </w:r>
      <w:r w:rsidR="004E7066">
        <w:rPr>
          <w:rFonts w:hint="cs"/>
          <w:rtl/>
        </w:rPr>
        <w:t>ی</w:t>
      </w:r>
      <w:r w:rsidR="004E7066">
        <w:rPr>
          <w:rFonts w:hint="eastAsia"/>
          <w:rtl/>
        </w:rPr>
        <w:t>ه‌السلام</w:t>
      </w:r>
      <w:r w:rsidRPr="003C213A">
        <w:rPr>
          <w:rFonts w:hint="cs"/>
          <w:rtl/>
        </w:rPr>
        <w:t xml:space="preserve">» که این عبارات نیز باید مد نظر قرار بگیرند. «مرحوم خویی» به این اشکالات جواب </w:t>
      </w:r>
      <w:r w:rsidRPr="003C213A">
        <w:rPr>
          <w:rtl/>
        </w:rPr>
        <w:t>م</w:t>
      </w:r>
      <w:r w:rsidRPr="003C213A">
        <w:rPr>
          <w:rFonts w:hint="cs"/>
          <w:rtl/>
        </w:rPr>
        <w:t>ی‌</w:t>
      </w:r>
      <w:r w:rsidRPr="003C213A">
        <w:rPr>
          <w:rFonts w:hint="eastAsia"/>
          <w:rtl/>
        </w:rPr>
        <w:t>دهند</w:t>
      </w:r>
      <w:r w:rsidRPr="003C213A">
        <w:rPr>
          <w:rFonts w:hint="cs"/>
          <w:rtl/>
        </w:rPr>
        <w:t xml:space="preserve"> و در مورد «یعرف منها و ینکر» </w:t>
      </w:r>
      <w:r w:rsidRPr="003C213A">
        <w:rPr>
          <w:rtl/>
        </w:rPr>
        <w:t>م</w:t>
      </w:r>
      <w:r w:rsidRPr="003C213A">
        <w:rPr>
          <w:rFonts w:hint="cs"/>
          <w:rtl/>
        </w:rPr>
        <w:t>ی‌</w:t>
      </w:r>
      <w:r w:rsidRPr="003C213A">
        <w:rPr>
          <w:rFonts w:hint="eastAsia"/>
          <w:rtl/>
        </w:rPr>
        <w:t>گو</w:t>
      </w:r>
      <w:r w:rsidRPr="003C213A">
        <w:rPr>
          <w:rFonts w:hint="cs"/>
          <w:rtl/>
        </w:rPr>
        <w:t>ی</w:t>
      </w:r>
      <w:r w:rsidRPr="003C213A">
        <w:rPr>
          <w:rFonts w:hint="eastAsia"/>
          <w:rtl/>
        </w:rPr>
        <w:t>ند</w:t>
      </w:r>
      <w:r w:rsidRPr="003C213A">
        <w:rPr>
          <w:rFonts w:hint="cs"/>
          <w:rtl/>
        </w:rPr>
        <w:t xml:space="preserve"> این عبارت منافاتی با توثیق راوی ندارند. این عبارت در مورد احادیث این راوی است که بعضی از این احادیث قابل قبول نیست.</w:t>
      </w:r>
    </w:p>
    <w:p w:rsidR="00C671AD" w:rsidRPr="00C671AD" w:rsidRDefault="00C671AD" w:rsidP="00C671AD">
      <w:pPr>
        <w:jc w:val="both"/>
        <w:rPr>
          <w:rFonts w:asciiTheme="minorHAnsi" w:hAnsiTheme="minorHAnsi"/>
          <w:color w:val="auto"/>
          <w:sz w:val="28"/>
          <w:rtl/>
        </w:rPr>
      </w:pPr>
      <w:r w:rsidRPr="00C671AD">
        <w:rPr>
          <w:rFonts w:asciiTheme="minorHAnsi" w:hAnsiTheme="minorHAnsi" w:hint="cs"/>
          <w:color w:val="auto"/>
          <w:sz w:val="28"/>
          <w:rtl/>
        </w:rPr>
        <w:t xml:space="preserve">ایشان در ادامه به این دلیل که وی جزء راویان کتاب «تفسیر علی بن ابراهیم» است، این راوی را توثیق </w:t>
      </w:r>
      <w:r w:rsidRPr="00C671AD">
        <w:rPr>
          <w:rFonts w:asciiTheme="minorHAnsi" w:hAnsiTheme="minorHAnsi"/>
          <w:color w:val="auto"/>
          <w:sz w:val="28"/>
          <w:rtl/>
        </w:rPr>
        <w:t>م</w:t>
      </w:r>
      <w:r w:rsidRPr="00C671AD">
        <w:rPr>
          <w:rFonts w:asciiTheme="minorHAnsi" w:hAnsiTheme="minorHAnsi" w:hint="cs"/>
          <w:color w:val="auto"/>
          <w:sz w:val="28"/>
          <w:rtl/>
        </w:rPr>
        <w:t>ی‌</w:t>
      </w:r>
      <w:r w:rsidRPr="00C671AD">
        <w:rPr>
          <w:rFonts w:asciiTheme="minorHAnsi" w:hAnsiTheme="minorHAnsi" w:hint="eastAsia"/>
          <w:color w:val="auto"/>
          <w:sz w:val="28"/>
          <w:rtl/>
        </w:rPr>
        <w:t>کنند</w:t>
      </w:r>
      <w:r w:rsidRPr="00C671AD">
        <w:rPr>
          <w:rFonts w:asciiTheme="minorHAnsi" w:hAnsiTheme="minorHAnsi" w:hint="cs"/>
          <w:color w:val="auto"/>
          <w:sz w:val="28"/>
          <w:rtl/>
        </w:rPr>
        <w:t xml:space="preserve"> که گفته شد به دلیل اینکه </w:t>
      </w:r>
      <w:r w:rsidRPr="00C671AD">
        <w:rPr>
          <w:rFonts w:asciiTheme="minorHAnsi" w:hAnsiTheme="minorHAnsi"/>
          <w:color w:val="auto"/>
          <w:sz w:val="28"/>
          <w:rtl/>
        </w:rPr>
        <w:t>نم</w:t>
      </w:r>
      <w:r w:rsidRPr="00C671AD">
        <w:rPr>
          <w:rFonts w:asciiTheme="minorHAnsi" w:hAnsiTheme="minorHAnsi" w:hint="cs"/>
          <w:color w:val="auto"/>
          <w:sz w:val="28"/>
          <w:rtl/>
        </w:rPr>
        <w:t>ی‌</w:t>
      </w:r>
      <w:r w:rsidRPr="00C671AD">
        <w:rPr>
          <w:rFonts w:asciiTheme="minorHAnsi" w:hAnsiTheme="minorHAnsi" w:hint="eastAsia"/>
          <w:color w:val="auto"/>
          <w:sz w:val="28"/>
          <w:rtl/>
        </w:rPr>
        <w:t>توان</w:t>
      </w:r>
      <w:r w:rsidRPr="00C671AD">
        <w:rPr>
          <w:rFonts w:asciiTheme="minorHAnsi" w:hAnsiTheme="minorHAnsi" w:hint="cs"/>
          <w:color w:val="auto"/>
          <w:sz w:val="28"/>
          <w:rtl/>
        </w:rPr>
        <w:t>ی</w:t>
      </w:r>
      <w:r w:rsidRPr="00C671AD">
        <w:rPr>
          <w:rFonts w:asciiTheme="minorHAnsi" w:hAnsiTheme="minorHAnsi" w:hint="eastAsia"/>
          <w:color w:val="auto"/>
          <w:sz w:val="28"/>
          <w:rtl/>
        </w:rPr>
        <w:t>م</w:t>
      </w:r>
      <w:r w:rsidRPr="00C671AD">
        <w:rPr>
          <w:rFonts w:asciiTheme="minorHAnsi" w:hAnsiTheme="minorHAnsi" w:hint="cs"/>
          <w:color w:val="auto"/>
          <w:sz w:val="28"/>
          <w:rtl/>
        </w:rPr>
        <w:t xml:space="preserve"> به </w:t>
      </w:r>
      <w:r w:rsidRPr="00C671AD">
        <w:rPr>
          <w:rFonts w:asciiTheme="minorHAnsi" w:hAnsiTheme="minorHAnsi"/>
          <w:color w:val="auto"/>
          <w:sz w:val="28"/>
          <w:rtl/>
        </w:rPr>
        <w:t>نسخه‌</w:t>
      </w:r>
      <w:r w:rsidRPr="00C671AD">
        <w:rPr>
          <w:rFonts w:asciiTheme="minorHAnsi" w:hAnsiTheme="minorHAnsi" w:hint="cs"/>
          <w:color w:val="auto"/>
          <w:sz w:val="28"/>
          <w:rtl/>
        </w:rPr>
        <w:t xml:space="preserve">ی موجود این کتاب اعتماد کنیم، این راه را </w:t>
      </w:r>
      <w:r w:rsidRPr="00C671AD">
        <w:rPr>
          <w:rFonts w:asciiTheme="minorHAnsi" w:hAnsiTheme="minorHAnsi"/>
          <w:color w:val="auto"/>
          <w:sz w:val="28"/>
          <w:rtl/>
        </w:rPr>
        <w:t>نم</w:t>
      </w:r>
      <w:r w:rsidRPr="00C671AD">
        <w:rPr>
          <w:rFonts w:asciiTheme="minorHAnsi" w:hAnsiTheme="minorHAnsi" w:hint="cs"/>
          <w:color w:val="auto"/>
          <w:sz w:val="28"/>
          <w:rtl/>
        </w:rPr>
        <w:t>ی‌</w:t>
      </w:r>
      <w:r w:rsidRPr="00C671AD">
        <w:rPr>
          <w:rFonts w:asciiTheme="minorHAnsi" w:hAnsiTheme="minorHAnsi" w:hint="eastAsia"/>
          <w:color w:val="auto"/>
          <w:sz w:val="28"/>
          <w:rtl/>
        </w:rPr>
        <w:t>پذ</w:t>
      </w:r>
      <w:r w:rsidRPr="00C671AD">
        <w:rPr>
          <w:rFonts w:asciiTheme="minorHAnsi" w:hAnsiTheme="minorHAnsi" w:hint="cs"/>
          <w:color w:val="auto"/>
          <w:sz w:val="28"/>
          <w:rtl/>
        </w:rPr>
        <w:t>ی</w:t>
      </w:r>
      <w:r w:rsidRPr="00C671AD">
        <w:rPr>
          <w:rFonts w:asciiTheme="minorHAnsi" w:hAnsiTheme="minorHAnsi" w:hint="eastAsia"/>
          <w:color w:val="auto"/>
          <w:sz w:val="28"/>
          <w:rtl/>
        </w:rPr>
        <w:t>ر</w:t>
      </w:r>
      <w:r w:rsidRPr="00C671AD">
        <w:rPr>
          <w:rFonts w:asciiTheme="minorHAnsi" w:hAnsiTheme="minorHAnsi" w:hint="cs"/>
          <w:color w:val="auto"/>
          <w:sz w:val="28"/>
          <w:rtl/>
        </w:rPr>
        <w:t>ی</w:t>
      </w:r>
      <w:r w:rsidRPr="00C671AD">
        <w:rPr>
          <w:rFonts w:asciiTheme="minorHAnsi" w:hAnsiTheme="minorHAnsi" w:hint="eastAsia"/>
          <w:color w:val="auto"/>
          <w:sz w:val="28"/>
          <w:rtl/>
        </w:rPr>
        <w:t>م</w:t>
      </w:r>
      <w:r w:rsidRPr="00C671AD">
        <w:rPr>
          <w:rFonts w:asciiTheme="minorHAnsi" w:hAnsiTheme="minorHAnsi" w:hint="cs"/>
          <w:color w:val="auto"/>
          <w:sz w:val="28"/>
          <w:rtl/>
        </w:rPr>
        <w:t>.</w:t>
      </w:r>
    </w:p>
    <w:p w:rsidR="00C671AD" w:rsidRPr="00C671AD" w:rsidRDefault="00C671AD" w:rsidP="00C671AD">
      <w:pPr>
        <w:jc w:val="both"/>
        <w:rPr>
          <w:rFonts w:asciiTheme="minorHAnsi" w:hAnsiTheme="minorHAnsi"/>
          <w:color w:val="auto"/>
          <w:sz w:val="28"/>
          <w:rtl/>
        </w:rPr>
      </w:pPr>
      <w:r w:rsidRPr="00C671AD">
        <w:rPr>
          <w:rFonts w:asciiTheme="minorHAnsi" w:hAnsiTheme="minorHAnsi" w:hint="cs"/>
          <w:color w:val="auto"/>
          <w:sz w:val="28"/>
          <w:rtl/>
        </w:rPr>
        <w:t xml:space="preserve">همچنین جزء راویان «کامل الزیارات» بودن نیز دلیل دیگری است که توسط «مرحوم خویی» ارائه </w:t>
      </w:r>
      <w:r w:rsidRPr="00C671AD">
        <w:rPr>
          <w:rFonts w:asciiTheme="minorHAnsi" w:hAnsiTheme="minorHAnsi"/>
          <w:color w:val="auto"/>
          <w:sz w:val="28"/>
          <w:rtl/>
        </w:rPr>
        <w:t>م</w:t>
      </w:r>
      <w:r w:rsidRPr="00C671AD">
        <w:rPr>
          <w:rFonts w:asciiTheme="minorHAnsi" w:hAnsiTheme="minorHAnsi" w:hint="cs"/>
          <w:color w:val="auto"/>
          <w:sz w:val="28"/>
          <w:rtl/>
        </w:rPr>
        <w:t>ی‌</w:t>
      </w:r>
      <w:r w:rsidRPr="00C671AD">
        <w:rPr>
          <w:rFonts w:asciiTheme="minorHAnsi" w:hAnsiTheme="minorHAnsi" w:hint="eastAsia"/>
          <w:color w:val="auto"/>
          <w:sz w:val="28"/>
          <w:rtl/>
        </w:rPr>
        <w:t>شود</w:t>
      </w:r>
      <w:r w:rsidR="003C4D0E">
        <w:rPr>
          <w:rFonts w:asciiTheme="minorHAnsi" w:hAnsiTheme="minorHAnsi"/>
          <w:color w:val="auto"/>
          <w:sz w:val="28"/>
          <w:rtl/>
        </w:rPr>
        <w:t xml:space="preserve">؛ </w:t>
      </w:r>
      <w:r w:rsidRPr="00C671AD">
        <w:rPr>
          <w:rFonts w:asciiTheme="minorHAnsi" w:hAnsiTheme="minorHAnsi" w:hint="cs"/>
          <w:color w:val="auto"/>
          <w:sz w:val="28"/>
          <w:rtl/>
        </w:rPr>
        <w:t xml:space="preserve">اما باید دید که این راوی از راویان باواسطه است یا از راویان </w:t>
      </w:r>
      <w:r w:rsidRPr="00C671AD">
        <w:rPr>
          <w:rFonts w:asciiTheme="minorHAnsi" w:hAnsiTheme="minorHAnsi"/>
          <w:color w:val="auto"/>
          <w:sz w:val="28"/>
          <w:rtl/>
        </w:rPr>
        <w:t>ب</w:t>
      </w:r>
      <w:r w:rsidRPr="00C671AD">
        <w:rPr>
          <w:rFonts w:asciiTheme="minorHAnsi" w:hAnsiTheme="minorHAnsi" w:hint="cs"/>
          <w:color w:val="auto"/>
          <w:sz w:val="28"/>
          <w:rtl/>
        </w:rPr>
        <w:t>ی‌</w:t>
      </w:r>
      <w:r w:rsidRPr="00C671AD">
        <w:rPr>
          <w:rFonts w:asciiTheme="minorHAnsi" w:hAnsiTheme="minorHAnsi" w:hint="eastAsia"/>
          <w:color w:val="auto"/>
          <w:sz w:val="28"/>
          <w:rtl/>
        </w:rPr>
        <w:t>واسطه</w:t>
      </w:r>
      <w:r w:rsidRPr="00C671AD">
        <w:rPr>
          <w:rFonts w:asciiTheme="minorHAnsi" w:hAnsiTheme="minorHAnsi" w:hint="cs"/>
          <w:color w:val="auto"/>
          <w:sz w:val="28"/>
          <w:rtl/>
        </w:rPr>
        <w:t xml:space="preserve">. «جعفر بن قولویه» متوفای 368 و </w:t>
      </w:r>
      <w:r w:rsidRPr="00C671AD">
        <w:rPr>
          <w:rFonts w:asciiTheme="minorHAnsi" w:hAnsiTheme="minorHAnsi"/>
          <w:color w:val="auto"/>
          <w:sz w:val="28"/>
          <w:rtl/>
        </w:rPr>
        <w:t>هم‌دوره‌</w:t>
      </w:r>
      <w:r w:rsidRPr="00C671AD">
        <w:rPr>
          <w:rFonts w:asciiTheme="minorHAnsi" w:hAnsiTheme="minorHAnsi" w:hint="cs"/>
          <w:color w:val="auto"/>
          <w:sz w:val="28"/>
          <w:rtl/>
        </w:rPr>
        <w:t xml:space="preserve">ی «شیخ صدوق» است و «احمد بن هلال» متوفای 267 است که با توجه به این </w:t>
      </w:r>
      <w:r w:rsidRPr="00C671AD">
        <w:rPr>
          <w:rFonts w:asciiTheme="minorHAnsi" w:hAnsiTheme="minorHAnsi"/>
          <w:color w:val="auto"/>
          <w:sz w:val="28"/>
          <w:rtl/>
        </w:rPr>
        <w:t>فاصله‌</w:t>
      </w:r>
      <w:r w:rsidRPr="00C671AD">
        <w:rPr>
          <w:rFonts w:asciiTheme="minorHAnsi" w:hAnsiTheme="minorHAnsi" w:hint="cs"/>
          <w:color w:val="auto"/>
          <w:sz w:val="28"/>
          <w:rtl/>
        </w:rPr>
        <w:t xml:space="preserve">ی زمانی، وی از راویان با واسطه است و گفته شد که به نظر ما </w:t>
      </w:r>
      <w:r w:rsidRPr="00C671AD">
        <w:rPr>
          <w:rFonts w:asciiTheme="minorHAnsi" w:hAnsiTheme="minorHAnsi"/>
          <w:color w:val="auto"/>
          <w:sz w:val="28"/>
          <w:rtl/>
        </w:rPr>
        <w:t>نم</w:t>
      </w:r>
      <w:r w:rsidRPr="00C671AD">
        <w:rPr>
          <w:rFonts w:asciiTheme="minorHAnsi" w:hAnsiTheme="minorHAnsi" w:hint="cs"/>
          <w:color w:val="auto"/>
          <w:sz w:val="28"/>
          <w:rtl/>
        </w:rPr>
        <w:t>ی‌</w:t>
      </w:r>
      <w:r w:rsidRPr="00C671AD">
        <w:rPr>
          <w:rFonts w:asciiTheme="minorHAnsi" w:hAnsiTheme="minorHAnsi" w:hint="eastAsia"/>
          <w:color w:val="auto"/>
          <w:sz w:val="28"/>
          <w:rtl/>
        </w:rPr>
        <w:t>توان</w:t>
      </w:r>
      <w:r w:rsidRPr="00C671AD">
        <w:rPr>
          <w:rFonts w:asciiTheme="minorHAnsi" w:hAnsiTheme="minorHAnsi" w:hint="cs"/>
          <w:color w:val="auto"/>
          <w:sz w:val="28"/>
          <w:rtl/>
        </w:rPr>
        <w:t xml:space="preserve"> راویان </w:t>
      </w:r>
      <w:r w:rsidRPr="00C671AD">
        <w:rPr>
          <w:rFonts w:asciiTheme="minorHAnsi" w:hAnsiTheme="minorHAnsi"/>
          <w:color w:val="auto"/>
          <w:sz w:val="28"/>
          <w:rtl/>
        </w:rPr>
        <w:t>باواسطه‌</w:t>
      </w:r>
      <w:r w:rsidRPr="00C671AD">
        <w:rPr>
          <w:rFonts w:asciiTheme="minorHAnsi" w:hAnsiTheme="minorHAnsi" w:hint="cs"/>
          <w:color w:val="auto"/>
          <w:sz w:val="28"/>
          <w:rtl/>
        </w:rPr>
        <w:t>ی این کتاب را توثیق کرد.</w:t>
      </w:r>
    </w:p>
    <w:p w:rsidR="00C671AD" w:rsidRPr="00C671AD" w:rsidRDefault="00C671AD" w:rsidP="00C671AD">
      <w:pPr>
        <w:jc w:val="both"/>
        <w:rPr>
          <w:rFonts w:asciiTheme="minorHAnsi" w:hAnsiTheme="minorHAnsi"/>
          <w:color w:val="auto"/>
          <w:sz w:val="28"/>
          <w:rtl/>
        </w:rPr>
      </w:pPr>
      <w:r w:rsidRPr="00C671AD">
        <w:rPr>
          <w:rFonts w:asciiTheme="minorHAnsi" w:hAnsiTheme="minorHAnsi" w:hint="cs"/>
          <w:color w:val="auto"/>
          <w:sz w:val="28"/>
          <w:rtl/>
        </w:rPr>
        <w:t xml:space="preserve">«مرحوم خویی» در نهایت وثاقت «احمد بن هلال» را نتیجه </w:t>
      </w:r>
      <w:r w:rsidRPr="00C671AD">
        <w:rPr>
          <w:rFonts w:asciiTheme="minorHAnsi" w:hAnsiTheme="minorHAnsi"/>
          <w:color w:val="auto"/>
          <w:sz w:val="28"/>
          <w:rtl/>
        </w:rPr>
        <w:t>م</w:t>
      </w:r>
      <w:r w:rsidRPr="00C671AD">
        <w:rPr>
          <w:rFonts w:asciiTheme="minorHAnsi" w:hAnsiTheme="minorHAnsi" w:hint="cs"/>
          <w:color w:val="auto"/>
          <w:sz w:val="28"/>
          <w:rtl/>
        </w:rPr>
        <w:t>ی‌</w:t>
      </w:r>
      <w:r w:rsidRPr="00C671AD">
        <w:rPr>
          <w:rFonts w:asciiTheme="minorHAnsi" w:hAnsiTheme="minorHAnsi" w:hint="eastAsia"/>
          <w:color w:val="auto"/>
          <w:sz w:val="28"/>
          <w:rtl/>
        </w:rPr>
        <w:t>گ</w:t>
      </w:r>
      <w:r w:rsidRPr="00C671AD">
        <w:rPr>
          <w:rFonts w:asciiTheme="minorHAnsi" w:hAnsiTheme="minorHAnsi" w:hint="cs"/>
          <w:color w:val="auto"/>
          <w:sz w:val="28"/>
          <w:rtl/>
        </w:rPr>
        <w:t>ی</w:t>
      </w:r>
      <w:r w:rsidRPr="00C671AD">
        <w:rPr>
          <w:rFonts w:asciiTheme="minorHAnsi" w:hAnsiTheme="minorHAnsi" w:hint="eastAsia"/>
          <w:color w:val="auto"/>
          <w:sz w:val="28"/>
          <w:rtl/>
        </w:rPr>
        <w:t>رد</w:t>
      </w:r>
      <w:r w:rsidRPr="00C671AD">
        <w:rPr>
          <w:rFonts w:asciiTheme="minorHAnsi" w:hAnsiTheme="minorHAnsi" w:hint="cs"/>
          <w:color w:val="auto"/>
          <w:sz w:val="28"/>
          <w:rtl/>
        </w:rPr>
        <w:t xml:space="preserve">؛ زیرا در قبال توثیقاتی که ایشان گفتند، معارضی وجود ندارد و مطالبی که در ذم او گفته شده است نیز مربوط به اعتقادات وی </w:t>
      </w:r>
      <w:r w:rsidRPr="00C671AD">
        <w:rPr>
          <w:rFonts w:asciiTheme="minorHAnsi" w:hAnsiTheme="minorHAnsi"/>
          <w:color w:val="auto"/>
          <w:sz w:val="28"/>
          <w:rtl/>
        </w:rPr>
        <w:t>م</w:t>
      </w:r>
      <w:r w:rsidRPr="00C671AD">
        <w:rPr>
          <w:rFonts w:asciiTheme="minorHAnsi" w:hAnsiTheme="minorHAnsi" w:hint="cs"/>
          <w:color w:val="auto"/>
          <w:sz w:val="28"/>
          <w:rtl/>
        </w:rPr>
        <w:t>ی‌</w:t>
      </w:r>
      <w:r w:rsidRPr="00C671AD">
        <w:rPr>
          <w:rFonts w:asciiTheme="minorHAnsi" w:hAnsiTheme="minorHAnsi" w:hint="eastAsia"/>
          <w:color w:val="auto"/>
          <w:sz w:val="28"/>
          <w:rtl/>
        </w:rPr>
        <w:t>شود</w:t>
      </w:r>
      <w:r w:rsidRPr="00C671AD">
        <w:rPr>
          <w:rFonts w:asciiTheme="minorHAnsi" w:hAnsiTheme="minorHAnsi" w:hint="cs"/>
          <w:color w:val="auto"/>
          <w:sz w:val="28"/>
          <w:rtl/>
        </w:rPr>
        <w:t>.</w:t>
      </w:r>
    </w:p>
    <w:p w:rsidR="00C671AD" w:rsidRPr="003C213A" w:rsidRDefault="00C671AD" w:rsidP="00634270">
      <w:pPr>
        <w:jc w:val="both"/>
        <w:rPr>
          <w:rtl/>
        </w:rPr>
      </w:pPr>
      <w:r w:rsidRPr="00736026">
        <w:rPr>
          <w:rFonts w:cs="B Titr" w:hint="cs"/>
          <w:sz w:val="28"/>
          <w:szCs w:val="24"/>
          <w:rtl/>
        </w:rPr>
        <w:t>«مرحوم تستری»:</w:t>
      </w:r>
      <w:r w:rsidRPr="007138F9">
        <w:rPr>
          <w:vertAlign w:val="superscript"/>
          <w:rtl/>
        </w:rPr>
        <w:footnoteReference w:id="230"/>
      </w:r>
      <w:r w:rsidRPr="003C213A">
        <w:rPr>
          <w:rFonts w:hint="cs"/>
          <w:rtl/>
        </w:rPr>
        <w:t xml:space="preserve"> ایشان در مورد «احمد بن هلال» قائل به تفصیل </w:t>
      </w:r>
      <w:r w:rsidRPr="003C213A">
        <w:rPr>
          <w:rtl/>
        </w:rPr>
        <w:t>م</w:t>
      </w:r>
      <w:r w:rsidRPr="003C213A">
        <w:rPr>
          <w:rFonts w:hint="cs"/>
          <w:rtl/>
        </w:rPr>
        <w:t>ی‌</w:t>
      </w:r>
      <w:r w:rsidRPr="003C213A">
        <w:rPr>
          <w:rFonts w:hint="eastAsia"/>
          <w:rtl/>
        </w:rPr>
        <w:t>شوند</w:t>
      </w:r>
      <w:r w:rsidRPr="003C213A">
        <w:rPr>
          <w:rFonts w:hint="cs"/>
          <w:rtl/>
        </w:rPr>
        <w:t>؛ یعنی:</w:t>
      </w:r>
    </w:p>
    <w:p w:rsidR="00C671AD" w:rsidRPr="00C671AD" w:rsidRDefault="00C671AD" w:rsidP="00DF745B">
      <w:pPr>
        <w:ind w:left="720"/>
        <w:jc w:val="both"/>
        <w:rPr>
          <w:rFonts w:asciiTheme="minorHAnsi" w:hAnsiTheme="minorHAnsi"/>
          <w:color w:val="auto"/>
          <w:sz w:val="28"/>
          <w:rtl/>
        </w:rPr>
      </w:pPr>
      <w:r w:rsidRPr="00C671AD">
        <w:rPr>
          <w:rFonts w:asciiTheme="minorHAnsi" w:hAnsiTheme="minorHAnsi" w:hint="cs"/>
          <w:color w:val="auto"/>
          <w:sz w:val="28"/>
          <w:rtl/>
        </w:rPr>
        <w:t xml:space="preserve">روایاتی را که در «کافی» و «من لا یحضره الفقیه» از وی نقل شده که در دوران غیبت صغرا بوده است، </w:t>
      </w:r>
      <w:r w:rsidRPr="00C671AD">
        <w:rPr>
          <w:rFonts w:asciiTheme="minorHAnsi" w:hAnsiTheme="minorHAnsi"/>
          <w:color w:val="auto"/>
          <w:sz w:val="28"/>
          <w:rtl/>
        </w:rPr>
        <w:t>م</w:t>
      </w:r>
      <w:r w:rsidRPr="00C671AD">
        <w:rPr>
          <w:rFonts w:asciiTheme="minorHAnsi" w:hAnsiTheme="minorHAnsi" w:hint="cs"/>
          <w:color w:val="auto"/>
          <w:sz w:val="28"/>
          <w:rtl/>
        </w:rPr>
        <w:t>ی‌</w:t>
      </w:r>
      <w:r w:rsidRPr="00C671AD">
        <w:rPr>
          <w:rFonts w:asciiTheme="minorHAnsi" w:hAnsiTheme="minorHAnsi" w:hint="eastAsia"/>
          <w:color w:val="auto"/>
          <w:sz w:val="28"/>
          <w:rtl/>
        </w:rPr>
        <w:t>پذ</w:t>
      </w:r>
      <w:r w:rsidRPr="00C671AD">
        <w:rPr>
          <w:rFonts w:asciiTheme="minorHAnsi" w:hAnsiTheme="minorHAnsi" w:hint="cs"/>
          <w:color w:val="auto"/>
          <w:sz w:val="28"/>
          <w:rtl/>
        </w:rPr>
        <w:t>ی</w:t>
      </w:r>
      <w:r w:rsidRPr="00C671AD">
        <w:rPr>
          <w:rFonts w:asciiTheme="minorHAnsi" w:hAnsiTheme="minorHAnsi" w:hint="eastAsia"/>
          <w:color w:val="auto"/>
          <w:sz w:val="28"/>
          <w:rtl/>
        </w:rPr>
        <w:t>رد</w:t>
      </w:r>
      <w:r w:rsidRPr="00C671AD">
        <w:rPr>
          <w:rFonts w:asciiTheme="minorHAnsi" w:hAnsiTheme="minorHAnsi" w:hint="cs"/>
          <w:color w:val="auto"/>
          <w:sz w:val="28"/>
          <w:rtl/>
        </w:rPr>
        <w:t xml:space="preserve">؛ زیرا این روایت را مربوط به حال استقامت وی </w:t>
      </w:r>
      <w:r w:rsidRPr="00C671AD">
        <w:rPr>
          <w:rFonts w:asciiTheme="minorHAnsi" w:hAnsiTheme="minorHAnsi"/>
          <w:color w:val="auto"/>
          <w:sz w:val="28"/>
          <w:rtl/>
        </w:rPr>
        <w:t>م</w:t>
      </w:r>
      <w:r w:rsidRPr="00C671AD">
        <w:rPr>
          <w:rFonts w:asciiTheme="minorHAnsi" w:hAnsiTheme="minorHAnsi" w:hint="cs"/>
          <w:color w:val="auto"/>
          <w:sz w:val="28"/>
          <w:rtl/>
        </w:rPr>
        <w:t>ی‌</w:t>
      </w:r>
      <w:r w:rsidRPr="00C671AD">
        <w:rPr>
          <w:rFonts w:asciiTheme="minorHAnsi" w:hAnsiTheme="minorHAnsi" w:hint="eastAsia"/>
          <w:color w:val="auto"/>
          <w:sz w:val="28"/>
          <w:rtl/>
        </w:rPr>
        <w:t>داند</w:t>
      </w:r>
      <w:r w:rsidRPr="00C671AD">
        <w:rPr>
          <w:rFonts w:asciiTheme="minorHAnsi" w:hAnsiTheme="minorHAnsi" w:hint="cs"/>
          <w:color w:val="auto"/>
          <w:sz w:val="28"/>
          <w:rtl/>
        </w:rPr>
        <w:t>؛</w:t>
      </w:r>
    </w:p>
    <w:p w:rsidR="00C671AD" w:rsidRPr="00C671AD" w:rsidRDefault="00C671AD" w:rsidP="00DF745B">
      <w:pPr>
        <w:ind w:left="720"/>
        <w:jc w:val="both"/>
        <w:rPr>
          <w:rFonts w:asciiTheme="minorHAnsi" w:hAnsiTheme="minorHAnsi"/>
          <w:color w:val="auto"/>
          <w:sz w:val="28"/>
          <w:rtl/>
        </w:rPr>
      </w:pPr>
      <w:r w:rsidRPr="00C671AD">
        <w:rPr>
          <w:rFonts w:asciiTheme="minorHAnsi" w:hAnsiTheme="minorHAnsi" w:hint="cs"/>
          <w:color w:val="auto"/>
          <w:sz w:val="28"/>
          <w:rtl/>
        </w:rPr>
        <w:t xml:space="preserve">و روایاتی را که از سال 329 تا سال 367 نقل شده (روایات «تهذیب» و «استبصار») را </w:t>
      </w:r>
      <w:r w:rsidRPr="00C671AD">
        <w:rPr>
          <w:rFonts w:asciiTheme="minorHAnsi" w:hAnsiTheme="minorHAnsi"/>
          <w:color w:val="auto"/>
          <w:sz w:val="28"/>
          <w:rtl/>
        </w:rPr>
        <w:t>نم</w:t>
      </w:r>
      <w:r w:rsidRPr="00C671AD">
        <w:rPr>
          <w:rFonts w:asciiTheme="minorHAnsi" w:hAnsiTheme="minorHAnsi" w:hint="cs"/>
          <w:color w:val="auto"/>
          <w:sz w:val="28"/>
          <w:rtl/>
        </w:rPr>
        <w:t>ی‌</w:t>
      </w:r>
      <w:r w:rsidRPr="00C671AD">
        <w:rPr>
          <w:rFonts w:asciiTheme="minorHAnsi" w:hAnsiTheme="minorHAnsi" w:hint="eastAsia"/>
          <w:color w:val="auto"/>
          <w:sz w:val="28"/>
          <w:rtl/>
        </w:rPr>
        <w:t>پذ</w:t>
      </w:r>
      <w:r w:rsidRPr="00C671AD">
        <w:rPr>
          <w:rFonts w:asciiTheme="minorHAnsi" w:hAnsiTheme="minorHAnsi" w:hint="cs"/>
          <w:color w:val="auto"/>
          <w:sz w:val="28"/>
          <w:rtl/>
        </w:rPr>
        <w:t>ی</w:t>
      </w:r>
      <w:r w:rsidRPr="00C671AD">
        <w:rPr>
          <w:rFonts w:asciiTheme="minorHAnsi" w:hAnsiTheme="minorHAnsi" w:hint="eastAsia"/>
          <w:color w:val="auto"/>
          <w:sz w:val="28"/>
          <w:rtl/>
        </w:rPr>
        <w:t>رد</w:t>
      </w:r>
      <w:r w:rsidRPr="00C671AD">
        <w:rPr>
          <w:rFonts w:asciiTheme="minorHAnsi" w:hAnsiTheme="minorHAnsi" w:hint="cs"/>
          <w:color w:val="auto"/>
          <w:sz w:val="28"/>
          <w:rtl/>
        </w:rPr>
        <w:t>.</w:t>
      </w:r>
    </w:p>
    <w:p w:rsidR="00C671AD" w:rsidRPr="003C213A" w:rsidRDefault="00C671AD" w:rsidP="00634270">
      <w:pPr>
        <w:jc w:val="both"/>
        <w:rPr>
          <w:rtl/>
        </w:rPr>
      </w:pPr>
      <w:r w:rsidRPr="00736026">
        <w:rPr>
          <w:rFonts w:cs="B Titr"/>
          <w:sz w:val="28"/>
          <w:szCs w:val="24"/>
          <w:rtl/>
        </w:rPr>
        <w:t>جمع‌بند</w:t>
      </w:r>
      <w:r w:rsidRPr="00736026">
        <w:rPr>
          <w:rFonts w:cs="B Titr" w:hint="cs"/>
          <w:sz w:val="28"/>
          <w:szCs w:val="24"/>
          <w:rtl/>
        </w:rPr>
        <w:t>ی استاد:</w:t>
      </w:r>
      <w:r w:rsidRPr="003C213A">
        <w:rPr>
          <w:rFonts w:hint="cs"/>
          <w:rtl/>
        </w:rPr>
        <w:t xml:space="preserve"> «احمد بن هلال» 95 روایت دارد که این روایات در فقه تأثیرگذار هستند. وی اساتید مهمی داشته است: از «ابن أبی عمیر» 51 روایت، از «بزنطی» 22 روایت و از «حسن بن محبوب السراد» 8 روایت دارد. در میان شاگردان وی نیز این راویان وجود دارند: «سعد بن عبدالله القمی» با 14 روایت، «محمد بن احمد بن یحیی» صاحب «نوادر الحکمه» با 23 روایت و «حسن بن علی زیتونی» با 40 روایت.</w:t>
      </w:r>
    </w:p>
    <w:p w:rsidR="00C671AD" w:rsidRPr="00C671AD" w:rsidRDefault="00C671AD" w:rsidP="00C671AD">
      <w:pPr>
        <w:jc w:val="both"/>
        <w:rPr>
          <w:rFonts w:asciiTheme="minorHAnsi" w:hAnsiTheme="minorHAnsi"/>
          <w:color w:val="auto"/>
          <w:sz w:val="28"/>
          <w:rtl/>
        </w:rPr>
      </w:pPr>
      <w:r w:rsidRPr="00C671AD">
        <w:rPr>
          <w:rFonts w:asciiTheme="minorHAnsi" w:hAnsiTheme="minorHAnsi" w:hint="cs"/>
          <w:color w:val="auto"/>
          <w:sz w:val="28"/>
          <w:rtl/>
        </w:rPr>
        <w:t xml:space="preserve">گرچه اجلاء از این راوی کثرت روایت دارند، اما چون در مورد وی قدح نیز وارد شده است، از این راه </w:t>
      </w:r>
      <w:r w:rsidRPr="00C671AD">
        <w:rPr>
          <w:rFonts w:asciiTheme="minorHAnsi" w:hAnsiTheme="minorHAnsi"/>
          <w:color w:val="auto"/>
          <w:sz w:val="28"/>
          <w:rtl/>
        </w:rPr>
        <w:t>نم</w:t>
      </w:r>
      <w:r w:rsidRPr="00C671AD">
        <w:rPr>
          <w:rFonts w:asciiTheme="minorHAnsi" w:hAnsiTheme="minorHAnsi" w:hint="cs"/>
          <w:color w:val="auto"/>
          <w:sz w:val="28"/>
          <w:rtl/>
        </w:rPr>
        <w:t>ی‌</w:t>
      </w:r>
      <w:r w:rsidRPr="00C671AD">
        <w:rPr>
          <w:rFonts w:asciiTheme="minorHAnsi" w:hAnsiTheme="minorHAnsi" w:hint="eastAsia"/>
          <w:color w:val="auto"/>
          <w:sz w:val="28"/>
          <w:rtl/>
        </w:rPr>
        <w:t>توان</w:t>
      </w:r>
      <w:r w:rsidRPr="00C671AD">
        <w:rPr>
          <w:rFonts w:asciiTheme="minorHAnsi" w:hAnsiTheme="minorHAnsi" w:hint="cs"/>
          <w:color w:val="auto"/>
          <w:sz w:val="28"/>
          <w:rtl/>
        </w:rPr>
        <w:t xml:space="preserve"> راوی را توثیق نمود. همچنین با وجود اینکه نام این راوی در «نوادر الحکمه» آمده است، اما چون در بین 27 نفری که از این کتاب استثناء </w:t>
      </w:r>
      <w:r w:rsidRPr="00C671AD">
        <w:rPr>
          <w:rFonts w:asciiTheme="minorHAnsi" w:hAnsiTheme="minorHAnsi"/>
          <w:color w:val="auto"/>
          <w:sz w:val="28"/>
          <w:rtl/>
        </w:rPr>
        <w:t>شده‌اند</w:t>
      </w:r>
      <w:r w:rsidRPr="00C671AD">
        <w:rPr>
          <w:rFonts w:asciiTheme="minorHAnsi" w:hAnsiTheme="minorHAnsi" w:hint="cs"/>
          <w:color w:val="auto"/>
          <w:sz w:val="28"/>
          <w:rtl/>
        </w:rPr>
        <w:t xml:space="preserve"> نام وی نیز وجود دارد، از این راه نیز </w:t>
      </w:r>
      <w:r w:rsidRPr="00C671AD">
        <w:rPr>
          <w:rFonts w:asciiTheme="minorHAnsi" w:hAnsiTheme="minorHAnsi"/>
          <w:color w:val="auto"/>
          <w:sz w:val="28"/>
          <w:rtl/>
        </w:rPr>
        <w:t>نم</w:t>
      </w:r>
      <w:r w:rsidRPr="00C671AD">
        <w:rPr>
          <w:rFonts w:asciiTheme="minorHAnsi" w:hAnsiTheme="minorHAnsi" w:hint="cs"/>
          <w:color w:val="auto"/>
          <w:sz w:val="28"/>
          <w:rtl/>
        </w:rPr>
        <w:t>ی‌</w:t>
      </w:r>
      <w:r w:rsidRPr="00C671AD">
        <w:rPr>
          <w:rFonts w:asciiTheme="minorHAnsi" w:hAnsiTheme="minorHAnsi" w:hint="eastAsia"/>
          <w:color w:val="auto"/>
          <w:sz w:val="28"/>
          <w:rtl/>
        </w:rPr>
        <w:t>توان</w:t>
      </w:r>
      <w:r w:rsidRPr="00C671AD">
        <w:rPr>
          <w:rFonts w:asciiTheme="minorHAnsi" w:hAnsiTheme="minorHAnsi" w:hint="cs"/>
          <w:color w:val="auto"/>
          <w:sz w:val="28"/>
          <w:rtl/>
        </w:rPr>
        <w:t xml:space="preserve"> وی را توثیق کرد.</w:t>
      </w:r>
    </w:p>
    <w:p w:rsidR="00C671AD" w:rsidRPr="00C671AD" w:rsidRDefault="00C671AD" w:rsidP="0099360F">
      <w:pPr>
        <w:jc w:val="both"/>
        <w:rPr>
          <w:rFonts w:asciiTheme="minorHAnsi" w:hAnsiTheme="minorHAnsi"/>
          <w:color w:val="auto"/>
          <w:sz w:val="28"/>
          <w:rtl/>
        </w:rPr>
      </w:pPr>
      <w:r w:rsidRPr="00C671AD">
        <w:rPr>
          <w:rFonts w:asciiTheme="minorHAnsi" w:hAnsiTheme="minorHAnsi" w:hint="cs"/>
          <w:color w:val="auto"/>
          <w:sz w:val="28"/>
          <w:rtl/>
        </w:rPr>
        <w:lastRenderedPageBreak/>
        <w:t>در «کتاب الغیبه» «شیخ طوسی» حدیثی از طریق «کلینی» در مورد «احمد بن هلال» نقل شده است: «</w:t>
      </w:r>
      <w:r w:rsidRPr="00C671AD">
        <w:rPr>
          <w:rFonts w:asciiTheme="minorHAnsi" w:hAnsiTheme="minorHAnsi"/>
          <w:color w:val="auto"/>
          <w:sz w:val="28"/>
          <w:rtl/>
        </w:rPr>
        <w:t>رَوَی مُحَمَّدُ بْنُ یعْقُوبَ قَالَ خَرَجَ إِلَی الْعَمْرِی فِی تَوْقِیعٍ طَوِیلٍ اخْتَصَرْنَاهُ وَ نَحْنُ نَبْرَأُ إِلَی اللَّهِ تَعَالَی مِنِ ابْنِ هِلَالٍ لَا رَحِمَهُ اللَّهُ وَ مِمَّنْ لَا یبْرَأُ مِنْهُ فَأَعْلِمِ الْإِسْحَاقِی وَ أَهْلَ بَلَدِهِ مِمَّا أَعْلَمْنَاک مِنْ حَالِ هَذَا الْفَاجِرِ وَ جَمِیعِ مَنْ کانَ سَأَلَک وَ یسْأَلُک عَنْهُ</w:t>
      </w:r>
      <w:r w:rsidRPr="00C671AD">
        <w:rPr>
          <w:rFonts w:asciiTheme="minorHAnsi" w:hAnsiTheme="minorHAnsi" w:hint="cs"/>
          <w:color w:val="auto"/>
          <w:sz w:val="28"/>
          <w:rtl/>
        </w:rPr>
        <w:t>»</w:t>
      </w:r>
      <w:r w:rsidR="0099360F">
        <w:rPr>
          <w:rFonts w:asciiTheme="minorHAnsi" w:hAnsiTheme="minorHAnsi" w:hint="cs"/>
          <w:color w:val="auto"/>
          <w:sz w:val="28"/>
          <w:rtl/>
        </w:rPr>
        <w:t>.</w:t>
      </w:r>
      <w:r w:rsidR="0099360F">
        <w:rPr>
          <w:rStyle w:val="FootnoteReference"/>
          <w:rFonts w:asciiTheme="minorHAnsi" w:hAnsiTheme="minorHAnsi"/>
          <w:color w:val="auto"/>
          <w:sz w:val="28"/>
          <w:rtl/>
        </w:rPr>
        <w:footnoteReference w:id="231"/>
      </w:r>
      <w:r w:rsidRPr="00C671AD">
        <w:rPr>
          <w:rFonts w:asciiTheme="minorHAnsi" w:hAnsiTheme="minorHAnsi" w:hint="cs"/>
          <w:color w:val="auto"/>
          <w:sz w:val="28"/>
          <w:rtl/>
        </w:rPr>
        <w:t xml:space="preserve"> در قسمتی از این توقیع آمده است که این افراد ادعای بابیت </w:t>
      </w:r>
      <w:r w:rsidRPr="00C671AD">
        <w:rPr>
          <w:rFonts w:asciiTheme="minorHAnsi" w:hAnsiTheme="minorHAnsi"/>
          <w:color w:val="auto"/>
          <w:sz w:val="28"/>
          <w:rtl/>
        </w:rPr>
        <w:t>کرده‌اند</w:t>
      </w:r>
      <w:r w:rsidRPr="00C671AD">
        <w:rPr>
          <w:rFonts w:asciiTheme="minorHAnsi" w:hAnsiTheme="minorHAnsi" w:hint="cs"/>
          <w:color w:val="auto"/>
          <w:sz w:val="28"/>
          <w:rtl/>
        </w:rPr>
        <w:t xml:space="preserve"> و این ادعای آنها دروغ است. وجه لعن نیز همین ادعای بابیت بوده است.</w:t>
      </w:r>
    </w:p>
    <w:p w:rsidR="00C671AD" w:rsidRPr="00C671AD" w:rsidRDefault="00C671AD" w:rsidP="00C671AD">
      <w:pPr>
        <w:jc w:val="both"/>
        <w:rPr>
          <w:rFonts w:asciiTheme="minorHAnsi" w:hAnsiTheme="minorHAnsi"/>
          <w:color w:val="auto"/>
          <w:sz w:val="28"/>
          <w:rtl/>
        </w:rPr>
      </w:pPr>
      <w:r w:rsidRPr="00C671AD">
        <w:rPr>
          <w:rFonts w:asciiTheme="minorHAnsi" w:hAnsiTheme="minorHAnsi" w:hint="cs"/>
          <w:color w:val="auto"/>
          <w:sz w:val="28"/>
          <w:rtl/>
        </w:rPr>
        <w:t xml:space="preserve">اینکه کسی ادعای بابیت داشته باشد و افراد </w:t>
      </w:r>
      <w:r w:rsidRPr="00C671AD">
        <w:rPr>
          <w:rFonts w:asciiTheme="minorHAnsi" w:hAnsiTheme="minorHAnsi"/>
          <w:color w:val="auto"/>
          <w:sz w:val="28"/>
          <w:rtl/>
        </w:rPr>
        <w:t>منطقه‌ا</w:t>
      </w:r>
      <w:r w:rsidRPr="00C671AD">
        <w:rPr>
          <w:rFonts w:asciiTheme="minorHAnsi" w:hAnsiTheme="minorHAnsi" w:hint="cs"/>
          <w:color w:val="auto"/>
          <w:sz w:val="28"/>
          <w:rtl/>
        </w:rPr>
        <w:t xml:space="preserve">ی نیز گرد او جمع شوند، نشان </w:t>
      </w:r>
      <w:r w:rsidRPr="00C671AD">
        <w:rPr>
          <w:rFonts w:asciiTheme="minorHAnsi" w:hAnsiTheme="minorHAnsi"/>
          <w:color w:val="auto"/>
          <w:sz w:val="28"/>
          <w:rtl/>
        </w:rPr>
        <w:t>م</w:t>
      </w:r>
      <w:r w:rsidRPr="00C671AD">
        <w:rPr>
          <w:rFonts w:asciiTheme="minorHAnsi" w:hAnsiTheme="minorHAnsi" w:hint="cs"/>
          <w:color w:val="auto"/>
          <w:sz w:val="28"/>
          <w:rtl/>
        </w:rPr>
        <w:t>ی‌</w:t>
      </w:r>
      <w:r w:rsidRPr="00C671AD">
        <w:rPr>
          <w:rFonts w:asciiTheme="minorHAnsi" w:hAnsiTheme="minorHAnsi" w:hint="eastAsia"/>
          <w:color w:val="auto"/>
          <w:sz w:val="28"/>
          <w:rtl/>
        </w:rPr>
        <w:t>دهد</w:t>
      </w:r>
      <w:r w:rsidRPr="00C671AD">
        <w:rPr>
          <w:rFonts w:asciiTheme="minorHAnsi" w:hAnsiTheme="minorHAnsi" w:hint="cs"/>
          <w:color w:val="auto"/>
          <w:sz w:val="28"/>
          <w:rtl/>
        </w:rPr>
        <w:t xml:space="preserve"> که وی دارای جایگاهی بین مردم بوده و در میان شیعیان هوادارانی داشته است که این حرف از او پذیرفته </w:t>
      </w:r>
      <w:r w:rsidRPr="00C671AD">
        <w:rPr>
          <w:rFonts w:asciiTheme="minorHAnsi" w:hAnsiTheme="minorHAnsi"/>
          <w:color w:val="auto"/>
          <w:sz w:val="28"/>
          <w:rtl/>
        </w:rPr>
        <w:t>م</w:t>
      </w:r>
      <w:r w:rsidRPr="00C671AD">
        <w:rPr>
          <w:rFonts w:asciiTheme="minorHAnsi" w:hAnsiTheme="minorHAnsi" w:hint="cs"/>
          <w:color w:val="auto"/>
          <w:sz w:val="28"/>
          <w:rtl/>
        </w:rPr>
        <w:t>ی‌</w:t>
      </w:r>
      <w:r w:rsidRPr="00C671AD">
        <w:rPr>
          <w:rFonts w:asciiTheme="minorHAnsi" w:hAnsiTheme="minorHAnsi" w:hint="eastAsia"/>
          <w:color w:val="auto"/>
          <w:sz w:val="28"/>
          <w:rtl/>
        </w:rPr>
        <w:t>شود</w:t>
      </w:r>
      <w:r w:rsidRPr="00C671AD">
        <w:rPr>
          <w:rFonts w:asciiTheme="minorHAnsi" w:hAnsiTheme="minorHAnsi" w:hint="cs"/>
          <w:color w:val="auto"/>
          <w:sz w:val="28"/>
          <w:rtl/>
        </w:rPr>
        <w:t xml:space="preserve">. این توقیع در زمان «امام زمان </w:t>
      </w:r>
      <w:r w:rsidR="004E7066">
        <w:rPr>
          <w:rFonts w:asciiTheme="minorHAnsi" w:hAnsiTheme="minorHAnsi"/>
          <w:color w:val="auto"/>
          <w:sz w:val="28"/>
          <w:rtl/>
        </w:rPr>
        <w:t>عل</w:t>
      </w:r>
      <w:r w:rsidR="004E7066">
        <w:rPr>
          <w:rFonts w:asciiTheme="minorHAnsi" w:hAnsiTheme="minorHAnsi" w:hint="cs"/>
          <w:color w:val="auto"/>
          <w:sz w:val="28"/>
          <w:rtl/>
        </w:rPr>
        <w:t>ی</w:t>
      </w:r>
      <w:r w:rsidR="004E7066">
        <w:rPr>
          <w:rFonts w:asciiTheme="minorHAnsi" w:hAnsiTheme="minorHAnsi" w:hint="eastAsia"/>
          <w:color w:val="auto"/>
          <w:sz w:val="28"/>
          <w:rtl/>
        </w:rPr>
        <w:t>ه‌السلام</w:t>
      </w:r>
      <w:r w:rsidRPr="00C671AD">
        <w:rPr>
          <w:rFonts w:asciiTheme="minorHAnsi" w:hAnsiTheme="minorHAnsi" w:hint="cs"/>
          <w:color w:val="auto"/>
          <w:sz w:val="28"/>
          <w:rtl/>
        </w:rPr>
        <w:t xml:space="preserve">» به «عمری» </w:t>
      </w:r>
      <w:r w:rsidRPr="00C671AD">
        <w:rPr>
          <w:rFonts w:asciiTheme="minorHAnsi" w:hAnsiTheme="minorHAnsi"/>
          <w:color w:val="auto"/>
          <w:sz w:val="28"/>
          <w:rtl/>
        </w:rPr>
        <w:t>م</w:t>
      </w:r>
      <w:r w:rsidRPr="00C671AD">
        <w:rPr>
          <w:rFonts w:asciiTheme="minorHAnsi" w:hAnsiTheme="minorHAnsi" w:hint="cs"/>
          <w:color w:val="auto"/>
          <w:sz w:val="28"/>
          <w:rtl/>
        </w:rPr>
        <w:t>ی‌</w:t>
      </w:r>
      <w:r w:rsidRPr="00C671AD">
        <w:rPr>
          <w:rFonts w:asciiTheme="minorHAnsi" w:hAnsiTheme="minorHAnsi" w:hint="eastAsia"/>
          <w:color w:val="auto"/>
          <w:sz w:val="28"/>
          <w:rtl/>
        </w:rPr>
        <w:t>رسد</w:t>
      </w:r>
      <w:r w:rsidRPr="00C671AD">
        <w:rPr>
          <w:rFonts w:asciiTheme="minorHAnsi" w:hAnsiTheme="minorHAnsi" w:hint="cs"/>
          <w:color w:val="auto"/>
          <w:sz w:val="28"/>
          <w:rtl/>
        </w:rPr>
        <w:t>.</w:t>
      </w:r>
    </w:p>
    <w:p w:rsidR="00C671AD" w:rsidRPr="00C671AD" w:rsidRDefault="00C671AD" w:rsidP="0099360F">
      <w:pPr>
        <w:jc w:val="both"/>
        <w:rPr>
          <w:rFonts w:asciiTheme="minorHAnsi" w:hAnsiTheme="minorHAnsi"/>
          <w:color w:val="auto"/>
          <w:sz w:val="28"/>
          <w:rtl/>
        </w:rPr>
      </w:pPr>
      <w:r w:rsidRPr="00C671AD">
        <w:rPr>
          <w:rFonts w:asciiTheme="minorHAnsi" w:hAnsiTheme="minorHAnsi" w:hint="cs"/>
          <w:color w:val="auto"/>
          <w:sz w:val="28"/>
          <w:rtl/>
        </w:rPr>
        <w:t>همچنین در جای دیگری از این کتاب، روایتی در مورد این راوی ذکر شده است: «</w:t>
      </w:r>
      <w:r w:rsidRPr="00C671AD">
        <w:rPr>
          <w:rFonts w:asciiTheme="minorHAnsi" w:hAnsiTheme="minorHAnsi"/>
          <w:color w:val="auto"/>
          <w:sz w:val="28"/>
          <w:rtl/>
        </w:rPr>
        <w:t xml:space="preserve">قَالَ أَبُو عَلِی بْنُ هَمَّامٍ کانَ أَحْمَدُ بْنُ هِلَالٍ مِنْ أَصْحَابِ أبی مُحَمَّدٍ ع فَاجْتَمَعَتِ الشِّیعَةُ عَلَی وَکالَةِ مُحَمَّدِ بْنِ عُثْمَانَ رَضِی اللَّهُ عَنْهُ بِنَصِّ الْحَسَنِ </w:t>
      </w:r>
      <w:r w:rsidR="004E7066">
        <w:rPr>
          <w:rFonts w:asciiTheme="minorHAnsi" w:hAnsiTheme="minorHAnsi"/>
          <w:color w:val="auto"/>
          <w:sz w:val="28"/>
          <w:rtl/>
        </w:rPr>
        <w:t>عل</w:t>
      </w:r>
      <w:r w:rsidR="004E7066">
        <w:rPr>
          <w:rFonts w:asciiTheme="minorHAnsi" w:hAnsiTheme="minorHAnsi" w:hint="cs"/>
          <w:color w:val="auto"/>
          <w:sz w:val="28"/>
          <w:rtl/>
        </w:rPr>
        <w:t>ی</w:t>
      </w:r>
      <w:r w:rsidR="004E7066">
        <w:rPr>
          <w:rFonts w:asciiTheme="minorHAnsi" w:hAnsiTheme="minorHAnsi" w:hint="eastAsia"/>
          <w:color w:val="auto"/>
          <w:sz w:val="28"/>
          <w:rtl/>
        </w:rPr>
        <w:t>ه‌السلام</w:t>
      </w:r>
      <w:r w:rsidRPr="00C671AD">
        <w:rPr>
          <w:rFonts w:asciiTheme="minorHAnsi" w:hAnsiTheme="minorHAnsi"/>
          <w:color w:val="auto"/>
          <w:sz w:val="28"/>
          <w:rtl/>
        </w:rPr>
        <w:t xml:space="preserve"> فِی حَیاتِهِ وَ لَمَّا مَضَی الْحَسَنُ </w:t>
      </w:r>
      <w:r w:rsidR="004E7066">
        <w:rPr>
          <w:rFonts w:asciiTheme="minorHAnsi" w:hAnsiTheme="minorHAnsi"/>
          <w:color w:val="auto"/>
          <w:sz w:val="28"/>
          <w:rtl/>
        </w:rPr>
        <w:t>عل</w:t>
      </w:r>
      <w:r w:rsidR="004E7066">
        <w:rPr>
          <w:rFonts w:asciiTheme="minorHAnsi" w:hAnsiTheme="minorHAnsi" w:hint="cs"/>
          <w:color w:val="auto"/>
          <w:sz w:val="28"/>
          <w:rtl/>
        </w:rPr>
        <w:t>ی</w:t>
      </w:r>
      <w:r w:rsidR="004E7066">
        <w:rPr>
          <w:rFonts w:asciiTheme="minorHAnsi" w:hAnsiTheme="minorHAnsi" w:hint="eastAsia"/>
          <w:color w:val="auto"/>
          <w:sz w:val="28"/>
          <w:rtl/>
        </w:rPr>
        <w:t>ه‌السلام</w:t>
      </w:r>
      <w:r w:rsidRPr="00C671AD">
        <w:rPr>
          <w:rFonts w:asciiTheme="minorHAnsi" w:hAnsiTheme="minorHAnsi"/>
          <w:color w:val="auto"/>
          <w:sz w:val="28"/>
          <w:rtl/>
        </w:rPr>
        <w:t xml:space="preserve"> قَالَتِ الشِّیعَةُ الْجَمَاعَةُ لَهُ أَ لَا تَقْبَلُ أَمْرَ أبی جَعْفَرٍ مُحَمَّدِ بْنِ عُثْمَانَ وَ تَرْجِعُ إِلَیهِ وَ قَدْ نَصَّ عَلَیهِ الْإِمَامُ الْمُفْتَرَضُ الطَّاعَةُ.</w:t>
      </w:r>
      <w:r w:rsidRPr="00C671AD">
        <w:rPr>
          <w:rFonts w:asciiTheme="minorHAnsi" w:hAnsiTheme="minorHAnsi" w:hint="cs"/>
          <w:color w:val="auto"/>
          <w:sz w:val="28"/>
          <w:rtl/>
        </w:rPr>
        <w:t xml:space="preserve"> </w:t>
      </w:r>
      <w:r w:rsidRPr="00C671AD">
        <w:rPr>
          <w:rFonts w:asciiTheme="minorHAnsi" w:hAnsiTheme="minorHAnsi"/>
          <w:color w:val="auto"/>
          <w:sz w:val="28"/>
          <w:rtl/>
        </w:rPr>
        <w:t>فَقَالَ لَهُمْ لَمْ أَسْمَعْهُ ینُصُّ عَلَیهِ بِالْوَکالَةِ وَ لَیسَ أُنْکرُ أَبَاهُ یعْنِی عُثْمَانَ بْنَ سَعِیدٍ فَأَمَّا أَنْ أَقْطَعَ أَنَّ أَبَا جَعْفَرٍ وَکیلُ صَاحِبِ الزَّمَانِ فَلَا أَجْسُرُ عَلَیهِ فَقَالُوا قَدْ سَمِعَهُ غَیرُک فَقَالَ أَنْتُمْ وَ مَا سَمِعْتُمْ وَ وَقَفَ عَلَی أبی جَعْفَرٍ فَلَعَنُوهُ وَ تَبَرَّءُوا مِنْهُ.</w:t>
      </w:r>
      <w:r w:rsidRPr="00C671AD">
        <w:rPr>
          <w:rFonts w:asciiTheme="minorHAnsi" w:hAnsiTheme="minorHAnsi" w:hint="cs"/>
          <w:color w:val="auto"/>
          <w:sz w:val="28"/>
          <w:rtl/>
        </w:rPr>
        <w:t xml:space="preserve"> </w:t>
      </w:r>
      <w:r w:rsidRPr="00C671AD">
        <w:rPr>
          <w:rFonts w:asciiTheme="minorHAnsi" w:hAnsiTheme="minorHAnsi"/>
          <w:color w:val="auto"/>
          <w:sz w:val="28"/>
          <w:rtl/>
        </w:rPr>
        <w:t>ثُمَّ ظَهَرَ التَّوْقِیعُ عَلَی یدِ أبی الْقَاسِمِ بْنِ رَوْحٍ بِلَعْنِهِ وَ الْبَرَاءَةِ مِنْهُ فِی جُمْلَةِ مَنْ لَعَن</w:t>
      </w:r>
      <w:r w:rsidRPr="00C671AD">
        <w:rPr>
          <w:rFonts w:asciiTheme="minorHAnsi" w:hAnsiTheme="minorHAnsi" w:hint="cs"/>
          <w:color w:val="auto"/>
          <w:sz w:val="28"/>
          <w:rtl/>
        </w:rPr>
        <w:t>»</w:t>
      </w:r>
      <w:r w:rsidR="0099360F">
        <w:rPr>
          <w:rFonts w:asciiTheme="minorHAnsi" w:hAnsiTheme="minorHAnsi" w:hint="cs"/>
          <w:color w:val="auto"/>
          <w:sz w:val="28"/>
          <w:rtl/>
        </w:rPr>
        <w:t>.</w:t>
      </w:r>
      <w:r w:rsidR="0099360F">
        <w:rPr>
          <w:rStyle w:val="FootnoteReference"/>
          <w:rFonts w:asciiTheme="minorHAnsi" w:hAnsiTheme="minorHAnsi"/>
          <w:color w:val="auto"/>
          <w:sz w:val="28"/>
          <w:rtl/>
        </w:rPr>
        <w:footnoteReference w:id="232"/>
      </w:r>
    </w:p>
    <w:p w:rsidR="00C671AD" w:rsidRPr="00C671AD" w:rsidRDefault="00C671AD" w:rsidP="00C671AD">
      <w:pPr>
        <w:jc w:val="both"/>
        <w:rPr>
          <w:rFonts w:asciiTheme="minorHAnsi" w:hAnsiTheme="minorHAnsi"/>
          <w:color w:val="auto"/>
          <w:sz w:val="28"/>
          <w:rtl/>
        </w:rPr>
      </w:pPr>
      <w:r w:rsidRPr="00C671AD">
        <w:rPr>
          <w:rFonts w:asciiTheme="minorHAnsi" w:hAnsiTheme="minorHAnsi" w:hint="cs"/>
          <w:color w:val="auto"/>
          <w:sz w:val="28"/>
          <w:rtl/>
        </w:rPr>
        <w:t xml:space="preserve">از این مطلب نیز فهمیده </w:t>
      </w:r>
      <w:r w:rsidRPr="00C671AD">
        <w:rPr>
          <w:rFonts w:asciiTheme="minorHAnsi" w:hAnsiTheme="minorHAnsi"/>
          <w:color w:val="auto"/>
          <w:sz w:val="28"/>
          <w:rtl/>
        </w:rPr>
        <w:t>م</w:t>
      </w:r>
      <w:r w:rsidRPr="00C671AD">
        <w:rPr>
          <w:rFonts w:asciiTheme="minorHAnsi" w:hAnsiTheme="minorHAnsi" w:hint="cs"/>
          <w:color w:val="auto"/>
          <w:sz w:val="28"/>
          <w:rtl/>
        </w:rPr>
        <w:t>ی‌</w:t>
      </w:r>
      <w:r w:rsidRPr="00C671AD">
        <w:rPr>
          <w:rFonts w:asciiTheme="minorHAnsi" w:hAnsiTheme="minorHAnsi" w:hint="eastAsia"/>
          <w:color w:val="auto"/>
          <w:sz w:val="28"/>
          <w:rtl/>
        </w:rPr>
        <w:t>شود</w:t>
      </w:r>
      <w:r w:rsidRPr="00C671AD">
        <w:rPr>
          <w:rFonts w:asciiTheme="minorHAnsi" w:hAnsiTheme="minorHAnsi" w:hint="cs"/>
          <w:color w:val="auto"/>
          <w:sz w:val="28"/>
          <w:rtl/>
        </w:rPr>
        <w:t xml:space="preserve"> که وی در زمان «امام حسن عسکری </w:t>
      </w:r>
      <w:r w:rsidR="004E7066">
        <w:rPr>
          <w:rFonts w:asciiTheme="minorHAnsi" w:hAnsiTheme="minorHAnsi"/>
          <w:color w:val="auto"/>
          <w:sz w:val="28"/>
          <w:rtl/>
        </w:rPr>
        <w:t>عل</w:t>
      </w:r>
      <w:r w:rsidR="004E7066">
        <w:rPr>
          <w:rFonts w:asciiTheme="minorHAnsi" w:hAnsiTheme="minorHAnsi" w:hint="cs"/>
          <w:color w:val="auto"/>
          <w:sz w:val="28"/>
          <w:rtl/>
        </w:rPr>
        <w:t>ی</w:t>
      </w:r>
      <w:r w:rsidR="004E7066">
        <w:rPr>
          <w:rFonts w:asciiTheme="minorHAnsi" w:hAnsiTheme="minorHAnsi" w:hint="eastAsia"/>
          <w:color w:val="auto"/>
          <w:sz w:val="28"/>
          <w:rtl/>
        </w:rPr>
        <w:t>ه‌السلام</w:t>
      </w:r>
      <w:r w:rsidRPr="00C671AD">
        <w:rPr>
          <w:rFonts w:asciiTheme="minorHAnsi" w:hAnsiTheme="minorHAnsi" w:hint="cs"/>
          <w:color w:val="auto"/>
          <w:sz w:val="28"/>
          <w:rtl/>
        </w:rPr>
        <w:t>» و نایب اول دارای جایگاهی در شیعه بوده است.</w:t>
      </w:r>
    </w:p>
    <w:p w:rsidR="00C671AD" w:rsidRPr="00C671AD" w:rsidRDefault="00C671AD" w:rsidP="0099360F">
      <w:pPr>
        <w:jc w:val="both"/>
        <w:rPr>
          <w:rFonts w:asciiTheme="minorHAnsi" w:hAnsiTheme="minorHAnsi"/>
          <w:color w:val="auto"/>
          <w:sz w:val="28"/>
          <w:rtl/>
        </w:rPr>
      </w:pPr>
      <w:r w:rsidRPr="00C671AD">
        <w:rPr>
          <w:rFonts w:asciiTheme="minorHAnsi" w:hAnsiTheme="minorHAnsi" w:hint="cs"/>
          <w:color w:val="auto"/>
          <w:sz w:val="28"/>
          <w:rtl/>
        </w:rPr>
        <w:t xml:space="preserve">«شیخ صدوق» در کتاب «کمال الدین و تمام النعمه» نیز روایتی در مورد این راوی ذکر </w:t>
      </w:r>
      <w:r w:rsidRPr="00C671AD">
        <w:rPr>
          <w:rFonts w:asciiTheme="minorHAnsi" w:hAnsiTheme="minorHAnsi"/>
          <w:color w:val="auto"/>
          <w:sz w:val="28"/>
          <w:rtl/>
        </w:rPr>
        <w:t>م</w:t>
      </w:r>
      <w:r w:rsidRPr="00C671AD">
        <w:rPr>
          <w:rFonts w:asciiTheme="minorHAnsi" w:hAnsiTheme="minorHAnsi" w:hint="cs"/>
          <w:color w:val="auto"/>
          <w:sz w:val="28"/>
          <w:rtl/>
        </w:rPr>
        <w:t>ی‌</w:t>
      </w:r>
      <w:r w:rsidRPr="00C671AD">
        <w:rPr>
          <w:rFonts w:asciiTheme="minorHAnsi" w:hAnsiTheme="minorHAnsi" w:hint="eastAsia"/>
          <w:color w:val="auto"/>
          <w:sz w:val="28"/>
          <w:rtl/>
        </w:rPr>
        <w:t>کند</w:t>
      </w:r>
      <w:r w:rsidRPr="00C671AD">
        <w:rPr>
          <w:rFonts w:asciiTheme="minorHAnsi" w:hAnsiTheme="minorHAnsi" w:hint="cs"/>
          <w:color w:val="auto"/>
          <w:sz w:val="28"/>
          <w:rtl/>
        </w:rPr>
        <w:t>: «</w:t>
      </w:r>
      <w:r w:rsidRPr="00C671AD">
        <w:rPr>
          <w:rFonts w:asciiTheme="minorHAnsi" w:hAnsiTheme="minorHAnsi"/>
          <w:color w:val="auto"/>
          <w:sz w:val="28"/>
          <w:rtl/>
        </w:rPr>
        <w:t>حَدَّثَنَا شَیخُنَا مُحَمَّدُ بْنُ الْحَسَنِ بْنِ أَحْمَدَ بْنِ الْوَلِیدِ رَضِی اللَّهُ عَنْهُ قَالَ سَمِعْتُ سَعْدَ بْنَ عَبْدِ اللَّهِ یقُولُ مَا رَأَینَا وَ لَا سَمِعْنَا بِمُتَشَیعٍ رَجَعَ عَنِ التَّشَیعِ إِلَی النَّصْبِ إِلَّا أَحْمَدَ بْنَ هِلَالٍ وَ کانُوا یقُولُونَ إِنَّ مَا تَفَرَّدَ بِرِوَایتِهِ أَحْمَدُ بْنُ هِلَالٍ فَلَا یجُوزُ اسْتِعْمَالُه</w:t>
      </w:r>
      <w:r w:rsidR="0099360F">
        <w:rPr>
          <w:rFonts w:asciiTheme="minorHAnsi" w:hAnsiTheme="minorHAnsi" w:hint="cs"/>
          <w:color w:val="auto"/>
          <w:sz w:val="28"/>
          <w:rtl/>
        </w:rPr>
        <w:t>».</w:t>
      </w:r>
      <w:r w:rsidR="0099360F">
        <w:rPr>
          <w:rStyle w:val="FootnoteReference"/>
          <w:rFonts w:asciiTheme="minorHAnsi" w:hAnsiTheme="minorHAnsi"/>
          <w:color w:val="auto"/>
          <w:sz w:val="28"/>
          <w:rtl/>
        </w:rPr>
        <w:footnoteReference w:id="233"/>
      </w:r>
    </w:p>
    <w:p w:rsidR="00C671AD" w:rsidRPr="00C671AD" w:rsidRDefault="00C671AD" w:rsidP="00C671AD">
      <w:pPr>
        <w:jc w:val="both"/>
        <w:rPr>
          <w:rFonts w:asciiTheme="minorHAnsi" w:hAnsiTheme="minorHAnsi"/>
          <w:color w:val="auto"/>
          <w:sz w:val="28"/>
          <w:rtl/>
        </w:rPr>
      </w:pPr>
      <w:r w:rsidRPr="00C671AD">
        <w:rPr>
          <w:rFonts w:asciiTheme="minorHAnsi" w:hAnsiTheme="minorHAnsi" w:hint="cs"/>
          <w:color w:val="auto"/>
          <w:sz w:val="28"/>
          <w:rtl/>
        </w:rPr>
        <w:t xml:space="preserve">با توجه به این مطالب، روایات «احمد بن هلال» تا ابتدای نایب دوم پذیرفته است و پس از آن روایاتش مورد قبول قرار </w:t>
      </w:r>
      <w:r w:rsidRPr="00C671AD">
        <w:rPr>
          <w:rFonts w:asciiTheme="minorHAnsi" w:hAnsiTheme="minorHAnsi"/>
          <w:color w:val="auto"/>
          <w:sz w:val="28"/>
          <w:rtl/>
        </w:rPr>
        <w:t>نم</w:t>
      </w:r>
      <w:r w:rsidRPr="00C671AD">
        <w:rPr>
          <w:rFonts w:asciiTheme="minorHAnsi" w:hAnsiTheme="minorHAnsi" w:hint="cs"/>
          <w:color w:val="auto"/>
          <w:sz w:val="28"/>
          <w:rtl/>
        </w:rPr>
        <w:t>ی‌</w:t>
      </w:r>
      <w:r w:rsidRPr="00C671AD">
        <w:rPr>
          <w:rFonts w:asciiTheme="minorHAnsi" w:hAnsiTheme="minorHAnsi" w:hint="eastAsia"/>
          <w:color w:val="auto"/>
          <w:sz w:val="28"/>
          <w:rtl/>
        </w:rPr>
        <w:t>گ</w:t>
      </w:r>
      <w:r w:rsidRPr="00C671AD">
        <w:rPr>
          <w:rFonts w:asciiTheme="minorHAnsi" w:hAnsiTheme="minorHAnsi" w:hint="cs"/>
          <w:color w:val="auto"/>
          <w:sz w:val="28"/>
          <w:rtl/>
        </w:rPr>
        <w:t>ی</w:t>
      </w:r>
      <w:r w:rsidRPr="00C671AD">
        <w:rPr>
          <w:rFonts w:asciiTheme="minorHAnsi" w:hAnsiTheme="minorHAnsi" w:hint="eastAsia"/>
          <w:color w:val="auto"/>
          <w:sz w:val="28"/>
          <w:rtl/>
        </w:rPr>
        <w:t>رد</w:t>
      </w:r>
      <w:r w:rsidRPr="00C671AD">
        <w:rPr>
          <w:rFonts w:asciiTheme="minorHAnsi" w:hAnsiTheme="minorHAnsi" w:hint="cs"/>
          <w:color w:val="auto"/>
          <w:sz w:val="28"/>
          <w:rtl/>
        </w:rPr>
        <w:t>. وی 7 سال پس از غیبت صغرا زنده بوده است درنتیجه روایاتی که پس از نایب دوم باشند، زیاد نیستند.</w:t>
      </w:r>
    </w:p>
    <w:p w:rsidR="00C671AD" w:rsidRPr="003C213A" w:rsidRDefault="00C671AD" w:rsidP="00634270">
      <w:pPr>
        <w:jc w:val="both"/>
        <w:rPr>
          <w:rtl/>
        </w:rPr>
      </w:pPr>
      <w:r w:rsidRPr="00736026">
        <w:rPr>
          <w:rFonts w:cs="B Titr" w:hint="cs"/>
          <w:sz w:val="28"/>
          <w:szCs w:val="24"/>
          <w:rtl/>
        </w:rPr>
        <w:t>اشکال:</w:t>
      </w:r>
      <w:r w:rsidRPr="003C213A">
        <w:rPr>
          <w:rFonts w:hint="cs"/>
          <w:rtl/>
        </w:rPr>
        <w:t xml:space="preserve"> ممکن است این اشکال به ذهن برسد که از «امام حسن عسکری </w:t>
      </w:r>
      <w:r w:rsidR="004E7066">
        <w:rPr>
          <w:rtl/>
        </w:rPr>
        <w:t>عل</w:t>
      </w:r>
      <w:r w:rsidR="004E7066">
        <w:rPr>
          <w:rFonts w:hint="cs"/>
          <w:rtl/>
        </w:rPr>
        <w:t>ی</w:t>
      </w:r>
      <w:r w:rsidR="004E7066">
        <w:rPr>
          <w:rFonts w:hint="eastAsia"/>
          <w:rtl/>
        </w:rPr>
        <w:t>ه‌السلام</w:t>
      </w:r>
      <w:r w:rsidRPr="003C213A">
        <w:rPr>
          <w:rFonts w:hint="cs"/>
          <w:rtl/>
        </w:rPr>
        <w:t xml:space="preserve">» </w:t>
      </w:r>
      <w:r w:rsidRPr="003C213A">
        <w:rPr>
          <w:rtl/>
        </w:rPr>
        <w:t>مذمت‌ها</w:t>
      </w:r>
      <w:r w:rsidRPr="003C213A">
        <w:rPr>
          <w:rFonts w:hint="cs"/>
          <w:rtl/>
        </w:rPr>
        <w:t xml:space="preserve">یی در مورد این راوی وارد شده است؛ </w:t>
      </w:r>
      <w:r w:rsidRPr="003C213A">
        <w:rPr>
          <w:rtl/>
        </w:rPr>
        <w:t>درحال</w:t>
      </w:r>
      <w:r w:rsidRPr="003C213A">
        <w:rPr>
          <w:rFonts w:hint="cs"/>
          <w:rtl/>
        </w:rPr>
        <w:t>ی‌</w:t>
      </w:r>
      <w:r w:rsidRPr="003C213A">
        <w:rPr>
          <w:rFonts w:hint="eastAsia"/>
          <w:rtl/>
        </w:rPr>
        <w:t>که</w:t>
      </w:r>
      <w:r w:rsidRPr="003C213A">
        <w:rPr>
          <w:rFonts w:hint="cs"/>
          <w:rtl/>
        </w:rPr>
        <w:t xml:space="preserve"> روایات این راوی از زمان «امام حسن عسکری </w:t>
      </w:r>
      <w:r w:rsidR="004E7066">
        <w:rPr>
          <w:rtl/>
        </w:rPr>
        <w:t>عل</w:t>
      </w:r>
      <w:r w:rsidR="004E7066">
        <w:rPr>
          <w:rFonts w:hint="cs"/>
          <w:rtl/>
        </w:rPr>
        <w:t>ی</w:t>
      </w:r>
      <w:r w:rsidR="004E7066">
        <w:rPr>
          <w:rFonts w:hint="eastAsia"/>
          <w:rtl/>
        </w:rPr>
        <w:t>ه‌السلام</w:t>
      </w:r>
      <w:r w:rsidRPr="003C213A">
        <w:rPr>
          <w:rFonts w:hint="cs"/>
          <w:rtl/>
        </w:rPr>
        <w:t xml:space="preserve">» را </w:t>
      </w:r>
      <w:r w:rsidRPr="003C213A">
        <w:rPr>
          <w:rtl/>
        </w:rPr>
        <w:t>پذ</w:t>
      </w:r>
      <w:r w:rsidRPr="003C213A">
        <w:rPr>
          <w:rFonts w:hint="cs"/>
          <w:rtl/>
        </w:rPr>
        <w:t>ی</w:t>
      </w:r>
      <w:r w:rsidRPr="003C213A">
        <w:rPr>
          <w:rFonts w:hint="eastAsia"/>
          <w:rtl/>
        </w:rPr>
        <w:t>رفته‌ا</w:t>
      </w:r>
      <w:r w:rsidRPr="003C213A">
        <w:rPr>
          <w:rFonts w:hint="cs"/>
          <w:rtl/>
        </w:rPr>
        <w:t>ی</w:t>
      </w:r>
      <w:r w:rsidRPr="003C213A">
        <w:rPr>
          <w:rFonts w:hint="eastAsia"/>
          <w:rtl/>
        </w:rPr>
        <w:t>د</w:t>
      </w:r>
      <w:r w:rsidRPr="003C213A">
        <w:rPr>
          <w:rFonts w:hint="cs"/>
          <w:rtl/>
        </w:rPr>
        <w:t>.</w:t>
      </w:r>
    </w:p>
    <w:p w:rsidR="00C671AD" w:rsidRPr="003C213A" w:rsidRDefault="00C671AD" w:rsidP="00634270">
      <w:pPr>
        <w:jc w:val="both"/>
        <w:rPr>
          <w:rtl/>
        </w:rPr>
      </w:pPr>
      <w:r w:rsidRPr="00567667">
        <w:rPr>
          <w:rFonts w:cs="B Titr" w:hint="cs"/>
          <w:sz w:val="28"/>
          <w:szCs w:val="24"/>
          <w:rtl/>
        </w:rPr>
        <w:t>پاسخ:</w:t>
      </w:r>
      <w:r w:rsidRPr="003C213A">
        <w:rPr>
          <w:rFonts w:hint="cs"/>
          <w:rtl/>
        </w:rPr>
        <w:t xml:space="preserve"> روایاتی که توسط «کشی» نقل </w:t>
      </w:r>
      <w:r w:rsidRPr="003C213A">
        <w:rPr>
          <w:rtl/>
        </w:rPr>
        <w:t>شده‌اند</w:t>
      </w:r>
      <w:r w:rsidRPr="003C213A">
        <w:rPr>
          <w:rFonts w:hint="cs"/>
          <w:rtl/>
        </w:rPr>
        <w:t xml:space="preserve">، </w:t>
      </w:r>
      <w:r w:rsidRPr="003C213A">
        <w:rPr>
          <w:rtl/>
        </w:rPr>
        <w:t>نم</w:t>
      </w:r>
      <w:r w:rsidRPr="003C213A">
        <w:rPr>
          <w:rFonts w:hint="cs"/>
          <w:rtl/>
        </w:rPr>
        <w:t>ی‌</w:t>
      </w:r>
      <w:r w:rsidRPr="003C213A">
        <w:rPr>
          <w:rFonts w:hint="eastAsia"/>
          <w:rtl/>
        </w:rPr>
        <w:t>توانند</w:t>
      </w:r>
      <w:r w:rsidRPr="003C213A">
        <w:rPr>
          <w:rFonts w:hint="cs"/>
          <w:rtl/>
        </w:rPr>
        <w:t xml:space="preserve"> از «امام حسن عسکری </w:t>
      </w:r>
      <w:r w:rsidR="004E7066">
        <w:rPr>
          <w:rtl/>
        </w:rPr>
        <w:t>عل</w:t>
      </w:r>
      <w:r w:rsidR="004E7066">
        <w:rPr>
          <w:rFonts w:hint="cs"/>
          <w:rtl/>
        </w:rPr>
        <w:t>ی</w:t>
      </w:r>
      <w:r w:rsidR="004E7066">
        <w:rPr>
          <w:rFonts w:hint="eastAsia"/>
          <w:rtl/>
        </w:rPr>
        <w:t>ه‌السلام</w:t>
      </w:r>
      <w:r w:rsidRPr="003C213A">
        <w:rPr>
          <w:rFonts w:hint="cs"/>
          <w:rtl/>
        </w:rPr>
        <w:t xml:space="preserve">» صادر شده باشند. این روایات از «امام زمان </w:t>
      </w:r>
      <w:r w:rsidR="004E7066">
        <w:rPr>
          <w:rtl/>
        </w:rPr>
        <w:t>عل</w:t>
      </w:r>
      <w:r w:rsidR="004E7066">
        <w:rPr>
          <w:rFonts w:hint="cs"/>
          <w:rtl/>
        </w:rPr>
        <w:t>ی</w:t>
      </w:r>
      <w:r w:rsidR="004E7066">
        <w:rPr>
          <w:rFonts w:hint="eastAsia"/>
          <w:rtl/>
        </w:rPr>
        <w:t>ه‌السلام</w:t>
      </w:r>
      <w:r w:rsidRPr="003C213A">
        <w:rPr>
          <w:rFonts w:hint="cs"/>
          <w:rtl/>
        </w:rPr>
        <w:t xml:space="preserve">» صادر </w:t>
      </w:r>
      <w:r w:rsidRPr="003C213A">
        <w:rPr>
          <w:rtl/>
        </w:rPr>
        <w:t>شده‌اند</w:t>
      </w:r>
      <w:r w:rsidRPr="003C213A">
        <w:rPr>
          <w:rFonts w:hint="cs"/>
          <w:rtl/>
        </w:rPr>
        <w:t xml:space="preserve"> که «کشی» به اشتباه آنها را به «امام حسن عسکری </w:t>
      </w:r>
      <w:r w:rsidR="004E7066">
        <w:rPr>
          <w:rtl/>
        </w:rPr>
        <w:t>عل</w:t>
      </w:r>
      <w:r w:rsidR="004E7066">
        <w:rPr>
          <w:rFonts w:hint="cs"/>
          <w:rtl/>
        </w:rPr>
        <w:t>ی</w:t>
      </w:r>
      <w:r w:rsidR="004E7066">
        <w:rPr>
          <w:rFonts w:hint="eastAsia"/>
          <w:rtl/>
        </w:rPr>
        <w:t>ه‌السلام</w:t>
      </w:r>
      <w:r w:rsidRPr="003C213A">
        <w:rPr>
          <w:rFonts w:hint="cs"/>
          <w:rtl/>
        </w:rPr>
        <w:t>» نسبت داده است.</w:t>
      </w:r>
    </w:p>
    <w:p w:rsidR="00891D03" w:rsidRDefault="00C671AD" w:rsidP="00C671AD">
      <w:pPr>
        <w:jc w:val="both"/>
        <w:rPr>
          <w:rFonts w:asciiTheme="minorHAnsi" w:hAnsiTheme="minorHAnsi"/>
          <w:color w:val="auto"/>
          <w:sz w:val="28"/>
          <w:rtl/>
        </w:rPr>
      </w:pPr>
      <w:r w:rsidRPr="00C671AD">
        <w:rPr>
          <w:rFonts w:asciiTheme="minorHAnsi" w:hAnsiTheme="minorHAnsi" w:hint="cs"/>
          <w:color w:val="auto"/>
          <w:sz w:val="28"/>
          <w:rtl/>
        </w:rPr>
        <w:t xml:space="preserve">«مرحوم تستری» روایات «کافی» و «من لا یحضره الفقیه» از این راوی را صحیح دانست و روایات «تهذیب» و «استبصار» را مردود دانست. گرچه تفصیل «مرحوم تستری» به لحاظ رجال مورد قبول است؛ یعنی روایات «احمد بن هلال» تا آخر نایب اول پذیرفته است و پس از آن مورد قبول نیست، اما این تفصیل را </w:t>
      </w:r>
      <w:r w:rsidRPr="00C671AD">
        <w:rPr>
          <w:rFonts w:asciiTheme="minorHAnsi" w:hAnsiTheme="minorHAnsi"/>
          <w:color w:val="auto"/>
          <w:sz w:val="28"/>
          <w:rtl/>
        </w:rPr>
        <w:t>نم</w:t>
      </w:r>
      <w:r w:rsidRPr="00C671AD">
        <w:rPr>
          <w:rFonts w:asciiTheme="minorHAnsi" w:hAnsiTheme="minorHAnsi" w:hint="cs"/>
          <w:color w:val="auto"/>
          <w:sz w:val="28"/>
          <w:rtl/>
        </w:rPr>
        <w:t>ی‌</w:t>
      </w:r>
      <w:r w:rsidRPr="00C671AD">
        <w:rPr>
          <w:rFonts w:asciiTheme="minorHAnsi" w:hAnsiTheme="minorHAnsi" w:hint="eastAsia"/>
          <w:color w:val="auto"/>
          <w:sz w:val="28"/>
          <w:rtl/>
        </w:rPr>
        <w:t>توان</w:t>
      </w:r>
      <w:r w:rsidRPr="00C671AD">
        <w:rPr>
          <w:rFonts w:asciiTheme="minorHAnsi" w:hAnsiTheme="minorHAnsi" w:hint="cs"/>
          <w:color w:val="auto"/>
          <w:sz w:val="28"/>
          <w:rtl/>
        </w:rPr>
        <w:t>ی</w:t>
      </w:r>
      <w:r w:rsidRPr="00C671AD">
        <w:rPr>
          <w:rFonts w:asciiTheme="minorHAnsi" w:hAnsiTheme="minorHAnsi" w:hint="eastAsia"/>
          <w:color w:val="auto"/>
          <w:sz w:val="28"/>
          <w:rtl/>
        </w:rPr>
        <w:t>م</w:t>
      </w:r>
      <w:r w:rsidRPr="00C671AD">
        <w:rPr>
          <w:rFonts w:asciiTheme="minorHAnsi" w:hAnsiTheme="minorHAnsi" w:hint="cs"/>
          <w:color w:val="auto"/>
          <w:sz w:val="28"/>
          <w:rtl/>
        </w:rPr>
        <w:t xml:space="preserve"> بپذیریم و برای تطبیق روایات او در فقه قرائن دیگری داریم.</w:t>
      </w:r>
    </w:p>
    <w:p w:rsidR="00090310" w:rsidRPr="00891D03" w:rsidRDefault="00090310" w:rsidP="00090310">
      <w:pPr>
        <w:jc w:val="both"/>
        <w:rPr>
          <w:rFonts w:asciiTheme="minorHAnsi" w:hAnsiTheme="minorHAnsi"/>
          <w:color w:val="auto"/>
          <w:sz w:val="28"/>
          <w:rtl/>
        </w:rPr>
      </w:pPr>
      <w:r w:rsidRPr="00891D03">
        <w:rPr>
          <w:rFonts w:asciiTheme="minorHAnsi" w:hAnsiTheme="minorHAnsi" w:hint="cs"/>
          <w:color w:val="auto"/>
          <w:sz w:val="28"/>
          <w:rtl/>
        </w:rPr>
        <w:t xml:space="preserve">بر اساس مطالبی که از «کمال الدین و تمام النعمه» «شیخ صدوق» و «کتاب الغیبه» «شیخ طوسی» نقل کردیم، به این نتیجه رسیدیم که «احمد بن هلال» تا </w:t>
      </w:r>
      <w:r w:rsidRPr="00891D03">
        <w:rPr>
          <w:rFonts w:asciiTheme="minorHAnsi" w:hAnsiTheme="minorHAnsi"/>
          <w:color w:val="auto"/>
          <w:sz w:val="28"/>
          <w:rtl/>
        </w:rPr>
        <w:t>دوره‌ا</w:t>
      </w:r>
      <w:r w:rsidRPr="00891D03">
        <w:rPr>
          <w:rFonts w:asciiTheme="minorHAnsi" w:hAnsiTheme="minorHAnsi" w:hint="cs"/>
          <w:color w:val="auto"/>
          <w:sz w:val="28"/>
          <w:rtl/>
        </w:rPr>
        <w:t xml:space="preserve">ی از زندگی خود یعنی تا پایان عمر نایب اول، </w:t>
      </w:r>
      <w:r w:rsidRPr="00891D03">
        <w:rPr>
          <w:rFonts w:asciiTheme="minorHAnsi" w:hAnsiTheme="minorHAnsi"/>
          <w:color w:val="auto"/>
          <w:sz w:val="28"/>
          <w:rtl/>
        </w:rPr>
        <w:t>مسئله‌ا</w:t>
      </w:r>
      <w:r w:rsidRPr="00891D03">
        <w:rPr>
          <w:rFonts w:asciiTheme="minorHAnsi" w:hAnsiTheme="minorHAnsi" w:hint="cs"/>
          <w:color w:val="auto"/>
          <w:sz w:val="28"/>
          <w:rtl/>
        </w:rPr>
        <w:t xml:space="preserve">ی نداشته است و مواردی ذمی که برای وی نقل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شود</w:t>
      </w:r>
      <w:r w:rsidRPr="00891D03">
        <w:rPr>
          <w:rFonts w:asciiTheme="minorHAnsi" w:hAnsiTheme="minorHAnsi" w:hint="cs"/>
          <w:color w:val="auto"/>
          <w:sz w:val="28"/>
          <w:rtl/>
        </w:rPr>
        <w:t xml:space="preserve"> مربوط به آغاز </w:t>
      </w:r>
      <w:r w:rsidRPr="00891D03">
        <w:rPr>
          <w:rFonts w:asciiTheme="minorHAnsi" w:hAnsiTheme="minorHAnsi"/>
          <w:color w:val="auto"/>
          <w:sz w:val="28"/>
          <w:rtl/>
        </w:rPr>
        <w:t>دوره‌</w:t>
      </w:r>
      <w:r w:rsidRPr="00891D03">
        <w:rPr>
          <w:rFonts w:asciiTheme="minorHAnsi" w:hAnsiTheme="minorHAnsi" w:hint="cs"/>
          <w:color w:val="auto"/>
          <w:sz w:val="28"/>
          <w:rtl/>
        </w:rPr>
        <w:t>ی نایب دوم است.</w:t>
      </w:r>
    </w:p>
    <w:p w:rsidR="00090310" w:rsidRPr="00891D03" w:rsidRDefault="00090310" w:rsidP="00090310">
      <w:pPr>
        <w:jc w:val="both"/>
        <w:rPr>
          <w:rFonts w:asciiTheme="minorHAnsi" w:hAnsiTheme="minorHAnsi"/>
          <w:color w:val="auto"/>
          <w:sz w:val="28"/>
          <w:rtl/>
        </w:rPr>
      </w:pPr>
      <w:r w:rsidRPr="00891D03">
        <w:rPr>
          <w:rFonts w:asciiTheme="minorHAnsi" w:hAnsiTheme="minorHAnsi" w:hint="cs"/>
          <w:color w:val="auto"/>
          <w:sz w:val="28"/>
          <w:rtl/>
        </w:rPr>
        <w:t xml:space="preserve">تولد وی در سال 180، وفات وی در سال 267 و آغاز غیبت صغرا در سال 260 است؛ پس تا سال 260 </w:t>
      </w:r>
      <w:r w:rsidRPr="00891D03">
        <w:rPr>
          <w:rFonts w:asciiTheme="minorHAnsi" w:hAnsiTheme="minorHAnsi"/>
          <w:color w:val="auto"/>
          <w:sz w:val="28"/>
          <w:rtl/>
        </w:rPr>
        <w:t>مسئله‌ا</w:t>
      </w:r>
      <w:r w:rsidRPr="00891D03">
        <w:rPr>
          <w:rFonts w:asciiTheme="minorHAnsi" w:hAnsiTheme="minorHAnsi" w:hint="cs"/>
          <w:color w:val="auto"/>
          <w:sz w:val="28"/>
          <w:rtl/>
        </w:rPr>
        <w:t xml:space="preserve">ی در مورد وی مطرح نشده و گفته شد که حتی وی مورد مراجعه شیعه نیز بوده است. بعد از سال 260 نیز «عثمان بن سعید» به نیابت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رسد</w:t>
      </w:r>
      <w:r w:rsidRPr="00891D03">
        <w:rPr>
          <w:rFonts w:asciiTheme="minorHAnsi" w:hAnsiTheme="minorHAnsi" w:hint="cs"/>
          <w:color w:val="auto"/>
          <w:sz w:val="28"/>
          <w:rtl/>
        </w:rPr>
        <w:t xml:space="preserve"> که «احمد بن هلال» در این دوره نیز مشکل نداشته است؛ اما پس از نیابت «محمد بن عثمان بن سعید» در سال 263، انحراف «احمد بن هلال» شروع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شود</w:t>
      </w:r>
      <w:r w:rsidRPr="00891D03">
        <w:rPr>
          <w:rFonts w:asciiTheme="minorHAnsi" w:hAnsiTheme="minorHAnsi" w:hint="cs"/>
          <w:color w:val="auto"/>
          <w:sz w:val="28"/>
          <w:rtl/>
        </w:rPr>
        <w:t>؛ یعنی 4 سال از زندگی او در این دوره بوده است.</w:t>
      </w:r>
    </w:p>
    <w:p w:rsidR="00090310" w:rsidRPr="00891D03" w:rsidRDefault="00090310" w:rsidP="00090310">
      <w:pPr>
        <w:jc w:val="both"/>
        <w:rPr>
          <w:rFonts w:asciiTheme="minorHAnsi" w:hAnsiTheme="minorHAnsi"/>
          <w:color w:val="auto"/>
          <w:sz w:val="28"/>
          <w:rtl/>
        </w:rPr>
      </w:pPr>
      <w:r w:rsidRPr="00891D03">
        <w:rPr>
          <w:rFonts w:asciiTheme="minorHAnsi" w:hAnsiTheme="minorHAnsi" w:hint="cs"/>
          <w:color w:val="auto"/>
          <w:sz w:val="28"/>
          <w:rtl/>
        </w:rPr>
        <w:t>این تعبیر که در «کتاب الغیبه» آمده است: «</w:t>
      </w:r>
      <w:r w:rsidRPr="00891D03">
        <w:rPr>
          <w:rFonts w:asciiTheme="minorHAnsi" w:hAnsiTheme="minorHAnsi"/>
          <w:color w:val="auto"/>
          <w:sz w:val="28"/>
          <w:rtl/>
        </w:rPr>
        <w:t>وَ وَقَفَ عَلَی أبی جَعْفَرٍ فَلَعَنُوهُ وَ تَبَرَّءُوا مِنْهُ</w:t>
      </w:r>
      <w:r w:rsidRPr="00891D03">
        <w:rPr>
          <w:rFonts w:asciiTheme="minorHAnsi" w:hAnsiTheme="minorHAnsi" w:hint="cs"/>
          <w:color w:val="auto"/>
          <w:sz w:val="28"/>
          <w:rtl/>
        </w:rPr>
        <w:t xml:space="preserve">» نشان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دهد</w:t>
      </w:r>
      <w:r w:rsidRPr="00891D03">
        <w:rPr>
          <w:rFonts w:asciiTheme="minorHAnsi" w:hAnsiTheme="minorHAnsi" w:hint="cs"/>
          <w:color w:val="auto"/>
          <w:sz w:val="28"/>
          <w:rtl/>
        </w:rPr>
        <w:t xml:space="preserve"> که عموم شیعه از وی فاصله </w:t>
      </w:r>
      <w:r w:rsidRPr="00891D03">
        <w:rPr>
          <w:rFonts w:asciiTheme="minorHAnsi" w:hAnsiTheme="minorHAnsi"/>
          <w:color w:val="auto"/>
          <w:sz w:val="28"/>
          <w:rtl/>
        </w:rPr>
        <w:t>گرفته‌اند</w:t>
      </w:r>
      <w:r w:rsidRPr="00891D03">
        <w:rPr>
          <w:rFonts w:asciiTheme="minorHAnsi" w:hAnsiTheme="minorHAnsi" w:hint="cs"/>
          <w:color w:val="auto"/>
          <w:sz w:val="28"/>
          <w:rtl/>
        </w:rPr>
        <w:t xml:space="preserve">. همچنین در کتاب «تاریخ بغداد» نیز آمده است که پیروان «احمد بن هلال» جمعیت زیادی </w:t>
      </w:r>
      <w:r w:rsidRPr="00891D03">
        <w:rPr>
          <w:rFonts w:asciiTheme="minorHAnsi" w:hAnsiTheme="minorHAnsi"/>
          <w:color w:val="auto"/>
          <w:sz w:val="28"/>
          <w:rtl/>
        </w:rPr>
        <w:t>نبوده‌اند</w:t>
      </w:r>
      <w:r w:rsidRPr="00891D03">
        <w:rPr>
          <w:rFonts w:asciiTheme="minorHAnsi" w:hAnsiTheme="minorHAnsi" w:hint="cs"/>
          <w:color w:val="auto"/>
          <w:sz w:val="28"/>
          <w:rtl/>
        </w:rPr>
        <w:t xml:space="preserve"> و تعداد اندکی که از </w:t>
      </w:r>
      <w:r w:rsidRPr="00891D03">
        <w:rPr>
          <w:rFonts w:asciiTheme="minorHAnsi" w:hAnsiTheme="minorHAnsi"/>
          <w:color w:val="auto"/>
          <w:sz w:val="28"/>
          <w:rtl/>
        </w:rPr>
        <w:t>قب</w:t>
      </w:r>
      <w:r w:rsidRPr="00891D03">
        <w:rPr>
          <w:rFonts w:asciiTheme="minorHAnsi" w:hAnsiTheme="minorHAnsi" w:hint="cs"/>
          <w:color w:val="auto"/>
          <w:sz w:val="28"/>
          <w:rtl/>
        </w:rPr>
        <w:t>ی</w:t>
      </w:r>
      <w:r w:rsidRPr="00891D03">
        <w:rPr>
          <w:rFonts w:asciiTheme="minorHAnsi" w:hAnsiTheme="minorHAnsi" w:hint="eastAsia"/>
          <w:color w:val="auto"/>
          <w:sz w:val="28"/>
          <w:rtl/>
        </w:rPr>
        <w:t>له‌</w:t>
      </w:r>
      <w:r w:rsidRPr="00891D03">
        <w:rPr>
          <w:rFonts w:asciiTheme="minorHAnsi" w:hAnsiTheme="minorHAnsi" w:hint="cs"/>
          <w:color w:val="auto"/>
          <w:sz w:val="28"/>
          <w:rtl/>
        </w:rPr>
        <w:t xml:space="preserve">ی خود او </w:t>
      </w:r>
      <w:r w:rsidRPr="00891D03">
        <w:rPr>
          <w:rFonts w:asciiTheme="minorHAnsi" w:hAnsiTheme="minorHAnsi"/>
          <w:color w:val="auto"/>
          <w:sz w:val="28"/>
          <w:rtl/>
        </w:rPr>
        <w:t>بوده‌اند</w:t>
      </w:r>
      <w:r w:rsidRPr="00891D03">
        <w:rPr>
          <w:rFonts w:asciiTheme="minorHAnsi" w:hAnsiTheme="minorHAnsi" w:hint="cs"/>
          <w:color w:val="auto"/>
          <w:sz w:val="28"/>
          <w:rtl/>
        </w:rPr>
        <w:t xml:space="preserve">، با وی همراه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شوند</w:t>
      </w:r>
      <w:r w:rsidRPr="00891D03">
        <w:rPr>
          <w:rFonts w:asciiTheme="minorHAnsi" w:hAnsiTheme="minorHAnsi" w:hint="cs"/>
          <w:color w:val="auto"/>
          <w:sz w:val="28"/>
          <w:rtl/>
        </w:rPr>
        <w:t>.</w:t>
      </w:r>
    </w:p>
    <w:p w:rsidR="00891D03" w:rsidRDefault="00090310" w:rsidP="005D6421">
      <w:pPr>
        <w:jc w:val="both"/>
        <w:rPr>
          <w:rFonts w:asciiTheme="minorHAnsi" w:hAnsiTheme="minorHAnsi"/>
          <w:color w:val="auto"/>
          <w:sz w:val="28"/>
          <w:rtl/>
        </w:rPr>
      </w:pPr>
      <w:r w:rsidRPr="00891D03">
        <w:rPr>
          <w:rFonts w:asciiTheme="minorHAnsi" w:hAnsiTheme="minorHAnsi" w:hint="cs"/>
          <w:color w:val="auto"/>
          <w:sz w:val="28"/>
          <w:rtl/>
        </w:rPr>
        <w:t xml:space="preserve">درنتیجه </w:t>
      </w:r>
      <w:r w:rsidRPr="00891D03">
        <w:rPr>
          <w:rFonts w:asciiTheme="minorHAnsi" w:hAnsiTheme="minorHAnsi"/>
          <w:color w:val="auto"/>
          <w:sz w:val="28"/>
          <w:rtl/>
        </w:rPr>
        <w:t>عمده‌</w:t>
      </w:r>
      <w:r w:rsidRPr="00891D03">
        <w:rPr>
          <w:rFonts w:asciiTheme="minorHAnsi" w:hAnsiTheme="minorHAnsi" w:hint="cs"/>
          <w:color w:val="auto"/>
          <w:sz w:val="28"/>
          <w:rtl/>
        </w:rPr>
        <w:t xml:space="preserve">ی روایات «احمد بن هلال» مربوط به دوران وثاقت وی بوده و از این لحاظ مانند «علی بن </w:t>
      </w:r>
      <w:r w:rsidRPr="00891D03">
        <w:rPr>
          <w:rFonts w:asciiTheme="minorHAnsi" w:hAnsiTheme="minorHAnsi"/>
          <w:color w:val="auto"/>
          <w:sz w:val="28"/>
          <w:rtl/>
        </w:rPr>
        <w:t>أب</w:t>
      </w:r>
      <w:r w:rsidRPr="00891D03">
        <w:rPr>
          <w:rFonts w:asciiTheme="minorHAnsi" w:hAnsiTheme="minorHAnsi" w:hint="cs"/>
          <w:color w:val="auto"/>
          <w:sz w:val="28"/>
          <w:rtl/>
        </w:rPr>
        <w:t xml:space="preserve">ی حمزه بطائنی»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شود</w:t>
      </w:r>
      <w:r w:rsidRPr="00891D03">
        <w:rPr>
          <w:rFonts w:asciiTheme="minorHAnsi" w:hAnsiTheme="minorHAnsi"/>
          <w:color w:val="auto"/>
          <w:sz w:val="28"/>
          <w:rtl/>
        </w:rPr>
        <w:t xml:space="preserve">؛ </w:t>
      </w:r>
      <w:r w:rsidRPr="00891D03">
        <w:rPr>
          <w:rFonts w:asciiTheme="minorHAnsi" w:hAnsiTheme="minorHAnsi" w:hint="cs"/>
          <w:color w:val="auto"/>
          <w:sz w:val="28"/>
          <w:rtl/>
        </w:rPr>
        <w:t xml:space="preserve">بنابراین تا </w:t>
      </w:r>
      <w:r w:rsidRPr="00891D03">
        <w:rPr>
          <w:rFonts w:asciiTheme="minorHAnsi" w:hAnsiTheme="minorHAnsi"/>
          <w:color w:val="auto"/>
          <w:sz w:val="28"/>
          <w:rtl/>
        </w:rPr>
        <w:t>قر</w:t>
      </w:r>
      <w:r w:rsidRPr="00891D03">
        <w:rPr>
          <w:rFonts w:asciiTheme="minorHAnsi" w:hAnsiTheme="minorHAnsi" w:hint="cs"/>
          <w:color w:val="auto"/>
          <w:sz w:val="28"/>
          <w:rtl/>
        </w:rPr>
        <w:t>ی</w:t>
      </w:r>
      <w:r w:rsidRPr="00891D03">
        <w:rPr>
          <w:rFonts w:asciiTheme="minorHAnsi" w:hAnsiTheme="minorHAnsi" w:hint="eastAsia"/>
          <w:color w:val="auto"/>
          <w:sz w:val="28"/>
          <w:rtl/>
        </w:rPr>
        <w:t>نه‌ا</w:t>
      </w:r>
      <w:r w:rsidRPr="00891D03">
        <w:rPr>
          <w:rFonts w:asciiTheme="minorHAnsi" w:hAnsiTheme="minorHAnsi" w:hint="cs"/>
          <w:color w:val="auto"/>
          <w:sz w:val="28"/>
          <w:rtl/>
        </w:rPr>
        <w:t xml:space="preserve">ی یافت نشود که روایت مربوط به دوران 4 </w:t>
      </w:r>
      <w:r w:rsidRPr="00891D03">
        <w:rPr>
          <w:rFonts w:asciiTheme="minorHAnsi" w:hAnsiTheme="minorHAnsi"/>
          <w:color w:val="auto"/>
          <w:sz w:val="28"/>
          <w:rtl/>
        </w:rPr>
        <w:t>ساله‌</w:t>
      </w:r>
      <w:r w:rsidRPr="00891D03">
        <w:rPr>
          <w:rFonts w:asciiTheme="minorHAnsi" w:hAnsiTheme="minorHAnsi" w:hint="cs"/>
          <w:color w:val="auto"/>
          <w:sz w:val="28"/>
          <w:rtl/>
        </w:rPr>
        <w:t xml:space="preserve">ی انحراف و ضعف او باشد، به روایت او اعتماد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کن</w:t>
      </w:r>
      <w:r w:rsidRPr="00891D03">
        <w:rPr>
          <w:rFonts w:asciiTheme="minorHAnsi" w:hAnsiTheme="minorHAnsi" w:hint="cs"/>
          <w:color w:val="auto"/>
          <w:sz w:val="28"/>
          <w:rtl/>
        </w:rPr>
        <w:t>ی</w:t>
      </w:r>
      <w:r w:rsidRPr="00891D03">
        <w:rPr>
          <w:rFonts w:asciiTheme="minorHAnsi" w:hAnsiTheme="minorHAnsi" w:hint="eastAsia"/>
          <w:color w:val="auto"/>
          <w:sz w:val="28"/>
          <w:rtl/>
        </w:rPr>
        <w:t>م</w:t>
      </w:r>
      <w:r w:rsidRPr="00891D03">
        <w:rPr>
          <w:rFonts w:asciiTheme="minorHAnsi" w:hAnsiTheme="minorHAnsi" w:hint="cs"/>
          <w:color w:val="auto"/>
          <w:sz w:val="28"/>
          <w:rtl/>
        </w:rPr>
        <w:t>.</w:t>
      </w:r>
    </w:p>
    <w:p w:rsidR="00891D03" w:rsidRPr="00257B05" w:rsidRDefault="00891D03" w:rsidP="005D6421">
      <w:pPr>
        <w:pStyle w:val="2"/>
        <w:rPr>
          <w:rtl/>
        </w:rPr>
      </w:pPr>
      <w:bookmarkStart w:id="279" w:name="_Toc40762585"/>
      <w:r w:rsidRPr="00257B05">
        <w:rPr>
          <w:rFonts w:hint="cs"/>
          <w:rtl/>
        </w:rPr>
        <w:lastRenderedPageBreak/>
        <w:t xml:space="preserve">9. «اسماعیل بن </w:t>
      </w:r>
      <w:r w:rsidRPr="00257B05">
        <w:rPr>
          <w:rtl/>
        </w:rPr>
        <w:t>أب</w:t>
      </w:r>
      <w:r w:rsidRPr="00257B05">
        <w:rPr>
          <w:rFonts w:hint="cs"/>
          <w:rtl/>
        </w:rPr>
        <w:t>ی زیاد سکونی»</w:t>
      </w:r>
      <w:bookmarkEnd w:id="279"/>
    </w:p>
    <w:p w:rsidR="00891D03" w:rsidRPr="003C213A" w:rsidRDefault="00891D03" w:rsidP="00240937">
      <w:pPr>
        <w:jc w:val="both"/>
        <w:rPr>
          <w:rtl/>
        </w:rPr>
      </w:pPr>
      <w:r w:rsidRPr="005D6421">
        <w:rPr>
          <w:rFonts w:cs="B Titr" w:hint="cs"/>
          <w:sz w:val="28"/>
          <w:szCs w:val="24"/>
          <w:rtl/>
        </w:rPr>
        <w:t>«رجال نجاشی»:</w:t>
      </w:r>
      <w:r w:rsidRPr="003C213A">
        <w:rPr>
          <w:rFonts w:hint="cs"/>
          <w:rtl/>
        </w:rPr>
        <w:t xml:space="preserve"> «</w:t>
      </w:r>
      <w:r w:rsidRPr="003C213A">
        <w:rPr>
          <w:rtl/>
        </w:rPr>
        <w:t>47 إسماع</w:t>
      </w:r>
      <w:r w:rsidRPr="003C213A">
        <w:rPr>
          <w:rFonts w:hint="cs"/>
          <w:rtl/>
        </w:rPr>
        <w:t>ی</w:t>
      </w:r>
      <w:r w:rsidRPr="003C213A">
        <w:rPr>
          <w:rFonts w:hint="eastAsia"/>
          <w:rtl/>
        </w:rPr>
        <w:t>ل</w:t>
      </w:r>
      <w:r w:rsidRPr="003C213A">
        <w:rPr>
          <w:rtl/>
        </w:rPr>
        <w:t xml:space="preserve"> بن أب</w:t>
      </w:r>
      <w:r w:rsidRPr="003C213A">
        <w:rPr>
          <w:rFonts w:hint="cs"/>
          <w:rtl/>
        </w:rPr>
        <w:t>ی</w:t>
      </w:r>
      <w:r w:rsidRPr="003C213A">
        <w:rPr>
          <w:rtl/>
        </w:rPr>
        <w:t xml:space="preserve"> ز</w:t>
      </w:r>
      <w:r w:rsidRPr="003C213A">
        <w:rPr>
          <w:rFonts w:hint="cs"/>
          <w:rtl/>
        </w:rPr>
        <w:t>ی</w:t>
      </w:r>
      <w:r w:rsidRPr="003C213A">
        <w:rPr>
          <w:rFonts w:hint="eastAsia"/>
          <w:rtl/>
        </w:rPr>
        <w:t>اد</w:t>
      </w:r>
      <w:r w:rsidRPr="003C213A">
        <w:rPr>
          <w:rFonts w:hint="cs"/>
          <w:rtl/>
        </w:rPr>
        <w:t>: ی</w:t>
      </w:r>
      <w:r w:rsidRPr="003C213A">
        <w:rPr>
          <w:rFonts w:hint="eastAsia"/>
          <w:rtl/>
        </w:rPr>
        <w:t>عرف</w:t>
      </w:r>
      <w:r w:rsidRPr="003C213A">
        <w:rPr>
          <w:rtl/>
        </w:rPr>
        <w:t xml:space="preserve"> بالسکون</w:t>
      </w:r>
      <w:r w:rsidRPr="003C213A">
        <w:rPr>
          <w:rFonts w:hint="cs"/>
          <w:rtl/>
        </w:rPr>
        <w:t>ی</w:t>
      </w:r>
      <w:r w:rsidRPr="003C213A">
        <w:rPr>
          <w:rtl/>
        </w:rPr>
        <w:t xml:space="preserve"> الشع</w:t>
      </w:r>
      <w:r w:rsidRPr="003C213A">
        <w:rPr>
          <w:rFonts w:hint="cs"/>
          <w:rtl/>
        </w:rPr>
        <w:t>ی</w:t>
      </w:r>
      <w:r w:rsidRPr="003C213A">
        <w:rPr>
          <w:rFonts w:hint="eastAsia"/>
          <w:rtl/>
        </w:rPr>
        <w:t>ر</w:t>
      </w:r>
      <w:r w:rsidRPr="003C213A">
        <w:rPr>
          <w:rFonts w:hint="cs"/>
          <w:rtl/>
        </w:rPr>
        <w:t>ی</w:t>
      </w:r>
      <w:r w:rsidRPr="003C213A">
        <w:rPr>
          <w:rtl/>
        </w:rPr>
        <w:t>. له کتاب قرأته عل</w:t>
      </w:r>
      <w:r w:rsidRPr="003C213A">
        <w:rPr>
          <w:rFonts w:hint="cs"/>
          <w:rtl/>
        </w:rPr>
        <w:t>ی</w:t>
      </w:r>
      <w:r w:rsidRPr="003C213A">
        <w:rPr>
          <w:rtl/>
        </w:rPr>
        <w:t xml:space="preserve"> أب</w:t>
      </w:r>
      <w:r w:rsidRPr="003C213A">
        <w:rPr>
          <w:rFonts w:hint="cs"/>
          <w:rtl/>
        </w:rPr>
        <w:t>ی</w:t>
      </w:r>
      <w:r w:rsidRPr="003C213A">
        <w:rPr>
          <w:rtl/>
        </w:rPr>
        <w:t xml:space="preserve"> العباس أحمد بن عل</w:t>
      </w:r>
      <w:r w:rsidRPr="003C213A">
        <w:rPr>
          <w:rFonts w:hint="cs"/>
          <w:rtl/>
        </w:rPr>
        <w:t>ی</w:t>
      </w:r>
      <w:r w:rsidRPr="003C213A">
        <w:rPr>
          <w:rtl/>
        </w:rPr>
        <w:t xml:space="preserve"> بن نوح قال: أخبرنا الشر</w:t>
      </w:r>
      <w:r w:rsidRPr="003C213A">
        <w:rPr>
          <w:rFonts w:hint="cs"/>
          <w:rtl/>
        </w:rPr>
        <w:t>ی</w:t>
      </w:r>
      <w:r w:rsidRPr="003C213A">
        <w:rPr>
          <w:rFonts w:hint="eastAsia"/>
          <w:rtl/>
        </w:rPr>
        <w:t>ف</w:t>
      </w:r>
      <w:r w:rsidRPr="003C213A">
        <w:rPr>
          <w:rtl/>
        </w:rPr>
        <w:t xml:space="preserve"> أبو محمد الحسن بن حمزة قال: حدثنا عل</w:t>
      </w:r>
      <w:r w:rsidRPr="003C213A">
        <w:rPr>
          <w:rFonts w:hint="cs"/>
          <w:rtl/>
        </w:rPr>
        <w:t>ی</w:t>
      </w:r>
      <w:r w:rsidRPr="003C213A">
        <w:rPr>
          <w:rtl/>
        </w:rPr>
        <w:t xml:space="preserve"> بن إبراه</w:t>
      </w:r>
      <w:r w:rsidRPr="003C213A">
        <w:rPr>
          <w:rFonts w:hint="cs"/>
          <w:rtl/>
        </w:rPr>
        <w:t>ی</w:t>
      </w:r>
      <w:r w:rsidRPr="003C213A">
        <w:rPr>
          <w:rFonts w:hint="eastAsia"/>
          <w:rtl/>
        </w:rPr>
        <w:t>م</w:t>
      </w:r>
      <w:r w:rsidRPr="003C213A">
        <w:rPr>
          <w:rtl/>
        </w:rPr>
        <w:t xml:space="preserve"> بن هاشم عن أب</w:t>
      </w:r>
      <w:r w:rsidRPr="003C213A">
        <w:rPr>
          <w:rFonts w:hint="cs"/>
          <w:rtl/>
        </w:rPr>
        <w:t>ی</w:t>
      </w:r>
      <w:r w:rsidRPr="003C213A">
        <w:rPr>
          <w:rFonts w:hint="eastAsia"/>
          <w:rtl/>
        </w:rPr>
        <w:t>ه</w:t>
      </w:r>
      <w:r w:rsidRPr="003C213A">
        <w:rPr>
          <w:rtl/>
        </w:rPr>
        <w:t xml:space="preserve"> عن النوفل</w:t>
      </w:r>
      <w:r w:rsidRPr="003C213A">
        <w:rPr>
          <w:rFonts w:hint="cs"/>
          <w:rtl/>
        </w:rPr>
        <w:t>ی</w:t>
      </w:r>
      <w:r w:rsidRPr="003C213A">
        <w:rPr>
          <w:rtl/>
        </w:rPr>
        <w:t xml:space="preserve"> عن إسماع</w:t>
      </w:r>
      <w:r w:rsidRPr="003C213A">
        <w:rPr>
          <w:rFonts w:hint="cs"/>
          <w:rtl/>
        </w:rPr>
        <w:t>ی</w:t>
      </w:r>
      <w:r w:rsidRPr="003C213A">
        <w:rPr>
          <w:rFonts w:hint="eastAsia"/>
          <w:rtl/>
        </w:rPr>
        <w:t>ل</w:t>
      </w:r>
      <w:r w:rsidRPr="003C213A">
        <w:rPr>
          <w:rtl/>
        </w:rPr>
        <w:t xml:space="preserve"> بن أب</w:t>
      </w:r>
      <w:r w:rsidRPr="003C213A">
        <w:rPr>
          <w:rFonts w:hint="cs"/>
          <w:rtl/>
        </w:rPr>
        <w:t>ی</w:t>
      </w:r>
      <w:r w:rsidRPr="003C213A">
        <w:rPr>
          <w:rtl/>
        </w:rPr>
        <w:t xml:space="preserve"> ز</w:t>
      </w:r>
      <w:r w:rsidRPr="003C213A">
        <w:rPr>
          <w:rFonts w:hint="cs"/>
          <w:rtl/>
        </w:rPr>
        <w:t>ی</w:t>
      </w:r>
      <w:r w:rsidRPr="003C213A">
        <w:rPr>
          <w:rFonts w:hint="eastAsia"/>
          <w:rtl/>
        </w:rPr>
        <w:t>اد</w:t>
      </w:r>
      <w:r w:rsidRPr="003C213A">
        <w:rPr>
          <w:rtl/>
        </w:rPr>
        <w:t xml:space="preserve"> السکون</w:t>
      </w:r>
      <w:r w:rsidRPr="003C213A">
        <w:rPr>
          <w:rFonts w:hint="cs"/>
          <w:rtl/>
        </w:rPr>
        <w:t>ی</w:t>
      </w:r>
      <w:r w:rsidRPr="003C213A">
        <w:rPr>
          <w:rtl/>
        </w:rPr>
        <w:t xml:space="preserve"> الشع</w:t>
      </w:r>
      <w:r w:rsidRPr="003C213A">
        <w:rPr>
          <w:rFonts w:hint="cs"/>
          <w:rtl/>
        </w:rPr>
        <w:t>ی</w:t>
      </w:r>
      <w:r w:rsidRPr="003C213A">
        <w:rPr>
          <w:rFonts w:hint="eastAsia"/>
          <w:rtl/>
        </w:rPr>
        <w:t>ر</w:t>
      </w:r>
      <w:r w:rsidRPr="003C213A">
        <w:rPr>
          <w:rFonts w:hint="cs"/>
          <w:rtl/>
        </w:rPr>
        <w:t>ی</w:t>
      </w:r>
      <w:r w:rsidRPr="003C213A">
        <w:rPr>
          <w:rtl/>
        </w:rPr>
        <w:t xml:space="preserve"> بکتابه</w:t>
      </w:r>
      <w:r w:rsidRPr="003C213A">
        <w:rPr>
          <w:rFonts w:hint="cs"/>
          <w:rtl/>
        </w:rPr>
        <w:t>»</w:t>
      </w:r>
      <w:r w:rsidR="00240937">
        <w:rPr>
          <w:rFonts w:hint="cs"/>
          <w:rtl/>
        </w:rPr>
        <w:t>.</w:t>
      </w:r>
      <w:r w:rsidR="00240937">
        <w:rPr>
          <w:rStyle w:val="FootnoteReference"/>
          <w:rtl/>
        </w:rPr>
        <w:footnoteReference w:id="234"/>
      </w:r>
    </w:p>
    <w:p w:rsidR="00891D03" w:rsidRPr="00891D03" w:rsidRDefault="00891D03" w:rsidP="00891D03">
      <w:pPr>
        <w:jc w:val="both"/>
        <w:rPr>
          <w:rFonts w:asciiTheme="minorHAnsi" w:hAnsiTheme="minorHAnsi"/>
          <w:color w:val="auto"/>
          <w:sz w:val="28"/>
          <w:rtl/>
        </w:rPr>
      </w:pPr>
      <w:r w:rsidRPr="00891D03">
        <w:rPr>
          <w:rFonts w:asciiTheme="minorHAnsi" w:hAnsiTheme="minorHAnsi" w:hint="cs"/>
          <w:color w:val="auto"/>
          <w:sz w:val="28"/>
          <w:rtl/>
        </w:rPr>
        <w:t xml:space="preserve">«سَکون» </w:t>
      </w:r>
      <w:r w:rsidRPr="00891D03">
        <w:rPr>
          <w:rFonts w:asciiTheme="minorHAnsi" w:hAnsiTheme="minorHAnsi"/>
          <w:color w:val="auto"/>
          <w:sz w:val="28"/>
          <w:rtl/>
        </w:rPr>
        <w:t>منطقه‌ا</w:t>
      </w:r>
      <w:r w:rsidRPr="00891D03">
        <w:rPr>
          <w:rFonts w:asciiTheme="minorHAnsi" w:hAnsiTheme="minorHAnsi" w:hint="cs"/>
          <w:color w:val="auto"/>
          <w:sz w:val="28"/>
          <w:rtl/>
        </w:rPr>
        <w:t>ی در یمن است.</w:t>
      </w:r>
    </w:p>
    <w:p w:rsidR="00891D03" w:rsidRPr="00891D03" w:rsidRDefault="00891D03" w:rsidP="00891D03">
      <w:pPr>
        <w:jc w:val="both"/>
        <w:rPr>
          <w:rFonts w:asciiTheme="minorHAnsi" w:hAnsiTheme="minorHAnsi"/>
          <w:color w:val="auto"/>
          <w:sz w:val="28"/>
        </w:rPr>
      </w:pPr>
      <w:r w:rsidRPr="00891D03">
        <w:rPr>
          <w:rFonts w:asciiTheme="minorHAnsi" w:hAnsiTheme="minorHAnsi" w:hint="cs"/>
          <w:color w:val="auto"/>
          <w:sz w:val="28"/>
          <w:rtl/>
        </w:rPr>
        <w:t xml:space="preserve">در این کتاب در مورد شیعه یا سنی بودن راوی یا توثیق و تضعیف وی صحبتی نشده است؛ اما </w:t>
      </w:r>
      <w:r w:rsidRPr="00891D03">
        <w:rPr>
          <w:rFonts w:asciiTheme="minorHAnsi" w:hAnsiTheme="minorHAnsi"/>
          <w:color w:val="auto"/>
          <w:sz w:val="28"/>
          <w:rtl/>
        </w:rPr>
        <w:t>ازآنجا</w:t>
      </w:r>
      <w:r w:rsidRPr="00891D03">
        <w:rPr>
          <w:rFonts w:asciiTheme="minorHAnsi" w:hAnsiTheme="minorHAnsi" w:hint="cs"/>
          <w:color w:val="auto"/>
          <w:sz w:val="28"/>
          <w:rtl/>
        </w:rPr>
        <w:t>یی‌</w:t>
      </w:r>
      <w:r w:rsidRPr="00891D03">
        <w:rPr>
          <w:rFonts w:asciiTheme="minorHAnsi" w:hAnsiTheme="minorHAnsi" w:hint="eastAsia"/>
          <w:color w:val="auto"/>
          <w:sz w:val="28"/>
          <w:rtl/>
        </w:rPr>
        <w:t>که</w:t>
      </w:r>
      <w:r w:rsidRPr="00891D03">
        <w:rPr>
          <w:rFonts w:asciiTheme="minorHAnsi" w:hAnsiTheme="minorHAnsi" w:hint="cs"/>
          <w:color w:val="auto"/>
          <w:sz w:val="28"/>
          <w:rtl/>
        </w:rPr>
        <w:t xml:space="preserve"> «نجاشی» در مقدمه گفته است که نام </w:t>
      </w:r>
      <w:r w:rsidRPr="00891D03">
        <w:rPr>
          <w:rFonts w:asciiTheme="minorHAnsi" w:hAnsiTheme="minorHAnsi"/>
          <w:color w:val="auto"/>
          <w:sz w:val="28"/>
          <w:rtl/>
        </w:rPr>
        <w:t>مؤلف</w:t>
      </w:r>
      <w:r w:rsidRPr="00891D03">
        <w:rPr>
          <w:rFonts w:asciiTheme="minorHAnsi" w:hAnsiTheme="minorHAnsi" w:hint="cs"/>
          <w:color w:val="auto"/>
          <w:sz w:val="28"/>
          <w:rtl/>
        </w:rPr>
        <w:t>ی</w:t>
      </w:r>
      <w:r w:rsidRPr="00891D03">
        <w:rPr>
          <w:rFonts w:asciiTheme="minorHAnsi" w:hAnsiTheme="minorHAnsi" w:hint="eastAsia"/>
          <w:color w:val="auto"/>
          <w:sz w:val="28"/>
          <w:rtl/>
        </w:rPr>
        <w:t>ن</w:t>
      </w:r>
      <w:r w:rsidRPr="00891D03">
        <w:rPr>
          <w:rFonts w:asciiTheme="minorHAnsi" w:hAnsiTheme="minorHAnsi" w:hint="cs"/>
          <w:color w:val="auto"/>
          <w:sz w:val="28"/>
          <w:rtl/>
        </w:rPr>
        <w:t xml:space="preserve"> شیعه را ذکر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کنم</w:t>
      </w:r>
      <w:r w:rsidRPr="00891D03">
        <w:rPr>
          <w:rFonts w:asciiTheme="minorHAnsi" w:hAnsiTheme="minorHAnsi" w:hint="cs"/>
          <w:color w:val="auto"/>
          <w:sz w:val="28"/>
          <w:rtl/>
        </w:rPr>
        <w:t xml:space="preserve"> و در اینجا </w:t>
      </w:r>
      <w:r w:rsidRPr="00891D03">
        <w:rPr>
          <w:rFonts w:asciiTheme="minorHAnsi" w:hAnsiTheme="minorHAnsi"/>
          <w:color w:val="auto"/>
          <w:sz w:val="28"/>
          <w:rtl/>
        </w:rPr>
        <w:t>قر</w:t>
      </w:r>
      <w:r w:rsidRPr="00891D03">
        <w:rPr>
          <w:rFonts w:asciiTheme="minorHAnsi" w:hAnsiTheme="minorHAnsi" w:hint="cs"/>
          <w:color w:val="auto"/>
          <w:sz w:val="28"/>
          <w:rtl/>
        </w:rPr>
        <w:t>ی</w:t>
      </w:r>
      <w:r w:rsidRPr="00891D03">
        <w:rPr>
          <w:rFonts w:asciiTheme="minorHAnsi" w:hAnsiTheme="minorHAnsi" w:hint="eastAsia"/>
          <w:color w:val="auto"/>
          <w:sz w:val="28"/>
          <w:rtl/>
        </w:rPr>
        <w:t>نه‌ا</w:t>
      </w:r>
      <w:r w:rsidRPr="00891D03">
        <w:rPr>
          <w:rFonts w:asciiTheme="minorHAnsi" w:hAnsiTheme="minorHAnsi" w:hint="cs"/>
          <w:color w:val="auto"/>
          <w:sz w:val="28"/>
          <w:rtl/>
        </w:rPr>
        <w:t xml:space="preserve">ی بر شیعه نبودن نیاورده، ظاهر حال این است که «نجاشی» وی را شیعه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دانسته</w:t>
      </w:r>
      <w:r w:rsidRPr="00891D03">
        <w:rPr>
          <w:rFonts w:asciiTheme="minorHAnsi" w:hAnsiTheme="minorHAnsi" w:hint="cs"/>
          <w:color w:val="auto"/>
          <w:sz w:val="28"/>
          <w:rtl/>
        </w:rPr>
        <w:t xml:space="preserve"> است.</w:t>
      </w:r>
    </w:p>
    <w:p w:rsidR="00891D03" w:rsidRPr="003C213A" w:rsidRDefault="00891D03" w:rsidP="00240937">
      <w:pPr>
        <w:jc w:val="both"/>
        <w:rPr>
          <w:rtl/>
        </w:rPr>
      </w:pPr>
      <w:r w:rsidRPr="005D6421">
        <w:rPr>
          <w:rFonts w:cs="B Titr" w:hint="cs"/>
          <w:sz w:val="28"/>
          <w:szCs w:val="24"/>
          <w:rtl/>
        </w:rPr>
        <w:t>«رجال شیخ طوسی»:</w:t>
      </w:r>
      <w:r w:rsidRPr="003C213A">
        <w:rPr>
          <w:rFonts w:hint="cs"/>
          <w:rtl/>
        </w:rPr>
        <w:t xml:space="preserve"> «</w:t>
      </w:r>
      <w:r w:rsidRPr="003C213A">
        <w:rPr>
          <w:rtl/>
        </w:rPr>
        <w:t>92 إسماع</w:t>
      </w:r>
      <w:r w:rsidRPr="003C213A">
        <w:rPr>
          <w:rFonts w:hint="cs"/>
          <w:rtl/>
        </w:rPr>
        <w:t>ی</w:t>
      </w:r>
      <w:r w:rsidRPr="003C213A">
        <w:rPr>
          <w:rFonts w:hint="eastAsia"/>
          <w:rtl/>
        </w:rPr>
        <w:t>ل</w:t>
      </w:r>
      <w:r w:rsidRPr="003C213A">
        <w:rPr>
          <w:rtl/>
        </w:rPr>
        <w:t xml:space="preserve"> بن مسلم</w:t>
      </w:r>
      <w:r w:rsidRPr="003C213A">
        <w:rPr>
          <w:rFonts w:hint="cs"/>
          <w:rtl/>
        </w:rPr>
        <w:t xml:space="preserve">: </w:t>
      </w:r>
      <w:r w:rsidRPr="003C213A">
        <w:rPr>
          <w:rtl/>
        </w:rPr>
        <w:t>و هو ابن أب</w:t>
      </w:r>
      <w:r w:rsidRPr="003C213A">
        <w:rPr>
          <w:rFonts w:hint="cs"/>
          <w:rtl/>
        </w:rPr>
        <w:t>ی</w:t>
      </w:r>
      <w:r w:rsidRPr="003C213A">
        <w:rPr>
          <w:rtl/>
        </w:rPr>
        <w:t xml:space="preserve"> ز</w:t>
      </w:r>
      <w:r w:rsidRPr="003C213A">
        <w:rPr>
          <w:rFonts w:hint="cs"/>
          <w:rtl/>
        </w:rPr>
        <w:t>ی</w:t>
      </w:r>
      <w:r w:rsidRPr="003C213A">
        <w:rPr>
          <w:rFonts w:hint="eastAsia"/>
          <w:rtl/>
        </w:rPr>
        <w:t>اد</w:t>
      </w:r>
      <w:r w:rsidRPr="003C213A">
        <w:rPr>
          <w:rtl/>
        </w:rPr>
        <w:t xml:space="preserve"> السکون</w:t>
      </w:r>
      <w:r w:rsidRPr="003C213A">
        <w:rPr>
          <w:rFonts w:hint="cs"/>
          <w:rtl/>
        </w:rPr>
        <w:t>ی</w:t>
      </w:r>
      <w:r w:rsidRPr="003C213A">
        <w:rPr>
          <w:rtl/>
        </w:rPr>
        <w:t xml:space="preserve"> الکوف</w:t>
      </w:r>
      <w:r w:rsidR="00240937">
        <w:rPr>
          <w:rFonts w:hint="cs"/>
          <w:rtl/>
        </w:rPr>
        <w:t>ی».</w:t>
      </w:r>
      <w:r w:rsidR="00240937">
        <w:rPr>
          <w:rStyle w:val="FootnoteReference"/>
          <w:rtl/>
        </w:rPr>
        <w:footnoteReference w:id="235"/>
      </w:r>
    </w:p>
    <w:p w:rsidR="00891D03" w:rsidRPr="00891D03" w:rsidRDefault="00891D03" w:rsidP="00891D03">
      <w:pPr>
        <w:jc w:val="both"/>
        <w:rPr>
          <w:rFonts w:asciiTheme="minorHAnsi" w:hAnsiTheme="minorHAnsi"/>
          <w:color w:val="auto"/>
          <w:sz w:val="28"/>
          <w:rtl/>
        </w:rPr>
      </w:pPr>
      <w:r w:rsidRPr="00891D03">
        <w:rPr>
          <w:rFonts w:asciiTheme="minorHAnsi" w:hAnsiTheme="minorHAnsi" w:hint="cs"/>
          <w:color w:val="auto"/>
          <w:sz w:val="28"/>
          <w:rtl/>
        </w:rPr>
        <w:t xml:space="preserve">در این کتاب نیز اطلاعاتی در </w:t>
      </w:r>
      <w:r w:rsidRPr="00891D03">
        <w:rPr>
          <w:rFonts w:asciiTheme="minorHAnsi" w:hAnsiTheme="minorHAnsi"/>
          <w:color w:val="auto"/>
          <w:sz w:val="28"/>
          <w:rtl/>
        </w:rPr>
        <w:t>زم</w:t>
      </w:r>
      <w:r w:rsidRPr="00891D03">
        <w:rPr>
          <w:rFonts w:asciiTheme="minorHAnsi" w:hAnsiTheme="minorHAnsi" w:hint="cs"/>
          <w:color w:val="auto"/>
          <w:sz w:val="28"/>
          <w:rtl/>
        </w:rPr>
        <w:t>ی</w:t>
      </w:r>
      <w:r w:rsidRPr="00891D03">
        <w:rPr>
          <w:rFonts w:asciiTheme="minorHAnsi" w:hAnsiTheme="minorHAnsi" w:hint="eastAsia"/>
          <w:color w:val="auto"/>
          <w:sz w:val="28"/>
          <w:rtl/>
        </w:rPr>
        <w:t>نه</w:t>
      </w:r>
      <w:r w:rsidRPr="00891D03">
        <w:rPr>
          <w:rFonts w:asciiTheme="minorHAnsi" w:hAnsiTheme="minorHAnsi" w:hint="cs"/>
          <w:color w:val="auto"/>
          <w:sz w:val="28"/>
          <w:rtl/>
        </w:rPr>
        <w:t xml:space="preserve"> مذهب و وثاقت وی نیامده است. لقب «کوفی» به خاطر </w:t>
      </w:r>
      <w:r w:rsidRPr="00891D03">
        <w:rPr>
          <w:rFonts w:asciiTheme="minorHAnsi" w:hAnsiTheme="minorHAnsi"/>
          <w:color w:val="auto"/>
          <w:sz w:val="28"/>
          <w:rtl/>
        </w:rPr>
        <w:t>مدرسه‌</w:t>
      </w:r>
      <w:r w:rsidRPr="00891D03">
        <w:rPr>
          <w:rFonts w:asciiTheme="minorHAnsi" w:hAnsiTheme="minorHAnsi" w:hint="cs"/>
          <w:color w:val="auto"/>
          <w:sz w:val="28"/>
          <w:rtl/>
        </w:rPr>
        <w:t>ی این راوی است.</w:t>
      </w:r>
    </w:p>
    <w:p w:rsidR="00891D03" w:rsidRPr="003C213A" w:rsidRDefault="00891D03" w:rsidP="00180C88">
      <w:pPr>
        <w:jc w:val="both"/>
        <w:rPr>
          <w:rtl/>
        </w:rPr>
      </w:pPr>
      <w:r w:rsidRPr="005D6421">
        <w:rPr>
          <w:rFonts w:cs="B Titr" w:hint="cs"/>
          <w:sz w:val="28"/>
          <w:szCs w:val="24"/>
          <w:rtl/>
        </w:rPr>
        <w:t>«فهرست شیخ طوسی»:</w:t>
      </w:r>
      <w:r w:rsidRPr="003C213A">
        <w:rPr>
          <w:rFonts w:hint="cs"/>
          <w:rtl/>
        </w:rPr>
        <w:t xml:space="preserve"> «</w:t>
      </w:r>
      <w:r w:rsidRPr="003C213A">
        <w:rPr>
          <w:rtl/>
        </w:rPr>
        <w:t>[38] إسماع</w:t>
      </w:r>
      <w:r w:rsidRPr="003C213A">
        <w:rPr>
          <w:rFonts w:hint="cs"/>
          <w:rtl/>
        </w:rPr>
        <w:t>ی</w:t>
      </w:r>
      <w:r w:rsidRPr="003C213A">
        <w:rPr>
          <w:rFonts w:hint="eastAsia"/>
          <w:rtl/>
        </w:rPr>
        <w:t>ل</w:t>
      </w:r>
      <w:r w:rsidRPr="003C213A">
        <w:rPr>
          <w:rtl/>
        </w:rPr>
        <w:t xml:space="preserve"> بن أب</w:t>
      </w:r>
      <w:r w:rsidRPr="003C213A">
        <w:rPr>
          <w:rFonts w:hint="cs"/>
          <w:rtl/>
        </w:rPr>
        <w:t>ی</w:t>
      </w:r>
      <w:r w:rsidRPr="003C213A">
        <w:rPr>
          <w:rtl/>
        </w:rPr>
        <w:t xml:space="preserve"> ز</w:t>
      </w:r>
      <w:r w:rsidRPr="003C213A">
        <w:rPr>
          <w:rFonts w:hint="cs"/>
          <w:rtl/>
        </w:rPr>
        <w:t>ی</w:t>
      </w:r>
      <w:r w:rsidRPr="003C213A">
        <w:rPr>
          <w:rFonts w:hint="eastAsia"/>
          <w:rtl/>
        </w:rPr>
        <w:t>اد</w:t>
      </w:r>
      <w:r w:rsidRPr="003C213A">
        <w:rPr>
          <w:rFonts w:hint="cs"/>
          <w:rtl/>
        </w:rPr>
        <w:t xml:space="preserve">: </w:t>
      </w:r>
      <w:r w:rsidRPr="003C213A">
        <w:rPr>
          <w:rtl/>
        </w:rPr>
        <w:t>إسماع</w:t>
      </w:r>
      <w:r w:rsidRPr="003C213A">
        <w:rPr>
          <w:rFonts w:hint="cs"/>
          <w:rtl/>
        </w:rPr>
        <w:t>ی</w:t>
      </w:r>
      <w:r w:rsidRPr="003C213A">
        <w:rPr>
          <w:rFonts w:hint="eastAsia"/>
          <w:rtl/>
        </w:rPr>
        <w:t>ل</w:t>
      </w:r>
      <w:r w:rsidRPr="003C213A">
        <w:rPr>
          <w:rtl/>
        </w:rPr>
        <w:t xml:space="preserve"> بن أب</w:t>
      </w:r>
      <w:r w:rsidRPr="003C213A">
        <w:rPr>
          <w:rFonts w:hint="cs"/>
          <w:rtl/>
        </w:rPr>
        <w:t>ی</w:t>
      </w:r>
      <w:r w:rsidRPr="003C213A">
        <w:rPr>
          <w:rtl/>
        </w:rPr>
        <w:t xml:space="preserve"> ز</w:t>
      </w:r>
      <w:r w:rsidRPr="003C213A">
        <w:rPr>
          <w:rFonts w:hint="cs"/>
          <w:rtl/>
        </w:rPr>
        <w:t>ی</w:t>
      </w:r>
      <w:r w:rsidRPr="003C213A">
        <w:rPr>
          <w:rFonts w:hint="eastAsia"/>
          <w:rtl/>
        </w:rPr>
        <w:t>اد</w:t>
      </w:r>
      <w:r w:rsidRPr="003C213A">
        <w:rPr>
          <w:rtl/>
        </w:rPr>
        <w:t xml:space="preserve"> السکون</w:t>
      </w:r>
      <w:r w:rsidRPr="003C213A">
        <w:rPr>
          <w:rFonts w:hint="cs"/>
          <w:rtl/>
        </w:rPr>
        <w:t>ی</w:t>
      </w:r>
      <w:r w:rsidRPr="003C213A">
        <w:rPr>
          <w:rtl/>
        </w:rPr>
        <w:t xml:space="preserve">، و </w:t>
      </w:r>
      <w:r w:rsidRPr="003C213A">
        <w:rPr>
          <w:rFonts w:hint="cs"/>
          <w:rtl/>
        </w:rPr>
        <w:t>ی</w:t>
      </w:r>
      <w:r w:rsidRPr="003C213A">
        <w:rPr>
          <w:rFonts w:hint="eastAsia"/>
          <w:rtl/>
        </w:rPr>
        <w:t>عرف</w:t>
      </w:r>
      <w:r w:rsidRPr="003C213A">
        <w:rPr>
          <w:rtl/>
        </w:rPr>
        <w:t xml:space="preserve"> بالشع</w:t>
      </w:r>
      <w:r w:rsidRPr="003C213A">
        <w:rPr>
          <w:rFonts w:hint="cs"/>
          <w:rtl/>
        </w:rPr>
        <w:t>ی</w:t>
      </w:r>
      <w:r w:rsidRPr="003C213A">
        <w:rPr>
          <w:rFonts w:hint="eastAsia"/>
          <w:rtl/>
        </w:rPr>
        <w:t>ر</w:t>
      </w:r>
      <w:r w:rsidRPr="003C213A">
        <w:rPr>
          <w:rFonts w:hint="cs"/>
          <w:rtl/>
        </w:rPr>
        <w:t>ی</w:t>
      </w:r>
      <w:r w:rsidRPr="003C213A">
        <w:rPr>
          <w:rtl/>
        </w:rPr>
        <w:t xml:space="preserve"> أ</w:t>
      </w:r>
      <w:r w:rsidRPr="003C213A">
        <w:rPr>
          <w:rFonts w:hint="cs"/>
          <w:rtl/>
        </w:rPr>
        <w:t>ی</w:t>
      </w:r>
      <w:r w:rsidRPr="003C213A">
        <w:rPr>
          <w:rFonts w:hint="eastAsia"/>
          <w:rtl/>
        </w:rPr>
        <w:t>ضا</w:t>
      </w:r>
      <w:r w:rsidRPr="003C213A">
        <w:rPr>
          <w:rtl/>
        </w:rPr>
        <w:t>- و اسم أب</w:t>
      </w:r>
      <w:r w:rsidRPr="003C213A">
        <w:rPr>
          <w:rFonts w:hint="cs"/>
          <w:rtl/>
        </w:rPr>
        <w:t>ی</w:t>
      </w:r>
      <w:r w:rsidRPr="003C213A">
        <w:rPr>
          <w:rtl/>
        </w:rPr>
        <w:t xml:space="preserve"> ز</w:t>
      </w:r>
      <w:r w:rsidRPr="003C213A">
        <w:rPr>
          <w:rFonts w:hint="cs"/>
          <w:rtl/>
        </w:rPr>
        <w:t>ی</w:t>
      </w:r>
      <w:r w:rsidRPr="003C213A">
        <w:rPr>
          <w:rFonts w:hint="eastAsia"/>
          <w:rtl/>
        </w:rPr>
        <w:t>اد</w:t>
      </w:r>
      <w:r w:rsidRPr="003C213A">
        <w:rPr>
          <w:rtl/>
        </w:rPr>
        <w:t xml:space="preserve"> مسلم-.</w:t>
      </w:r>
      <w:r w:rsidRPr="003C213A">
        <w:rPr>
          <w:rFonts w:hint="cs"/>
          <w:rtl/>
        </w:rPr>
        <w:t xml:space="preserve"> </w:t>
      </w:r>
      <w:r w:rsidRPr="003C213A">
        <w:rPr>
          <w:rtl/>
        </w:rPr>
        <w:t>له کتاب کب</w:t>
      </w:r>
      <w:r w:rsidRPr="003C213A">
        <w:rPr>
          <w:rFonts w:hint="cs"/>
          <w:rtl/>
        </w:rPr>
        <w:t>ی</w:t>
      </w:r>
      <w:r w:rsidRPr="003C213A">
        <w:rPr>
          <w:rFonts w:hint="eastAsia"/>
          <w:rtl/>
        </w:rPr>
        <w:t>ر</w:t>
      </w:r>
      <w:r w:rsidRPr="003C213A">
        <w:rPr>
          <w:rtl/>
        </w:rPr>
        <w:t>، و له کتاب النوادر.</w:t>
      </w:r>
      <w:r w:rsidRPr="003C213A">
        <w:rPr>
          <w:rFonts w:hint="cs"/>
          <w:rtl/>
        </w:rPr>
        <w:t xml:space="preserve"> </w:t>
      </w:r>
      <w:r w:rsidRPr="003C213A">
        <w:rPr>
          <w:rtl/>
        </w:rPr>
        <w:t>أخبرنا بروا</w:t>
      </w:r>
      <w:r w:rsidRPr="003C213A">
        <w:rPr>
          <w:rFonts w:hint="cs"/>
          <w:rtl/>
        </w:rPr>
        <w:t>ی</w:t>
      </w:r>
      <w:r w:rsidRPr="003C213A">
        <w:rPr>
          <w:rFonts w:hint="eastAsia"/>
          <w:rtl/>
        </w:rPr>
        <w:t>اته</w:t>
      </w:r>
      <w:r w:rsidRPr="003C213A">
        <w:rPr>
          <w:rtl/>
        </w:rPr>
        <w:t xml:space="preserve"> ابن أب</w:t>
      </w:r>
      <w:r w:rsidRPr="003C213A">
        <w:rPr>
          <w:rFonts w:hint="cs"/>
          <w:rtl/>
        </w:rPr>
        <w:t>ی</w:t>
      </w:r>
      <w:r w:rsidRPr="003C213A">
        <w:rPr>
          <w:rtl/>
        </w:rPr>
        <w:t xml:space="preserve"> ج</w:t>
      </w:r>
      <w:r w:rsidRPr="003C213A">
        <w:rPr>
          <w:rFonts w:hint="cs"/>
          <w:rtl/>
        </w:rPr>
        <w:t>ی</w:t>
      </w:r>
      <w:r w:rsidRPr="003C213A">
        <w:rPr>
          <w:rFonts w:hint="eastAsia"/>
          <w:rtl/>
        </w:rPr>
        <w:t>د</w:t>
      </w:r>
      <w:r w:rsidRPr="003C213A">
        <w:rPr>
          <w:rtl/>
        </w:rPr>
        <w:t>، عن محمّد بن الحسن (بن الول</w:t>
      </w:r>
      <w:r w:rsidRPr="003C213A">
        <w:rPr>
          <w:rFonts w:hint="cs"/>
          <w:rtl/>
        </w:rPr>
        <w:t>ی</w:t>
      </w:r>
      <w:r w:rsidRPr="003C213A">
        <w:rPr>
          <w:rFonts w:hint="eastAsia"/>
          <w:rtl/>
        </w:rPr>
        <w:t>د</w:t>
      </w:r>
      <w:r w:rsidRPr="003C213A">
        <w:rPr>
          <w:rtl/>
        </w:rPr>
        <w:t>، عن محمّد بن الحسن) الصفّار، عن إبراه</w:t>
      </w:r>
      <w:r w:rsidRPr="003C213A">
        <w:rPr>
          <w:rFonts w:hint="cs"/>
          <w:rtl/>
        </w:rPr>
        <w:t>ی</w:t>
      </w:r>
      <w:r w:rsidRPr="003C213A">
        <w:rPr>
          <w:rFonts w:hint="eastAsia"/>
          <w:rtl/>
        </w:rPr>
        <w:t>م</w:t>
      </w:r>
      <w:r w:rsidRPr="003C213A">
        <w:rPr>
          <w:rtl/>
        </w:rPr>
        <w:t xml:space="preserve"> بن هاشم، عن الحس</w:t>
      </w:r>
      <w:r w:rsidRPr="003C213A">
        <w:rPr>
          <w:rFonts w:hint="cs"/>
          <w:rtl/>
        </w:rPr>
        <w:t>ی</w:t>
      </w:r>
      <w:r w:rsidRPr="003C213A">
        <w:rPr>
          <w:rFonts w:hint="eastAsia"/>
          <w:rtl/>
        </w:rPr>
        <w:t>ن</w:t>
      </w:r>
      <w:r w:rsidRPr="003C213A">
        <w:rPr>
          <w:rtl/>
        </w:rPr>
        <w:t xml:space="preserve"> بن </w:t>
      </w:r>
      <w:r w:rsidRPr="003C213A">
        <w:rPr>
          <w:rFonts w:hint="cs"/>
          <w:rtl/>
        </w:rPr>
        <w:t>ی</w:t>
      </w:r>
      <w:r w:rsidRPr="003C213A">
        <w:rPr>
          <w:rFonts w:hint="eastAsia"/>
          <w:rtl/>
        </w:rPr>
        <w:t>ز</w:t>
      </w:r>
      <w:r w:rsidRPr="003C213A">
        <w:rPr>
          <w:rFonts w:hint="cs"/>
          <w:rtl/>
        </w:rPr>
        <w:t>ی</w:t>
      </w:r>
      <w:r w:rsidRPr="003C213A">
        <w:rPr>
          <w:rFonts w:hint="eastAsia"/>
          <w:rtl/>
        </w:rPr>
        <w:t>د</w:t>
      </w:r>
      <w:r w:rsidRPr="003C213A">
        <w:rPr>
          <w:rtl/>
        </w:rPr>
        <w:t xml:space="preserve"> النوفل</w:t>
      </w:r>
      <w:r w:rsidRPr="003C213A">
        <w:rPr>
          <w:rFonts w:hint="cs"/>
          <w:rtl/>
        </w:rPr>
        <w:t>ی</w:t>
      </w:r>
      <w:r w:rsidRPr="003C213A">
        <w:rPr>
          <w:rtl/>
        </w:rPr>
        <w:t>، عن السکون</w:t>
      </w:r>
      <w:r w:rsidRPr="003C213A">
        <w:rPr>
          <w:rFonts w:hint="cs"/>
          <w:rtl/>
        </w:rPr>
        <w:t>ی</w:t>
      </w:r>
      <w:r w:rsidRPr="003C213A">
        <w:rPr>
          <w:rtl/>
        </w:rPr>
        <w:t>؛ و أخبرنا الحس</w:t>
      </w:r>
      <w:r w:rsidRPr="003C213A">
        <w:rPr>
          <w:rFonts w:hint="cs"/>
          <w:rtl/>
        </w:rPr>
        <w:t>ی</w:t>
      </w:r>
      <w:r w:rsidRPr="003C213A">
        <w:rPr>
          <w:rFonts w:hint="eastAsia"/>
          <w:rtl/>
        </w:rPr>
        <w:t>ن</w:t>
      </w:r>
      <w:r w:rsidRPr="003C213A">
        <w:rPr>
          <w:rtl/>
        </w:rPr>
        <w:t xml:space="preserve"> بن عب</w:t>
      </w:r>
      <w:r w:rsidRPr="003C213A">
        <w:rPr>
          <w:rFonts w:hint="cs"/>
          <w:rtl/>
        </w:rPr>
        <w:t>ی</w:t>
      </w:r>
      <w:r w:rsidRPr="003C213A">
        <w:rPr>
          <w:rFonts w:hint="eastAsia"/>
          <w:rtl/>
        </w:rPr>
        <w:t>د</w:t>
      </w:r>
      <w:r w:rsidRPr="003C213A">
        <w:rPr>
          <w:rtl/>
        </w:rPr>
        <w:t xml:space="preserve"> اللّه، عن الحسن بن حمزة العلو</w:t>
      </w:r>
      <w:r w:rsidRPr="003C213A">
        <w:rPr>
          <w:rFonts w:hint="cs"/>
          <w:rtl/>
        </w:rPr>
        <w:t>ی</w:t>
      </w:r>
      <w:r w:rsidRPr="003C213A">
        <w:rPr>
          <w:rtl/>
        </w:rPr>
        <w:t>، عن عل</w:t>
      </w:r>
      <w:r w:rsidRPr="003C213A">
        <w:rPr>
          <w:rFonts w:hint="cs"/>
          <w:rtl/>
        </w:rPr>
        <w:t>ی</w:t>
      </w:r>
      <w:r w:rsidRPr="003C213A">
        <w:rPr>
          <w:rtl/>
        </w:rPr>
        <w:t xml:space="preserve"> ابن إبراه</w:t>
      </w:r>
      <w:r w:rsidRPr="003C213A">
        <w:rPr>
          <w:rFonts w:hint="cs"/>
          <w:rtl/>
        </w:rPr>
        <w:t>ی</w:t>
      </w:r>
      <w:r w:rsidRPr="003C213A">
        <w:rPr>
          <w:rFonts w:hint="eastAsia"/>
          <w:rtl/>
        </w:rPr>
        <w:t>م</w:t>
      </w:r>
      <w:r w:rsidRPr="003C213A">
        <w:rPr>
          <w:rtl/>
        </w:rPr>
        <w:t>، عن أب</w:t>
      </w:r>
      <w:r w:rsidRPr="003C213A">
        <w:rPr>
          <w:rFonts w:hint="cs"/>
          <w:rtl/>
        </w:rPr>
        <w:t>ی</w:t>
      </w:r>
      <w:r w:rsidRPr="003C213A">
        <w:rPr>
          <w:rFonts w:hint="eastAsia"/>
          <w:rtl/>
        </w:rPr>
        <w:t>ه</w:t>
      </w:r>
      <w:r w:rsidRPr="003C213A">
        <w:rPr>
          <w:rtl/>
        </w:rPr>
        <w:t>، عن النوفل</w:t>
      </w:r>
      <w:r w:rsidRPr="003C213A">
        <w:rPr>
          <w:rFonts w:hint="cs"/>
          <w:rtl/>
        </w:rPr>
        <w:t>ی</w:t>
      </w:r>
      <w:r w:rsidRPr="003C213A">
        <w:rPr>
          <w:rtl/>
        </w:rPr>
        <w:t>، عن إسماع</w:t>
      </w:r>
      <w:r w:rsidRPr="003C213A">
        <w:rPr>
          <w:rFonts w:hint="cs"/>
          <w:rtl/>
        </w:rPr>
        <w:t>ی</w:t>
      </w:r>
      <w:r w:rsidRPr="003C213A">
        <w:rPr>
          <w:rFonts w:hint="eastAsia"/>
          <w:rtl/>
        </w:rPr>
        <w:t>ل</w:t>
      </w:r>
      <w:r w:rsidRPr="003C213A">
        <w:rPr>
          <w:rtl/>
        </w:rPr>
        <w:t xml:space="preserve"> بن مسلم الشع</w:t>
      </w:r>
      <w:r w:rsidRPr="003C213A">
        <w:rPr>
          <w:rFonts w:hint="cs"/>
          <w:rtl/>
        </w:rPr>
        <w:t>ی</w:t>
      </w:r>
      <w:r w:rsidRPr="003C213A">
        <w:rPr>
          <w:rFonts w:hint="eastAsia"/>
          <w:rtl/>
        </w:rPr>
        <w:t>ر</w:t>
      </w:r>
      <w:r w:rsidRPr="003C213A">
        <w:rPr>
          <w:rFonts w:hint="cs"/>
          <w:rtl/>
        </w:rPr>
        <w:t>ی</w:t>
      </w:r>
      <w:r w:rsidRPr="003C213A">
        <w:rPr>
          <w:rtl/>
        </w:rPr>
        <w:t xml:space="preserve"> السکون</w:t>
      </w:r>
      <w:r w:rsidRPr="003C213A">
        <w:rPr>
          <w:rFonts w:hint="cs"/>
          <w:rtl/>
        </w:rPr>
        <w:t>ی»</w:t>
      </w:r>
      <w:r w:rsidR="00180C88">
        <w:rPr>
          <w:rFonts w:hint="cs"/>
          <w:rtl/>
        </w:rPr>
        <w:t>.</w:t>
      </w:r>
      <w:r w:rsidR="00180C88">
        <w:rPr>
          <w:rStyle w:val="FootnoteReference"/>
          <w:rtl/>
        </w:rPr>
        <w:footnoteReference w:id="236"/>
      </w:r>
    </w:p>
    <w:p w:rsidR="00891D03" w:rsidRPr="003C213A" w:rsidRDefault="00891D03" w:rsidP="00180C88">
      <w:pPr>
        <w:jc w:val="both"/>
        <w:rPr>
          <w:rtl/>
        </w:rPr>
      </w:pPr>
      <w:r w:rsidRPr="005D6421">
        <w:rPr>
          <w:rFonts w:cs="B Titr" w:hint="cs"/>
          <w:sz w:val="28"/>
          <w:szCs w:val="24"/>
          <w:rtl/>
        </w:rPr>
        <w:t>«رجال برقی»:</w:t>
      </w:r>
      <w:r w:rsidRPr="003C213A">
        <w:rPr>
          <w:rFonts w:hint="cs"/>
          <w:rtl/>
        </w:rPr>
        <w:t xml:space="preserve"> «</w:t>
      </w:r>
      <w:r w:rsidRPr="003C213A">
        <w:rPr>
          <w:rtl/>
        </w:rPr>
        <w:t>إسماع</w:t>
      </w:r>
      <w:r w:rsidRPr="003C213A">
        <w:rPr>
          <w:rFonts w:hint="cs"/>
          <w:rtl/>
        </w:rPr>
        <w:t>ی</w:t>
      </w:r>
      <w:r w:rsidRPr="003C213A">
        <w:rPr>
          <w:rFonts w:hint="eastAsia"/>
          <w:rtl/>
        </w:rPr>
        <w:t>ل</w:t>
      </w:r>
      <w:r w:rsidRPr="003C213A">
        <w:rPr>
          <w:rtl/>
        </w:rPr>
        <w:t xml:space="preserve"> بن أب</w:t>
      </w:r>
      <w:r w:rsidRPr="003C213A">
        <w:rPr>
          <w:rFonts w:hint="cs"/>
          <w:rtl/>
        </w:rPr>
        <w:t>ی</w:t>
      </w:r>
      <w:r w:rsidRPr="003C213A">
        <w:rPr>
          <w:rtl/>
        </w:rPr>
        <w:t xml:space="preserve"> ز</w:t>
      </w:r>
      <w:r w:rsidRPr="003C213A">
        <w:rPr>
          <w:rFonts w:hint="cs"/>
          <w:rtl/>
        </w:rPr>
        <w:t>ی</w:t>
      </w:r>
      <w:r w:rsidRPr="003C213A">
        <w:rPr>
          <w:rFonts w:hint="eastAsia"/>
          <w:rtl/>
        </w:rPr>
        <w:t>اد</w:t>
      </w:r>
      <w:r w:rsidRPr="003C213A">
        <w:rPr>
          <w:rtl/>
        </w:rPr>
        <w:t xml:space="preserve"> السکون</w:t>
      </w:r>
      <w:r w:rsidRPr="003C213A">
        <w:rPr>
          <w:rFonts w:hint="cs"/>
          <w:rtl/>
        </w:rPr>
        <w:t xml:space="preserve">ی: </w:t>
      </w:r>
      <w:r w:rsidRPr="003C213A">
        <w:rPr>
          <w:rtl/>
        </w:rPr>
        <w:t>کوف</w:t>
      </w:r>
      <w:r w:rsidRPr="003C213A">
        <w:rPr>
          <w:rFonts w:hint="cs"/>
          <w:rtl/>
        </w:rPr>
        <w:t>ی</w:t>
      </w:r>
      <w:r w:rsidRPr="003C213A">
        <w:rPr>
          <w:rtl/>
        </w:rPr>
        <w:t>، و اسم أب</w:t>
      </w:r>
      <w:r w:rsidRPr="003C213A">
        <w:rPr>
          <w:rFonts w:hint="cs"/>
          <w:rtl/>
        </w:rPr>
        <w:t>ی</w:t>
      </w:r>
      <w:r w:rsidRPr="003C213A">
        <w:rPr>
          <w:rtl/>
        </w:rPr>
        <w:t xml:space="preserve"> ز</w:t>
      </w:r>
      <w:r w:rsidRPr="003C213A">
        <w:rPr>
          <w:rFonts w:hint="cs"/>
          <w:rtl/>
        </w:rPr>
        <w:t>ی</w:t>
      </w:r>
      <w:r w:rsidRPr="003C213A">
        <w:rPr>
          <w:rFonts w:hint="eastAsia"/>
          <w:rtl/>
        </w:rPr>
        <w:t>اد</w:t>
      </w:r>
      <w:r w:rsidRPr="003C213A">
        <w:rPr>
          <w:rtl/>
        </w:rPr>
        <w:t xml:space="preserve"> مسلم، و </w:t>
      </w:r>
      <w:r w:rsidRPr="003C213A">
        <w:rPr>
          <w:rFonts w:hint="cs"/>
          <w:rtl/>
        </w:rPr>
        <w:t>ی</w:t>
      </w:r>
      <w:r w:rsidRPr="003C213A">
        <w:rPr>
          <w:rFonts w:hint="eastAsia"/>
          <w:rtl/>
        </w:rPr>
        <w:t>عرف</w:t>
      </w:r>
      <w:r w:rsidRPr="003C213A">
        <w:rPr>
          <w:rtl/>
        </w:rPr>
        <w:t xml:space="preserve"> بالشع</w:t>
      </w:r>
      <w:r w:rsidRPr="003C213A">
        <w:rPr>
          <w:rFonts w:hint="cs"/>
          <w:rtl/>
        </w:rPr>
        <w:t>ی</w:t>
      </w:r>
      <w:r w:rsidRPr="003C213A">
        <w:rPr>
          <w:rFonts w:hint="eastAsia"/>
          <w:rtl/>
        </w:rPr>
        <w:t>ر</w:t>
      </w:r>
      <w:r w:rsidRPr="003C213A">
        <w:rPr>
          <w:rFonts w:hint="cs"/>
          <w:rtl/>
        </w:rPr>
        <w:t>ی</w:t>
      </w:r>
      <w:r w:rsidRPr="003C213A">
        <w:rPr>
          <w:rtl/>
        </w:rPr>
        <w:t xml:space="preserve">، </w:t>
      </w:r>
      <w:r w:rsidRPr="003C213A">
        <w:rPr>
          <w:rFonts w:hint="cs"/>
          <w:rtl/>
        </w:rPr>
        <w:t>ی</w:t>
      </w:r>
      <w:r w:rsidRPr="003C213A">
        <w:rPr>
          <w:rFonts w:hint="eastAsia"/>
          <w:rtl/>
        </w:rPr>
        <w:t>رو</w:t>
      </w:r>
      <w:r w:rsidRPr="003C213A">
        <w:rPr>
          <w:rFonts w:hint="cs"/>
          <w:rtl/>
        </w:rPr>
        <w:t>ی</w:t>
      </w:r>
      <w:r w:rsidRPr="003C213A">
        <w:rPr>
          <w:rtl/>
        </w:rPr>
        <w:t xml:space="preserve"> عن العوام</w:t>
      </w:r>
      <w:r w:rsidRPr="003C213A">
        <w:rPr>
          <w:rFonts w:hint="cs"/>
          <w:rtl/>
        </w:rPr>
        <w:t>»</w:t>
      </w:r>
      <w:r w:rsidR="00180C88">
        <w:rPr>
          <w:rFonts w:hint="cs"/>
          <w:rtl/>
        </w:rPr>
        <w:t>.</w:t>
      </w:r>
      <w:r w:rsidR="00180C88">
        <w:rPr>
          <w:rStyle w:val="FootnoteReference"/>
          <w:rtl/>
        </w:rPr>
        <w:footnoteReference w:id="237"/>
      </w:r>
    </w:p>
    <w:p w:rsidR="00891D03" w:rsidRPr="003C213A" w:rsidRDefault="00891D03" w:rsidP="00180C88">
      <w:pPr>
        <w:jc w:val="both"/>
        <w:rPr>
          <w:rtl/>
        </w:rPr>
      </w:pPr>
      <w:r w:rsidRPr="005D6421">
        <w:rPr>
          <w:rFonts w:cs="B Titr" w:hint="cs"/>
          <w:sz w:val="28"/>
          <w:szCs w:val="24"/>
          <w:rtl/>
        </w:rPr>
        <w:t>«الرسائل التسع»:</w:t>
      </w:r>
      <w:r w:rsidRPr="003C213A">
        <w:rPr>
          <w:rFonts w:hint="cs"/>
          <w:rtl/>
        </w:rPr>
        <w:t xml:space="preserve"> «محقق حلی» عبارتی دارد که در آن نقل اجماع بر وثاقت و انحراف عقیدتی «سکونی» شده است: «</w:t>
      </w:r>
      <w:r w:rsidRPr="003C213A">
        <w:rPr>
          <w:rtl/>
        </w:rPr>
        <w:t>إنّ</w:t>
      </w:r>
      <w:r w:rsidRPr="003C213A">
        <w:rPr>
          <w:rFonts w:hint="cs"/>
          <w:rtl/>
        </w:rPr>
        <w:t xml:space="preserve"> </w:t>
      </w:r>
      <w:r w:rsidRPr="003C213A">
        <w:rPr>
          <w:rtl/>
        </w:rPr>
        <w:t>الإمام</w:t>
      </w:r>
      <w:r w:rsidRPr="003C213A">
        <w:rPr>
          <w:rFonts w:hint="cs"/>
          <w:rtl/>
        </w:rPr>
        <w:t>یّ</w:t>
      </w:r>
      <w:r w:rsidRPr="003C213A">
        <w:rPr>
          <w:rFonts w:hint="eastAsia"/>
          <w:rtl/>
        </w:rPr>
        <w:t>ة</w:t>
      </w:r>
      <w:r w:rsidRPr="003C213A">
        <w:rPr>
          <w:rtl/>
        </w:rPr>
        <w:t xml:space="preserve"> مجمعة عل</w:t>
      </w:r>
      <w:r w:rsidRPr="003C213A">
        <w:rPr>
          <w:rFonts w:hint="cs"/>
          <w:rtl/>
        </w:rPr>
        <w:t>ی</w:t>
      </w:r>
      <w:r w:rsidRPr="003C213A">
        <w:rPr>
          <w:rtl/>
        </w:rPr>
        <w:t xml:space="preserve"> العمل بما </w:t>
      </w:r>
      <w:r w:rsidRPr="003C213A">
        <w:rPr>
          <w:rFonts w:hint="cs"/>
          <w:rtl/>
        </w:rPr>
        <w:t>ی</w:t>
      </w:r>
      <w:r w:rsidRPr="003C213A">
        <w:rPr>
          <w:rFonts w:hint="eastAsia"/>
          <w:rtl/>
        </w:rPr>
        <w:t>رو</w:t>
      </w:r>
      <w:r w:rsidRPr="003C213A">
        <w:rPr>
          <w:rFonts w:hint="cs"/>
          <w:rtl/>
        </w:rPr>
        <w:t>ی</w:t>
      </w:r>
      <w:r w:rsidRPr="003C213A">
        <w:rPr>
          <w:rFonts w:hint="eastAsia"/>
          <w:rtl/>
        </w:rPr>
        <w:t>ه</w:t>
      </w:r>
      <w:r w:rsidRPr="003C213A">
        <w:rPr>
          <w:rtl/>
        </w:rPr>
        <w:t xml:space="preserve"> السکون</w:t>
      </w:r>
      <w:r w:rsidRPr="003C213A">
        <w:rPr>
          <w:rFonts w:hint="cs"/>
          <w:rtl/>
        </w:rPr>
        <w:t>ی</w:t>
      </w:r>
      <w:r w:rsidRPr="003C213A">
        <w:rPr>
          <w:rtl/>
        </w:rPr>
        <w:t xml:space="preserve"> و عمّار و من ماثلهما من الثقات</w:t>
      </w:r>
      <w:r w:rsidRPr="003C213A">
        <w:rPr>
          <w:rFonts w:hint="cs"/>
          <w:rtl/>
        </w:rPr>
        <w:t>»</w:t>
      </w:r>
      <w:r w:rsidR="00180C88">
        <w:rPr>
          <w:rFonts w:hint="cs"/>
          <w:rtl/>
        </w:rPr>
        <w:t>.</w:t>
      </w:r>
      <w:r w:rsidR="00180C88">
        <w:rPr>
          <w:rStyle w:val="FootnoteReference"/>
          <w:rtl/>
        </w:rPr>
        <w:footnoteReference w:id="238"/>
      </w:r>
    </w:p>
    <w:p w:rsidR="00891D03" w:rsidRPr="00891D03" w:rsidRDefault="00891D03" w:rsidP="00891D03">
      <w:pPr>
        <w:jc w:val="both"/>
        <w:rPr>
          <w:rFonts w:asciiTheme="minorHAnsi" w:hAnsiTheme="minorHAnsi"/>
          <w:color w:val="auto"/>
          <w:sz w:val="28"/>
          <w:rtl/>
        </w:rPr>
      </w:pPr>
      <w:r w:rsidRPr="00891D03">
        <w:rPr>
          <w:rFonts w:asciiTheme="minorHAnsi" w:hAnsiTheme="minorHAnsi" w:hint="cs"/>
          <w:color w:val="auto"/>
          <w:sz w:val="28"/>
          <w:rtl/>
        </w:rPr>
        <w:t>در این عبارت عامی بودن «سکونی» مطرح نشده است و صرفاً انحراف عقیدتی او بیان شده است.</w:t>
      </w:r>
    </w:p>
    <w:p w:rsidR="00891D03" w:rsidRPr="003C213A" w:rsidRDefault="00891D03" w:rsidP="00180C88">
      <w:pPr>
        <w:jc w:val="both"/>
        <w:rPr>
          <w:rtl/>
        </w:rPr>
      </w:pPr>
      <w:r w:rsidRPr="005D6421">
        <w:rPr>
          <w:rFonts w:cs="B Titr" w:hint="cs"/>
          <w:sz w:val="28"/>
          <w:szCs w:val="24"/>
          <w:rtl/>
        </w:rPr>
        <w:t>«العده فی الاصول»:</w:t>
      </w:r>
      <w:r w:rsidRPr="003C213A">
        <w:rPr>
          <w:rFonts w:hint="cs"/>
          <w:rtl/>
        </w:rPr>
        <w:t xml:space="preserve"> «</w:t>
      </w:r>
      <w:r w:rsidRPr="003C213A">
        <w:rPr>
          <w:rtl/>
        </w:rPr>
        <w:t>عملت الطائفة بما رواه حفص بن غ</w:t>
      </w:r>
      <w:r w:rsidRPr="003C213A">
        <w:rPr>
          <w:rFonts w:hint="cs"/>
          <w:rtl/>
        </w:rPr>
        <w:t>ی</w:t>
      </w:r>
      <w:r w:rsidRPr="003C213A">
        <w:rPr>
          <w:rFonts w:hint="eastAsia"/>
          <w:rtl/>
        </w:rPr>
        <w:t>اث</w:t>
      </w:r>
      <w:r w:rsidRPr="003C213A">
        <w:rPr>
          <w:rtl/>
        </w:rPr>
        <w:t>، و غ</w:t>
      </w:r>
      <w:r w:rsidRPr="003C213A">
        <w:rPr>
          <w:rFonts w:hint="cs"/>
          <w:rtl/>
        </w:rPr>
        <w:t>ی</w:t>
      </w:r>
      <w:r w:rsidRPr="003C213A">
        <w:rPr>
          <w:rFonts w:hint="eastAsia"/>
          <w:rtl/>
        </w:rPr>
        <w:t>اث</w:t>
      </w:r>
      <w:r w:rsidRPr="003C213A">
        <w:rPr>
          <w:rtl/>
        </w:rPr>
        <w:t xml:space="preserve"> بن کلوب، و نوح بن دراج، و السکون</w:t>
      </w:r>
      <w:r w:rsidRPr="003C213A">
        <w:rPr>
          <w:rFonts w:hint="cs"/>
          <w:rtl/>
        </w:rPr>
        <w:t>ی</w:t>
      </w:r>
      <w:r w:rsidRPr="003C213A">
        <w:rPr>
          <w:rtl/>
        </w:rPr>
        <w:t>، و غ</w:t>
      </w:r>
      <w:r w:rsidRPr="003C213A">
        <w:rPr>
          <w:rFonts w:hint="cs"/>
          <w:rtl/>
        </w:rPr>
        <w:t>ی</w:t>
      </w:r>
      <w:r w:rsidRPr="003C213A">
        <w:rPr>
          <w:rFonts w:hint="eastAsia"/>
          <w:rtl/>
        </w:rPr>
        <w:t>رهم</w:t>
      </w:r>
      <w:r w:rsidRPr="003C213A">
        <w:rPr>
          <w:rtl/>
        </w:rPr>
        <w:t xml:space="preserve"> من العامة عن أئمتنا </w:t>
      </w:r>
      <w:r w:rsidR="004E7066">
        <w:rPr>
          <w:rtl/>
        </w:rPr>
        <w:t>عل</w:t>
      </w:r>
      <w:r w:rsidR="004E7066">
        <w:rPr>
          <w:rFonts w:hint="cs"/>
          <w:rtl/>
        </w:rPr>
        <w:t>ی</w:t>
      </w:r>
      <w:r w:rsidR="004E7066">
        <w:rPr>
          <w:rFonts w:hint="eastAsia"/>
          <w:rtl/>
        </w:rPr>
        <w:t>هم‌السلام</w:t>
      </w:r>
      <w:r w:rsidRPr="003C213A">
        <w:rPr>
          <w:rtl/>
        </w:rPr>
        <w:t>، ف</w:t>
      </w:r>
      <w:r w:rsidRPr="003C213A">
        <w:rPr>
          <w:rFonts w:hint="cs"/>
          <w:rtl/>
        </w:rPr>
        <w:t>ی</w:t>
      </w:r>
      <w:r w:rsidRPr="003C213A">
        <w:rPr>
          <w:rFonts w:hint="eastAsia"/>
          <w:rtl/>
        </w:rPr>
        <w:t>ما</w:t>
      </w:r>
      <w:r w:rsidRPr="003C213A">
        <w:rPr>
          <w:rtl/>
        </w:rPr>
        <w:t xml:space="preserve"> لم </w:t>
      </w:r>
      <w:r w:rsidRPr="003C213A">
        <w:rPr>
          <w:rFonts w:hint="cs"/>
          <w:rtl/>
        </w:rPr>
        <w:t>ی</w:t>
      </w:r>
      <w:r w:rsidRPr="003C213A">
        <w:rPr>
          <w:rFonts w:hint="eastAsia"/>
          <w:rtl/>
        </w:rPr>
        <w:t>نکروه</w:t>
      </w:r>
      <w:r w:rsidRPr="003C213A">
        <w:rPr>
          <w:rtl/>
        </w:rPr>
        <w:t xml:space="preserve"> و لم </w:t>
      </w:r>
      <w:r w:rsidRPr="003C213A">
        <w:rPr>
          <w:rFonts w:hint="cs"/>
          <w:rtl/>
        </w:rPr>
        <w:t>ی</w:t>
      </w:r>
      <w:r w:rsidRPr="003C213A">
        <w:rPr>
          <w:rFonts w:hint="eastAsia"/>
          <w:rtl/>
        </w:rPr>
        <w:t>کن</w:t>
      </w:r>
      <w:r w:rsidRPr="003C213A">
        <w:rPr>
          <w:rtl/>
        </w:rPr>
        <w:t xml:space="preserve"> عندهم خلافه</w:t>
      </w:r>
      <w:r w:rsidR="00180C88">
        <w:rPr>
          <w:rFonts w:hint="cs"/>
          <w:rtl/>
        </w:rPr>
        <w:t>».</w:t>
      </w:r>
      <w:r w:rsidR="00180C88">
        <w:rPr>
          <w:rStyle w:val="FootnoteReference"/>
          <w:rtl/>
        </w:rPr>
        <w:footnoteReference w:id="239"/>
      </w:r>
    </w:p>
    <w:p w:rsidR="00891D03" w:rsidRPr="00891D03" w:rsidRDefault="00891D03" w:rsidP="00891D03">
      <w:pPr>
        <w:jc w:val="both"/>
        <w:rPr>
          <w:rFonts w:asciiTheme="minorHAnsi" w:hAnsiTheme="minorHAnsi"/>
          <w:color w:val="auto"/>
          <w:sz w:val="28"/>
          <w:rtl/>
        </w:rPr>
      </w:pPr>
      <w:r w:rsidRPr="00891D03">
        <w:rPr>
          <w:rFonts w:asciiTheme="minorHAnsi" w:hAnsiTheme="minorHAnsi" w:hint="cs"/>
          <w:color w:val="auto"/>
          <w:sz w:val="28"/>
          <w:rtl/>
        </w:rPr>
        <w:t xml:space="preserve">عبارت «عملت الطائفه» اجماع را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رساند</w:t>
      </w:r>
      <w:r w:rsidRPr="00891D03">
        <w:rPr>
          <w:rFonts w:asciiTheme="minorHAnsi" w:hAnsiTheme="minorHAnsi" w:hint="cs"/>
          <w:color w:val="auto"/>
          <w:sz w:val="28"/>
          <w:rtl/>
        </w:rPr>
        <w:t xml:space="preserve"> </w:t>
      </w:r>
      <w:r w:rsidRPr="00891D03">
        <w:rPr>
          <w:rFonts w:asciiTheme="minorHAnsi" w:hAnsiTheme="minorHAnsi"/>
          <w:color w:val="auto"/>
          <w:sz w:val="28"/>
          <w:rtl/>
        </w:rPr>
        <w:t>همان‌گونه</w:t>
      </w:r>
      <w:r w:rsidRPr="00891D03">
        <w:rPr>
          <w:rFonts w:asciiTheme="minorHAnsi" w:hAnsiTheme="minorHAnsi" w:hint="cs"/>
          <w:color w:val="auto"/>
          <w:sz w:val="28"/>
          <w:rtl/>
        </w:rPr>
        <w:t xml:space="preserve"> که «محقق حلی» ادعای اجماع کرده بود.</w:t>
      </w:r>
    </w:p>
    <w:p w:rsidR="00891D03" w:rsidRPr="00891D03" w:rsidRDefault="00891D03" w:rsidP="00891D03">
      <w:pPr>
        <w:jc w:val="both"/>
        <w:rPr>
          <w:rFonts w:asciiTheme="minorHAnsi" w:hAnsiTheme="minorHAnsi"/>
          <w:color w:val="auto"/>
          <w:sz w:val="28"/>
          <w:rtl/>
        </w:rPr>
      </w:pPr>
      <w:r w:rsidRPr="00891D03">
        <w:rPr>
          <w:rFonts w:asciiTheme="minorHAnsi" w:hAnsiTheme="minorHAnsi" w:hint="cs"/>
          <w:color w:val="auto"/>
          <w:sz w:val="28"/>
          <w:rtl/>
        </w:rPr>
        <w:t xml:space="preserve">این کلام «شیخ طوسی» با کلام «شیخ صدوق» نیز هماهنگ است. در این عبارت آمده است که طائفه به روایاتی از «سکونی» که معارض و مخالف نداشته باشد عمل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کنند</w:t>
      </w:r>
      <w:r w:rsidRPr="00891D03">
        <w:rPr>
          <w:rFonts w:asciiTheme="minorHAnsi" w:hAnsiTheme="minorHAnsi" w:hint="cs"/>
          <w:color w:val="auto"/>
          <w:sz w:val="28"/>
          <w:rtl/>
        </w:rPr>
        <w:t xml:space="preserve">؛ یعنی روایات معارض او را همه کنار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گذارند</w:t>
      </w:r>
      <w:r w:rsidRPr="00891D03">
        <w:rPr>
          <w:rFonts w:asciiTheme="minorHAnsi" w:hAnsiTheme="minorHAnsi" w:hint="cs"/>
          <w:color w:val="auto"/>
          <w:sz w:val="28"/>
          <w:rtl/>
        </w:rPr>
        <w:t xml:space="preserve">. در کلام «شیخ صدوق» نیز آمده بود که من به متفردات وی عمل </w:t>
      </w:r>
      <w:r w:rsidRPr="00891D03">
        <w:rPr>
          <w:rFonts w:asciiTheme="minorHAnsi" w:hAnsiTheme="minorHAnsi"/>
          <w:color w:val="auto"/>
          <w:sz w:val="28"/>
          <w:rtl/>
        </w:rPr>
        <w:t>نم</w:t>
      </w:r>
      <w:r w:rsidRPr="00891D03">
        <w:rPr>
          <w:rFonts w:asciiTheme="minorHAnsi" w:hAnsiTheme="minorHAnsi" w:hint="cs"/>
          <w:color w:val="auto"/>
          <w:sz w:val="28"/>
          <w:rtl/>
        </w:rPr>
        <w:t>ی‌</w:t>
      </w:r>
      <w:r w:rsidRPr="00891D03">
        <w:rPr>
          <w:rFonts w:asciiTheme="minorHAnsi" w:hAnsiTheme="minorHAnsi" w:hint="eastAsia"/>
          <w:color w:val="auto"/>
          <w:sz w:val="28"/>
          <w:rtl/>
        </w:rPr>
        <w:t>کنم</w:t>
      </w:r>
      <w:r w:rsidRPr="00891D03">
        <w:rPr>
          <w:rFonts w:asciiTheme="minorHAnsi" w:hAnsiTheme="minorHAnsi" w:hint="cs"/>
          <w:color w:val="auto"/>
          <w:sz w:val="28"/>
          <w:rtl/>
        </w:rPr>
        <w:t xml:space="preserve"> که نشان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دهد</w:t>
      </w:r>
      <w:r w:rsidRPr="00891D03">
        <w:rPr>
          <w:rFonts w:asciiTheme="minorHAnsi" w:hAnsiTheme="minorHAnsi" w:hint="cs"/>
          <w:color w:val="auto"/>
          <w:sz w:val="28"/>
          <w:rtl/>
        </w:rPr>
        <w:t xml:space="preserve"> در جایی که روایت «سکونی» دارای معارض باشد، همه آن را کنار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گذارند</w:t>
      </w:r>
      <w:r w:rsidRPr="00891D03">
        <w:rPr>
          <w:rFonts w:asciiTheme="minorHAnsi" w:hAnsiTheme="minorHAnsi" w:hint="cs"/>
          <w:color w:val="auto"/>
          <w:sz w:val="28"/>
          <w:rtl/>
        </w:rPr>
        <w:t>.</w:t>
      </w:r>
    </w:p>
    <w:p w:rsidR="00891D03" w:rsidRPr="003C213A" w:rsidRDefault="00891D03" w:rsidP="00634270">
      <w:pPr>
        <w:jc w:val="both"/>
        <w:rPr>
          <w:rtl/>
        </w:rPr>
      </w:pPr>
      <w:r w:rsidRPr="00347248">
        <w:rPr>
          <w:rFonts w:cs="B Titr" w:hint="cs"/>
          <w:sz w:val="28"/>
          <w:szCs w:val="24"/>
          <w:rtl/>
        </w:rPr>
        <w:t>«سرائر»:</w:t>
      </w:r>
      <w:r w:rsidRPr="003C213A">
        <w:rPr>
          <w:rFonts w:hint="cs"/>
          <w:rtl/>
        </w:rPr>
        <w:t xml:space="preserve"> </w:t>
      </w:r>
      <w:r w:rsidR="003C4D0E">
        <w:rPr>
          <w:rFonts w:hint="cs"/>
          <w:rtl/>
        </w:rPr>
        <w:t>«</w:t>
      </w:r>
      <w:r w:rsidR="00D836A0" w:rsidRPr="003C213A">
        <w:rPr>
          <w:rtl/>
        </w:rPr>
        <w:t>ابن ادر</w:t>
      </w:r>
      <w:r w:rsidR="00D836A0" w:rsidRPr="003C213A">
        <w:rPr>
          <w:rFonts w:hint="cs"/>
          <w:rtl/>
        </w:rPr>
        <w:t>ی</w:t>
      </w:r>
      <w:r w:rsidR="00D836A0" w:rsidRPr="003C213A">
        <w:rPr>
          <w:rFonts w:hint="eastAsia"/>
          <w:rtl/>
        </w:rPr>
        <w:t>س»</w:t>
      </w:r>
      <w:r w:rsidR="00D836A0" w:rsidRPr="003C213A">
        <w:rPr>
          <w:rtl/>
        </w:rPr>
        <w:t xml:space="preserve"> متوفا</w:t>
      </w:r>
      <w:r w:rsidR="00D836A0" w:rsidRPr="003C213A">
        <w:rPr>
          <w:rFonts w:hint="cs"/>
          <w:rtl/>
        </w:rPr>
        <w:t>ی</w:t>
      </w:r>
      <w:r w:rsidR="00D836A0" w:rsidRPr="003C213A">
        <w:rPr>
          <w:rtl/>
        </w:rPr>
        <w:t xml:space="preserve"> 581 که ب</w:t>
      </w:r>
      <w:r w:rsidR="00D836A0" w:rsidRPr="003C213A">
        <w:rPr>
          <w:rFonts w:hint="cs"/>
          <w:rtl/>
        </w:rPr>
        <w:t>ی</w:t>
      </w:r>
      <w:r w:rsidR="00D836A0" w:rsidRPr="003C213A">
        <w:rPr>
          <w:rFonts w:hint="eastAsia"/>
          <w:rtl/>
        </w:rPr>
        <w:t>ش</w:t>
      </w:r>
      <w:r w:rsidR="00D836A0" w:rsidRPr="003C213A">
        <w:rPr>
          <w:rtl/>
        </w:rPr>
        <w:t xml:space="preserve"> از 140 سال قبل از «علامه حل</w:t>
      </w:r>
      <w:r w:rsidR="00D836A0" w:rsidRPr="003C213A">
        <w:rPr>
          <w:rFonts w:hint="cs"/>
          <w:rtl/>
        </w:rPr>
        <w:t>ی</w:t>
      </w:r>
      <w:r w:rsidR="00D836A0" w:rsidRPr="003C213A">
        <w:rPr>
          <w:rFonts w:hint="eastAsia"/>
          <w:rtl/>
        </w:rPr>
        <w:t>»</w:t>
      </w:r>
      <w:r w:rsidR="00D836A0" w:rsidRPr="003C213A">
        <w:rPr>
          <w:rtl/>
        </w:rPr>
        <w:t xml:space="preserve"> بوده است، در کتاب سرائر در بحث از م</w:t>
      </w:r>
      <w:r w:rsidR="00D836A0" w:rsidRPr="003C213A">
        <w:rPr>
          <w:rFonts w:hint="cs"/>
          <w:rtl/>
        </w:rPr>
        <w:t>ی</w:t>
      </w:r>
      <w:r w:rsidR="00D836A0" w:rsidRPr="003C213A">
        <w:rPr>
          <w:rFonts w:hint="eastAsia"/>
          <w:rtl/>
        </w:rPr>
        <w:t>راث</w:t>
      </w:r>
      <w:r w:rsidR="00D836A0" w:rsidRPr="003C213A">
        <w:rPr>
          <w:rtl/>
        </w:rPr>
        <w:t xml:space="preserve"> المجوس به عام</w:t>
      </w:r>
      <w:r w:rsidR="00D836A0" w:rsidRPr="003C213A">
        <w:rPr>
          <w:rFonts w:hint="cs"/>
          <w:rtl/>
        </w:rPr>
        <w:t>ی</w:t>
      </w:r>
      <w:r w:rsidR="00D836A0" w:rsidRPr="003C213A">
        <w:rPr>
          <w:rtl/>
        </w:rPr>
        <w:t xml:space="preserve"> بودن «سکون</w:t>
      </w:r>
      <w:r w:rsidR="00D836A0" w:rsidRPr="003C213A">
        <w:rPr>
          <w:rFonts w:hint="cs"/>
          <w:rtl/>
        </w:rPr>
        <w:t>ی</w:t>
      </w:r>
      <w:r w:rsidR="00D836A0" w:rsidRPr="003C213A">
        <w:rPr>
          <w:rFonts w:hint="eastAsia"/>
          <w:rtl/>
        </w:rPr>
        <w:t>»</w:t>
      </w:r>
      <w:r w:rsidR="00D836A0" w:rsidRPr="003C213A">
        <w:rPr>
          <w:rtl/>
        </w:rPr>
        <w:t xml:space="preserve"> تصر</w:t>
      </w:r>
      <w:r w:rsidR="00D836A0" w:rsidRPr="003C213A">
        <w:rPr>
          <w:rFonts w:hint="cs"/>
          <w:rtl/>
        </w:rPr>
        <w:t>ی</w:t>
      </w:r>
      <w:r w:rsidR="00D836A0" w:rsidRPr="003C213A">
        <w:rPr>
          <w:rFonts w:hint="eastAsia"/>
          <w:rtl/>
        </w:rPr>
        <w:t>ح</w:t>
      </w:r>
      <w:r w:rsidR="00D836A0" w:rsidRPr="003C213A">
        <w:rPr>
          <w:rtl/>
        </w:rPr>
        <w:t xml:space="preserve"> </w:t>
      </w:r>
      <w:r w:rsidR="00D836A0" w:rsidRPr="003C213A">
        <w:rPr>
          <w:rFonts w:hint="cs"/>
          <w:rtl/>
        </w:rPr>
        <w:t>کرده</w:t>
      </w:r>
      <w:r w:rsidR="00D836A0" w:rsidRPr="003C213A">
        <w:rPr>
          <w:rtl/>
        </w:rPr>
        <w:t xml:space="preserve"> و عام</w:t>
      </w:r>
      <w:r w:rsidR="00D836A0" w:rsidRPr="003C213A">
        <w:rPr>
          <w:rFonts w:hint="cs"/>
          <w:rtl/>
        </w:rPr>
        <w:t>ی</w:t>
      </w:r>
      <w:r w:rsidR="00D836A0" w:rsidRPr="003C213A">
        <w:rPr>
          <w:rtl/>
        </w:rPr>
        <w:t xml:space="preserve"> بودن و</w:t>
      </w:r>
      <w:r w:rsidR="00D836A0" w:rsidRPr="003C213A">
        <w:rPr>
          <w:rFonts w:hint="cs"/>
          <w:rtl/>
        </w:rPr>
        <w:t>ی</w:t>
      </w:r>
      <w:r w:rsidR="00D836A0" w:rsidRPr="003C213A">
        <w:rPr>
          <w:rtl/>
        </w:rPr>
        <w:t xml:space="preserve"> را امر مسلم</w:t>
      </w:r>
      <w:r w:rsidR="00D836A0" w:rsidRPr="003C213A">
        <w:rPr>
          <w:rFonts w:hint="cs"/>
          <w:rtl/>
        </w:rPr>
        <w:t>ی</w:t>
      </w:r>
      <w:r w:rsidR="00D836A0" w:rsidRPr="003C213A">
        <w:rPr>
          <w:rtl/>
        </w:rPr>
        <w:t xml:space="preserve"> </w:t>
      </w:r>
      <w:r w:rsidR="00CB70A1">
        <w:rPr>
          <w:rtl/>
        </w:rPr>
        <w:t>م</w:t>
      </w:r>
      <w:r w:rsidR="00CB70A1">
        <w:rPr>
          <w:rFonts w:hint="cs"/>
          <w:rtl/>
        </w:rPr>
        <w:t>ی‌</w:t>
      </w:r>
      <w:r w:rsidR="00CB70A1">
        <w:rPr>
          <w:rFonts w:hint="eastAsia"/>
          <w:rtl/>
        </w:rPr>
        <w:t>داند</w:t>
      </w:r>
      <w:r w:rsidR="00D836A0" w:rsidRPr="003C213A">
        <w:rPr>
          <w:rtl/>
        </w:rPr>
        <w:t xml:space="preserve"> که مخالف</w:t>
      </w:r>
      <w:r w:rsidR="00D836A0" w:rsidRPr="003C213A">
        <w:rPr>
          <w:rFonts w:hint="cs"/>
          <w:rtl/>
        </w:rPr>
        <w:t>ی</w:t>
      </w:r>
      <w:r w:rsidR="00D836A0" w:rsidRPr="003C213A">
        <w:rPr>
          <w:rtl/>
        </w:rPr>
        <w:t xml:space="preserve"> ندارد و ا</w:t>
      </w:r>
      <w:r w:rsidR="00D836A0" w:rsidRPr="003C213A">
        <w:rPr>
          <w:rFonts w:hint="cs"/>
          <w:rtl/>
        </w:rPr>
        <w:t>ی</w:t>
      </w:r>
      <w:r w:rsidR="00D836A0" w:rsidRPr="003C213A">
        <w:rPr>
          <w:rFonts w:hint="eastAsia"/>
          <w:rtl/>
        </w:rPr>
        <w:t>ن</w:t>
      </w:r>
      <w:r w:rsidR="00D836A0" w:rsidRPr="003C213A">
        <w:rPr>
          <w:rtl/>
        </w:rPr>
        <w:t xml:space="preserve"> مطلب را به ش</w:t>
      </w:r>
      <w:r w:rsidR="00D836A0" w:rsidRPr="003C213A">
        <w:rPr>
          <w:rFonts w:hint="cs"/>
          <w:rtl/>
        </w:rPr>
        <w:t>ی</w:t>
      </w:r>
      <w:r w:rsidR="00D836A0" w:rsidRPr="003C213A">
        <w:rPr>
          <w:rFonts w:hint="eastAsia"/>
          <w:rtl/>
        </w:rPr>
        <w:t>خ</w:t>
      </w:r>
      <w:r w:rsidR="00D836A0" w:rsidRPr="003C213A">
        <w:rPr>
          <w:rtl/>
        </w:rPr>
        <w:t xml:space="preserve"> صدوق ن</w:t>
      </w:r>
      <w:r w:rsidR="00D836A0" w:rsidRPr="003C213A">
        <w:rPr>
          <w:rFonts w:hint="cs"/>
          <w:rtl/>
        </w:rPr>
        <w:t>ی</w:t>
      </w:r>
      <w:r w:rsidR="00D836A0" w:rsidRPr="003C213A">
        <w:rPr>
          <w:rFonts w:hint="eastAsia"/>
          <w:rtl/>
        </w:rPr>
        <w:t>ز</w:t>
      </w:r>
      <w:r w:rsidR="00D836A0" w:rsidRPr="003C213A">
        <w:rPr>
          <w:rtl/>
        </w:rPr>
        <w:t xml:space="preserve"> نسبت </w:t>
      </w:r>
      <w:r w:rsidR="00CB70A1">
        <w:rPr>
          <w:rtl/>
        </w:rPr>
        <w:t>م</w:t>
      </w:r>
      <w:r w:rsidR="00CB70A1">
        <w:rPr>
          <w:rFonts w:hint="cs"/>
          <w:rtl/>
        </w:rPr>
        <w:t>ی‌</w:t>
      </w:r>
      <w:r w:rsidR="00CB70A1">
        <w:rPr>
          <w:rFonts w:hint="eastAsia"/>
          <w:rtl/>
        </w:rPr>
        <w:t>دهد</w:t>
      </w:r>
      <w:r w:rsidR="00D836A0" w:rsidRPr="003C213A">
        <w:rPr>
          <w:rtl/>
        </w:rPr>
        <w:t>: «</w:t>
      </w:r>
      <w:r w:rsidR="00CB70A1">
        <w:rPr>
          <w:rtl/>
        </w:rPr>
        <w:t>إسماع</w:t>
      </w:r>
      <w:r w:rsidR="00CB70A1">
        <w:rPr>
          <w:rFonts w:hint="cs"/>
          <w:rtl/>
        </w:rPr>
        <w:t>ی</w:t>
      </w:r>
      <w:r w:rsidR="00CB70A1">
        <w:rPr>
          <w:rFonts w:hint="eastAsia"/>
          <w:rtl/>
        </w:rPr>
        <w:t>ل</w:t>
      </w:r>
      <w:r w:rsidR="00D836A0" w:rsidRPr="003C213A">
        <w:rPr>
          <w:rtl/>
        </w:rPr>
        <w:t xml:space="preserve"> بن </w:t>
      </w:r>
      <w:r w:rsidR="00CB70A1">
        <w:rPr>
          <w:rtl/>
        </w:rPr>
        <w:t>أب</w:t>
      </w:r>
      <w:r w:rsidR="00CB70A1">
        <w:rPr>
          <w:rFonts w:hint="cs"/>
          <w:rtl/>
        </w:rPr>
        <w:t>ی</w:t>
      </w:r>
      <w:r w:rsidR="00D836A0" w:rsidRPr="003C213A">
        <w:rPr>
          <w:rtl/>
        </w:rPr>
        <w:t xml:space="preserve"> </w:t>
      </w:r>
      <w:r w:rsidR="00CB70A1">
        <w:rPr>
          <w:rtl/>
        </w:rPr>
        <w:t>ز</w:t>
      </w:r>
      <w:r w:rsidR="00CB70A1">
        <w:rPr>
          <w:rFonts w:hint="cs"/>
          <w:rtl/>
        </w:rPr>
        <w:t>ی</w:t>
      </w:r>
      <w:r w:rsidR="00CB70A1">
        <w:rPr>
          <w:rFonts w:hint="eastAsia"/>
          <w:rtl/>
        </w:rPr>
        <w:t>اد</w:t>
      </w:r>
      <w:r w:rsidR="00D836A0" w:rsidRPr="003C213A">
        <w:rPr>
          <w:rtl/>
        </w:rPr>
        <w:t xml:space="preserve"> </w:t>
      </w:r>
      <w:r w:rsidR="00CB70A1">
        <w:rPr>
          <w:rtl/>
        </w:rPr>
        <w:t>السکون</w:t>
      </w:r>
      <w:r w:rsidR="00CB70A1">
        <w:rPr>
          <w:rFonts w:hint="cs"/>
          <w:rtl/>
        </w:rPr>
        <w:t>ی</w:t>
      </w:r>
      <w:r w:rsidR="00D836A0" w:rsidRPr="003C213A">
        <w:rPr>
          <w:rtl/>
        </w:rPr>
        <w:t xml:space="preserve">- بفتح </w:t>
      </w:r>
      <w:r w:rsidR="00CB70A1">
        <w:rPr>
          <w:rtl/>
        </w:rPr>
        <w:t>الس</w:t>
      </w:r>
      <w:r w:rsidR="00CB70A1">
        <w:rPr>
          <w:rFonts w:hint="cs"/>
          <w:rtl/>
        </w:rPr>
        <w:t>ی</w:t>
      </w:r>
      <w:r w:rsidR="00CB70A1">
        <w:rPr>
          <w:rFonts w:hint="eastAsia"/>
          <w:rtl/>
        </w:rPr>
        <w:t>ن</w:t>
      </w:r>
      <w:r w:rsidR="00D836A0" w:rsidRPr="003C213A">
        <w:rPr>
          <w:rtl/>
        </w:rPr>
        <w:t xml:space="preserve">، منسوب </w:t>
      </w:r>
      <w:r w:rsidR="00CB70A1">
        <w:rPr>
          <w:rtl/>
        </w:rPr>
        <w:t>إل</w:t>
      </w:r>
      <w:r w:rsidR="00CB70A1">
        <w:rPr>
          <w:rFonts w:hint="cs"/>
          <w:rtl/>
        </w:rPr>
        <w:t>ی</w:t>
      </w:r>
      <w:r w:rsidR="00D836A0" w:rsidRPr="003C213A">
        <w:rPr>
          <w:rtl/>
        </w:rPr>
        <w:t xml:space="preserve"> </w:t>
      </w:r>
      <w:r w:rsidR="00CB70A1">
        <w:rPr>
          <w:rtl/>
        </w:rPr>
        <w:t>قب</w:t>
      </w:r>
      <w:r w:rsidR="00CB70A1">
        <w:rPr>
          <w:rFonts w:hint="cs"/>
          <w:rtl/>
        </w:rPr>
        <w:t>ی</w:t>
      </w:r>
      <w:r w:rsidR="00CB70A1">
        <w:rPr>
          <w:rFonts w:hint="eastAsia"/>
          <w:rtl/>
        </w:rPr>
        <w:t>لة</w:t>
      </w:r>
      <w:r w:rsidR="00D836A0" w:rsidRPr="003C213A">
        <w:rPr>
          <w:rtl/>
        </w:rPr>
        <w:t xml:space="preserve"> من العرب، عرب </w:t>
      </w:r>
      <w:r w:rsidR="00CB70A1">
        <w:rPr>
          <w:rtl/>
        </w:rPr>
        <w:t>ال</w:t>
      </w:r>
      <w:r w:rsidR="00CB70A1">
        <w:rPr>
          <w:rFonts w:hint="cs"/>
          <w:rtl/>
        </w:rPr>
        <w:t>ی</w:t>
      </w:r>
      <w:r w:rsidR="00CB70A1">
        <w:rPr>
          <w:rFonts w:hint="eastAsia"/>
          <w:rtl/>
        </w:rPr>
        <w:t>من</w:t>
      </w:r>
      <w:r w:rsidR="00D836A0" w:rsidRPr="003C213A">
        <w:rPr>
          <w:rtl/>
        </w:rPr>
        <w:t xml:space="preserve">- و هو </w:t>
      </w:r>
      <w:r w:rsidR="00CB70A1">
        <w:rPr>
          <w:rtl/>
        </w:rPr>
        <w:t>عامّ</w:t>
      </w:r>
      <w:r w:rsidR="00CB70A1">
        <w:rPr>
          <w:rFonts w:hint="cs"/>
          <w:rtl/>
        </w:rPr>
        <w:t>ی</w:t>
      </w:r>
      <w:r w:rsidR="00D836A0" w:rsidRPr="003C213A">
        <w:rPr>
          <w:rtl/>
        </w:rPr>
        <w:t xml:space="preserve"> المذهب </w:t>
      </w:r>
      <w:r w:rsidR="00CB70A1">
        <w:rPr>
          <w:rtl/>
        </w:rPr>
        <w:t>بغ</w:t>
      </w:r>
      <w:r w:rsidR="00CB70A1">
        <w:rPr>
          <w:rFonts w:hint="cs"/>
          <w:rtl/>
        </w:rPr>
        <w:t>ی</w:t>
      </w:r>
      <w:r w:rsidR="00CB70A1">
        <w:rPr>
          <w:rFonts w:hint="eastAsia"/>
          <w:rtl/>
        </w:rPr>
        <w:t>ر</w:t>
      </w:r>
      <w:r w:rsidR="00D836A0" w:rsidRPr="003C213A">
        <w:rPr>
          <w:rtl/>
        </w:rPr>
        <w:t xml:space="preserve"> خلاف، و </w:t>
      </w:r>
      <w:r w:rsidR="00CB70A1">
        <w:rPr>
          <w:rtl/>
        </w:rPr>
        <w:t>ش</w:t>
      </w:r>
      <w:r w:rsidR="00CB70A1">
        <w:rPr>
          <w:rFonts w:hint="cs"/>
          <w:rtl/>
        </w:rPr>
        <w:t>ی</w:t>
      </w:r>
      <w:r w:rsidR="00CB70A1">
        <w:rPr>
          <w:rFonts w:hint="eastAsia"/>
          <w:rtl/>
        </w:rPr>
        <w:t>خنا</w:t>
      </w:r>
      <w:r w:rsidR="00D836A0" w:rsidRPr="003C213A">
        <w:rPr>
          <w:rtl/>
        </w:rPr>
        <w:t xml:space="preserve"> أبو جعفر موافق </w:t>
      </w:r>
      <w:r w:rsidR="00CB70A1">
        <w:rPr>
          <w:rtl/>
        </w:rPr>
        <w:t>عل</w:t>
      </w:r>
      <w:r w:rsidR="00CB70A1">
        <w:rPr>
          <w:rFonts w:hint="cs"/>
          <w:rtl/>
        </w:rPr>
        <w:t>ی</w:t>
      </w:r>
      <w:r w:rsidR="00D836A0" w:rsidRPr="003C213A">
        <w:rPr>
          <w:rtl/>
        </w:rPr>
        <w:t xml:space="preserve"> </w:t>
      </w:r>
      <w:r w:rsidR="00CB70A1">
        <w:rPr>
          <w:rtl/>
        </w:rPr>
        <w:t>ذلک</w:t>
      </w:r>
      <w:r w:rsidR="00D836A0" w:rsidRPr="003C213A">
        <w:rPr>
          <w:rtl/>
        </w:rPr>
        <w:t xml:space="preserve"> قائل </w:t>
      </w:r>
      <w:r w:rsidR="00CB70A1">
        <w:rPr>
          <w:rtl/>
        </w:rPr>
        <w:t>به</w:t>
      </w:r>
      <w:r w:rsidR="00D836A0" w:rsidRPr="003C213A">
        <w:rPr>
          <w:rtl/>
        </w:rPr>
        <w:t>».</w:t>
      </w:r>
      <w:r w:rsidR="00D836A0" w:rsidRPr="007138F9">
        <w:rPr>
          <w:vertAlign w:val="superscript"/>
          <w:rtl/>
        </w:rPr>
        <w:footnoteReference w:id="240"/>
      </w:r>
    </w:p>
    <w:p w:rsidR="00E02631" w:rsidRDefault="00891D03" w:rsidP="00E02631">
      <w:pPr>
        <w:jc w:val="both"/>
        <w:rPr>
          <w:rtl/>
        </w:rPr>
      </w:pPr>
      <w:r w:rsidRPr="005D6421">
        <w:rPr>
          <w:rFonts w:cs="B Titr" w:hint="cs"/>
          <w:sz w:val="28"/>
          <w:szCs w:val="24"/>
          <w:rtl/>
        </w:rPr>
        <w:t>«رجال ابن داود»:</w:t>
      </w:r>
    </w:p>
    <w:p w:rsidR="00891D03" w:rsidRPr="003C213A" w:rsidRDefault="00891D03" w:rsidP="00347248">
      <w:pPr>
        <w:ind w:left="720"/>
        <w:jc w:val="both"/>
        <w:rPr>
          <w:rtl/>
        </w:rPr>
      </w:pPr>
      <w:r w:rsidRPr="003C213A">
        <w:rPr>
          <w:rFonts w:hint="cs"/>
          <w:rtl/>
        </w:rPr>
        <w:t>«</w:t>
      </w:r>
      <w:r w:rsidRPr="003C213A">
        <w:rPr>
          <w:rtl/>
        </w:rPr>
        <w:t>172 إسماع</w:t>
      </w:r>
      <w:r w:rsidRPr="003C213A">
        <w:rPr>
          <w:rFonts w:hint="cs"/>
          <w:rtl/>
        </w:rPr>
        <w:t>ی</w:t>
      </w:r>
      <w:r w:rsidRPr="003C213A">
        <w:rPr>
          <w:rFonts w:hint="eastAsia"/>
          <w:rtl/>
        </w:rPr>
        <w:t>ل</w:t>
      </w:r>
      <w:r w:rsidRPr="003C213A">
        <w:rPr>
          <w:rtl/>
        </w:rPr>
        <w:t xml:space="preserve"> بن أب</w:t>
      </w:r>
      <w:r w:rsidRPr="003C213A">
        <w:rPr>
          <w:rFonts w:hint="cs"/>
          <w:rtl/>
        </w:rPr>
        <w:t>ی</w:t>
      </w:r>
      <w:r w:rsidRPr="003C213A">
        <w:rPr>
          <w:rtl/>
        </w:rPr>
        <w:t xml:space="preserve"> ز</w:t>
      </w:r>
      <w:r w:rsidRPr="003C213A">
        <w:rPr>
          <w:rFonts w:hint="cs"/>
          <w:rtl/>
        </w:rPr>
        <w:t>ی</w:t>
      </w:r>
      <w:r w:rsidRPr="003C213A">
        <w:rPr>
          <w:rFonts w:hint="eastAsia"/>
          <w:rtl/>
        </w:rPr>
        <w:t>اد</w:t>
      </w:r>
      <w:r w:rsidRPr="003C213A">
        <w:rPr>
          <w:rFonts w:hint="cs"/>
          <w:rtl/>
        </w:rPr>
        <w:t>: ی</w:t>
      </w:r>
      <w:r w:rsidRPr="003C213A">
        <w:rPr>
          <w:rFonts w:hint="eastAsia"/>
          <w:rtl/>
        </w:rPr>
        <w:t>عرف</w:t>
      </w:r>
      <w:r w:rsidRPr="003C213A">
        <w:rPr>
          <w:rtl/>
        </w:rPr>
        <w:t xml:space="preserve"> بالسکون</w:t>
      </w:r>
      <w:r w:rsidRPr="003C213A">
        <w:rPr>
          <w:rFonts w:hint="cs"/>
          <w:rtl/>
        </w:rPr>
        <w:t>ی</w:t>
      </w:r>
      <w:r w:rsidRPr="003C213A">
        <w:rPr>
          <w:rtl/>
        </w:rPr>
        <w:t xml:space="preserve"> الشع</w:t>
      </w:r>
      <w:r w:rsidRPr="003C213A">
        <w:rPr>
          <w:rFonts w:hint="cs"/>
          <w:rtl/>
        </w:rPr>
        <w:t>ی</w:t>
      </w:r>
      <w:r w:rsidRPr="003C213A">
        <w:rPr>
          <w:rFonts w:hint="eastAsia"/>
          <w:rtl/>
        </w:rPr>
        <w:t>ر</w:t>
      </w:r>
      <w:r w:rsidRPr="003C213A">
        <w:rPr>
          <w:rFonts w:hint="cs"/>
          <w:rtl/>
        </w:rPr>
        <w:t>ی</w:t>
      </w:r>
      <w:r w:rsidRPr="003C213A">
        <w:rPr>
          <w:rtl/>
        </w:rPr>
        <w:t xml:space="preserve"> ق [جش] له کتاب، مهمل، و اسم أب</w:t>
      </w:r>
      <w:r w:rsidRPr="003C213A">
        <w:rPr>
          <w:rFonts w:hint="cs"/>
          <w:rtl/>
        </w:rPr>
        <w:t>ی</w:t>
      </w:r>
      <w:r w:rsidRPr="003C213A">
        <w:rPr>
          <w:rtl/>
        </w:rPr>
        <w:t xml:space="preserve"> ز</w:t>
      </w:r>
      <w:r w:rsidRPr="003C213A">
        <w:rPr>
          <w:rFonts w:hint="cs"/>
          <w:rtl/>
        </w:rPr>
        <w:t>ی</w:t>
      </w:r>
      <w:r w:rsidRPr="003C213A">
        <w:rPr>
          <w:rFonts w:hint="eastAsia"/>
          <w:rtl/>
        </w:rPr>
        <w:t>اد</w:t>
      </w:r>
      <w:r w:rsidRPr="003C213A">
        <w:rPr>
          <w:rtl/>
        </w:rPr>
        <w:t xml:space="preserve"> مسلم البزاز الأسد</w:t>
      </w:r>
      <w:r w:rsidR="00347248">
        <w:rPr>
          <w:rFonts w:hint="cs"/>
          <w:rtl/>
        </w:rPr>
        <w:t>ی»؛</w:t>
      </w:r>
      <w:r w:rsidR="00347248">
        <w:rPr>
          <w:rStyle w:val="FootnoteReference"/>
          <w:rtl/>
        </w:rPr>
        <w:footnoteReference w:id="241"/>
      </w:r>
    </w:p>
    <w:p w:rsidR="00891D03" w:rsidRPr="00891D03" w:rsidRDefault="00891D03" w:rsidP="004312B1">
      <w:pPr>
        <w:ind w:left="720"/>
        <w:jc w:val="both"/>
        <w:rPr>
          <w:rFonts w:asciiTheme="minorHAnsi" w:hAnsiTheme="minorHAnsi"/>
          <w:color w:val="auto"/>
          <w:sz w:val="28"/>
          <w:rtl/>
        </w:rPr>
      </w:pPr>
      <w:r w:rsidRPr="00891D03">
        <w:rPr>
          <w:rFonts w:asciiTheme="minorHAnsi" w:hAnsiTheme="minorHAnsi" w:hint="cs"/>
          <w:color w:val="auto"/>
          <w:sz w:val="28"/>
          <w:rtl/>
        </w:rPr>
        <w:t>«</w:t>
      </w:r>
      <w:r w:rsidRPr="00891D03">
        <w:rPr>
          <w:rFonts w:asciiTheme="minorHAnsi" w:hAnsiTheme="minorHAnsi"/>
          <w:color w:val="auto"/>
          <w:sz w:val="28"/>
          <w:rtl/>
        </w:rPr>
        <w:t>53 إسماع</w:t>
      </w:r>
      <w:r w:rsidRPr="00891D03">
        <w:rPr>
          <w:rFonts w:asciiTheme="minorHAnsi" w:hAnsiTheme="minorHAnsi" w:hint="cs"/>
          <w:color w:val="auto"/>
          <w:sz w:val="28"/>
          <w:rtl/>
        </w:rPr>
        <w:t>ی</w:t>
      </w:r>
      <w:r w:rsidRPr="00891D03">
        <w:rPr>
          <w:rFonts w:asciiTheme="minorHAnsi" w:hAnsiTheme="minorHAnsi" w:hint="eastAsia"/>
          <w:color w:val="auto"/>
          <w:sz w:val="28"/>
          <w:rtl/>
        </w:rPr>
        <w:t>ل</w:t>
      </w:r>
      <w:r w:rsidRPr="00891D03">
        <w:rPr>
          <w:rFonts w:asciiTheme="minorHAnsi" w:hAnsiTheme="minorHAnsi"/>
          <w:color w:val="auto"/>
          <w:sz w:val="28"/>
          <w:rtl/>
        </w:rPr>
        <w:t xml:space="preserve"> بن أب</w:t>
      </w:r>
      <w:r w:rsidRPr="00891D03">
        <w:rPr>
          <w:rFonts w:asciiTheme="minorHAnsi" w:hAnsiTheme="minorHAnsi" w:hint="cs"/>
          <w:color w:val="auto"/>
          <w:sz w:val="28"/>
          <w:rtl/>
        </w:rPr>
        <w:t>ی</w:t>
      </w:r>
      <w:r w:rsidRPr="00891D03">
        <w:rPr>
          <w:rFonts w:asciiTheme="minorHAnsi" w:hAnsiTheme="minorHAnsi"/>
          <w:color w:val="auto"/>
          <w:sz w:val="28"/>
          <w:rtl/>
        </w:rPr>
        <w:t xml:space="preserve"> ز</w:t>
      </w:r>
      <w:r w:rsidRPr="00891D03">
        <w:rPr>
          <w:rFonts w:asciiTheme="minorHAnsi" w:hAnsiTheme="minorHAnsi" w:hint="cs"/>
          <w:color w:val="auto"/>
          <w:sz w:val="28"/>
          <w:rtl/>
        </w:rPr>
        <w:t>ی</w:t>
      </w:r>
      <w:r w:rsidRPr="00891D03">
        <w:rPr>
          <w:rFonts w:asciiTheme="minorHAnsi" w:hAnsiTheme="minorHAnsi" w:hint="eastAsia"/>
          <w:color w:val="auto"/>
          <w:sz w:val="28"/>
          <w:rtl/>
        </w:rPr>
        <w:t>اد</w:t>
      </w:r>
      <w:r w:rsidRPr="00891D03">
        <w:rPr>
          <w:rFonts w:asciiTheme="minorHAnsi" w:hAnsiTheme="minorHAnsi"/>
          <w:color w:val="auto"/>
          <w:sz w:val="28"/>
          <w:rtl/>
        </w:rPr>
        <w:t xml:space="preserve"> السکون</w:t>
      </w:r>
      <w:r w:rsidRPr="00891D03">
        <w:rPr>
          <w:rFonts w:asciiTheme="minorHAnsi" w:hAnsiTheme="minorHAnsi" w:hint="cs"/>
          <w:color w:val="auto"/>
          <w:sz w:val="28"/>
          <w:rtl/>
        </w:rPr>
        <w:t xml:space="preserve">ی: </w:t>
      </w:r>
      <w:r w:rsidRPr="00891D03">
        <w:rPr>
          <w:rFonts w:asciiTheme="minorHAnsi" w:hAnsiTheme="minorHAnsi"/>
          <w:color w:val="auto"/>
          <w:sz w:val="28"/>
          <w:rtl/>
        </w:rPr>
        <w:t>الشع</w:t>
      </w:r>
      <w:r w:rsidRPr="00891D03">
        <w:rPr>
          <w:rFonts w:asciiTheme="minorHAnsi" w:hAnsiTheme="minorHAnsi" w:hint="cs"/>
          <w:color w:val="auto"/>
          <w:sz w:val="28"/>
          <w:rtl/>
        </w:rPr>
        <w:t>ی</w:t>
      </w:r>
      <w:r w:rsidRPr="00891D03">
        <w:rPr>
          <w:rFonts w:asciiTheme="minorHAnsi" w:hAnsiTheme="minorHAnsi" w:hint="eastAsia"/>
          <w:color w:val="auto"/>
          <w:sz w:val="28"/>
          <w:rtl/>
        </w:rPr>
        <w:t>ر</w:t>
      </w:r>
      <w:r w:rsidRPr="00891D03">
        <w:rPr>
          <w:rFonts w:asciiTheme="minorHAnsi" w:hAnsiTheme="minorHAnsi" w:hint="cs"/>
          <w:color w:val="auto"/>
          <w:sz w:val="28"/>
          <w:rtl/>
        </w:rPr>
        <w:t>ی</w:t>
      </w:r>
      <w:r w:rsidRPr="00891D03">
        <w:rPr>
          <w:rFonts w:asciiTheme="minorHAnsi" w:hAnsiTheme="minorHAnsi"/>
          <w:color w:val="auto"/>
          <w:sz w:val="28"/>
          <w:rtl/>
        </w:rPr>
        <w:t xml:space="preserve"> کان عام</w:t>
      </w:r>
      <w:r w:rsidRPr="00891D03">
        <w:rPr>
          <w:rFonts w:asciiTheme="minorHAnsi" w:hAnsiTheme="minorHAnsi" w:hint="cs"/>
          <w:color w:val="auto"/>
          <w:sz w:val="28"/>
          <w:rtl/>
        </w:rPr>
        <w:t>ی</w:t>
      </w:r>
      <w:r w:rsidRPr="00891D03">
        <w:rPr>
          <w:rFonts w:asciiTheme="minorHAnsi" w:hAnsiTheme="minorHAnsi" w:hint="eastAsia"/>
          <w:color w:val="auto"/>
          <w:sz w:val="28"/>
          <w:rtl/>
        </w:rPr>
        <w:t>ا</w:t>
      </w:r>
      <w:r w:rsidR="004312B1">
        <w:rPr>
          <w:rFonts w:asciiTheme="minorHAnsi" w:hAnsiTheme="minorHAnsi" w:hint="cs"/>
          <w:color w:val="auto"/>
          <w:sz w:val="28"/>
          <w:rtl/>
        </w:rPr>
        <w:t>».</w:t>
      </w:r>
      <w:r w:rsidR="004312B1">
        <w:rPr>
          <w:rStyle w:val="FootnoteReference"/>
          <w:rFonts w:asciiTheme="minorHAnsi" w:hAnsiTheme="minorHAnsi"/>
          <w:color w:val="auto"/>
          <w:sz w:val="28"/>
          <w:rtl/>
        </w:rPr>
        <w:footnoteReference w:id="242"/>
      </w:r>
    </w:p>
    <w:p w:rsidR="00891D03" w:rsidRPr="00891D03" w:rsidRDefault="00891D03" w:rsidP="00891D03">
      <w:pPr>
        <w:jc w:val="both"/>
        <w:rPr>
          <w:rFonts w:asciiTheme="minorHAnsi" w:hAnsiTheme="minorHAnsi"/>
          <w:color w:val="auto"/>
          <w:sz w:val="28"/>
          <w:rtl/>
        </w:rPr>
      </w:pPr>
      <w:r w:rsidRPr="00891D03">
        <w:rPr>
          <w:rFonts w:asciiTheme="minorHAnsi" w:hAnsiTheme="minorHAnsi" w:hint="cs"/>
          <w:color w:val="auto"/>
          <w:sz w:val="28"/>
          <w:rtl/>
        </w:rPr>
        <w:t xml:space="preserve">در این کتاب به عامی بودن «سکونی» تصریح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شود</w:t>
      </w:r>
      <w:r w:rsidRPr="00891D03">
        <w:rPr>
          <w:rFonts w:asciiTheme="minorHAnsi" w:hAnsiTheme="minorHAnsi" w:hint="cs"/>
          <w:color w:val="auto"/>
          <w:sz w:val="28"/>
          <w:rtl/>
        </w:rPr>
        <w:t>.</w:t>
      </w:r>
    </w:p>
    <w:p w:rsidR="00891D03" w:rsidRPr="003C213A" w:rsidRDefault="00891D03" w:rsidP="00F166F5">
      <w:pPr>
        <w:jc w:val="both"/>
        <w:rPr>
          <w:rtl/>
        </w:rPr>
      </w:pPr>
      <w:r w:rsidRPr="00E02631">
        <w:rPr>
          <w:rFonts w:cs="B Titr" w:hint="cs"/>
          <w:sz w:val="28"/>
          <w:szCs w:val="24"/>
          <w:rtl/>
        </w:rPr>
        <w:lastRenderedPageBreak/>
        <w:t>«رجال علامه حلی»:</w:t>
      </w:r>
      <w:r w:rsidRPr="003C213A">
        <w:rPr>
          <w:rFonts w:hint="cs"/>
          <w:rtl/>
        </w:rPr>
        <w:t xml:space="preserve"> «</w:t>
      </w:r>
      <w:r w:rsidRPr="003C213A">
        <w:rPr>
          <w:rtl/>
        </w:rPr>
        <w:t>3 إسماع</w:t>
      </w:r>
      <w:r w:rsidRPr="003C213A">
        <w:rPr>
          <w:rFonts w:hint="cs"/>
          <w:rtl/>
        </w:rPr>
        <w:t>ی</w:t>
      </w:r>
      <w:r w:rsidRPr="003C213A">
        <w:rPr>
          <w:rFonts w:hint="eastAsia"/>
          <w:rtl/>
        </w:rPr>
        <w:t>ل</w:t>
      </w:r>
      <w:r w:rsidRPr="003C213A">
        <w:rPr>
          <w:rtl/>
        </w:rPr>
        <w:t xml:space="preserve"> بن أب</w:t>
      </w:r>
      <w:r w:rsidRPr="003C213A">
        <w:rPr>
          <w:rFonts w:hint="cs"/>
          <w:rtl/>
        </w:rPr>
        <w:t>ی</w:t>
      </w:r>
      <w:r w:rsidRPr="003C213A">
        <w:rPr>
          <w:rtl/>
        </w:rPr>
        <w:t xml:space="preserve"> ز</w:t>
      </w:r>
      <w:r w:rsidRPr="003C213A">
        <w:rPr>
          <w:rFonts w:hint="cs"/>
          <w:rtl/>
        </w:rPr>
        <w:t>ی</w:t>
      </w:r>
      <w:r w:rsidRPr="003C213A">
        <w:rPr>
          <w:rFonts w:hint="eastAsia"/>
          <w:rtl/>
        </w:rPr>
        <w:t>اد</w:t>
      </w:r>
      <w:r w:rsidRPr="003C213A">
        <w:rPr>
          <w:rtl/>
        </w:rPr>
        <w:t xml:space="preserve"> السکون</w:t>
      </w:r>
      <w:r w:rsidRPr="003C213A">
        <w:rPr>
          <w:rFonts w:hint="cs"/>
          <w:rtl/>
        </w:rPr>
        <w:t>ی</w:t>
      </w:r>
      <w:r w:rsidRPr="003C213A">
        <w:rPr>
          <w:rtl/>
        </w:rPr>
        <w:t xml:space="preserve"> الشع</w:t>
      </w:r>
      <w:r w:rsidRPr="003C213A">
        <w:rPr>
          <w:rFonts w:hint="cs"/>
          <w:rtl/>
        </w:rPr>
        <w:t>ی</w:t>
      </w:r>
      <w:r w:rsidRPr="003C213A">
        <w:rPr>
          <w:rFonts w:hint="eastAsia"/>
          <w:rtl/>
        </w:rPr>
        <w:t>ر</w:t>
      </w:r>
      <w:r w:rsidRPr="003C213A">
        <w:rPr>
          <w:rFonts w:hint="cs"/>
          <w:rtl/>
        </w:rPr>
        <w:t xml:space="preserve">ی: </w:t>
      </w:r>
      <w:r w:rsidRPr="003C213A">
        <w:rPr>
          <w:rtl/>
        </w:rPr>
        <w:t>کان عام</w:t>
      </w:r>
      <w:r w:rsidRPr="003C213A">
        <w:rPr>
          <w:rFonts w:hint="cs"/>
          <w:rtl/>
        </w:rPr>
        <w:t>ی</w:t>
      </w:r>
      <w:r w:rsidRPr="003C213A">
        <w:rPr>
          <w:rFonts w:hint="eastAsia"/>
          <w:rtl/>
        </w:rPr>
        <w:t>ا</w:t>
      </w:r>
      <w:r w:rsidRPr="003C213A">
        <w:rPr>
          <w:rFonts w:hint="cs"/>
          <w:rtl/>
        </w:rPr>
        <w:t>»</w:t>
      </w:r>
      <w:r w:rsidR="00F166F5">
        <w:rPr>
          <w:rFonts w:hint="cs"/>
          <w:rtl/>
        </w:rPr>
        <w:t>.</w:t>
      </w:r>
      <w:r w:rsidR="00F166F5">
        <w:rPr>
          <w:rStyle w:val="FootnoteReference"/>
          <w:rtl/>
        </w:rPr>
        <w:footnoteReference w:id="243"/>
      </w:r>
    </w:p>
    <w:p w:rsidR="00891D03" w:rsidRPr="00891D03" w:rsidRDefault="00891D03" w:rsidP="00891D03">
      <w:pPr>
        <w:jc w:val="both"/>
        <w:rPr>
          <w:rFonts w:asciiTheme="minorHAnsi" w:hAnsiTheme="minorHAnsi"/>
          <w:color w:val="auto"/>
          <w:sz w:val="28"/>
          <w:rtl/>
        </w:rPr>
      </w:pPr>
      <w:r w:rsidRPr="00891D03">
        <w:rPr>
          <w:rFonts w:asciiTheme="minorHAnsi" w:hAnsiTheme="minorHAnsi" w:hint="cs"/>
          <w:color w:val="auto"/>
          <w:sz w:val="28"/>
          <w:rtl/>
        </w:rPr>
        <w:t>در این کتاب نیز به عامی بودن «سکونی» تصریح شده است.</w:t>
      </w:r>
    </w:p>
    <w:p w:rsidR="00891D03" w:rsidRPr="00891D03" w:rsidRDefault="00891D03" w:rsidP="00891D03">
      <w:pPr>
        <w:jc w:val="both"/>
        <w:rPr>
          <w:rFonts w:asciiTheme="minorHAnsi" w:hAnsiTheme="minorHAnsi"/>
          <w:color w:val="auto"/>
          <w:sz w:val="28"/>
          <w:rtl/>
        </w:rPr>
      </w:pPr>
      <w:r w:rsidRPr="00891D03">
        <w:rPr>
          <w:rFonts w:asciiTheme="minorHAnsi" w:hAnsiTheme="minorHAnsi" w:hint="cs"/>
          <w:color w:val="auto"/>
          <w:sz w:val="28"/>
          <w:rtl/>
        </w:rPr>
        <w:t>آنچه تا کنون به دست آوردیم این است که:</w:t>
      </w:r>
    </w:p>
    <w:p w:rsidR="00891D03" w:rsidRDefault="00891D03" w:rsidP="002E6559">
      <w:pPr>
        <w:ind w:left="720"/>
        <w:jc w:val="both"/>
        <w:rPr>
          <w:rFonts w:asciiTheme="minorHAnsi" w:hAnsiTheme="minorHAnsi"/>
          <w:color w:val="auto"/>
          <w:sz w:val="28"/>
          <w:rtl/>
        </w:rPr>
      </w:pPr>
      <w:r w:rsidRPr="00891D03">
        <w:rPr>
          <w:rFonts w:asciiTheme="minorHAnsi" w:hAnsiTheme="minorHAnsi" w:hint="cs"/>
          <w:color w:val="auto"/>
          <w:sz w:val="28"/>
          <w:rtl/>
        </w:rPr>
        <w:t>طبق ظاهر حال «رجال نجاشی»، «سکونی» شیعه است؛</w:t>
      </w:r>
    </w:p>
    <w:p w:rsidR="00066A07" w:rsidRDefault="00066A07" w:rsidP="00066A07">
      <w:pPr>
        <w:ind w:left="720"/>
        <w:jc w:val="both"/>
        <w:rPr>
          <w:rFonts w:asciiTheme="minorHAnsi" w:hAnsiTheme="minorHAnsi"/>
          <w:color w:val="auto"/>
          <w:sz w:val="28"/>
          <w:rtl/>
        </w:rPr>
      </w:pPr>
      <w:r w:rsidRPr="00066A07">
        <w:rPr>
          <w:rFonts w:asciiTheme="minorHAnsi" w:hAnsiTheme="minorHAnsi"/>
          <w:color w:val="auto"/>
          <w:sz w:val="28"/>
          <w:rtl/>
        </w:rPr>
        <w:t>برخ</w:t>
      </w:r>
      <w:r w:rsidRPr="00066A07">
        <w:rPr>
          <w:rFonts w:asciiTheme="minorHAnsi" w:hAnsiTheme="minorHAnsi" w:hint="cs"/>
          <w:color w:val="auto"/>
          <w:sz w:val="28"/>
          <w:rtl/>
        </w:rPr>
        <w:t>ی</w:t>
      </w:r>
      <w:r w:rsidRPr="00066A07">
        <w:rPr>
          <w:rFonts w:asciiTheme="minorHAnsi" w:hAnsiTheme="minorHAnsi"/>
          <w:color w:val="auto"/>
          <w:sz w:val="28"/>
          <w:rtl/>
        </w:rPr>
        <w:t xml:space="preserve"> مانند «علامه حل</w:t>
      </w:r>
      <w:r w:rsidRPr="00066A07">
        <w:rPr>
          <w:rFonts w:asciiTheme="minorHAnsi" w:hAnsiTheme="minorHAnsi" w:hint="cs"/>
          <w:color w:val="auto"/>
          <w:sz w:val="28"/>
          <w:rtl/>
        </w:rPr>
        <w:t>ی</w:t>
      </w:r>
      <w:r w:rsidRPr="00066A07">
        <w:rPr>
          <w:rFonts w:asciiTheme="minorHAnsi" w:hAnsiTheme="minorHAnsi" w:hint="eastAsia"/>
          <w:color w:val="auto"/>
          <w:sz w:val="28"/>
          <w:rtl/>
        </w:rPr>
        <w:t>»،</w:t>
      </w:r>
      <w:r w:rsidRPr="00066A07">
        <w:rPr>
          <w:rFonts w:asciiTheme="minorHAnsi" w:hAnsiTheme="minorHAnsi"/>
          <w:color w:val="auto"/>
          <w:sz w:val="28"/>
          <w:rtl/>
        </w:rPr>
        <w:t xml:space="preserve"> «ابن داود» و «ابن ادر</w:t>
      </w:r>
      <w:r w:rsidRPr="00066A07">
        <w:rPr>
          <w:rFonts w:asciiTheme="minorHAnsi" w:hAnsiTheme="minorHAnsi" w:hint="cs"/>
          <w:color w:val="auto"/>
          <w:sz w:val="28"/>
          <w:rtl/>
        </w:rPr>
        <w:t>ی</w:t>
      </w:r>
      <w:r w:rsidRPr="00066A07">
        <w:rPr>
          <w:rFonts w:asciiTheme="minorHAnsi" w:hAnsiTheme="minorHAnsi" w:hint="eastAsia"/>
          <w:color w:val="auto"/>
          <w:sz w:val="28"/>
          <w:rtl/>
        </w:rPr>
        <w:t>س»</w:t>
      </w:r>
      <w:r w:rsidRPr="00066A07">
        <w:rPr>
          <w:rFonts w:asciiTheme="minorHAnsi" w:hAnsiTheme="minorHAnsi"/>
          <w:color w:val="auto"/>
          <w:sz w:val="28"/>
          <w:rtl/>
        </w:rPr>
        <w:t xml:space="preserve"> به عام</w:t>
      </w:r>
      <w:r w:rsidRPr="00066A07">
        <w:rPr>
          <w:rFonts w:asciiTheme="minorHAnsi" w:hAnsiTheme="minorHAnsi" w:hint="cs"/>
          <w:color w:val="auto"/>
          <w:sz w:val="28"/>
          <w:rtl/>
        </w:rPr>
        <w:t>ی</w:t>
      </w:r>
      <w:r w:rsidRPr="00066A07">
        <w:rPr>
          <w:rFonts w:asciiTheme="minorHAnsi" w:hAnsiTheme="minorHAnsi"/>
          <w:color w:val="auto"/>
          <w:sz w:val="28"/>
          <w:rtl/>
        </w:rPr>
        <w:t xml:space="preserve"> بودن و</w:t>
      </w:r>
      <w:r w:rsidRPr="00066A07">
        <w:rPr>
          <w:rFonts w:asciiTheme="minorHAnsi" w:hAnsiTheme="minorHAnsi" w:hint="cs"/>
          <w:color w:val="auto"/>
          <w:sz w:val="28"/>
          <w:rtl/>
        </w:rPr>
        <w:t>ی</w:t>
      </w:r>
      <w:r w:rsidRPr="00066A07">
        <w:rPr>
          <w:rFonts w:asciiTheme="minorHAnsi" w:hAnsiTheme="minorHAnsi"/>
          <w:color w:val="auto"/>
          <w:sz w:val="28"/>
          <w:rtl/>
        </w:rPr>
        <w:t xml:space="preserve"> تصر</w:t>
      </w:r>
      <w:r w:rsidRPr="00066A07">
        <w:rPr>
          <w:rFonts w:asciiTheme="minorHAnsi" w:hAnsiTheme="minorHAnsi" w:hint="cs"/>
          <w:color w:val="auto"/>
          <w:sz w:val="28"/>
          <w:rtl/>
        </w:rPr>
        <w:t>ی</w:t>
      </w:r>
      <w:r w:rsidRPr="00066A07">
        <w:rPr>
          <w:rFonts w:asciiTheme="minorHAnsi" w:hAnsiTheme="minorHAnsi" w:hint="eastAsia"/>
          <w:color w:val="auto"/>
          <w:sz w:val="28"/>
          <w:rtl/>
        </w:rPr>
        <w:t>ح</w:t>
      </w:r>
      <w:r w:rsidRPr="00066A07">
        <w:rPr>
          <w:rFonts w:asciiTheme="minorHAnsi" w:hAnsiTheme="minorHAnsi"/>
          <w:color w:val="auto"/>
          <w:sz w:val="28"/>
          <w:rtl/>
        </w:rPr>
        <w:t xml:space="preserve"> کرده‌اند؛ حت</w:t>
      </w:r>
      <w:r w:rsidRPr="00066A07">
        <w:rPr>
          <w:rFonts w:asciiTheme="minorHAnsi" w:hAnsiTheme="minorHAnsi" w:hint="cs"/>
          <w:color w:val="auto"/>
          <w:sz w:val="28"/>
          <w:rtl/>
        </w:rPr>
        <w:t>ی</w:t>
      </w:r>
      <w:r w:rsidRPr="00066A07">
        <w:rPr>
          <w:rFonts w:asciiTheme="minorHAnsi" w:hAnsiTheme="minorHAnsi"/>
          <w:color w:val="auto"/>
          <w:sz w:val="28"/>
          <w:rtl/>
        </w:rPr>
        <w:t xml:space="preserve"> ابن ادر</w:t>
      </w:r>
      <w:r w:rsidRPr="00066A07">
        <w:rPr>
          <w:rFonts w:asciiTheme="minorHAnsi" w:hAnsiTheme="minorHAnsi" w:hint="cs"/>
          <w:color w:val="auto"/>
          <w:sz w:val="28"/>
          <w:rtl/>
        </w:rPr>
        <w:t>ی</w:t>
      </w:r>
      <w:r w:rsidRPr="00066A07">
        <w:rPr>
          <w:rFonts w:asciiTheme="minorHAnsi" w:hAnsiTheme="minorHAnsi" w:hint="eastAsia"/>
          <w:color w:val="auto"/>
          <w:sz w:val="28"/>
          <w:rtl/>
        </w:rPr>
        <w:t>س</w:t>
      </w:r>
      <w:r w:rsidRPr="00066A07">
        <w:rPr>
          <w:rFonts w:asciiTheme="minorHAnsi" w:hAnsiTheme="minorHAnsi"/>
          <w:color w:val="auto"/>
          <w:sz w:val="28"/>
          <w:rtl/>
        </w:rPr>
        <w:t xml:space="preserve"> عام</w:t>
      </w:r>
      <w:r w:rsidRPr="00066A07">
        <w:rPr>
          <w:rFonts w:asciiTheme="minorHAnsi" w:hAnsiTheme="minorHAnsi" w:hint="cs"/>
          <w:color w:val="auto"/>
          <w:sz w:val="28"/>
          <w:rtl/>
        </w:rPr>
        <w:t>ی</w:t>
      </w:r>
      <w:r w:rsidRPr="00066A07">
        <w:rPr>
          <w:rFonts w:asciiTheme="minorHAnsi" w:hAnsiTheme="minorHAnsi"/>
          <w:color w:val="auto"/>
          <w:sz w:val="28"/>
          <w:rtl/>
        </w:rPr>
        <w:t xml:space="preserve"> بودن و</w:t>
      </w:r>
      <w:r w:rsidRPr="00066A07">
        <w:rPr>
          <w:rFonts w:asciiTheme="minorHAnsi" w:hAnsiTheme="minorHAnsi" w:hint="cs"/>
          <w:color w:val="auto"/>
          <w:sz w:val="28"/>
          <w:rtl/>
        </w:rPr>
        <w:t>ی</w:t>
      </w:r>
      <w:r w:rsidRPr="00066A07">
        <w:rPr>
          <w:rFonts w:asciiTheme="minorHAnsi" w:hAnsiTheme="minorHAnsi"/>
          <w:color w:val="auto"/>
          <w:sz w:val="28"/>
          <w:rtl/>
        </w:rPr>
        <w:t xml:space="preserve"> را بدون مخالف دانسته و ا</w:t>
      </w:r>
      <w:r w:rsidRPr="00066A07">
        <w:rPr>
          <w:rFonts w:asciiTheme="minorHAnsi" w:hAnsiTheme="minorHAnsi" w:hint="cs"/>
          <w:color w:val="auto"/>
          <w:sz w:val="28"/>
          <w:rtl/>
        </w:rPr>
        <w:t>ی</w:t>
      </w:r>
      <w:r w:rsidRPr="00066A07">
        <w:rPr>
          <w:rFonts w:asciiTheme="minorHAnsi" w:hAnsiTheme="minorHAnsi" w:hint="eastAsia"/>
          <w:color w:val="auto"/>
          <w:sz w:val="28"/>
          <w:rtl/>
        </w:rPr>
        <w:t>ن</w:t>
      </w:r>
      <w:r w:rsidRPr="00066A07">
        <w:rPr>
          <w:rFonts w:asciiTheme="minorHAnsi" w:hAnsiTheme="minorHAnsi"/>
          <w:color w:val="auto"/>
          <w:sz w:val="28"/>
          <w:rtl/>
        </w:rPr>
        <w:t xml:space="preserve"> مطلب را به ش</w:t>
      </w:r>
      <w:r w:rsidRPr="00066A07">
        <w:rPr>
          <w:rFonts w:asciiTheme="minorHAnsi" w:hAnsiTheme="minorHAnsi" w:hint="cs"/>
          <w:color w:val="auto"/>
          <w:sz w:val="28"/>
          <w:rtl/>
        </w:rPr>
        <w:t>ی</w:t>
      </w:r>
      <w:r w:rsidRPr="00066A07">
        <w:rPr>
          <w:rFonts w:asciiTheme="minorHAnsi" w:hAnsiTheme="minorHAnsi" w:hint="eastAsia"/>
          <w:color w:val="auto"/>
          <w:sz w:val="28"/>
          <w:rtl/>
        </w:rPr>
        <w:t>خ</w:t>
      </w:r>
      <w:r w:rsidRPr="00066A07">
        <w:rPr>
          <w:rFonts w:asciiTheme="minorHAnsi" w:hAnsiTheme="minorHAnsi"/>
          <w:color w:val="auto"/>
          <w:sz w:val="28"/>
          <w:rtl/>
        </w:rPr>
        <w:t xml:space="preserve"> صدوق ن</w:t>
      </w:r>
      <w:r w:rsidRPr="00066A07">
        <w:rPr>
          <w:rFonts w:asciiTheme="minorHAnsi" w:hAnsiTheme="minorHAnsi" w:hint="cs"/>
          <w:color w:val="auto"/>
          <w:sz w:val="28"/>
          <w:rtl/>
        </w:rPr>
        <w:t>ی</w:t>
      </w:r>
      <w:r w:rsidRPr="00066A07">
        <w:rPr>
          <w:rFonts w:asciiTheme="minorHAnsi" w:hAnsiTheme="minorHAnsi" w:hint="eastAsia"/>
          <w:color w:val="auto"/>
          <w:sz w:val="28"/>
          <w:rtl/>
        </w:rPr>
        <w:t>ز</w:t>
      </w:r>
      <w:r w:rsidRPr="00066A07">
        <w:rPr>
          <w:rFonts w:asciiTheme="minorHAnsi" w:hAnsiTheme="minorHAnsi"/>
          <w:color w:val="auto"/>
          <w:sz w:val="28"/>
          <w:rtl/>
        </w:rPr>
        <w:t xml:space="preserve"> نسبت داد</w:t>
      </w:r>
      <w:r>
        <w:rPr>
          <w:rFonts w:asciiTheme="minorHAnsi" w:hAnsiTheme="minorHAnsi" w:hint="cs"/>
          <w:color w:val="auto"/>
          <w:sz w:val="28"/>
          <w:rtl/>
        </w:rPr>
        <w:t>؛</w:t>
      </w:r>
    </w:p>
    <w:p w:rsidR="00891D03" w:rsidRPr="00891D03" w:rsidRDefault="00D7392B" w:rsidP="00D7392B">
      <w:pPr>
        <w:ind w:left="720"/>
        <w:jc w:val="both"/>
        <w:rPr>
          <w:rFonts w:asciiTheme="minorHAnsi" w:hAnsiTheme="minorHAnsi"/>
          <w:color w:val="auto"/>
          <w:sz w:val="28"/>
          <w:rtl/>
        </w:rPr>
      </w:pPr>
      <w:r>
        <w:rPr>
          <w:rFonts w:asciiTheme="minorHAnsi" w:hAnsiTheme="minorHAnsi" w:hint="cs"/>
          <w:color w:val="auto"/>
          <w:sz w:val="28"/>
          <w:rtl/>
        </w:rPr>
        <w:t xml:space="preserve">و </w:t>
      </w:r>
      <w:r w:rsidR="00066A07" w:rsidRPr="00066A07">
        <w:rPr>
          <w:rFonts w:asciiTheme="minorHAnsi" w:hAnsiTheme="minorHAnsi"/>
          <w:color w:val="auto"/>
          <w:sz w:val="28"/>
          <w:rtl/>
        </w:rPr>
        <w:t>«ش</w:t>
      </w:r>
      <w:r w:rsidR="00066A07" w:rsidRPr="00066A07">
        <w:rPr>
          <w:rFonts w:asciiTheme="minorHAnsi" w:hAnsiTheme="minorHAnsi" w:hint="cs"/>
          <w:color w:val="auto"/>
          <w:sz w:val="28"/>
          <w:rtl/>
        </w:rPr>
        <w:t>ی</w:t>
      </w:r>
      <w:r w:rsidR="00066A07" w:rsidRPr="00066A07">
        <w:rPr>
          <w:rFonts w:asciiTheme="minorHAnsi" w:hAnsiTheme="minorHAnsi" w:hint="eastAsia"/>
          <w:color w:val="auto"/>
          <w:sz w:val="28"/>
          <w:rtl/>
        </w:rPr>
        <w:t>خ</w:t>
      </w:r>
      <w:r w:rsidR="00066A07" w:rsidRPr="00066A07">
        <w:rPr>
          <w:rFonts w:asciiTheme="minorHAnsi" w:hAnsiTheme="minorHAnsi"/>
          <w:color w:val="auto"/>
          <w:sz w:val="28"/>
          <w:rtl/>
        </w:rPr>
        <w:t xml:space="preserve"> طوس</w:t>
      </w:r>
      <w:r w:rsidR="00066A07" w:rsidRPr="00066A07">
        <w:rPr>
          <w:rFonts w:asciiTheme="minorHAnsi" w:hAnsiTheme="minorHAnsi" w:hint="cs"/>
          <w:color w:val="auto"/>
          <w:sz w:val="28"/>
          <w:rtl/>
        </w:rPr>
        <w:t>ی</w:t>
      </w:r>
      <w:r w:rsidR="00066A07" w:rsidRPr="00066A07">
        <w:rPr>
          <w:rFonts w:asciiTheme="minorHAnsi" w:hAnsiTheme="minorHAnsi" w:hint="eastAsia"/>
          <w:color w:val="auto"/>
          <w:sz w:val="28"/>
          <w:rtl/>
        </w:rPr>
        <w:t>»</w:t>
      </w:r>
      <w:r w:rsidR="00066A07" w:rsidRPr="00066A07">
        <w:rPr>
          <w:rFonts w:asciiTheme="minorHAnsi" w:hAnsiTheme="minorHAnsi"/>
          <w:color w:val="auto"/>
          <w:sz w:val="28"/>
          <w:rtl/>
        </w:rPr>
        <w:t xml:space="preserve"> و «محقق حل</w:t>
      </w:r>
      <w:r w:rsidR="00066A07" w:rsidRPr="00066A07">
        <w:rPr>
          <w:rFonts w:asciiTheme="minorHAnsi" w:hAnsiTheme="minorHAnsi" w:hint="cs"/>
          <w:color w:val="auto"/>
          <w:sz w:val="28"/>
          <w:rtl/>
        </w:rPr>
        <w:t>ی</w:t>
      </w:r>
      <w:r w:rsidR="00066A07" w:rsidRPr="00066A07">
        <w:rPr>
          <w:rFonts w:asciiTheme="minorHAnsi" w:hAnsiTheme="minorHAnsi" w:hint="eastAsia"/>
          <w:color w:val="auto"/>
          <w:sz w:val="28"/>
          <w:rtl/>
        </w:rPr>
        <w:t>»</w:t>
      </w:r>
      <w:r w:rsidR="00066A07" w:rsidRPr="00066A07">
        <w:rPr>
          <w:rFonts w:asciiTheme="minorHAnsi" w:hAnsiTheme="minorHAnsi"/>
          <w:color w:val="auto"/>
          <w:sz w:val="28"/>
          <w:rtl/>
        </w:rPr>
        <w:t xml:space="preserve"> ن</w:t>
      </w:r>
      <w:r w:rsidR="00066A07" w:rsidRPr="00066A07">
        <w:rPr>
          <w:rFonts w:asciiTheme="minorHAnsi" w:hAnsiTheme="minorHAnsi" w:hint="cs"/>
          <w:color w:val="auto"/>
          <w:sz w:val="28"/>
          <w:rtl/>
        </w:rPr>
        <w:t>ی</w:t>
      </w:r>
      <w:r w:rsidR="00066A07" w:rsidRPr="00066A07">
        <w:rPr>
          <w:rFonts w:asciiTheme="minorHAnsi" w:hAnsiTheme="minorHAnsi" w:hint="eastAsia"/>
          <w:color w:val="auto"/>
          <w:sz w:val="28"/>
          <w:rtl/>
        </w:rPr>
        <w:t>ز</w:t>
      </w:r>
      <w:r w:rsidR="00066A07" w:rsidRPr="00066A07">
        <w:rPr>
          <w:rFonts w:asciiTheme="minorHAnsi" w:hAnsiTheme="minorHAnsi"/>
          <w:color w:val="auto"/>
          <w:sz w:val="28"/>
          <w:rtl/>
        </w:rPr>
        <w:t xml:space="preserve"> ادعا</w:t>
      </w:r>
      <w:r w:rsidR="00066A07" w:rsidRPr="00066A07">
        <w:rPr>
          <w:rFonts w:asciiTheme="minorHAnsi" w:hAnsiTheme="minorHAnsi" w:hint="cs"/>
          <w:color w:val="auto"/>
          <w:sz w:val="28"/>
          <w:rtl/>
        </w:rPr>
        <w:t>ی</w:t>
      </w:r>
      <w:r w:rsidR="00066A07" w:rsidRPr="00066A07">
        <w:rPr>
          <w:rFonts w:asciiTheme="minorHAnsi" w:hAnsiTheme="minorHAnsi"/>
          <w:color w:val="auto"/>
          <w:sz w:val="28"/>
          <w:rtl/>
        </w:rPr>
        <w:t xml:space="preserve"> اجماع بر عام</w:t>
      </w:r>
      <w:r w:rsidR="00066A07" w:rsidRPr="00066A07">
        <w:rPr>
          <w:rFonts w:asciiTheme="minorHAnsi" w:hAnsiTheme="minorHAnsi" w:hint="cs"/>
          <w:color w:val="auto"/>
          <w:sz w:val="28"/>
          <w:rtl/>
        </w:rPr>
        <w:t>ی</w:t>
      </w:r>
      <w:r w:rsidR="00066A07" w:rsidRPr="00066A07">
        <w:rPr>
          <w:rFonts w:asciiTheme="minorHAnsi" w:hAnsiTheme="minorHAnsi"/>
          <w:color w:val="auto"/>
          <w:sz w:val="28"/>
          <w:rtl/>
        </w:rPr>
        <w:t xml:space="preserve"> بودن و</w:t>
      </w:r>
      <w:r w:rsidR="00066A07" w:rsidRPr="00066A07">
        <w:rPr>
          <w:rFonts w:asciiTheme="minorHAnsi" w:hAnsiTheme="minorHAnsi" w:hint="cs"/>
          <w:color w:val="auto"/>
          <w:sz w:val="28"/>
          <w:rtl/>
        </w:rPr>
        <w:t>ی</w:t>
      </w:r>
      <w:r w:rsidR="00066A07" w:rsidRPr="00066A07">
        <w:rPr>
          <w:rFonts w:asciiTheme="minorHAnsi" w:hAnsiTheme="minorHAnsi"/>
          <w:color w:val="auto"/>
          <w:sz w:val="28"/>
          <w:rtl/>
        </w:rPr>
        <w:t xml:space="preserve"> دارند.</w:t>
      </w:r>
    </w:p>
    <w:p w:rsidR="00891D03" w:rsidRPr="003C213A" w:rsidRDefault="00891D03" w:rsidP="00F166F5">
      <w:pPr>
        <w:jc w:val="both"/>
        <w:rPr>
          <w:rtl/>
        </w:rPr>
      </w:pPr>
      <w:r w:rsidRPr="00E02631">
        <w:rPr>
          <w:rFonts w:cs="B Titr" w:hint="cs"/>
          <w:sz w:val="28"/>
          <w:szCs w:val="24"/>
          <w:rtl/>
        </w:rPr>
        <w:t>«معالم العلماء»:</w:t>
      </w:r>
      <w:r w:rsidRPr="003C213A">
        <w:rPr>
          <w:rFonts w:hint="cs"/>
          <w:rtl/>
        </w:rPr>
        <w:t xml:space="preserve"> «</w:t>
      </w:r>
      <w:r w:rsidRPr="003C213A">
        <w:rPr>
          <w:rtl/>
        </w:rPr>
        <w:t>38 إسماع</w:t>
      </w:r>
      <w:r w:rsidRPr="003C213A">
        <w:rPr>
          <w:rFonts w:hint="cs"/>
          <w:rtl/>
        </w:rPr>
        <w:t>ی</w:t>
      </w:r>
      <w:r w:rsidRPr="003C213A">
        <w:rPr>
          <w:rFonts w:hint="eastAsia"/>
          <w:rtl/>
        </w:rPr>
        <w:t>ل</w:t>
      </w:r>
      <w:r w:rsidRPr="003C213A">
        <w:rPr>
          <w:rtl/>
        </w:rPr>
        <w:t xml:space="preserve"> بن أب</w:t>
      </w:r>
      <w:r w:rsidRPr="003C213A">
        <w:rPr>
          <w:rFonts w:hint="cs"/>
          <w:rtl/>
        </w:rPr>
        <w:t>ی</w:t>
      </w:r>
      <w:r w:rsidRPr="003C213A">
        <w:rPr>
          <w:rtl/>
        </w:rPr>
        <w:t xml:space="preserve"> ز</w:t>
      </w:r>
      <w:r w:rsidRPr="003C213A">
        <w:rPr>
          <w:rFonts w:hint="cs"/>
          <w:rtl/>
        </w:rPr>
        <w:t>ی</w:t>
      </w:r>
      <w:r w:rsidRPr="003C213A">
        <w:rPr>
          <w:rFonts w:hint="eastAsia"/>
          <w:rtl/>
        </w:rPr>
        <w:t>اد</w:t>
      </w:r>
      <w:r w:rsidRPr="003C213A">
        <w:rPr>
          <w:rtl/>
        </w:rPr>
        <w:t xml:space="preserve"> السکون</w:t>
      </w:r>
      <w:r w:rsidRPr="003C213A">
        <w:rPr>
          <w:rFonts w:hint="cs"/>
          <w:rtl/>
        </w:rPr>
        <w:t>ی</w:t>
      </w:r>
      <w:r w:rsidRPr="003C213A">
        <w:rPr>
          <w:rtl/>
        </w:rPr>
        <w:t xml:space="preserve"> و </w:t>
      </w:r>
      <w:r w:rsidRPr="003C213A">
        <w:rPr>
          <w:rFonts w:hint="cs"/>
          <w:rtl/>
        </w:rPr>
        <w:t>ی</w:t>
      </w:r>
      <w:r w:rsidRPr="003C213A">
        <w:rPr>
          <w:rFonts w:hint="eastAsia"/>
          <w:rtl/>
        </w:rPr>
        <w:t>عرف</w:t>
      </w:r>
      <w:r w:rsidRPr="003C213A">
        <w:rPr>
          <w:rtl/>
        </w:rPr>
        <w:t xml:space="preserve"> بالشع</w:t>
      </w:r>
      <w:r w:rsidRPr="003C213A">
        <w:rPr>
          <w:rFonts w:hint="cs"/>
          <w:rtl/>
        </w:rPr>
        <w:t>ی</w:t>
      </w:r>
      <w:r w:rsidRPr="003C213A">
        <w:rPr>
          <w:rFonts w:hint="eastAsia"/>
          <w:rtl/>
        </w:rPr>
        <w:t>ر</w:t>
      </w:r>
      <w:r w:rsidRPr="003C213A">
        <w:rPr>
          <w:rFonts w:hint="cs"/>
          <w:rtl/>
        </w:rPr>
        <w:t xml:space="preserve">ی </w:t>
      </w:r>
      <w:r w:rsidRPr="003C213A">
        <w:rPr>
          <w:rtl/>
        </w:rPr>
        <w:t>أ</w:t>
      </w:r>
      <w:r w:rsidRPr="003C213A">
        <w:rPr>
          <w:rFonts w:hint="cs"/>
          <w:rtl/>
        </w:rPr>
        <w:t>ی</w:t>
      </w:r>
      <w:r w:rsidRPr="003C213A">
        <w:rPr>
          <w:rFonts w:hint="eastAsia"/>
          <w:rtl/>
        </w:rPr>
        <w:t>ضا</w:t>
      </w:r>
      <w:r w:rsidRPr="003C213A">
        <w:rPr>
          <w:rtl/>
        </w:rPr>
        <w:t xml:space="preserve"> و اسم أب</w:t>
      </w:r>
      <w:r w:rsidRPr="003C213A">
        <w:rPr>
          <w:rFonts w:hint="cs"/>
          <w:rtl/>
        </w:rPr>
        <w:t>ی</w:t>
      </w:r>
      <w:r w:rsidRPr="003C213A">
        <w:rPr>
          <w:rtl/>
        </w:rPr>
        <w:t xml:space="preserve"> ز</w:t>
      </w:r>
      <w:r w:rsidRPr="003C213A">
        <w:rPr>
          <w:rFonts w:hint="cs"/>
          <w:rtl/>
        </w:rPr>
        <w:t>ی</w:t>
      </w:r>
      <w:r w:rsidRPr="003C213A">
        <w:rPr>
          <w:rFonts w:hint="eastAsia"/>
          <w:rtl/>
        </w:rPr>
        <w:t>اد</w:t>
      </w:r>
      <w:r w:rsidRPr="003C213A">
        <w:rPr>
          <w:rtl/>
        </w:rPr>
        <w:t xml:space="preserve"> مسلم له: کتاب کب</w:t>
      </w:r>
      <w:r w:rsidRPr="003C213A">
        <w:rPr>
          <w:rFonts w:hint="cs"/>
          <w:rtl/>
        </w:rPr>
        <w:t>ی</w:t>
      </w:r>
      <w:r w:rsidRPr="003C213A">
        <w:rPr>
          <w:rFonts w:hint="eastAsia"/>
          <w:rtl/>
        </w:rPr>
        <w:t>ر</w:t>
      </w:r>
      <w:r w:rsidRPr="003C213A">
        <w:rPr>
          <w:rtl/>
        </w:rPr>
        <w:t>، و له کتاب النوادر</w:t>
      </w:r>
      <w:r w:rsidRPr="003C213A">
        <w:rPr>
          <w:rFonts w:hint="cs"/>
          <w:rtl/>
        </w:rPr>
        <w:t>»</w:t>
      </w:r>
      <w:r w:rsidR="00F166F5">
        <w:rPr>
          <w:rFonts w:hint="cs"/>
          <w:rtl/>
        </w:rPr>
        <w:t>.</w:t>
      </w:r>
      <w:r w:rsidR="00F166F5">
        <w:rPr>
          <w:rStyle w:val="FootnoteReference"/>
          <w:rtl/>
        </w:rPr>
        <w:footnoteReference w:id="244"/>
      </w:r>
    </w:p>
    <w:p w:rsidR="00891D03" w:rsidRPr="003C213A" w:rsidRDefault="00891D03" w:rsidP="001D43AE">
      <w:pPr>
        <w:jc w:val="both"/>
        <w:rPr>
          <w:rtl/>
        </w:rPr>
      </w:pPr>
      <w:r w:rsidRPr="003C213A">
        <w:rPr>
          <w:rFonts w:hint="cs"/>
          <w:rtl/>
        </w:rPr>
        <w:t>«</w:t>
      </w:r>
      <w:r w:rsidRPr="00E02631">
        <w:rPr>
          <w:rFonts w:cs="B Titr" w:hint="cs"/>
          <w:sz w:val="28"/>
          <w:szCs w:val="24"/>
          <w:rtl/>
        </w:rPr>
        <w:t>خصائص رجال العامه»:</w:t>
      </w:r>
      <w:r w:rsidRPr="003C213A">
        <w:rPr>
          <w:rFonts w:hint="cs"/>
          <w:rtl/>
        </w:rPr>
        <w:t xml:space="preserve"> در این کتاب </w:t>
      </w:r>
      <w:r w:rsidRPr="003C213A">
        <w:rPr>
          <w:rtl/>
        </w:rPr>
        <w:t>تقس</w:t>
      </w:r>
      <w:r w:rsidRPr="003C213A">
        <w:rPr>
          <w:rFonts w:hint="cs"/>
          <w:rtl/>
        </w:rPr>
        <w:t>ی</w:t>
      </w:r>
      <w:r w:rsidRPr="003C213A">
        <w:rPr>
          <w:rFonts w:hint="eastAsia"/>
          <w:rtl/>
        </w:rPr>
        <w:t>م‌بند</w:t>
      </w:r>
      <w:r w:rsidRPr="003C213A">
        <w:rPr>
          <w:rFonts w:hint="cs"/>
          <w:rtl/>
        </w:rPr>
        <w:t>ی‌</w:t>
      </w:r>
      <w:r w:rsidRPr="003C213A">
        <w:rPr>
          <w:rFonts w:hint="eastAsia"/>
          <w:rtl/>
        </w:rPr>
        <w:t>ا</w:t>
      </w:r>
      <w:r w:rsidRPr="003C213A">
        <w:rPr>
          <w:rFonts w:hint="cs"/>
          <w:rtl/>
        </w:rPr>
        <w:t xml:space="preserve">ی را برای راویان ذکر شده و آنها به دو گروه تقسیم </w:t>
      </w:r>
      <w:r w:rsidRPr="003C213A">
        <w:rPr>
          <w:rtl/>
        </w:rPr>
        <w:t>م</w:t>
      </w:r>
      <w:r w:rsidRPr="003C213A">
        <w:rPr>
          <w:rFonts w:hint="cs"/>
          <w:rtl/>
        </w:rPr>
        <w:t>ی‌</w:t>
      </w:r>
      <w:r w:rsidRPr="003C213A">
        <w:rPr>
          <w:rFonts w:hint="eastAsia"/>
          <w:rtl/>
        </w:rPr>
        <w:t>شوند</w:t>
      </w:r>
      <w:r w:rsidRPr="003C213A">
        <w:rPr>
          <w:rFonts w:hint="cs"/>
          <w:rtl/>
        </w:rPr>
        <w:t xml:space="preserve">: راویانی که به روایات آنها اعتماد </w:t>
      </w:r>
      <w:r w:rsidRPr="003C213A">
        <w:rPr>
          <w:rtl/>
        </w:rPr>
        <w:t>م</w:t>
      </w:r>
      <w:r w:rsidRPr="003C213A">
        <w:rPr>
          <w:rFonts w:hint="cs"/>
          <w:rtl/>
        </w:rPr>
        <w:t>ی‌</w:t>
      </w:r>
      <w:r w:rsidRPr="003C213A">
        <w:rPr>
          <w:rFonts w:hint="eastAsia"/>
          <w:rtl/>
        </w:rPr>
        <w:t>شود</w:t>
      </w:r>
      <w:r w:rsidRPr="003C213A">
        <w:rPr>
          <w:rFonts w:hint="cs"/>
          <w:rtl/>
        </w:rPr>
        <w:t xml:space="preserve"> و افرادی که در عمل به نقل آنها توقف </w:t>
      </w:r>
      <w:r w:rsidRPr="003C213A">
        <w:rPr>
          <w:rtl/>
        </w:rPr>
        <w:t>م</w:t>
      </w:r>
      <w:r w:rsidRPr="003C213A">
        <w:rPr>
          <w:rFonts w:hint="cs"/>
          <w:rtl/>
        </w:rPr>
        <w:t>ی‌</w:t>
      </w:r>
      <w:r w:rsidRPr="003C213A">
        <w:rPr>
          <w:rFonts w:hint="eastAsia"/>
          <w:rtl/>
        </w:rPr>
        <w:t>شود</w:t>
      </w:r>
      <w:r w:rsidRPr="003C213A">
        <w:rPr>
          <w:rFonts w:hint="cs"/>
          <w:rtl/>
        </w:rPr>
        <w:t xml:space="preserve">. قسم دوم نیز دو دسته هستند: ضعفا و ثقاتی که شیعه نیستند مانند «سکونی» و ثقه بودن این افراد که «سکونی» نیز از </w:t>
      </w:r>
      <w:r w:rsidRPr="003C213A">
        <w:rPr>
          <w:rtl/>
        </w:rPr>
        <w:t>جمله‌</w:t>
      </w:r>
      <w:r w:rsidRPr="003C213A">
        <w:rPr>
          <w:rFonts w:hint="cs"/>
          <w:rtl/>
        </w:rPr>
        <w:t xml:space="preserve">ی آنهاست، به «شیخ طوسی» و «نجاشی» نسبت داده </w:t>
      </w:r>
      <w:r w:rsidRPr="003C213A">
        <w:rPr>
          <w:rtl/>
        </w:rPr>
        <w:t>م</w:t>
      </w:r>
      <w:r w:rsidRPr="003C213A">
        <w:rPr>
          <w:rFonts w:hint="cs"/>
          <w:rtl/>
        </w:rPr>
        <w:t>ی‌</w:t>
      </w:r>
      <w:r w:rsidRPr="003C213A">
        <w:rPr>
          <w:rFonts w:hint="eastAsia"/>
          <w:rtl/>
        </w:rPr>
        <w:t>شود</w:t>
      </w:r>
      <w:r w:rsidR="001D43AE">
        <w:rPr>
          <w:rFonts w:hint="cs"/>
          <w:rtl/>
        </w:rPr>
        <w:t>.</w:t>
      </w:r>
      <w:r w:rsidR="001D43AE">
        <w:rPr>
          <w:rStyle w:val="FootnoteReference"/>
          <w:rtl/>
        </w:rPr>
        <w:footnoteReference w:id="245"/>
      </w:r>
    </w:p>
    <w:p w:rsidR="00891D03" w:rsidRPr="003C213A" w:rsidRDefault="00891D03" w:rsidP="00634270">
      <w:pPr>
        <w:jc w:val="both"/>
        <w:rPr>
          <w:rtl/>
        </w:rPr>
      </w:pPr>
      <w:r w:rsidRPr="00E02631">
        <w:rPr>
          <w:rFonts w:cs="B Titr" w:hint="cs"/>
          <w:sz w:val="28"/>
          <w:szCs w:val="24"/>
          <w:rtl/>
        </w:rPr>
        <w:t>«مرحوم مامقانی»:</w:t>
      </w:r>
      <w:r w:rsidRPr="007138F9">
        <w:rPr>
          <w:vertAlign w:val="superscript"/>
          <w:rtl/>
        </w:rPr>
        <w:footnoteReference w:id="246"/>
      </w:r>
      <w:r w:rsidRPr="003C213A">
        <w:rPr>
          <w:rFonts w:hint="cs"/>
          <w:rtl/>
        </w:rPr>
        <w:t xml:space="preserve"> ایشان «سکونی» را با ذکر چند قرینه شیعه و ثقه </w:t>
      </w:r>
      <w:r w:rsidRPr="003C213A">
        <w:rPr>
          <w:rtl/>
        </w:rPr>
        <w:t>م</w:t>
      </w:r>
      <w:r w:rsidRPr="003C213A">
        <w:rPr>
          <w:rFonts w:hint="cs"/>
          <w:rtl/>
        </w:rPr>
        <w:t>ی‌</w:t>
      </w:r>
      <w:r w:rsidRPr="003C213A">
        <w:rPr>
          <w:rFonts w:hint="eastAsia"/>
          <w:rtl/>
        </w:rPr>
        <w:t>دانند</w:t>
      </w:r>
      <w:r w:rsidRPr="003C213A">
        <w:rPr>
          <w:rFonts w:hint="cs"/>
          <w:rtl/>
        </w:rPr>
        <w:t>:</w:t>
      </w:r>
    </w:p>
    <w:p w:rsidR="00891D03" w:rsidRPr="003C213A" w:rsidRDefault="00891D03" w:rsidP="00634270">
      <w:pPr>
        <w:jc w:val="both"/>
        <w:rPr>
          <w:rtl/>
        </w:rPr>
      </w:pPr>
      <w:r w:rsidRPr="001D43AE">
        <w:rPr>
          <w:rFonts w:cs="B Titr" w:hint="cs"/>
          <w:sz w:val="28"/>
          <w:szCs w:val="24"/>
          <w:rtl/>
        </w:rPr>
        <w:t>1.</w:t>
      </w:r>
      <w:r w:rsidRPr="003C213A">
        <w:rPr>
          <w:rFonts w:hint="cs"/>
          <w:rtl/>
        </w:rPr>
        <w:t xml:space="preserve"> سکوت «نجاشی» و «شیخ طوسی» در مورد مذهب راوی: «نجاشی» و «شیخ طوسی» در مورد مذهب وی سکوت اختیار </w:t>
      </w:r>
      <w:r w:rsidRPr="003C213A">
        <w:rPr>
          <w:rtl/>
        </w:rPr>
        <w:t>کرده‌اند</w:t>
      </w:r>
      <w:r w:rsidRPr="003C213A">
        <w:rPr>
          <w:rFonts w:hint="cs"/>
          <w:rtl/>
        </w:rPr>
        <w:t xml:space="preserve"> و چون در </w:t>
      </w:r>
      <w:r w:rsidRPr="003C213A">
        <w:rPr>
          <w:rtl/>
        </w:rPr>
        <w:t>مقدمه‌</w:t>
      </w:r>
      <w:r w:rsidRPr="003C213A">
        <w:rPr>
          <w:rFonts w:hint="cs"/>
          <w:rtl/>
        </w:rPr>
        <w:t xml:space="preserve">ی کتب خود ذکر </w:t>
      </w:r>
      <w:r w:rsidRPr="003C213A">
        <w:rPr>
          <w:rtl/>
        </w:rPr>
        <w:t>کرده‌اند</w:t>
      </w:r>
      <w:r w:rsidRPr="003C213A">
        <w:rPr>
          <w:rFonts w:hint="cs"/>
          <w:rtl/>
        </w:rPr>
        <w:t xml:space="preserve"> که به دنبال </w:t>
      </w:r>
      <w:r w:rsidRPr="003C213A">
        <w:rPr>
          <w:rtl/>
        </w:rPr>
        <w:t>جمع‌آور</w:t>
      </w:r>
      <w:r w:rsidRPr="003C213A">
        <w:rPr>
          <w:rFonts w:hint="cs"/>
          <w:rtl/>
        </w:rPr>
        <w:t xml:space="preserve">ی </w:t>
      </w:r>
      <w:r w:rsidRPr="003C213A">
        <w:rPr>
          <w:rtl/>
        </w:rPr>
        <w:t>مؤلف</w:t>
      </w:r>
      <w:r w:rsidRPr="003C213A">
        <w:rPr>
          <w:rFonts w:hint="cs"/>
          <w:rtl/>
        </w:rPr>
        <w:t>ی</w:t>
      </w:r>
      <w:r w:rsidRPr="003C213A">
        <w:rPr>
          <w:rFonts w:hint="eastAsia"/>
          <w:rtl/>
        </w:rPr>
        <w:t>ن</w:t>
      </w:r>
      <w:r w:rsidRPr="003C213A">
        <w:rPr>
          <w:rFonts w:hint="cs"/>
          <w:rtl/>
        </w:rPr>
        <w:t xml:space="preserve"> شیعه هستند و </w:t>
      </w:r>
      <w:r w:rsidRPr="003C213A">
        <w:rPr>
          <w:rtl/>
        </w:rPr>
        <w:t>قر</w:t>
      </w:r>
      <w:r w:rsidRPr="003C213A">
        <w:rPr>
          <w:rFonts w:hint="cs"/>
          <w:rtl/>
        </w:rPr>
        <w:t>ی</w:t>
      </w:r>
      <w:r w:rsidRPr="003C213A">
        <w:rPr>
          <w:rFonts w:hint="eastAsia"/>
          <w:rtl/>
        </w:rPr>
        <w:t>نه‌ا</w:t>
      </w:r>
      <w:r w:rsidRPr="003C213A">
        <w:rPr>
          <w:rFonts w:hint="cs"/>
          <w:rtl/>
        </w:rPr>
        <w:t xml:space="preserve">ی بر شیعه نبودن «سکونی» </w:t>
      </w:r>
      <w:r w:rsidRPr="003C213A">
        <w:rPr>
          <w:rtl/>
        </w:rPr>
        <w:t>ن</w:t>
      </w:r>
      <w:r w:rsidRPr="003C213A">
        <w:rPr>
          <w:rFonts w:hint="cs"/>
          <w:rtl/>
        </w:rPr>
        <w:t>ی</w:t>
      </w:r>
      <w:r w:rsidRPr="003C213A">
        <w:rPr>
          <w:rFonts w:hint="eastAsia"/>
          <w:rtl/>
        </w:rPr>
        <w:t>اورده‌اند</w:t>
      </w:r>
      <w:r w:rsidRPr="003C213A">
        <w:rPr>
          <w:rFonts w:hint="cs"/>
          <w:rtl/>
        </w:rPr>
        <w:t xml:space="preserve">، مشخص </w:t>
      </w:r>
      <w:r w:rsidRPr="003C213A">
        <w:rPr>
          <w:rtl/>
        </w:rPr>
        <w:t>م</w:t>
      </w:r>
      <w:r w:rsidRPr="003C213A">
        <w:rPr>
          <w:rFonts w:hint="cs"/>
          <w:rtl/>
        </w:rPr>
        <w:t>ی‌</w:t>
      </w:r>
      <w:r w:rsidRPr="003C213A">
        <w:rPr>
          <w:rFonts w:hint="eastAsia"/>
          <w:rtl/>
        </w:rPr>
        <w:t>شود</w:t>
      </w:r>
      <w:r w:rsidRPr="003C213A">
        <w:rPr>
          <w:rFonts w:hint="cs"/>
          <w:rtl/>
        </w:rPr>
        <w:t xml:space="preserve"> که وی نیز شیعه بوده است.</w:t>
      </w:r>
    </w:p>
    <w:p w:rsidR="00891D03" w:rsidRPr="003C213A" w:rsidRDefault="00891D03" w:rsidP="00634270">
      <w:pPr>
        <w:jc w:val="both"/>
        <w:rPr>
          <w:rtl/>
        </w:rPr>
      </w:pPr>
      <w:r w:rsidRPr="001D43AE">
        <w:rPr>
          <w:rFonts w:cs="B Titr" w:hint="cs"/>
          <w:sz w:val="28"/>
          <w:szCs w:val="24"/>
          <w:rtl/>
        </w:rPr>
        <w:t>2.</w:t>
      </w:r>
      <w:r w:rsidRPr="003C213A">
        <w:rPr>
          <w:rFonts w:hint="cs"/>
          <w:rtl/>
        </w:rPr>
        <w:t xml:space="preserve"> ذم راوی توسط علمای عامی: «ذهبی» وی را قاضی موصل </w:t>
      </w:r>
      <w:r w:rsidRPr="003C213A">
        <w:rPr>
          <w:rtl/>
        </w:rPr>
        <w:t>م</w:t>
      </w:r>
      <w:r w:rsidRPr="003C213A">
        <w:rPr>
          <w:rFonts w:hint="cs"/>
          <w:rtl/>
        </w:rPr>
        <w:t>ی‌</w:t>
      </w:r>
      <w:r w:rsidRPr="003C213A">
        <w:rPr>
          <w:rFonts w:hint="eastAsia"/>
          <w:rtl/>
        </w:rPr>
        <w:t>داند</w:t>
      </w:r>
      <w:r w:rsidRPr="003C213A">
        <w:rPr>
          <w:rFonts w:hint="cs"/>
          <w:rtl/>
        </w:rPr>
        <w:t xml:space="preserve"> و «ابن حجر» نیز وی را متروک </w:t>
      </w:r>
      <w:r w:rsidRPr="003C213A">
        <w:rPr>
          <w:rtl/>
        </w:rPr>
        <w:t>م</w:t>
      </w:r>
      <w:r w:rsidRPr="003C213A">
        <w:rPr>
          <w:rFonts w:hint="cs"/>
          <w:rtl/>
        </w:rPr>
        <w:t>ی‌</w:t>
      </w:r>
      <w:r w:rsidRPr="003C213A">
        <w:rPr>
          <w:rFonts w:hint="eastAsia"/>
          <w:rtl/>
        </w:rPr>
        <w:t>داند</w:t>
      </w:r>
      <w:r w:rsidRPr="003C213A">
        <w:rPr>
          <w:rFonts w:hint="cs"/>
          <w:rtl/>
        </w:rPr>
        <w:t xml:space="preserve">. در مورد «سکونی» گفته شده است که وی عامی است؛ زیرا امام </w:t>
      </w:r>
      <w:r w:rsidRPr="003C213A">
        <w:rPr>
          <w:rtl/>
        </w:rPr>
        <w:t>عل</w:t>
      </w:r>
      <w:r w:rsidRPr="003C213A">
        <w:rPr>
          <w:rFonts w:hint="cs"/>
          <w:rtl/>
        </w:rPr>
        <w:t>ی</w:t>
      </w:r>
      <w:r w:rsidRPr="003C213A">
        <w:rPr>
          <w:rFonts w:hint="eastAsia"/>
          <w:rtl/>
        </w:rPr>
        <w:t>ه‌السلام</w:t>
      </w:r>
      <w:r w:rsidRPr="003C213A">
        <w:rPr>
          <w:rFonts w:hint="cs"/>
          <w:rtl/>
        </w:rPr>
        <w:t xml:space="preserve"> زمانی که روایتی را برای وی </w:t>
      </w:r>
      <w:r w:rsidRPr="003C213A">
        <w:rPr>
          <w:rtl/>
        </w:rPr>
        <w:t>م</w:t>
      </w:r>
      <w:r w:rsidRPr="003C213A">
        <w:rPr>
          <w:rFonts w:hint="cs"/>
          <w:rtl/>
        </w:rPr>
        <w:t>ی‌</w:t>
      </w:r>
      <w:r w:rsidRPr="003C213A">
        <w:rPr>
          <w:rFonts w:hint="eastAsia"/>
          <w:rtl/>
        </w:rPr>
        <w:t>گو</w:t>
      </w:r>
      <w:r w:rsidRPr="003C213A">
        <w:rPr>
          <w:rFonts w:hint="cs"/>
          <w:rtl/>
        </w:rPr>
        <w:t>ی</w:t>
      </w:r>
      <w:r w:rsidRPr="003C213A">
        <w:rPr>
          <w:rFonts w:hint="eastAsia"/>
          <w:rtl/>
        </w:rPr>
        <w:t>ند</w:t>
      </w:r>
      <w:r w:rsidRPr="003C213A">
        <w:rPr>
          <w:rFonts w:hint="cs"/>
          <w:rtl/>
        </w:rPr>
        <w:t xml:space="preserve">، آن روایت را از طریق آباء طاهرین خود به رسول گرامی اسلام صلی الله علیه و آله </w:t>
      </w:r>
      <w:r w:rsidRPr="003C213A">
        <w:rPr>
          <w:rtl/>
        </w:rPr>
        <w:t>م</w:t>
      </w:r>
      <w:r w:rsidRPr="003C213A">
        <w:rPr>
          <w:rFonts w:hint="cs"/>
          <w:rtl/>
        </w:rPr>
        <w:t>ی‌</w:t>
      </w:r>
      <w:r w:rsidRPr="003C213A">
        <w:rPr>
          <w:rFonts w:hint="eastAsia"/>
          <w:rtl/>
        </w:rPr>
        <w:t>رساندند</w:t>
      </w:r>
      <w:r w:rsidRPr="003C213A">
        <w:rPr>
          <w:rFonts w:hint="cs"/>
          <w:rtl/>
        </w:rPr>
        <w:t xml:space="preserve">. اگر «سکونی» شیعه بود نیازی به این کار نبود؛ زیرا خود امام مورد قبول وی بود و نیازی به استناد روایت به رسول اکرم صلی الله علیه و آله نبود. در جواب این مطلب گفته شده است که «سکونی» قاضی موصل بوده و با عامه مرتبط بوده است و به همین دلیل امام </w:t>
      </w:r>
      <w:r w:rsidRPr="003C213A">
        <w:rPr>
          <w:rtl/>
        </w:rPr>
        <w:t>عل</w:t>
      </w:r>
      <w:r w:rsidRPr="003C213A">
        <w:rPr>
          <w:rFonts w:hint="cs"/>
          <w:rtl/>
        </w:rPr>
        <w:t>ی</w:t>
      </w:r>
      <w:r w:rsidRPr="003C213A">
        <w:rPr>
          <w:rFonts w:hint="eastAsia"/>
          <w:rtl/>
        </w:rPr>
        <w:t>ه‌السلام</w:t>
      </w:r>
      <w:r w:rsidRPr="003C213A">
        <w:rPr>
          <w:rFonts w:hint="cs"/>
          <w:rtl/>
        </w:rPr>
        <w:t xml:space="preserve"> روایت را </w:t>
      </w:r>
      <w:r w:rsidRPr="003C213A">
        <w:rPr>
          <w:rtl/>
        </w:rPr>
        <w:t>ا</w:t>
      </w:r>
      <w:r w:rsidRPr="003C213A">
        <w:rPr>
          <w:rFonts w:hint="cs"/>
          <w:rtl/>
        </w:rPr>
        <w:t>ی</w:t>
      </w:r>
      <w:r w:rsidRPr="003C213A">
        <w:rPr>
          <w:rFonts w:hint="eastAsia"/>
          <w:rtl/>
        </w:rPr>
        <w:t>ن‌گونه</w:t>
      </w:r>
      <w:r w:rsidRPr="003C213A">
        <w:rPr>
          <w:rFonts w:hint="cs"/>
          <w:rtl/>
        </w:rPr>
        <w:t xml:space="preserve"> برای او بیان </w:t>
      </w:r>
      <w:r w:rsidRPr="003C213A">
        <w:rPr>
          <w:rtl/>
        </w:rPr>
        <w:t>م</w:t>
      </w:r>
      <w:r w:rsidRPr="003C213A">
        <w:rPr>
          <w:rFonts w:hint="cs"/>
          <w:rtl/>
        </w:rPr>
        <w:t>ی‌</w:t>
      </w:r>
      <w:r w:rsidRPr="003C213A">
        <w:rPr>
          <w:rFonts w:hint="eastAsia"/>
          <w:rtl/>
        </w:rPr>
        <w:t>کردند</w:t>
      </w:r>
      <w:r w:rsidRPr="003C213A">
        <w:rPr>
          <w:rFonts w:hint="cs"/>
          <w:rtl/>
        </w:rPr>
        <w:t xml:space="preserve"> که وی نیز بتواند از آن برای عامه استفاده کند.</w:t>
      </w:r>
    </w:p>
    <w:p w:rsidR="00891D03" w:rsidRPr="00891D03" w:rsidRDefault="00891D03" w:rsidP="00891D03">
      <w:pPr>
        <w:jc w:val="both"/>
        <w:rPr>
          <w:rFonts w:asciiTheme="minorHAnsi" w:hAnsiTheme="minorHAnsi"/>
          <w:color w:val="auto"/>
          <w:sz w:val="28"/>
          <w:rtl/>
        </w:rPr>
      </w:pPr>
      <w:r w:rsidRPr="00891D03">
        <w:rPr>
          <w:rFonts w:asciiTheme="minorHAnsi" w:hAnsiTheme="minorHAnsi" w:hint="cs"/>
          <w:color w:val="auto"/>
          <w:sz w:val="28"/>
          <w:rtl/>
        </w:rPr>
        <w:t xml:space="preserve">نقدهایی که توسط عامه به «سکونی» وارد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شود</w:t>
      </w:r>
      <w:r w:rsidRPr="00891D03">
        <w:rPr>
          <w:rFonts w:asciiTheme="minorHAnsi" w:hAnsiTheme="minorHAnsi" w:hint="cs"/>
          <w:color w:val="auto"/>
          <w:sz w:val="28"/>
          <w:rtl/>
        </w:rPr>
        <w:t xml:space="preserve"> نشان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دهد</w:t>
      </w:r>
      <w:r w:rsidRPr="00891D03">
        <w:rPr>
          <w:rFonts w:asciiTheme="minorHAnsi" w:hAnsiTheme="minorHAnsi" w:hint="cs"/>
          <w:color w:val="auto"/>
          <w:sz w:val="28"/>
          <w:rtl/>
        </w:rPr>
        <w:t xml:space="preserve"> که وی شیعه بوده و به جهت ارتباط با عامه </w:t>
      </w:r>
      <w:r w:rsidRPr="00891D03">
        <w:rPr>
          <w:rFonts w:asciiTheme="minorHAnsi" w:hAnsiTheme="minorHAnsi"/>
          <w:color w:val="auto"/>
          <w:sz w:val="28"/>
          <w:rtl/>
        </w:rPr>
        <w:t>شد</w:t>
      </w:r>
      <w:r w:rsidRPr="00891D03">
        <w:rPr>
          <w:rFonts w:asciiTheme="minorHAnsi" w:hAnsiTheme="minorHAnsi" w:hint="cs"/>
          <w:color w:val="auto"/>
          <w:sz w:val="28"/>
          <w:rtl/>
        </w:rPr>
        <w:t>ی</w:t>
      </w:r>
      <w:r w:rsidRPr="00891D03">
        <w:rPr>
          <w:rFonts w:asciiTheme="minorHAnsi" w:hAnsiTheme="minorHAnsi" w:hint="eastAsia"/>
          <w:color w:val="auto"/>
          <w:sz w:val="28"/>
          <w:rtl/>
        </w:rPr>
        <w:t>داً</w:t>
      </w:r>
      <w:r w:rsidRPr="00891D03">
        <w:rPr>
          <w:rFonts w:asciiTheme="minorHAnsi" w:hAnsiTheme="minorHAnsi" w:hint="cs"/>
          <w:color w:val="auto"/>
          <w:sz w:val="28"/>
          <w:rtl/>
        </w:rPr>
        <w:t xml:space="preserve"> تقیه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کرده</w:t>
      </w:r>
      <w:r w:rsidRPr="00891D03">
        <w:rPr>
          <w:rFonts w:asciiTheme="minorHAnsi" w:hAnsiTheme="minorHAnsi" w:hint="cs"/>
          <w:color w:val="auto"/>
          <w:sz w:val="28"/>
          <w:rtl/>
        </w:rPr>
        <w:t xml:space="preserve"> است.</w:t>
      </w:r>
    </w:p>
    <w:p w:rsidR="00891D03" w:rsidRPr="003C213A" w:rsidRDefault="00891D03" w:rsidP="00634270">
      <w:pPr>
        <w:jc w:val="both"/>
        <w:rPr>
          <w:rtl/>
        </w:rPr>
      </w:pPr>
      <w:r w:rsidRPr="001D43AE">
        <w:rPr>
          <w:rFonts w:cs="B Titr" w:hint="cs"/>
          <w:sz w:val="28"/>
          <w:szCs w:val="24"/>
          <w:rtl/>
        </w:rPr>
        <w:t>3.</w:t>
      </w:r>
      <w:r w:rsidRPr="003C213A">
        <w:rPr>
          <w:rFonts w:hint="cs"/>
          <w:rtl/>
        </w:rPr>
        <w:t xml:space="preserve"> کثرت روایت «سکونی» و قبول آنها توسط علمای بزرگ: «سکونی» 2503 روایت دارد که 2497 مورد آن </w:t>
      </w:r>
      <w:r w:rsidRPr="003C213A">
        <w:rPr>
          <w:rtl/>
        </w:rPr>
        <w:t>مستق</w:t>
      </w:r>
      <w:r w:rsidRPr="003C213A">
        <w:rPr>
          <w:rFonts w:hint="cs"/>
          <w:rtl/>
        </w:rPr>
        <w:t>ی</w:t>
      </w:r>
      <w:r w:rsidRPr="003C213A">
        <w:rPr>
          <w:rFonts w:hint="eastAsia"/>
          <w:rtl/>
        </w:rPr>
        <w:t>ماً</w:t>
      </w:r>
      <w:r w:rsidRPr="003C213A">
        <w:rPr>
          <w:rFonts w:hint="cs"/>
          <w:rtl/>
        </w:rPr>
        <w:t xml:space="preserve"> از «امام صادق علیه‌السلام» و 6 مورد آن از «جابر بن یزید جعفی» روایت شده است.</w:t>
      </w:r>
    </w:p>
    <w:p w:rsidR="00891D03" w:rsidRPr="00891D03" w:rsidRDefault="00891D03" w:rsidP="00891D03">
      <w:pPr>
        <w:jc w:val="both"/>
        <w:rPr>
          <w:rFonts w:asciiTheme="minorHAnsi" w:hAnsiTheme="minorHAnsi"/>
          <w:color w:val="auto"/>
          <w:sz w:val="28"/>
          <w:rtl/>
        </w:rPr>
      </w:pPr>
      <w:r w:rsidRPr="00891D03">
        <w:rPr>
          <w:rFonts w:asciiTheme="minorHAnsi" w:hAnsiTheme="minorHAnsi" w:hint="cs"/>
          <w:color w:val="auto"/>
          <w:sz w:val="28"/>
          <w:rtl/>
        </w:rPr>
        <w:t xml:space="preserve">ایشان به اشکالاتی که بر شیعه بودن «سکونی» وارد شده نیز پرداخته و به آنها جواب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دهند</w:t>
      </w:r>
      <w:r w:rsidRPr="00891D03">
        <w:rPr>
          <w:rFonts w:asciiTheme="minorHAnsi" w:hAnsiTheme="minorHAnsi" w:hint="cs"/>
          <w:color w:val="auto"/>
          <w:sz w:val="28"/>
          <w:rtl/>
        </w:rPr>
        <w:t>:</w:t>
      </w:r>
    </w:p>
    <w:p w:rsidR="00891D03" w:rsidRPr="003C213A" w:rsidRDefault="00891D03" w:rsidP="00634270">
      <w:pPr>
        <w:jc w:val="both"/>
        <w:rPr>
          <w:rtl/>
        </w:rPr>
      </w:pPr>
      <w:r w:rsidRPr="00E02631">
        <w:rPr>
          <w:rFonts w:cs="B Titr" w:hint="cs"/>
          <w:sz w:val="28"/>
          <w:szCs w:val="24"/>
          <w:rtl/>
        </w:rPr>
        <w:t>اشکال اول:</w:t>
      </w:r>
      <w:r w:rsidRPr="003C213A">
        <w:rPr>
          <w:rFonts w:hint="cs"/>
          <w:rtl/>
        </w:rPr>
        <w:t xml:space="preserve"> «شیخ طوسی» بر عامی بودن «سکونی» ادعای اجماع کرده است؛ بنابراین </w:t>
      </w:r>
      <w:r w:rsidRPr="003C213A">
        <w:rPr>
          <w:rtl/>
        </w:rPr>
        <w:t>نم</w:t>
      </w:r>
      <w:r w:rsidRPr="003C213A">
        <w:rPr>
          <w:rFonts w:hint="cs"/>
          <w:rtl/>
        </w:rPr>
        <w:t>ی‌</w:t>
      </w:r>
      <w:r w:rsidRPr="003C213A">
        <w:rPr>
          <w:rFonts w:hint="eastAsia"/>
          <w:rtl/>
        </w:rPr>
        <w:t>توان</w:t>
      </w:r>
      <w:r w:rsidRPr="003C213A">
        <w:rPr>
          <w:rFonts w:hint="cs"/>
          <w:rtl/>
        </w:rPr>
        <w:t xml:space="preserve"> وی را شیعه دانست.</w:t>
      </w:r>
    </w:p>
    <w:p w:rsidR="00891D03" w:rsidRPr="003C213A" w:rsidRDefault="00891D03" w:rsidP="00634270">
      <w:pPr>
        <w:jc w:val="both"/>
        <w:rPr>
          <w:rtl/>
        </w:rPr>
      </w:pPr>
      <w:r w:rsidRPr="00E02631">
        <w:rPr>
          <w:rFonts w:cs="B Titr" w:hint="cs"/>
          <w:sz w:val="28"/>
          <w:szCs w:val="24"/>
          <w:rtl/>
        </w:rPr>
        <w:t>جواب:</w:t>
      </w:r>
      <w:r w:rsidRPr="003C213A">
        <w:rPr>
          <w:rFonts w:hint="cs"/>
          <w:rtl/>
        </w:rPr>
        <w:t xml:space="preserve"> در کلامی که از «شیخ طوسی» نقل شد، نام «نوح بن دراج» نیز آمده است؛ </w:t>
      </w:r>
      <w:r w:rsidRPr="003C213A">
        <w:rPr>
          <w:rtl/>
        </w:rPr>
        <w:t>درحال</w:t>
      </w:r>
      <w:r w:rsidRPr="003C213A">
        <w:rPr>
          <w:rFonts w:hint="cs"/>
          <w:rtl/>
        </w:rPr>
        <w:t>ی‌</w:t>
      </w:r>
      <w:r w:rsidRPr="003C213A">
        <w:rPr>
          <w:rFonts w:hint="eastAsia"/>
          <w:rtl/>
        </w:rPr>
        <w:t>که</w:t>
      </w:r>
      <w:r w:rsidRPr="003C213A">
        <w:rPr>
          <w:rFonts w:hint="cs"/>
          <w:rtl/>
        </w:rPr>
        <w:t xml:space="preserve"> این راوی توسط «کشی» و «نجاشی» امامی دانسته شده است؛ بنابراین </w:t>
      </w:r>
      <w:r w:rsidRPr="003C213A">
        <w:rPr>
          <w:rtl/>
        </w:rPr>
        <w:t>نم</w:t>
      </w:r>
      <w:r w:rsidRPr="003C213A">
        <w:rPr>
          <w:rFonts w:hint="cs"/>
          <w:rtl/>
        </w:rPr>
        <w:t>ی‌</w:t>
      </w:r>
      <w:r w:rsidRPr="003C213A">
        <w:rPr>
          <w:rFonts w:hint="eastAsia"/>
          <w:rtl/>
        </w:rPr>
        <w:t>توان</w:t>
      </w:r>
      <w:r w:rsidRPr="003C213A">
        <w:rPr>
          <w:rFonts w:hint="cs"/>
          <w:rtl/>
        </w:rPr>
        <w:t xml:space="preserve"> به این کلام «شیخ طوسی» اعتماد کرد.</w:t>
      </w:r>
    </w:p>
    <w:p w:rsidR="00891D03" w:rsidRPr="003C213A" w:rsidRDefault="00891D03" w:rsidP="00634270">
      <w:pPr>
        <w:jc w:val="both"/>
        <w:rPr>
          <w:rtl/>
        </w:rPr>
      </w:pPr>
      <w:r w:rsidRPr="00E02631">
        <w:rPr>
          <w:rFonts w:cs="B Titr" w:hint="cs"/>
          <w:sz w:val="28"/>
          <w:szCs w:val="24"/>
          <w:rtl/>
        </w:rPr>
        <w:t>اشکال دوم:</w:t>
      </w:r>
      <w:r w:rsidRPr="003C213A">
        <w:rPr>
          <w:rFonts w:hint="cs"/>
          <w:rtl/>
        </w:rPr>
        <w:t xml:space="preserve"> در روایات «سکونی»، «امام صادق علیه‌السلام» با عنوان «جعفر بن محمد» مورد خطاب قرار </w:t>
      </w:r>
      <w:r w:rsidRPr="003C213A">
        <w:rPr>
          <w:rtl/>
        </w:rPr>
        <w:t>م</w:t>
      </w:r>
      <w:r w:rsidRPr="003C213A">
        <w:rPr>
          <w:rFonts w:hint="cs"/>
          <w:rtl/>
        </w:rPr>
        <w:t>ی‌</w:t>
      </w:r>
      <w:r w:rsidRPr="003C213A">
        <w:rPr>
          <w:rFonts w:hint="eastAsia"/>
          <w:rtl/>
        </w:rPr>
        <w:t>گ</w:t>
      </w:r>
      <w:r w:rsidRPr="003C213A">
        <w:rPr>
          <w:rFonts w:hint="cs"/>
          <w:rtl/>
        </w:rPr>
        <w:t>ی</w:t>
      </w:r>
      <w:r w:rsidRPr="003C213A">
        <w:rPr>
          <w:rFonts w:hint="eastAsia"/>
          <w:rtl/>
        </w:rPr>
        <w:t>رند</w:t>
      </w:r>
      <w:r w:rsidRPr="003C213A">
        <w:rPr>
          <w:rFonts w:hint="cs"/>
          <w:rtl/>
        </w:rPr>
        <w:t xml:space="preserve"> که این نحو خطاب، </w:t>
      </w:r>
      <w:r w:rsidRPr="003C213A">
        <w:rPr>
          <w:rtl/>
        </w:rPr>
        <w:t>دأب</w:t>
      </w:r>
      <w:r w:rsidRPr="003C213A">
        <w:rPr>
          <w:rFonts w:hint="cs"/>
          <w:rtl/>
        </w:rPr>
        <w:t xml:space="preserve"> عامه بوده و شیعه برای خطاب قرار دادن ایشان از </w:t>
      </w:r>
      <w:r w:rsidRPr="003C213A">
        <w:rPr>
          <w:rtl/>
        </w:rPr>
        <w:t>کن</w:t>
      </w:r>
      <w:r w:rsidRPr="003C213A">
        <w:rPr>
          <w:rFonts w:hint="cs"/>
          <w:rtl/>
        </w:rPr>
        <w:t>ی</w:t>
      </w:r>
      <w:r w:rsidRPr="003C213A">
        <w:rPr>
          <w:rFonts w:hint="eastAsia"/>
          <w:rtl/>
        </w:rPr>
        <w:t>ه‌</w:t>
      </w:r>
      <w:r w:rsidRPr="003C213A">
        <w:rPr>
          <w:rFonts w:hint="cs"/>
          <w:rtl/>
        </w:rPr>
        <w:t xml:space="preserve">ی ایشان یعنی «اباعبدالله» یا «جعفر الصادق» استفاده </w:t>
      </w:r>
      <w:r w:rsidRPr="003C213A">
        <w:rPr>
          <w:rtl/>
        </w:rPr>
        <w:t>م</w:t>
      </w:r>
      <w:r w:rsidRPr="003C213A">
        <w:rPr>
          <w:rFonts w:hint="cs"/>
          <w:rtl/>
        </w:rPr>
        <w:t>ی‌</w:t>
      </w:r>
      <w:r w:rsidRPr="003C213A">
        <w:rPr>
          <w:rFonts w:hint="eastAsia"/>
          <w:rtl/>
        </w:rPr>
        <w:t>کردند</w:t>
      </w:r>
      <w:r w:rsidRPr="003C213A">
        <w:rPr>
          <w:rFonts w:hint="cs"/>
          <w:rtl/>
        </w:rPr>
        <w:t>.</w:t>
      </w:r>
    </w:p>
    <w:p w:rsidR="00891D03" w:rsidRPr="003C213A" w:rsidRDefault="00891D03" w:rsidP="00634270">
      <w:pPr>
        <w:jc w:val="both"/>
        <w:rPr>
          <w:rtl/>
        </w:rPr>
      </w:pPr>
      <w:r w:rsidRPr="00E02631">
        <w:rPr>
          <w:rFonts w:cs="B Titr" w:hint="cs"/>
          <w:sz w:val="28"/>
          <w:szCs w:val="24"/>
          <w:rtl/>
        </w:rPr>
        <w:t>جواب:</w:t>
      </w:r>
      <w:r w:rsidRPr="003C213A">
        <w:rPr>
          <w:rFonts w:hint="cs"/>
          <w:rtl/>
        </w:rPr>
        <w:t xml:space="preserve"> چندین روایت از «سکونی» داریم که در آن «امام صادق علیه‌السلام» با عبارت «جعفر الصادق» مورد خطاب قرار </w:t>
      </w:r>
      <w:r w:rsidRPr="003C213A">
        <w:rPr>
          <w:rtl/>
        </w:rPr>
        <w:t>گرفته‌اند</w:t>
      </w:r>
      <w:r w:rsidRPr="003C213A">
        <w:rPr>
          <w:rFonts w:hint="cs"/>
          <w:rtl/>
        </w:rPr>
        <w:t xml:space="preserve"> و </w:t>
      </w:r>
      <w:r w:rsidRPr="003C213A">
        <w:rPr>
          <w:rtl/>
        </w:rPr>
        <w:t>ا</w:t>
      </w:r>
      <w:r w:rsidRPr="003C213A">
        <w:rPr>
          <w:rFonts w:hint="cs"/>
          <w:rtl/>
        </w:rPr>
        <w:t>ی</w:t>
      </w:r>
      <w:r w:rsidRPr="003C213A">
        <w:rPr>
          <w:rFonts w:hint="eastAsia"/>
          <w:rtl/>
        </w:rPr>
        <w:t>ن‌گونه</w:t>
      </w:r>
      <w:r w:rsidRPr="003C213A">
        <w:rPr>
          <w:rFonts w:hint="cs"/>
          <w:rtl/>
        </w:rPr>
        <w:t xml:space="preserve"> نیست که وی صرفاً با عنوان «جعفر بن محمد»، «امام صادق علیه‌السلام» را مورد خطاب قرار دهد.</w:t>
      </w:r>
    </w:p>
    <w:p w:rsidR="00891D03" w:rsidRPr="003C213A" w:rsidRDefault="00891D03" w:rsidP="0085571D">
      <w:pPr>
        <w:jc w:val="both"/>
        <w:rPr>
          <w:rtl/>
        </w:rPr>
      </w:pPr>
      <w:r w:rsidRPr="00E02631">
        <w:rPr>
          <w:rFonts w:cs="B Titr" w:hint="cs"/>
          <w:sz w:val="28"/>
          <w:szCs w:val="24"/>
          <w:rtl/>
        </w:rPr>
        <w:t>«مرحوم تستری»:</w:t>
      </w:r>
      <w:r w:rsidRPr="007138F9">
        <w:rPr>
          <w:vertAlign w:val="superscript"/>
          <w:rtl/>
        </w:rPr>
        <w:footnoteReference w:id="247"/>
      </w:r>
      <w:r w:rsidRPr="003C213A">
        <w:rPr>
          <w:rFonts w:hint="cs"/>
          <w:rtl/>
        </w:rPr>
        <w:t xml:space="preserve"> ایشان کلام «مرحوم مامقانی» را </w:t>
      </w:r>
      <w:r w:rsidRPr="003C213A">
        <w:rPr>
          <w:rtl/>
        </w:rPr>
        <w:t>نم</w:t>
      </w:r>
      <w:r w:rsidRPr="003C213A">
        <w:rPr>
          <w:rFonts w:hint="cs"/>
          <w:rtl/>
        </w:rPr>
        <w:t>ی‌</w:t>
      </w:r>
      <w:r w:rsidRPr="003C213A">
        <w:rPr>
          <w:rFonts w:hint="eastAsia"/>
          <w:rtl/>
        </w:rPr>
        <w:t>پذ</w:t>
      </w:r>
      <w:r w:rsidRPr="003C213A">
        <w:rPr>
          <w:rFonts w:hint="cs"/>
          <w:rtl/>
        </w:rPr>
        <w:t>ی</w:t>
      </w:r>
      <w:r w:rsidRPr="003C213A">
        <w:rPr>
          <w:rFonts w:hint="eastAsia"/>
          <w:rtl/>
        </w:rPr>
        <w:t>رند</w:t>
      </w:r>
      <w:r w:rsidRPr="003C213A">
        <w:rPr>
          <w:rFonts w:hint="cs"/>
          <w:rtl/>
        </w:rPr>
        <w:t xml:space="preserve"> و شواهدی بر رد شیعه بودن «سکونی» </w:t>
      </w:r>
      <w:r w:rsidRPr="003C213A">
        <w:rPr>
          <w:rtl/>
        </w:rPr>
        <w:t>م</w:t>
      </w:r>
      <w:r w:rsidRPr="003C213A">
        <w:rPr>
          <w:rFonts w:hint="cs"/>
          <w:rtl/>
        </w:rPr>
        <w:t>ی‌</w:t>
      </w:r>
      <w:r w:rsidRPr="003C213A">
        <w:rPr>
          <w:rFonts w:hint="eastAsia"/>
          <w:rtl/>
        </w:rPr>
        <w:t>آورد</w:t>
      </w:r>
      <w:r w:rsidR="0085571D">
        <w:rPr>
          <w:rFonts w:hint="cs"/>
          <w:rtl/>
        </w:rPr>
        <w:t>؛ اما</w:t>
      </w:r>
      <w:r w:rsidRPr="003C213A">
        <w:rPr>
          <w:rFonts w:hint="cs"/>
          <w:rtl/>
        </w:rPr>
        <w:t xml:space="preserve"> درعین حال ایشان ثقه بودن این راوی را </w:t>
      </w:r>
      <w:r w:rsidRPr="003C213A">
        <w:rPr>
          <w:rtl/>
        </w:rPr>
        <w:t>م</w:t>
      </w:r>
      <w:r w:rsidRPr="003C213A">
        <w:rPr>
          <w:rFonts w:hint="cs"/>
          <w:rtl/>
        </w:rPr>
        <w:t>ی‌</w:t>
      </w:r>
      <w:r w:rsidRPr="003C213A">
        <w:rPr>
          <w:rFonts w:hint="eastAsia"/>
          <w:rtl/>
        </w:rPr>
        <w:t>پذ</w:t>
      </w:r>
      <w:r w:rsidRPr="003C213A">
        <w:rPr>
          <w:rFonts w:hint="cs"/>
          <w:rtl/>
        </w:rPr>
        <w:t>ی</w:t>
      </w:r>
      <w:r w:rsidRPr="003C213A">
        <w:rPr>
          <w:rFonts w:hint="eastAsia"/>
          <w:rtl/>
        </w:rPr>
        <w:t>رند</w:t>
      </w:r>
      <w:r w:rsidRPr="003C213A">
        <w:rPr>
          <w:rFonts w:hint="cs"/>
          <w:rtl/>
        </w:rPr>
        <w:t>.</w:t>
      </w:r>
      <w:r w:rsidR="0085571D">
        <w:rPr>
          <w:rFonts w:hint="cs"/>
          <w:rtl/>
        </w:rPr>
        <w:t xml:space="preserve"> شواهدی که ایشان بر شیعه نبودن «سکونی» ذکر </w:t>
      </w:r>
      <w:r w:rsidR="00CB70A1">
        <w:rPr>
          <w:rtl/>
        </w:rPr>
        <w:t>م</w:t>
      </w:r>
      <w:r w:rsidR="00CB70A1">
        <w:rPr>
          <w:rFonts w:hint="cs"/>
          <w:rtl/>
        </w:rPr>
        <w:t>ی‌</w:t>
      </w:r>
      <w:r w:rsidR="00CB70A1">
        <w:rPr>
          <w:rFonts w:hint="eastAsia"/>
          <w:rtl/>
        </w:rPr>
        <w:t>کنند</w:t>
      </w:r>
      <w:r w:rsidR="0085571D">
        <w:rPr>
          <w:rFonts w:hint="cs"/>
          <w:rtl/>
        </w:rPr>
        <w:t xml:space="preserve"> </w:t>
      </w:r>
      <w:r w:rsidR="00CB70A1">
        <w:rPr>
          <w:rtl/>
        </w:rPr>
        <w:t>عبارت‌اند</w:t>
      </w:r>
      <w:r w:rsidR="0085571D">
        <w:rPr>
          <w:rFonts w:hint="cs"/>
          <w:rtl/>
        </w:rPr>
        <w:t xml:space="preserve"> از:</w:t>
      </w:r>
    </w:p>
    <w:p w:rsidR="00891D03" w:rsidRPr="003C213A" w:rsidRDefault="00891D03" w:rsidP="00634270">
      <w:pPr>
        <w:jc w:val="both"/>
        <w:rPr>
          <w:rtl/>
        </w:rPr>
      </w:pPr>
      <w:r w:rsidRPr="003177FB">
        <w:rPr>
          <w:rFonts w:cs="B Titr" w:hint="cs"/>
          <w:sz w:val="28"/>
          <w:szCs w:val="24"/>
          <w:rtl/>
        </w:rPr>
        <w:lastRenderedPageBreak/>
        <w:t>1.</w:t>
      </w:r>
      <w:r w:rsidRPr="003C213A">
        <w:rPr>
          <w:rFonts w:hint="cs"/>
          <w:rtl/>
        </w:rPr>
        <w:t xml:space="preserve"> اخباری از «سکونی» که مورد اعتماد شیعه نیست: در مقابل «مرحوم مامقانی» که روایاتی را از «سکونی» نقل کردند که شیعه به آنها عمل </w:t>
      </w:r>
      <w:r w:rsidRPr="003C213A">
        <w:rPr>
          <w:rtl/>
        </w:rPr>
        <w:t>م</w:t>
      </w:r>
      <w:r w:rsidRPr="003C213A">
        <w:rPr>
          <w:rFonts w:hint="cs"/>
          <w:rtl/>
        </w:rPr>
        <w:t>ی‌</w:t>
      </w:r>
      <w:r w:rsidRPr="003C213A">
        <w:rPr>
          <w:rFonts w:hint="eastAsia"/>
          <w:rtl/>
        </w:rPr>
        <w:t>کند</w:t>
      </w:r>
      <w:r w:rsidRPr="003C213A">
        <w:rPr>
          <w:rFonts w:hint="cs"/>
          <w:rtl/>
        </w:rPr>
        <w:t xml:space="preserve">، «مرحوم تستری» روایاتی را ذکر </w:t>
      </w:r>
      <w:r w:rsidRPr="003C213A">
        <w:rPr>
          <w:rtl/>
        </w:rPr>
        <w:t>م</w:t>
      </w:r>
      <w:r w:rsidRPr="003C213A">
        <w:rPr>
          <w:rFonts w:hint="cs"/>
          <w:rtl/>
        </w:rPr>
        <w:t>ی‌</w:t>
      </w:r>
      <w:r w:rsidRPr="003C213A">
        <w:rPr>
          <w:rFonts w:hint="eastAsia"/>
          <w:rtl/>
        </w:rPr>
        <w:t>کنند</w:t>
      </w:r>
      <w:r w:rsidRPr="003C213A">
        <w:rPr>
          <w:rFonts w:hint="cs"/>
          <w:rtl/>
        </w:rPr>
        <w:t xml:space="preserve"> که از وی نقل </w:t>
      </w:r>
      <w:r w:rsidRPr="003C213A">
        <w:rPr>
          <w:rtl/>
        </w:rPr>
        <w:t>م</w:t>
      </w:r>
      <w:r w:rsidRPr="003C213A">
        <w:rPr>
          <w:rFonts w:hint="cs"/>
          <w:rtl/>
        </w:rPr>
        <w:t>ی‌</w:t>
      </w:r>
      <w:r w:rsidRPr="003C213A">
        <w:rPr>
          <w:rFonts w:hint="eastAsia"/>
          <w:rtl/>
        </w:rPr>
        <w:t>کنند</w:t>
      </w:r>
      <w:r w:rsidRPr="003C213A">
        <w:rPr>
          <w:rFonts w:hint="cs"/>
          <w:rtl/>
        </w:rPr>
        <w:t xml:space="preserve"> که به آن عمل نشده است؛ مانند روایت میراث مجوز که «شیخ صدوق» در «من لا یحضره الفقیه» تصریح </w:t>
      </w:r>
      <w:r w:rsidRPr="003C213A">
        <w:rPr>
          <w:rtl/>
        </w:rPr>
        <w:t>م</w:t>
      </w:r>
      <w:r w:rsidRPr="003C213A">
        <w:rPr>
          <w:rFonts w:hint="cs"/>
          <w:rtl/>
        </w:rPr>
        <w:t>ی‌</w:t>
      </w:r>
      <w:r w:rsidRPr="003C213A">
        <w:rPr>
          <w:rFonts w:hint="eastAsia"/>
          <w:rtl/>
        </w:rPr>
        <w:t>کند</w:t>
      </w:r>
      <w:r w:rsidRPr="003C213A">
        <w:rPr>
          <w:rFonts w:hint="cs"/>
          <w:rtl/>
        </w:rPr>
        <w:t xml:space="preserve"> که به دلیل متفرد بودن «سکونی» در این روایت، به آن عمل </w:t>
      </w:r>
      <w:r w:rsidRPr="003C213A">
        <w:rPr>
          <w:rtl/>
        </w:rPr>
        <w:t>نم</w:t>
      </w:r>
      <w:r w:rsidRPr="003C213A">
        <w:rPr>
          <w:rFonts w:hint="cs"/>
          <w:rtl/>
        </w:rPr>
        <w:t>ی‌</w:t>
      </w:r>
      <w:r w:rsidRPr="003C213A">
        <w:rPr>
          <w:rFonts w:hint="eastAsia"/>
          <w:rtl/>
        </w:rPr>
        <w:t>کنم</w:t>
      </w:r>
      <w:r w:rsidRPr="003C213A">
        <w:rPr>
          <w:rFonts w:hint="cs"/>
          <w:rtl/>
        </w:rPr>
        <w:t>.</w:t>
      </w:r>
      <w:r w:rsidRPr="007138F9">
        <w:rPr>
          <w:vertAlign w:val="superscript"/>
          <w:rtl/>
        </w:rPr>
        <w:footnoteReference w:id="248"/>
      </w:r>
      <w:r w:rsidRPr="003C213A">
        <w:rPr>
          <w:rFonts w:hint="cs"/>
          <w:rtl/>
        </w:rPr>
        <w:t xml:space="preserve"> پس </w:t>
      </w:r>
      <w:r w:rsidRPr="003C213A">
        <w:rPr>
          <w:rtl/>
        </w:rPr>
        <w:t>ا</w:t>
      </w:r>
      <w:r w:rsidRPr="003C213A">
        <w:rPr>
          <w:rFonts w:hint="cs"/>
          <w:rtl/>
        </w:rPr>
        <w:t>ی</w:t>
      </w:r>
      <w:r w:rsidRPr="003C213A">
        <w:rPr>
          <w:rFonts w:hint="eastAsia"/>
          <w:rtl/>
        </w:rPr>
        <w:t>ن‌گونه</w:t>
      </w:r>
      <w:r w:rsidRPr="003C213A">
        <w:rPr>
          <w:rFonts w:hint="cs"/>
          <w:rtl/>
        </w:rPr>
        <w:t xml:space="preserve"> نیست که تمام روایات «سکونی» در شیعه مورد عمل قرار گرفته باشد.</w:t>
      </w:r>
    </w:p>
    <w:p w:rsidR="00891D03" w:rsidRPr="003C213A" w:rsidRDefault="00891D03" w:rsidP="00634270">
      <w:pPr>
        <w:jc w:val="both"/>
        <w:rPr>
          <w:rtl/>
        </w:rPr>
      </w:pPr>
      <w:r w:rsidRPr="003177FB">
        <w:rPr>
          <w:rFonts w:cs="B Titr" w:hint="cs"/>
          <w:sz w:val="28"/>
          <w:szCs w:val="24"/>
          <w:rtl/>
        </w:rPr>
        <w:t>2.</w:t>
      </w:r>
      <w:r w:rsidRPr="003C213A">
        <w:rPr>
          <w:rFonts w:hint="cs"/>
          <w:rtl/>
        </w:rPr>
        <w:t xml:space="preserve"> تصریح به عامی بودن در «عده الاصول»: اگر سکوت «نجاشی» </w:t>
      </w:r>
      <w:r w:rsidRPr="003C213A">
        <w:rPr>
          <w:rtl/>
        </w:rPr>
        <w:t>قر</w:t>
      </w:r>
      <w:r w:rsidRPr="003C213A">
        <w:rPr>
          <w:rFonts w:hint="cs"/>
          <w:rtl/>
        </w:rPr>
        <w:t>ی</w:t>
      </w:r>
      <w:r w:rsidRPr="003C213A">
        <w:rPr>
          <w:rFonts w:hint="eastAsia"/>
          <w:rtl/>
        </w:rPr>
        <w:t>نه‌</w:t>
      </w:r>
      <w:r w:rsidRPr="003C213A">
        <w:rPr>
          <w:rFonts w:hint="cs"/>
          <w:rtl/>
        </w:rPr>
        <w:t>ی عامه بر شیعه بودن راوی است، «شیخ طوسی» در «عده الاصول» به عامی بودن «سکونی» تصریح کرده است</w:t>
      </w:r>
      <w:r w:rsidRPr="007138F9">
        <w:rPr>
          <w:vertAlign w:val="superscript"/>
          <w:rtl/>
        </w:rPr>
        <w:footnoteReference w:id="249"/>
      </w:r>
      <w:r w:rsidRPr="003C213A">
        <w:rPr>
          <w:rFonts w:hint="cs"/>
          <w:rtl/>
        </w:rPr>
        <w:t xml:space="preserve"> و این </w:t>
      </w:r>
      <w:r w:rsidRPr="003C213A">
        <w:rPr>
          <w:rtl/>
        </w:rPr>
        <w:t>قر</w:t>
      </w:r>
      <w:r w:rsidRPr="003C213A">
        <w:rPr>
          <w:rFonts w:hint="cs"/>
          <w:rtl/>
        </w:rPr>
        <w:t>ی</w:t>
      </w:r>
      <w:r w:rsidRPr="003C213A">
        <w:rPr>
          <w:rFonts w:hint="eastAsia"/>
          <w:rtl/>
        </w:rPr>
        <w:t>نه‌</w:t>
      </w:r>
      <w:r w:rsidRPr="003C213A">
        <w:rPr>
          <w:rFonts w:hint="cs"/>
          <w:rtl/>
        </w:rPr>
        <w:t xml:space="preserve">ی خاصه است که بر </w:t>
      </w:r>
      <w:r w:rsidRPr="003C213A">
        <w:rPr>
          <w:rtl/>
        </w:rPr>
        <w:t>قر</w:t>
      </w:r>
      <w:r w:rsidRPr="003C213A">
        <w:rPr>
          <w:rFonts w:hint="cs"/>
          <w:rtl/>
        </w:rPr>
        <w:t>ی</w:t>
      </w:r>
      <w:r w:rsidRPr="003C213A">
        <w:rPr>
          <w:rFonts w:hint="eastAsia"/>
          <w:rtl/>
        </w:rPr>
        <w:t>نه‌</w:t>
      </w:r>
      <w:r w:rsidRPr="003C213A">
        <w:rPr>
          <w:rFonts w:hint="cs"/>
          <w:rtl/>
        </w:rPr>
        <w:t>ی عامه مقدم است.</w:t>
      </w:r>
    </w:p>
    <w:p w:rsidR="00891D03" w:rsidRPr="003C213A" w:rsidRDefault="00891D03" w:rsidP="00634270">
      <w:pPr>
        <w:jc w:val="both"/>
        <w:rPr>
          <w:rtl/>
        </w:rPr>
      </w:pPr>
      <w:r w:rsidRPr="003177FB">
        <w:rPr>
          <w:rFonts w:cs="B Titr" w:hint="cs"/>
          <w:sz w:val="28"/>
          <w:szCs w:val="24"/>
          <w:rtl/>
        </w:rPr>
        <w:t>3.</w:t>
      </w:r>
      <w:r w:rsidRPr="003C213A">
        <w:rPr>
          <w:rFonts w:hint="cs"/>
          <w:rtl/>
        </w:rPr>
        <w:t xml:space="preserve"> تعبیر از «امام صادق علیه‌السلام» به «جعفر بن محمد»: در شیعه «امام صادق علیه‌السلام» را یا با </w:t>
      </w:r>
      <w:r w:rsidRPr="003C213A">
        <w:rPr>
          <w:rtl/>
        </w:rPr>
        <w:t>کن</w:t>
      </w:r>
      <w:r w:rsidRPr="003C213A">
        <w:rPr>
          <w:rFonts w:hint="cs"/>
          <w:rtl/>
        </w:rPr>
        <w:t>ی</w:t>
      </w:r>
      <w:r w:rsidRPr="003C213A">
        <w:rPr>
          <w:rFonts w:hint="eastAsia"/>
          <w:rtl/>
        </w:rPr>
        <w:t>ه‌</w:t>
      </w:r>
      <w:r w:rsidRPr="003C213A">
        <w:rPr>
          <w:rFonts w:hint="cs"/>
          <w:rtl/>
        </w:rPr>
        <w:t xml:space="preserve">ی ایشان یعنی «اباعبدالله» و یا با تعبیر «جعفر الصادق» مورد خطاب قرار </w:t>
      </w:r>
      <w:r w:rsidRPr="003C213A">
        <w:rPr>
          <w:rtl/>
        </w:rPr>
        <w:t>م</w:t>
      </w:r>
      <w:r w:rsidRPr="003C213A">
        <w:rPr>
          <w:rFonts w:hint="cs"/>
          <w:rtl/>
        </w:rPr>
        <w:t>ی‌</w:t>
      </w:r>
      <w:r w:rsidRPr="003C213A">
        <w:rPr>
          <w:rFonts w:hint="eastAsia"/>
          <w:rtl/>
        </w:rPr>
        <w:t>دادند</w:t>
      </w:r>
      <w:r w:rsidRPr="003C213A">
        <w:rPr>
          <w:rFonts w:hint="cs"/>
          <w:rtl/>
        </w:rPr>
        <w:t xml:space="preserve"> ولی در روایات سکونی، ایشان با «جعفر بن محمد» مورد خطاب قرار </w:t>
      </w:r>
      <w:r w:rsidRPr="003C213A">
        <w:rPr>
          <w:rtl/>
        </w:rPr>
        <w:t>م</w:t>
      </w:r>
      <w:r w:rsidRPr="003C213A">
        <w:rPr>
          <w:rFonts w:hint="cs"/>
          <w:rtl/>
        </w:rPr>
        <w:t>ی‌</w:t>
      </w:r>
      <w:r w:rsidRPr="003C213A">
        <w:rPr>
          <w:rFonts w:hint="eastAsia"/>
          <w:rtl/>
        </w:rPr>
        <w:t>گ</w:t>
      </w:r>
      <w:r w:rsidRPr="003C213A">
        <w:rPr>
          <w:rFonts w:hint="cs"/>
          <w:rtl/>
        </w:rPr>
        <w:t>ی</w:t>
      </w:r>
      <w:r w:rsidRPr="003C213A">
        <w:rPr>
          <w:rFonts w:hint="eastAsia"/>
          <w:rtl/>
        </w:rPr>
        <w:t>رند</w:t>
      </w:r>
      <w:r w:rsidRPr="003C213A">
        <w:rPr>
          <w:rFonts w:hint="cs"/>
          <w:rtl/>
        </w:rPr>
        <w:t xml:space="preserve"> که این </w:t>
      </w:r>
      <w:r w:rsidRPr="003C213A">
        <w:rPr>
          <w:rtl/>
        </w:rPr>
        <w:t>دأب</w:t>
      </w:r>
      <w:r w:rsidRPr="003C213A">
        <w:rPr>
          <w:rFonts w:hint="cs"/>
          <w:rtl/>
        </w:rPr>
        <w:t xml:space="preserve">، </w:t>
      </w:r>
      <w:r w:rsidRPr="003C213A">
        <w:rPr>
          <w:rtl/>
        </w:rPr>
        <w:t>دأب</w:t>
      </w:r>
      <w:r w:rsidRPr="003C213A">
        <w:rPr>
          <w:rFonts w:hint="cs"/>
          <w:rtl/>
        </w:rPr>
        <w:t xml:space="preserve"> عامه بوده است.</w:t>
      </w:r>
    </w:p>
    <w:p w:rsidR="00891D03" w:rsidRPr="003C213A" w:rsidRDefault="00891D03" w:rsidP="00634270">
      <w:pPr>
        <w:jc w:val="both"/>
        <w:rPr>
          <w:rtl/>
        </w:rPr>
      </w:pPr>
      <w:r w:rsidRPr="003177FB">
        <w:rPr>
          <w:rFonts w:cs="B Titr" w:hint="cs"/>
          <w:sz w:val="28"/>
          <w:szCs w:val="24"/>
          <w:rtl/>
        </w:rPr>
        <w:t>4.</w:t>
      </w:r>
      <w:r w:rsidRPr="003C213A">
        <w:rPr>
          <w:rFonts w:hint="cs"/>
          <w:rtl/>
        </w:rPr>
        <w:t xml:space="preserve"> بیان روایات برای «سکونی» به نحو اتصال به پیامبر اکرم صلی الله علیه و آله: ائمه </w:t>
      </w:r>
      <w:r w:rsidR="004E7066">
        <w:rPr>
          <w:rtl/>
        </w:rPr>
        <w:t>عل</w:t>
      </w:r>
      <w:r w:rsidR="004E7066">
        <w:rPr>
          <w:rFonts w:hint="cs"/>
          <w:rtl/>
        </w:rPr>
        <w:t>ی</w:t>
      </w:r>
      <w:r w:rsidR="004E7066">
        <w:rPr>
          <w:rFonts w:hint="eastAsia"/>
          <w:rtl/>
        </w:rPr>
        <w:t>هم‌السلام</w:t>
      </w:r>
      <w:r w:rsidRPr="003C213A">
        <w:rPr>
          <w:rFonts w:hint="cs"/>
          <w:rtl/>
        </w:rPr>
        <w:t xml:space="preserve"> در مقابل عامه روایت را از طریق پدران خود تا رسول اکرم صلی الله علیه و آله نقل </w:t>
      </w:r>
      <w:r w:rsidRPr="003C213A">
        <w:rPr>
          <w:rtl/>
        </w:rPr>
        <w:t>م</w:t>
      </w:r>
      <w:r w:rsidRPr="003C213A">
        <w:rPr>
          <w:rFonts w:hint="cs"/>
          <w:rtl/>
        </w:rPr>
        <w:t>ی‌</w:t>
      </w:r>
      <w:r w:rsidRPr="003C213A">
        <w:rPr>
          <w:rFonts w:hint="eastAsia"/>
          <w:rtl/>
        </w:rPr>
        <w:t>کردند</w:t>
      </w:r>
      <w:r w:rsidRPr="003C213A">
        <w:rPr>
          <w:rFonts w:hint="cs"/>
          <w:rtl/>
        </w:rPr>
        <w:t xml:space="preserve"> و روایاتی که برای «سکونی» بیان شده نیز </w:t>
      </w:r>
      <w:r w:rsidRPr="003C213A">
        <w:rPr>
          <w:rtl/>
        </w:rPr>
        <w:t>ا</w:t>
      </w:r>
      <w:r w:rsidRPr="003C213A">
        <w:rPr>
          <w:rFonts w:hint="cs"/>
          <w:rtl/>
        </w:rPr>
        <w:t>ی</w:t>
      </w:r>
      <w:r w:rsidRPr="003C213A">
        <w:rPr>
          <w:rFonts w:hint="eastAsia"/>
          <w:rtl/>
        </w:rPr>
        <w:t>ن‌گونه</w:t>
      </w:r>
      <w:r w:rsidRPr="003C213A">
        <w:rPr>
          <w:rFonts w:hint="cs"/>
          <w:rtl/>
        </w:rPr>
        <w:t xml:space="preserve"> بوده است.</w:t>
      </w:r>
    </w:p>
    <w:p w:rsidR="00891D03" w:rsidRPr="00891D03" w:rsidRDefault="00891D03" w:rsidP="00891D03">
      <w:pPr>
        <w:jc w:val="both"/>
        <w:rPr>
          <w:rFonts w:asciiTheme="minorHAnsi" w:hAnsiTheme="minorHAnsi"/>
          <w:color w:val="auto"/>
          <w:sz w:val="28"/>
          <w:rtl/>
        </w:rPr>
      </w:pPr>
      <w:r w:rsidRPr="00891D03">
        <w:rPr>
          <w:rFonts w:asciiTheme="minorHAnsi" w:hAnsiTheme="minorHAnsi"/>
          <w:color w:val="auto"/>
          <w:sz w:val="28"/>
          <w:rtl/>
        </w:rPr>
        <w:t>همان‌طور</w:t>
      </w:r>
      <w:r w:rsidRPr="00891D03">
        <w:rPr>
          <w:rFonts w:asciiTheme="minorHAnsi" w:hAnsiTheme="minorHAnsi" w:hint="cs"/>
          <w:color w:val="auto"/>
          <w:sz w:val="28"/>
          <w:rtl/>
        </w:rPr>
        <w:t xml:space="preserve"> که گفته شد «مرحوم مامقانی» اشکالاتی که بر شیعه بودن «سکونی» بود را ذکر و به آنها جواب داد. «مرحوم تستری» این مطالب را از «مرحوم مامقانی» نقل و آنها را رد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کنند</w:t>
      </w:r>
      <w:r w:rsidRPr="00891D03">
        <w:rPr>
          <w:rFonts w:asciiTheme="minorHAnsi" w:hAnsiTheme="minorHAnsi" w:hint="cs"/>
          <w:color w:val="auto"/>
          <w:sz w:val="28"/>
          <w:rtl/>
        </w:rPr>
        <w:t>.</w:t>
      </w:r>
    </w:p>
    <w:p w:rsidR="00891D03" w:rsidRPr="003177FB" w:rsidRDefault="00891D03" w:rsidP="00634270">
      <w:pPr>
        <w:jc w:val="both"/>
        <w:rPr>
          <w:rFonts w:cs="B Titr"/>
          <w:sz w:val="28"/>
          <w:szCs w:val="24"/>
          <w:rtl/>
        </w:rPr>
      </w:pPr>
      <w:r w:rsidRPr="003177FB">
        <w:rPr>
          <w:rFonts w:cs="B Titr" w:hint="cs"/>
          <w:sz w:val="28"/>
          <w:szCs w:val="24"/>
          <w:rtl/>
        </w:rPr>
        <w:t>رد کلام مربوط به ادعای اجماع «شیخ طوسی»:</w:t>
      </w:r>
    </w:p>
    <w:p w:rsidR="00891D03" w:rsidRPr="003C213A" w:rsidRDefault="00891D03" w:rsidP="00634270">
      <w:pPr>
        <w:jc w:val="both"/>
        <w:rPr>
          <w:rtl/>
        </w:rPr>
      </w:pPr>
      <w:r w:rsidRPr="003177FB">
        <w:rPr>
          <w:rFonts w:cs="B Titr" w:hint="cs"/>
          <w:sz w:val="28"/>
          <w:szCs w:val="24"/>
          <w:rtl/>
        </w:rPr>
        <w:t>الف)</w:t>
      </w:r>
      <w:r w:rsidRPr="003C213A">
        <w:rPr>
          <w:rFonts w:hint="cs"/>
          <w:rtl/>
        </w:rPr>
        <w:t xml:space="preserve"> اختلاف در مسائل اجتهادی طبیعی است و باید به بررسی </w:t>
      </w:r>
      <w:r w:rsidRPr="003C213A">
        <w:rPr>
          <w:rtl/>
        </w:rPr>
        <w:t>ادله‌</w:t>
      </w:r>
      <w:r w:rsidRPr="003C213A">
        <w:rPr>
          <w:rFonts w:hint="cs"/>
          <w:rtl/>
        </w:rPr>
        <w:t xml:space="preserve">ی دو طرف پرداخت و صرف معارض داشتن یک قول باعث کنار گذاشتن آن </w:t>
      </w:r>
      <w:r w:rsidRPr="003C213A">
        <w:rPr>
          <w:rtl/>
        </w:rPr>
        <w:t>نم</w:t>
      </w:r>
      <w:r w:rsidRPr="003C213A">
        <w:rPr>
          <w:rFonts w:hint="cs"/>
          <w:rtl/>
        </w:rPr>
        <w:t>ی‌</w:t>
      </w:r>
      <w:r w:rsidRPr="003C213A">
        <w:rPr>
          <w:rFonts w:hint="eastAsia"/>
          <w:rtl/>
        </w:rPr>
        <w:t>شود</w:t>
      </w:r>
      <w:r w:rsidRPr="003C213A">
        <w:rPr>
          <w:rFonts w:hint="cs"/>
          <w:rtl/>
        </w:rPr>
        <w:t>.</w:t>
      </w:r>
    </w:p>
    <w:p w:rsidR="00891D03" w:rsidRPr="003C213A" w:rsidRDefault="00891D03" w:rsidP="00634270">
      <w:pPr>
        <w:jc w:val="both"/>
        <w:rPr>
          <w:rtl/>
        </w:rPr>
      </w:pPr>
      <w:r w:rsidRPr="003177FB">
        <w:rPr>
          <w:rFonts w:cs="B Titr" w:hint="cs"/>
          <w:sz w:val="28"/>
          <w:szCs w:val="24"/>
          <w:rtl/>
        </w:rPr>
        <w:t>ب)</w:t>
      </w:r>
      <w:r w:rsidRPr="003C213A">
        <w:rPr>
          <w:rFonts w:hint="cs"/>
          <w:rtl/>
        </w:rPr>
        <w:t xml:space="preserve"> از طرف دیگر یکی از راویانی که در کلام «شیخ طوسی» آمده بود، دارای معارض است و نباید برخورد با دیگر افراد نیز همانند برخورد با این راوی باشد.</w:t>
      </w:r>
    </w:p>
    <w:p w:rsidR="00891D03" w:rsidRPr="003C213A" w:rsidRDefault="00891D03" w:rsidP="00634270">
      <w:pPr>
        <w:jc w:val="both"/>
        <w:rPr>
          <w:rtl/>
        </w:rPr>
      </w:pPr>
      <w:r w:rsidRPr="003177FB">
        <w:rPr>
          <w:rFonts w:cs="B Titr" w:hint="cs"/>
          <w:sz w:val="28"/>
          <w:szCs w:val="24"/>
          <w:rtl/>
        </w:rPr>
        <w:t>ج)</w:t>
      </w:r>
      <w:r w:rsidRPr="003C213A">
        <w:rPr>
          <w:rFonts w:hint="cs"/>
          <w:rtl/>
        </w:rPr>
        <w:t xml:space="preserve"> از سوی سوم اگر بین اقوال تعارض ایجاد شود، کلام «شیخ طوسی» مقدم </w:t>
      </w:r>
      <w:r w:rsidRPr="003C213A">
        <w:rPr>
          <w:rtl/>
        </w:rPr>
        <w:t>م</w:t>
      </w:r>
      <w:r w:rsidRPr="003C213A">
        <w:rPr>
          <w:rFonts w:hint="cs"/>
          <w:rtl/>
        </w:rPr>
        <w:t>ی‌</w:t>
      </w:r>
      <w:r w:rsidRPr="003C213A">
        <w:rPr>
          <w:rFonts w:hint="eastAsia"/>
          <w:rtl/>
        </w:rPr>
        <w:t>شود</w:t>
      </w:r>
      <w:r w:rsidRPr="003C213A">
        <w:rPr>
          <w:rFonts w:hint="cs"/>
          <w:rtl/>
        </w:rPr>
        <w:t xml:space="preserve">؛ زیرا کلام «شیخ طوسی» با کلام «شیخ صدوق» در «من لا یحضره الفقیه»، «ابن ادریس» در «سرائر»، «محقق حلی»، «علامه حلی» و «ابن داود» </w:t>
      </w:r>
      <w:r w:rsidRPr="003C213A">
        <w:rPr>
          <w:rtl/>
        </w:rPr>
        <w:t>تأ</w:t>
      </w:r>
      <w:r w:rsidRPr="003C213A">
        <w:rPr>
          <w:rFonts w:hint="cs"/>
          <w:rtl/>
        </w:rPr>
        <w:t>یی</w:t>
      </w:r>
      <w:r w:rsidRPr="003C213A">
        <w:rPr>
          <w:rFonts w:hint="eastAsia"/>
          <w:rtl/>
        </w:rPr>
        <w:t>د</w:t>
      </w:r>
      <w:r w:rsidRPr="003C213A">
        <w:rPr>
          <w:rFonts w:hint="cs"/>
          <w:rtl/>
        </w:rPr>
        <w:t xml:space="preserve"> </w:t>
      </w:r>
      <w:r w:rsidRPr="003C213A">
        <w:rPr>
          <w:rtl/>
        </w:rPr>
        <w:t>م</w:t>
      </w:r>
      <w:r w:rsidRPr="003C213A">
        <w:rPr>
          <w:rFonts w:hint="cs"/>
          <w:rtl/>
        </w:rPr>
        <w:t>ی‌</w:t>
      </w:r>
      <w:r w:rsidRPr="003C213A">
        <w:rPr>
          <w:rFonts w:hint="eastAsia"/>
          <w:rtl/>
        </w:rPr>
        <w:t>شود</w:t>
      </w:r>
      <w:r w:rsidRPr="003C213A">
        <w:rPr>
          <w:rFonts w:hint="cs"/>
          <w:rtl/>
        </w:rPr>
        <w:t xml:space="preserve"> و </w:t>
      </w:r>
      <w:r w:rsidRPr="003C213A">
        <w:rPr>
          <w:rtl/>
        </w:rPr>
        <w:t>ا</w:t>
      </w:r>
      <w:r w:rsidRPr="003C213A">
        <w:rPr>
          <w:rFonts w:hint="cs"/>
          <w:rtl/>
        </w:rPr>
        <w:t>ی</w:t>
      </w:r>
      <w:r w:rsidRPr="003C213A">
        <w:rPr>
          <w:rFonts w:hint="eastAsia"/>
          <w:rtl/>
        </w:rPr>
        <w:t>ن‌گونه</w:t>
      </w:r>
      <w:r w:rsidRPr="003C213A">
        <w:rPr>
          <w:rFonts w:hint="cs"/>
          <w:rtl/>
        </w:rPr>
        <w:t xml:space="preserve"> نیست که فقط «شیخ طوسی» قائل به این مطلب باشد.</w:t>
      </w:r>
    </w:p>
    <w:p w:rsidR="00891D03" w:rsidRPr="003C213A" w:rsidRDefault="00891D03" w:rsidP="00634270">
      <w:pPr>
        <w:jc w:val="both"/>
        <w:rPr>
          <w:rtl/>
        </w:rPr>
      </w:pPr>
      <w:r w:rsidRPr="003C213A">
        <w:rPr>
          <w:rFonts w:hint="cs"/>
          <w:rtl/>
        </w:rPr>
        <w:t xml:space="preserve">رد کلام مربوط به </w:t>
      </w:r>
      <w:r w:rsidRPr="003C213A">
        <w:rPr>
          <w:rtl/>
        </w:rPr>
        <w:t>نحوه‌</w:t>
      </w:r>
      <w:r w:rsidRPr="003C213A">
        <w:rPr>
          <w:rFonts w:hint="cs"/>
          <w:rtl/>
        </w:rPr>
        <w:t xml:space="preserve">ی خطاب «امام صادق علیه‌السلام»: در مواردی که «سکونی» لقب «صادق» را برای «امام صادق علیه‌السلام» به کار </w:t>
      </w:r>
      <w:r w:rsidRPr="003C213A">
        <w:rPr>
          <w:rtl/>
        </w:rPr>
        <w:t>م</w:t>
      </w:r>
      <w:r w:rsidRPr="003C213A">
        <w:rPr>
          <w:rFonts w:hint="cs"/>
          <w:rtl/>
        </w:rPr>
        <w:t>ی‌</w:t>
      </w:r>
      <w:r w:rsidRPr="003C213A">
        <w:rPr>
          <w:rFonts w:hint="eastAsia"/>
          <w:rtl/>
        </w:rPr>
        <w:t>برد</w:t>
      </w:r>
      <w:r w:rsidRPr="003C213A">
        <w:rPr>
          <w:rFonts w:hint="cs"/>
          <w:rtl/>
        </w:rPr>
        <w:t xml:space="preserve">، ممکن است از باب نقل اعتقاد «مذهب الصادق» این کار را کرده باشد؛ </w:t>
      </w:r>
      <w:r w:rsidRPr="003C213A">
        <w:rPr>
          <w:rtl/>
        </w:rPr>
        <w:t>همان‌گونه</w:t>
      </w:r>
      <w:r w:rsidRPr="003C213A">
        <w:rPr>
          <w:rFonts w:hint="cs"/>
          <w:rtl/>
        </w:rPr>
        <w:t xml:space="preserve"> که مذهب دیگر فقها را نیز ذکر </w:t>
      </w:r>
      <w:r w:rsidRPr="003C213A">
        <w:rPr>
          <w:rtl/>
        </w:rPr>
        <w:t>م</w:t>
      </w:r>
      <w:r w:rsidRPr="003C213A">
        <w:rPr>
          <w:rFonts w:hint="cs"/>
          <w:rtl/>
        </w:rPr>
        <w:t>ی‌</w:t>
      </w:r>
      <w:r w:rsidRPr="003C213A">
        <w:rPr>
          <w:rFonts w:hint="eastAsia"/>
          <w:rtl/>
        </w:rPr>
        <w:t>کند</w:t>
      </w:r>
      <w:r w:rsidRPr="003C213A">
        <w:rPr>
          <w:rFonts w:hint="cs"/>
          <w:rtl/>
        </w:rPr>
        <w:t xml:space="preserve"> و این تعبیر در عبارات عامه نیز استفاده </w:t>
      </w:r>
      <w:r w:rsidRPr="003C213A">
        <w:rPr>
          <w:rtl/>
        </w:rPr>
        <w:t>م</w:t>
      </w:r>
      <w:r w:rsidRPr="003C213A">
        <w:rPr>
          <w:rFonts w:hint="cs"/>
          <w:rtl/>
        </w:rPr>
        <w:t>ی‌</w:t>
      </w:r>
      <w:r w:rsidRPr="003C213A">
        <w:rPr>
          <w:rFonts w:hint="eastAsia"/>
          <w:rtl/>
        </w:rPr>
        <w:t>شود</w:t>
      </w:r>
      <w:r w:rsidRPr="003C213A">
        <w:rPr>
          <w:rFonts w:hint="cs"/>
          <w:rtl/>
        </w:rPr>
        <w:t>.</w:t>
      </w:r>
    </w:p>
    <w:p w:rsidR="00891D03" w:rsidRPr="003C213A" w:rsidRDefault="00891D03" w:rsidP="00634270">
      <w:pPr>
        <w:jc w:val="both"/>
        <w:rPr>
          <w:rtl/>
        </w:rPr>
      </w:pPr>
      <w:r w:rsidRPr="003177FB">
        <w:rPr>
          <w:rFonts w:cs="B Titr" w:hint="cs"/>
          <w:sz w:val="28"/>
          <w:szCs w:val="24"/>
          <w:rtl/>
        </w:rPr>
        <w:t>پاسخ «مرحوم تستری» به عمل اصحاب به روایت «سکونی»:</w:t>
      </w:r>
      <w:r w:rsidRPr="003C213A">
        <w:rPr>
          <w:rFonts w:hint="cs"/>
          <w:rtl/>
        </w:rPr>
        <w:t xml:space="preserve"> </w:t>
      </w:r>
      <w:r w:rsidRPr="003C213A">
        <w:rPr>
          <w:rtl/>
        </w:rPr>
        <w:t>همان‌گونه</w:t>
      </w:r>
      <w:r w:rsidRPr="003C213A">
        <w:rPr>
          <w:rFonts w:hint="cs"/>
          <w:rtl/>
        </w:rPr>
        <w:t xml:space="preserve"> که «شیخ طوسی» گفته است</w:t>
      </w:r>
      <w:r w:rsidRPr="007138F9">
        <w:rPr>
          <w:vertAlign w:val="superscript"/>
          <w:rtl/>
        </w:rPr>
        <w:footnoteReference w:id="250"/>
      </w:r>
      <w:r w:rsidRPr="003C213A">
        <w:rPr>
          <w:rFonts w:hint="cs"/>
          <w:rtl/>
        </w:rPr>
        <w:t xml:space="preserve"> در صورتی به اخبار عامه عمل </w:t>
      </w:r>
      <w:r w:rsidRPr="003C213A">
        <w:rPr>
          <w:rtl/>
        </w:rPr>
        <w:t>م</w:t>
      </w:r>
      <w:r w:rsidRPr="003C213A">
        <w:rPr>
          <w:rFonts w:hint="cs"/>
          <w:rtl/>
        </w:rPr>
        <w:t>ی‌</w:t>
      </w:r>
      <w:r w:rsidRPr="003C213A">
        <w:rPr>
          <w:rFonts w:hint="eastAsia"/>
          <w:rtl/>
        </w:rPr>
        <w:t>شود</w:t>
      </w:r>
      <w:r w:rsidRPr="003C213A">
        <w:rPr>
          <w:rFonts w:hint="cs"/>
          <w:rtl/>
        </w:rPr>
        <w:t xml:space="preserve"> که معارض نداشته باشند و روایاتی از سکونی که مورد عمل اصحاب قرار </w:t>
      </w:r>
      <w:r w:rsidRPr="003C213A">
        <w:rPr>
          <w:rtl/>
        </w:rPr>
        <w:t>گرفته‌اند</w:t>
      </w:r>
      <w:r w:rsidRPr="003C213A">
        <w:rPr>
          <w:rFonts w:hint="cs"/>
          <w:rtl/>
        </w:rPr>
        <w:t xml:space="preserve"> (مانند روایت در مورد تیمم) </w:t>
      </w:r>
      <w:r w:rsidRPr="003C213A">
        <w:rPr>
          <w:rtl/>
        </w:rPr>
        <w:t>ا</w:t>
      </w:r>
      <w:r w:rsidRPr="003C213A">
        <w:rPr>
          <w:rFonts w:hint="cs"/>
          <w:rtl/>
        </w:rPr>
        <w:t>ی</w:t>
      </w:r>
      <w:r w:rsidRPr="003C213A">
        <w:rPr>
          <w:rFonts w:hint="eastAsia"/>
          <w:rtl/>
        </w:rPr>
        <w:t>ن‌گونه</w:t>
      </w:r>
      <w:r w:rsidRPr="003C213A">
        <w:rPr>
          <w:rFonts w:hint="cs"/>
          <w:rtl/>
        </w:rPr>
        <w:t xml:space="preserve"> است.</w:t>
      </w:r>
    </w:p>
    <w:p w:rsidR="00891D03" w:rsidRPr="00B248CD" w:rsidRDefault="00891D03" w:rsidP="00634270">
      <w:pPr>
        <w:jc w:val="both"/>
        <w:rPr>
          <w:rFonts w:cs="B Titr"/>
          <w:color w:val="FF0000"/>
          <w:sz w:val="28"/>
          <w:szCs w:val="24"/>
          <w:rtl/>
        </w:rPr>
      </w:pPr>
      <w:r w:rsidRPr="00B248CD">
        <w:rPr>
          <w:rFonts w:cs="B Titr" w:hint="cs"/>
          <w:color w:val="FF0000"/>
          <w:sz w:val="28"/>
          <w:szCs w:val="24"/>
          <w:rtl/>
        </w:rPr>
        <w:t>پاسخ به استدلال ذم «سکونی» توسط عامه برای شیعه دانستن وی:</w:t>
      </w:r>
    </w:p>
    <w:p w:rsidR="00891D03" w:rsidRPr="003C213A" w:rsidRDefault="00891D03" w:rsidP="00634270">
      <w:pPr>
        <w:jc w:val="both"/>
        <w:rPr>
          <w:rtl/>
        </w:rPr>
      </w:pPr>
      <w:r w:rsidRPr="0085571D">
        <w:rPr>
          <w:rFonts w:cs="B Titr" w:hint="cs"/>
          <w:sz w:val="28"/>
          <w:szCs w:val="24"/>
          <w:rtl/>
        </w:rPr>
        <w:t>«مرحوم خویی»:</w:t>
      </w:r>
      <w:r w:rsidRPr="007138F9">
        <w:rPr>
          <w:vertAlign w:val="superscript"/>
          <w:rtl/>
        </w:rPr>
        <w:footnoteReference w:id="251"/>
      </w:r>
      <w:r w:rsidRPr="003C213A">
        <w:rPr>
          <w:rFonts w:hint="cs"/>
          <w:rtl/>
        </w:rPr>
        <w:t xml:space="preserve"> «سکونی» از روات «کامل الزیارات» است و در باب</w:t>
      </w:r>
      <w:r w:rsidRPr="003C213A">
        <w:rPr>
          <w:rtl/>
        </w:rPr>
        <w:t xml:space="preserve"> </w:t>
      </w:r>
      <w:r w:rsidRPr="003C213A">
        <w:rPr>
          <w:rFonts w:hint="cs"/>
          <w:rtl/>
        </w:rPr>
        <w:t>«</w:t>
      </w:r>
      <w:r w:rsidRPr="003C213A">
        <w:rPr>
          <w:rtl/>
        </w:rPr>
        <w:t>دعاء الحمام و لعنها عل</w:t>
      </w:r>
      <w:r w:rsidRPr="003C213A">
        <w:rPr>
          <w:rFonts w:hint="cs"/>
          <w:rtl/>
        </w:rPr>
        <w:t>ی</w:t>
      </w:r>
      <w:r w:rsidRPr="003C213A">
        <w:rPr>
          <w:rtl/>
        </w:rPr>
        <w:t xml:space="preserve"> قاتل الحس</w:t>
      </w:r>
      <w:r w:rsidRPr="003C213A">
        <w:rPr>
          <w:rFonts w:hint="cs"/>
          <w:rtl/>
        </w:rPr>
        <w:t>ی</w:t>
      </w:r>
      <w:r w:rsidRPr="003C213A">
        <w:rPr>
          <w:rFonts w:hint="eastAsia"/>
          <w:rtl/>
        </w:rPr>
        <w:t>ن</w:t>
      </w:r>
      <w:r w:rsidRPr="003C213A">
        <w:rPr>
          <w:rFonts w:hint="cs"/>
          <w:rtl/>
        </w:rPr>
        <w:t xml:space="preserve"> </w:t>
      </w:r>
      <w:r w:rsidRPr="003C213A">
        <w:rPr>
          <w:rtl/>
        </w:rPr>
        <w:t>عل</w:t>
      </w:r>
      <w:r w:rsidRPr="003C213A">
        <w:rPr>
          <w:rFonts w:hint="cs"/>
          <w:rtl/>
        </w:rPr>
        <w:t>ی</w:t>
      </w:r>
      <w:r w:rsidRPr="003C213A">
        <w:rPr>
          <w:rFonts w:hint="eastAsia"/>
          <w:rtl/>
        </w:rPr>
        <w:t>ه‌السلام</w:t>
      </w:r>
      <w:r w:rsidRPr="003C213A">
        <w:rPr>
          <w:rFonts w:hint="cs"/>
          <w:rtl/>
        </w:rPr>
        <w:t>» روایتی از وی نقل شده که روایت اول باب نیز هست.</w:t>
      </w:r>
      <w:r w:rsidRPr="007138F9">
        <w:rPr>
          <w:vertAlign w:val="superscript"/>
          <w:rtl/>
        </w:rPr>
        <w:footnoteReference w:id="252"/>
      </w:r>
    </w:p>
    <w:p w:rsidR="00891D03" w:rsidRPr="00891D03" w:rsidRDefault="00891D03" w:rsidP="00891D03">
      <w:pPr>
        <w:jc w:val="both"/>
        <w:rPr>
          <w:rFonts w:asciiTheme="minorHAnsi" w:hAnsiTheme="minorHAnsi"/>
          <w:color w:val="auto"/>
          <w:sz w:val="28"/>
          <w:rtl/>
        </w:rPr>
      </w:pPr>
      <w:r w:rsidRPr="00891D03">
        <w:rPr>
          <w:rFonts w:asciiTheme="minorHAnsi" w:hAnsiTheme="minorHAnsi"/>
          <w:color w:val="auto"/>
          <w:sz w:val="28"/>
          <w:rtl/>
        </w:rPr>
        <w:t>ازآنجا</w:t>
      </w:r>
      <w:r w:rsidRPr="00891D03">
        <w:rPr>
          <w:rFonts w:asciiTheme="minorHAnsi" w:hAnsiTheme="minorHAnsi" w:hint="cs"/>
          <w:color w:val="auto"/>
          <w:sz w:val="28"/>
          <w:rtl/>
        </w:rPr>
        <w:t>یی‌</w:t>
      </w:r>
      <w:r w:rsidRPr="00891D03">
        <w:rPr>
          <w:rFonts w:asciiTheme="minorHAnsi" w:hAnsiTheme="minorHAnsi" w:hint="eastAsia"/>
          <w:color w:val="auto"/>
          <w:sz w:val="28"/>
          <w:rtl/>
        </w:rPr>
        <w:t>که</w:t>
      </w:r>
      <w:r w:rsidRPr="00891D03">
        <w:rPr>
          <w:rFonts w:asciiTheme="minorHAnsi" w:hAnsiTheme="minorHAnsi" w:hint="cs"/>
          <w:color w:val="auto"/>
          <w:sz w:val="28"/>
          <w:rtl/>
        </w:rPr>
        <w:t xml:space="preserve"> «مرحوم خویی» روات با واسطه و </w:t>
      </w:r>
      <w:r w:rsidRPr="00891D03">
        <w:rPr>
          <w:rFonts w:asciiTheme="minorHAnsi" w:hAnsiTheme="minorHAnsi"/>
          <w:color w:val="auto"/>
          <w:sz w:val="28"/>
          <w:rtl/>
        </w:rPr>
        <w:t>ب</w:t>
      </w:r>
      <w:r w:rsidRPr="00891D03">
        <w:rPr>
          <w:rFonts w:asciiTheme="minorHAnsi" w:hAnsiTheme="minorHAnsi" w:hint="cs"/>
          <w:color w:val="auto"/>
          <w:sz w:val="28"/>
          <w:rtl/>
        </w:rPr>
        <w:t>ی‌</w:t>
      </w:r>
      <w:r w:rsidRPr="00891D03">
        <w:rPr>
          <w:rFonts w:asciiTheme="minorHAnsi" w:hAnsiTheme="minorHAnsi" w:hint="eastAsia"/>
          <w:color w:val="auto"/>
          <w:sz w:val="28"/>
          <w:rtl/>
        </w:rPr>
        <w:t>واسطه‌</w:t>
      </w:r>
      <w:r w:rsidRPr="00891D03">
        <w:rPr>
          <w:rFonts w:asciiTheme="minorHAnsi" w:hAnsiTheme="minorHAnsi" w:hint="cs"/>
          <w:color w:val="auto"/>
          <w:sz w:val="28"/>
          <w:rtl/>
        </w:rPr>
        <w:t xml:space="preserve">ی «کامل الزیارات» را ثقه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دانند</w:t>
      </w:r>
      <w:r w:rsidRPr="00891D03">
        <w:rPr>
          <w:rFonts w:asciiTheme="minorHAnsi" w:hAnsiTheme="minorHAnsi" w:hint="cs"/>
          <w:color w:val="auto"/>
          <w:sz w:val="28"/>
          <w:rtl/>
        </w:rPr>
        <w:t xml:space="preserve">، </w:t>
      </w:r>
      <w:r w:rsidRPr="00891D03">
        <w:rPr>
          <w:rFonts w:asciiTheme="minorHAnsi" w:hAnsiTheme="minorHAnsi"/>
          <w:color w:val="auto"/>
          <w:sz w:val="28"/>
          <w:rtl/>
        </w:rPr>
        <w:t>رأ</w:t>
      </w:r>
      <w:r w:rsidRPr="00891D03">
        <w:rPr>
          <w:rFonts w:asciiTheme="minorHAnsi" w:hAnsiTheme="minorHAnsi" w:hint="cs"/>
          <w:color w:val="auto"/>
          <w:sz w:val="28"/>
          <w:rtl/>
        </w:rPr>
        <w:t xml:space="preserve">ی به ثقه بودن «سکونی»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دهند</w:t>
      </w:r>
      <w:r w:rsidRPr="00891D03">
        <w:rPr>
          <w:rFonts w:asciiTheme="minorHAnsi" w:hAnsiTheme="minorHAnsi" w:hint="cs"/>
          <w:color w:val="auto"/>
          <w:sz w:val="28"/>
          <w:rtl/>
        </w:rPr>
        <w:t xml:space="preserve">؛ گرچه وی را </w:t>
      </w:r>
      <w:r w:rsidRPr="00891D03">
        <w:rPr>
          <w:rFonts w:asciiTheme="minorHAnsi" w:hAnsiTheme="minorHAnsi"/>
          <w:color w:val="auto"/>
          <w:sz w:val="28"/>
          <w:rtl/>
        </w:rPr>
        <w:t>عام</w:t>
      </w:r>
      <w:r w:rsidRPr="00891D03">
        <w:rPr>
          <w:rFonts w:asciiTheme="minorHAnsi" w:hAnsiTheme="minorHAnsi" w:hint="cs"/>
          <w:color w:val="auto"/>
          <w:sz w:val="28"/>
          <w:rtl/>
        </w:rPr>
        <w:t xml:space="preserve">ی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دانند</w:t>
      </w:r>
      <w:r w:rsidRPr="00891D03">
        <w:rPr>
          <w:rFonts w:asciiTheme="minorHAnsi" w:hAnsiTheme="minorHAnsi" w:hint="cs"/>
          <w:color w:val="auto"/>
          <w:sz w:val="28"/>
          <w:rtl/>
        </w:rPr>
        <w:t>.</w:t>
      </w:r>
    </w:p>
    <w:p w:rsidR="00891D03" w:rsidRPr="00891D03" w:rsidRDefault="00891D03" w:rsidP="00891D03">
      <w:pPr>
        <w:jc w:val="both"/>
        <w:rPr>
          <w:rFonts w:asciiTheme="minorHAnsi" w:hAnsiTheme="minorHAnsi"/>
          <w:color w:val="auto"/>
          <w:sz w:val="28"/>
          <w:rtl/>
        </w:rPr>
      </w:pPr>
      <w:r w:rsidRPr="00891D03">
        <w:rPr>
          <w:rFonts w:asciiTheme="minorHAnsi" w:hAnsiTheme="minorHAnsi" w:hint="cs"/>
          <w:color w:val="auto"/>
          <w:sz w:val="28"/>
          <w:rtl/>
        </w:rPr>
        <w:t xml:space="preserve">ایشان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فرما</w:t>
      </w:r>
      <w:r w:rsidRPr="00891D03">
        <w:rPr>
          <w:rFonts w:asciiTheme="minorHAnsi" w:hAnsiTheme="minorHAnsi" w:hint="cs"/>
          <w:color w:val="auto"/>
          <w:sz w:val="28"/>
          <w:rtl/>
        </w:rPr>
        <w:t>ی</w:t>
      </w:r>
      <w:r w:rsidRPr="00891D03">
        <w:rPr>
          <w:rFonts w:asciiTheme="minorHAnsi" w:hAnsiTheme="minorHAnsi" w:hint="eastAsia"/>
          <w:color w:val="auto"/>
          <w:sz w:val="28"/>
          <w:rtl/>
        </w:rPr>
        <w:t>ند</w:t>
      </w:r>
      <w:r w:rsidRPr="00891D03">
        <w:rPr>
          <w:rFonts w:asciiTheme="minorHAnsi" w:hAnsiTheme="minorHAnsi" w:hint="cs"/>
          <w:color w:val="auto"/>
          <w:sz w:val="28"/>
          <w:rtl/>
        </w:rPr>
        <w:t xml:space="preserve"> «علامه حلی» از «ابن غضائری» نقل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کند</w:t>
      </w:r>
      <w:r w:rsidRPr="00891D03">
        <w:rPr>
          <w:rFonts w:asciiTheme="minorHAnsi" w:hAnsiTheme="minorHAnsi" w:hint="cs"/>
          <w:color w:val="auto"/>
          <w:sz w:val="28"/>
          <w:rtl/>
        </w:rPr>
        <w:t xml:space="preserve"> که وی «سکونی» را ضعیف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دانسته</w:t>
      </w:r>
      <w:r w:rsidRPr="00891D03">
        <w:rPr>
          <w:rFonts w:asciiTheme="minorHAnsi" w:hAnsiTheme="minorHAnsi" w:hint="cs"/>
          <w:color w:val="auto"/>
          <w:sz w:val="28"/>
          <w:rtl/>
        </w:rPr>
        <w:t xml:space="preserve"> است اما با این وجود در «سکونی» توقف </w:t>
      </w:r>
      <w:r w:rsidRPr="00891D03">
        <w:rPr>
          <w:rFonts w:asciiTheme="minorHAnsi" w:hAnsiTheme="minorHAnsi"/>
          <w:color w:val="auto"/>
          <w:sz w:val="28"/>
          <w:rtl/>
        </w:rPr>
        <w:t>نم</w:t>
      </w:r>
      <w:r w:rsidRPr="00891D03">
        <w:rPr>
          <w:rFonts w:asciiTheme="minorHAnsi" w:hAnsiTheme="minorHAnsi" w:hint="cs"/>
          <w:color w:val="auto"/>
          <w:sz w:val="28"/>
          <w:rtl/>
        </w:rPr>
        <w:t>ی‌</w:t>
      </w:r>
      <w:r w:rsidRPr="00891D03">
        <w:rPr>
          <w:rFonts w:asciiTheme="minorHAnsi" w:hAnsiTheme="minorHAnsi" w:hint="eastAsia"/>
          <w:color w:val="auto"/>
          <w:sz w:val="28"/>
          <w:rtl/>
        </w:rPr>
        <w:t>کن</w:t>
      </w:r>
      <w:r w:rsidRPr="00891D03">
        <w:rPr>
          <w:rFonts w:asciiTheme="minorHAnsi" w:hAnsiTheme="minorHAnsi" w:hint="cs"/>
          <w:color w:val="auto"/>
          <w:sz w:val="28"/>
          <w:rtl/>
        </w:rPr>
        <w:t>ی</w:t>
      </w:r>
      <w:r w:rsidRPr="00891D03">
        <w:rPr>
          <w:rFonts w:asciiTheme="minorHAnsi" w:hAnsiTheme="minorHAnsi" w:hint="eastAsia"/>
          <w:color w:val="auto"/>
          <w:sz w:val="28"/>
          <w:rtl/>
        </w:rPr>
        <w:t>م</w:t>
      </w:r>
      <w:r w:rsidRPr="00891D03">
        <w:rPr>
          <w:rFonts w:asciiTheme="minorHAnsi" w:hAnsiTheme="minorHAnsi" w:hint="cs"/>
          <w:color w:val="auto"/>
          <w:sz w:val="28"/>
          <w:rtl/>
        </w:rPr>
        <w:t>؛ زیرا:</w:t>
      </w:r>
    </w:p>
    <w:p w:rsidR="00891D03" w:rsidRPr="00891D03" w:rsidRDefault="00891D03" w:rsidP="00276DD7">
      <w:pPr>
        <w:ind w:left="720"/>
        <w:jc w:val="both"/>
        <w:rPr>
          <w:rFonts w:asciiTheme="minorHAnsi" w:hAnsiTheme="minorHAnsi"/>
          <w:color w:val="auto"/>
          <w:sz w:val="28"/>
          <w:rtl/>
        </w:rPr>
      </w:pPr>
      <w:r w:rsidRPr="00891D03">
        <w:rPr>
          <w:rFonts w:asciiTheme="minorHAnsi" w:hAnsiTheme="minorHAnsi" w:hint="cs"/>
          <w:color w:val="auto"/>
          <w:sz w:val="28"/>
          <w:rtl/>
        </w:rPr>
        <w:lastRenderedPageBreak/>
        <w:t xml:space="preserve">در </w:t>
      </w:r>
      <w:r w:rsidRPr="00891D03">
        <w:rPr>
          <w:rFonts w:asciiTheme="minorHAnsi" w:hAnsiTheme="minorHAnsi"/>
          <w:color w:val="auto"/>
          <w:sz w:val="28"/>
          <w:rtl/>
        </w:rPr>
        <w:t>نسخه‌ا</w:t>
      </w:r>
      <w:r w:rsidRPr="00891D03">
        <w:rPr>
          <w:rFonts w:asciiTheme="minorHAnsi" w:hAnsiTheme="minorHAnsi" w:hint="cs"/>
          <w:color w:val="auto"/>
          <w:sz w:val="28"/>
          <w:rtl/>
        </w:rPr>
        <w:t xml:space="preserve">ی از «کتاب الضعفاء» که اکنون در اختیار ماست و </w:t>
      </w:r>
      <w:r w:rsidRPr="00891D03">
        <w:rPr>
          <w:rFonts w:asciiTheme="minorHAnsi" w:hAnsiTheme="minorHAnsi"/>
          <w:color w:val="auto"/>
          <w:sz w:val="28"/>
          <w:rtl/>
        </w:rPr>
        <w:t>نسخه‌</w:t>
      </w:r>
      <w:r w:rsidRPr="00891D03">
        <w:rPr>
          <w:rFonts w:asciiTheme="minorHAnsi" w:hAnsiTheme="minorHAnsi" w:hint="cs"/>
          <w:color w:val="auto"/>
          <w:sz w:val="28"/>
          <w:rtl/>
        </w:rPr>
        <w:t>ی «قهبائی» است، این تضعیف وجود ندارد و شاید «علامه حلی» این مطلب را از کتاب دیگری نقل کرده باشد؛</w:t>
      </w:r>
    </w:p>
    <w:p w:rsidR="00891D03" w:rsidRPr="00891D03" w:rsidRDefault="00891D03" w:rsidP="00276DD7">
      <w:pPr>
        <w:ind w:left="720"/>
        <w:jc w:val="both"/>
        <w:rPr>
          <w:rFonts w:asciiTheme="minorHAnsi" w:hAnsiTheme="minorHAnsi"/>
          <w:color w:val="auto"/>
          <w:sz w:val="28"/>
          <w:rtl/>
        </w:rPr>
      </w:pPr>
      <w:r w:rsidRPr="00891D03">
        <w:rPr>
          <w:rFonts w:asciiTheme="minorHAnsi" w:hAnsiTheme="minorHAnsi" w:hint="cs"/>
          <w:color w:val="auto"/>
          <w:sz w:val="28"/>
          <w:rtl/>
        </w:rPr>
        <w:t>احتمال دارد تضعیف در مورد مذهب وی باشد نه در مورد روایتش؛</w:t>
      </w:r>
    </w:p>
    <w:p w:rsidR="00891D03" w:rsidRPr="00891D03" w:rsidRDefault="00891D03" w:rsidP="00276DD7">
      <w:pPr>
        <w:ind w:left="720"/>
        <w:jc w:val="both"/>
        <w:rPr>
          <w:rFonts w:asciiTheme="minorHAnsi" w:hAnsiTheme="minorHAnsi"/>
          <w:color w:val="auto"/>
          <w:sz w:val="28"/>
          <w:rtl/>
        </w:rPr>
      </w:pPr>
      <w:r w:rsidRPr="00891D03">
        <w:rPr>
          <w:rFonts w:asciiTheme="minorHAnsi" w:hAnsiTheme="minorHAnsi" w:hint="cs"/>
          <w:color w:val="auto"/>
          <w:sz w:val="28"/>
          <w:rtl/>
        </w:rPr>
        <w:t xml:space="preserve">احتمال دارد منظور از «سکونی»، «اسماعیل بن مهران» باشد که «ابن غضائری» وی را تضعیف کرده است یا افراد دیگر که لقب آنها «سکونی» بوده است، نه اینکه مراد «اسماعیل بن </w:t>
      </w:r>
      <w:r w:rsidRPr="00891D03">
        <w:rPr>
          <w:rFonts w:asciiTheme="minorHAnsi" w:hAnsiTheme="minorHAnsi"/>
          <w:color w:val="auto"/>
          <w:sz w:val="28"/>
          <w:rtl/>
        </w:rPr>
        <w:t>أب</w:t>
      </w:r>
      <w:r w:rsidRPr="00891D03">
        <w:rPr>
          <w:rFonts w:asciiTheme="minorHAnsi" w:hAnsiTheme="minorHAnsi" w:hint="cs"/>
          <w:color w:val="auto"/>
          <w:sz w:val="28"/>
          <w:rtl/>
        </w:rPr>
        <w:t>ی زیاد» باشد؛</w:t>
      </w:r>
    </w:p>
    <w:p w:rsidR="00891D03" w:rsidRPr="00891D03" w:rsidRDefault="00891D03" w:rsidP="00276DD7">
      <w:pPr>
        <w:ind w:left="720"/>
        <w:jc w:val="both"/>
        <w:rPr>
          <w:rFonts w:asciiTheme="minorHAnsi" w:hAnsiTheme="minorHAnsi"/>
          <w:color w:val="auto"/>
          <w:sz w:val="28"/>
          <w:rtl/>
        </w:rPr>
      </w:pPr>
      <w:r w:rsidRPr="00891D03">
        <w:rPr>
          <w:rFonts w:asciiTheme="minorHAnsi" w:hAnsiTheme="minorHAnsi" w:hint="cs"/>
          <w:color w:val="auto"/>
          <w:sz w:val="28"/>
          <w:rtl/>
        </w:rPr>
        <w:t>اگر هم وجود تضعیف در این کتاب ثابت شود، اثری ندارد؛ زیرا انتساب این کتاب به «ابن غضائری» ثابت نیست.</w:t>
      </w:r>
    </w:p>
    <w:p w:rsidR="00891D03" w:rsidRPr="003C213A" w:rsidRDefault="00891D03" w:rsidP="00634270">
      <w:pPr>
        <w:jc w:val="both"/>
        <w:rPr>
          <w:rtl/>
        </w:rPr>
      </w:pPr>
      <w:r w:rsidRPr="00276DD7">
        <w:rPr>
          <w:rFonts w:cs="B Titr" w:hint="cs"/>
          <w:sz w:val="28"/>
          <w:szCs w:val="24"/>
          <w:rtl/>
        </w:rPr>
        <w:t>«مرحوم تبریزی»:</w:t>
      </w:r>
      <w:r w:rsidRPr="003C213A">
        <w:rPr>
          <w:rFonts w:hint="cs"/>
          <w:rtl/>
        </w:rPr>
        <w:t xml:space="preserve"> ایشان از طرفی تمام روات «کامل الزیارات» را ثقه </w:t>
      </w:r>
      <w:r w:rsidRPr="003C213A">
        <w:rPr>
          <w:rtl/>
        </w:rPr>
        <w:t>نم</w:t>
      </w:r>
      <w:r w:rsidRPr="003C213A">
        <w:rPr>
          <w:rFonts w:hint="cs"/>
          <w:rtl/>
        </w:rPr>
        <w:t>ی‌</w:t>
      </w:r>
      <w:r w:rsidRPr="003C213A">
        <w:rPr>
          <w:rFonts w:hint="eastAsia"/>
          <w:rtl/>
        </w:rPr>
        <w:t>دانند</w:t>
      </w:r>
      <w:r w:rsidRPr="003C213A">
        <w:rPr>
          <w:rFonts w:hint="cs"/>
          <w:rtl/>
        </w:rPr>
        <w:t xml:space="preserve"> و از طرفی نیز </w:t>
      </w:r>
      <w:r w:rsidRPr="003C213A">
        <w:rPr>
          <w:rtl/>
        </w:rPr>
        <w:t>ا</w:t>
      </w:r>
      <w:r w:rsidRPr="003C213A">
        <w:rPr>
          <w:rFonts w:hint="cs"/>
          <w:rtl/>
        </w:rPr>
        <w:t>ی</w:t>
      </w:r>
      <w:r w:rsidRPr="003C213A">
        <w:rPr>
          <w:rFonts w:hint="eastAsia"/>
          <w:rtl/>
        </w:rPr>
        <w:t>ن‌گونه</w:t>
      </w:r>
      <w:r w:rsidRPr="003C213A">
        <w:rPr>
          <w:rFonts w:hint="cs"/>
          <w:rtl/>
        </w:rPr>
        <w:t xml:space="preserve"> نیست که صرفاً روات </w:t>
      </w:r>
      <w:r w:rsidRPr="003C213A">
        <w:rPr>
          <w:rtl/>
        </w:rPr>
        <w:t>ب</w:t>
      </w:r>
      <w:r w:rsidRPr="003C213A">
        <w:rPr>
          <w:rFonts w:hint="cs"/>
          <w:rtl/>
        </w:rPr>
        <w:t>ی‌</w:t>
      </w:r>
      <w:r w:rsidRPr="003C213A">
        <w:rPr>
          <w:rFonts w:hint="eastAsia"/>
          <w:rtl/>
        </w:rPr>
        <w:t>واسطه</w:t>
      </w:r>
      <w:r w:rsidRPr="003C213A">
        <w:rPr>
          <w:rFonts w:hint="cs"/>
          <w:rtl/>
        </w:rPr>
        <w:t xml:space="preserve"> را ثقه بدانند، بلکه راویان روایات اول باب را نیز ثقه </w:t>
      </w:r>
      <w:r w:rsidRPr="003C213A">
        <w:rPr>
          <w:rtl/>
        </w:rPr>
        <w:t>م</w:t>
      </w:r>
      <w:r w:rsidRPr="003C213A">
        <w:rPr>
          <w:rFonts w:hint="cs"/>
          <w:rtl/>
        </w:rPr>
        <w:t>ی‌</w:t>
      </w:r>
      <w:r w:rsidRPr="003C213A">
        <w:rPr>
          <w:rFonts w:hint="eastAsia"/>
          <w:rtl/>
        </w:rPr>
        <w:t>دانند</w:t>
      </w:r>
      <w:r w:rsidRPr="003C213A">
        <w:rPr>
          <w:rFonts w:hint="cs"/>
          <w:rtl/>
        </w:rPr>
        <w:t xml:space="preserve"> و درنتیجه به خاطر این روایت، «سکونی» را ثقه </w:t>
      </w:r>
      <w:r w:rsidRPr="003C213A">
        <w:rPr>
          <w:rtl/>
        </w:rPr>
        <w:t>م</w:t>
      </w:r>
      <w:r w:rsidRPr="003C213A">
        <w:rPr>
          <w:rFonts w:hint="cs"/>
          <w:rtl/>
        </w:rPr>
        <w:t>ی‌</w:t>
      </w:r>
      <w:r w:rsidRPr="003C213A">
        <w:rPr>
          <w:rFonts w:hint="eastAsia"/>
          <w:rtl/>
        </w:rPr>
        <w:t>دانند</w:t>
      </w:r>
      <w:r w:rsidRPr="003C213A">
        <w:rPr>
          <w:rFonts w:hint="cs"/>
          <w:rtl/>
        </w:rPr>
        <w:t>.</w:t>
      </w:r>
    </w:p>
    <w:p w:rsidR="00891D03" w:rsidRPr="00891D03" w:rsidRDefault="00891D03" w:rsidP="00891D03">
      <w:pPr>
        <w:jc w:val="both"/>
        <w:rPr>
          <w:rFonts w:asciiTheme="minorHAnsi" w:hAnsiTheme="minorHAnsi"/>
          <w:color w:val="auto"/>
          <w:sz w:val="28"/>
          <w:rtl/>
        </w:rPr>
      </w:pPr>
      <w:r w:rsidRPr="00891D03">
        <w:rPr>
          <w:rFonts w:asciiTheme="minorHAnsi" w:hAnsiTheme="minorHAnsi" w:hint="cs"/>
          <w:color w:val="auto"/>
          <w:sz w:val="28"/>
          <w:rtl/>
        </w:rPr>
        <w:t>بنابراین در میان مدارس رجالی معاصر سه دیدگاه متضاد در مورد «سکونی» بیان شده است:</w:t>
      </w:r>
    </w:p>
    <w:p w:rsidR="00891D03" w:rsidRPr="00891D03" w:rsidRDefault="00891D03" w:rsidP="009A79B1">
      <w:pPr>
        <w:ind w:left="720"/>
        <w:jc w:val="both"/>
        <w:rPr>
          <w:rFonts w:asciiTheme="minorHAnsi" w:hAnsiTheme="minorHAnsi"/>
          <w:color w:val="auto"/>
          <w:sz w:val="28"/>
          <w:rtl/>
        </w:rPr>
      </w:pPr>
      <w:r w:rsidRPr="00891D03">
        <w:rPr>
          <w:rFonts w:asciiTheme="minorHAnsi" w:hAnsiTheme="minorHAnsi" w:hint="cs"/>
          <w:color w:val="auto"/>
          <w:sz w:val="28"/>
          <w:rtl/>
        </w:rPr>
        <w:t>«مرحوم مامقانی» قائل به شیعه بودن و وثاقت «سکونی» است؛</w:t>
      </w:r>
    </w:p>
    <w:p w:rsidR="00891D03" w:rsidRPr="00891D03" w:rsidRDefault="00891D03" w:rsidP="009A79B1">
      <w:pPr>
        <w:ind w:left="720"/>
        <w:jc w:val="both"/>
        <w:rPr>
          <w:rFonts w:asciiTheme="minorHAnsi" w:hAnsiTheme="minorHAnsi"/>
          <w:color w:val="auto"/>
          <w:sz w:val="28"/>
          <w:rtl/>
        </w:rPr>
      </w:pPr>
      <w:r w:rsidRPr="00891D03">
        <w:rPr>
          <w:rFonts w:asciiTheme="minorHAnsi" w:hAnsiTheme="minorHAnsi" w:hint="cs"/>
          <w:color w:val="auto"/>
          <w:sz w:val="28"/>
          <w:rtl/>
        </w:rPr>
        <w:t xml:space="preserve">«مرحوم تستری» قائل به عامی بودن «سکونی» است و وثاقت وی نیز به عنوان </w:t>
      </w:r>
      <w:r w:rsidRPr="00891D03">
        <w:rPr>
          <w:rFonts w:asciiTheme="minorHAnsi" w:hAnsiTheme="minorHAnsi"/>
          <w:color w:val="auto"/>
          <w:sz w:val="28"/>
          <w:rtl/>
        </w:rPr>
        <w:t>مؤ</w:t>
      </w:r>
      <w:r w:rsidRPr="00891D03">
        <w:rPr>
          <w:rFonts w:asciiTheme="minorHAnsi" w:hAnsiTheme="minorHAnsi" w:hint="cs"/>
          <w:color w:val="auto"/>
          <w:sz w:val="28"/>
          <w:rtl/>
        </w:rPr>
        <w:t>ی</w:t>
      </w:r>
      <w:r w:rsidRPr="00891D03">
        <w:rPr>
          <w:rFonts w:asciiTheme="minorHAnsi" w:hAnsiTheme="minorHAnsi" w:hint="eastAsia"/>
          <w:color w:val="auto"/>
          <w:sz w:val="28"/>
          <w:rtl/>
        </w:rPr>
        <w:t>د</w:t>
      </w:r>
      <w:r w:rsidRPr="00891D03">
        <w:rPr>
          <w:rFonts w:asciiTheme="minorHAnsi" w:hAnsiTheme="minorHAnsi" w:hint="cs"/>
          <w:color w:val="auto"/>
          <w:sz w:val="28"/>
          <w:rtl/>
        </w:rPr>
        <w:t xml:space="preserve"> است نه به عنوان دلیل؛ یعنی اگر در جایی متفرد باشد، </w:t>
      </w:r>
      <w:r w:rsidRPr="00891D03">
        <w:rPr>
          <w:rFonts w:asciiTheme="minorHAnsi" w:hAnsiTheme="minorHAnsi"/>
          <w:color w:val="auto"/>
          <w:sz w:val="28"/>
          <w:rtl/>
        </w:rPr>
        <w:t>نم</w:t>
      </w:r>
      <w:r w:rsidRPr="00891D03">
        <w:rPr>
          <w:rFonts w:asciiTheme="minorHAnsi" w:hAnsiTheme="minorHAnsi" w:hint="cs"/>
          <w:color w:val="auto"/>
          <w:sz w:val="28"/>
          <w:rtl/>
        </w:rPr>
        <w:t>ی‌</w:t>
      </w:r>
      <w:r w:rsidRPr="00891D03">
        <w:rPr>
          <w:rFonts w:asciiTheme="minorHAnsi" w:hAnsiTheme="minorHAnsi" w:hint="eastAsia"/>
          <w:color w:val="auto"/>
          <w:sz w:val="28"/>
          <w:rtl/>
        </w:rPr>
        <w:t>توان</w:t>
      </w:r>
      <w:r w:rsidRPr="00891D03">
        <w:rPr>
          <w:rFonts w:asciiTheme="minorHAnsi" w:hAnsiTheme="minorHAnsi" w:hint="cs"/>
          <w:color w:val="auto"/>
          <w:sz w:val="28"/>
          <w:rtl/>
        </w:rPr>
        <w:t xml:space="preserve"> به روایات او اعتماد کرد؛</w:t>
      </w:r>
    </w:p>
    <w:p w:rsidR="00891D03" w:rsidRPr="00891D03" w:rsidRDefault="00891D03" w:rsidP="009A79B1">
      <w:pPr>
        <w:ind w:left="720"/>
        <w:jc w:val="both"/>
        <w:rPr>
          <w:rFonts w:asciiTheme="minorHAnsi" w:hAnsiTheme="minorHAnsi"/>
          <w:color w:val="auto"/>
          <w:sz w:val="28"/>
          <w:rtl/>
        </w:rPr>
      </w:pPr>
      <w:r w:rsidRPr="00891D03">
        <w:rPr>
          <w:rFonts w:asciiTheme="minorHAnsi" w:hAnsiTheme="minorHAnsi" w:hint="cs"/>
          <w:color w:val="auto"/>
          <w:sz w:val="28"/>
          <w:rtl/>
        </w:rPr>
        <w:t>«مرحوم خویی» قائل به وثاقت «سکونی» و عامی بودن وی است.</w:t>
      </w:r>
    </w:p>
    <w:p w:rsidR="00891D03" w:rsidRPr="00E3797E" w:rsidRDefault="00891D03" w:rsidP="00891D03">
      <w:pPr>
        <w:jc w:val="both"/>
        <w:rPr>
          <w:rFonts w:asciiTheme="minorHAnsi" w:hAnsiTheme="minorHAnsi" w:cs="B Titr"/>
          <w:color w:val="auto"/>
          <w:sz w:val="24"/>
          <w:szCs w:val="24"/>
          <w:rtl/>
        </w:rPr>
      </w:pPr>
      <w:r w:rsidRPr="00E3797E">
        <w:rPr>
          <w:rFonts w:asciiTheme="minorHAnsi" w:hAnsiTheme="minorHAnsi" w:cs="B Titr"/>
          <w:color w:val="auto"/>
          <w:sz w:val="24"/>
          <w:szCs w:val="24"/>
          <w:rtl/>
        </w:rPr>
        <w:t>جمع‌بند</w:t>
      </w:r>
      <w:r w:rsidRPr="00E3797E">
        <w:rPr>
          <w:rFonts w:asciiTheme="minorHAnsi" w:hAnsiTheme="minorHAnsi" w:cs="B Titr" w:hint="cs"/>
          <w:color w:val="auto"/>
          <w:sz w:val="24"/>
          <w:szCs w:val="24"/>
          <w:rtl/>
        </w:rPr>
        <w:t>ی استاد</w:t>
      </w:r>
    </w:p>
    <w:p w:rsidR="00891D03" w:rsidRPr="00891D03" w:rsidRDefault="00891D03" w:rsidP="00891D03">
      <w:pPr>
        <w:jc w:val="both"/>
        <w:rPr>
          <w:rFonts w:asciiTheme="minorHAnsi" w:hAnsiTheme="minorHAnsi"/>
          <w:color w:val="auto"/>
          <w:sz w:val="28"/>
          <w:rtl/>
        </w:rPr>
      </w:pPr>
      <w:r w:rsidRPr="00891D03">
        <w:rPr>
          <w:rFonts w:asciiTheme="minorHAnsi" w:hAnsiTheme="minorHAnsi" w:hint="cs"/>
          <w:color w:val="auto"/>
          <w:sz w:val="28"/>
          <w:rtl/>
        </w:rPr>
        <w:t xml:space="preserve">گفته شد که از </w:t>
      </w:r>
      <w:r w:rsidRPr="00891D03">
        <w:rPr>
          <w:rFonts w:asciiTheme="minorHAnsi" w:hAnsiTheme="minorHAnsi"/>
          <w:color w:val="auto"/>
          <w:sz w:val="28"/>
          <w:rtl/>
        </w:rPr>
        <w:t>راه‌ها</w:t>
      </w:r>
      <w:r w:rsidRPr="00891D03">
        <w:rPr>
          <w:rFonts w:asciiTheme="minorHAnsi" w:hAnsiTheme="minorHAnsi" w:hint="cs"/>
          <w:color w:val="auto"/>
          <w:sz w:val="28"/>
          <w:rtl/>
        </w:rPr>
        <w:t xml:space="preserve">ی بررسی راوی این است روایاتی را از او بیابیم که در فتاوای فقهی </w:t>
      </w:r>
      <w:r w:rsidRPr="00891D03">
        <w:rPr>
          <w:rFonts w:asciiTheme="minorHAnsi" w:hAnsiTheme="minorHAnsi"/>
          <w:color w:val="auto"/>
          <w:sz w:val="28"/>
          <w:rtl/>
        </w:rPr>
        <w:t>تأث</w:t>
      </w:r>
      <w:r w:rsidRPr="00891D03">
        <w:rPr>
          <w:rFonts w:asciiTheme="minorHAnsi" w:hAnsiTheme="minorHAnsi" w:hint="cs"/>
          <w:color w:val="auto"/>
          <w:sz w:val="28"/>
          <w:rtl/>
        </w:rPr>
        <w:t>ی</w:t>
      </w:r>
      <w:r w:rsidRPr="00891D03">
        <w:rPr>
          <w:rFonts w:asciiTheme="minorHAnsi" w:hAnsiTheme="minorHAnsi" w:hint="eastAsia"/>
          <w:color w:val="auto"/>
          <w:sz w:val="28"/>
          <w:rtl/>
        </w:rPr>
        <w:t>رگذار</w:t>
      </w:r>
      <w:r w:rsidRPr="00891D03">
        <w:rPr>
          <w:rFonts w:asciiTheme="minorHAnsi" w:hAnsiTheme="minorHAnsi" w:hint="cs"/>
          <w:color w:val="auto"/>
          <w:sz w:val="28"/>
          <w:rtl/>
        </w:rPr>
        <w:t xml:space="preserve"> است و برخورد فقهای مخالف را در مورد این روایات بررسی کنیم.</w:t>
      </w:r>
    </w:p>
    <w:p w:rsidR="00891D03" w:rsidRPr="00891D03" w:rsidRDefault="00891D03" w:rsidP="00891D03">
      <w:pPr>
        <w:jc w:val="both"/>
        <w:rPr>
          <w:ins w:id="280" w:author="Windows User" w:date="2019-09-10T22:44:00Z"/>
          <w:rFonts w:asciiTheme="minorHAnsi" w:hAnsiTheme="minorHAnsi"/>
          <w:color w:val="auto"/>
          <w:sz w:val="28"/>
          <w:rtl/>
        </w:rPr>
      </w:pPr>
      <w:ins w:id="281" w:author="Windows User" w:date="2019-09-10T22:44:00Z">
        <w:r w:rsidRPr="00891D03">
          <w:rPr>
            <w:rFonts w:asciiTheme="minorHAnsi" w:hAnsiTheme="minorHAnsi" w:hint="cs"/>
            <w:color w:val="auto"/>
            <w:sz w:val="28"/>
            <w:rtl/>
          </w:rPr>
          <w:t>«</w:t>
        </w:r>
      </w:ins>
      <w:r w:rsidRPr="00891D03">
        <w:rPr>
          <w:rFonts w:asciiTheme="minorHAnsi" w:hAnsiTheme="minorHAnsi" w:hint="cs"/>
          <w:color w:val="auto"/>
          <w:sz w:val="28"/>
          <w:rtl/>
        </w:rPr>
        <w:t xml:space="preserve">سکونی» چنین روایاتی را نقل کرده و در آنها متفرد است. برخورد فقها با این روایات </w:t>
      </w:r>
      <w:r w:rsidRPr="00891D03">
        <w:rPr>
          <w:rFonts w:asciiTheme="minorHAnsi" w:hAnsiTheme="minorHAnsi"/>
          <w:color w:val="auto"/>
          <w:sz w:val="28"/>
          <w:rtl/>
        </w:rPr>
        <w:t>ا</w:t>
      </w:r>
      <w:r w:rsidRPr="00891D03">
        <w:rPr>
          <w:rFonts w:asciiTheme="minorHAnsi" w:hAnsiTheme="minorHAnsi" w:hint="cs"/>
          <w:color w:val="auto"/>
          <w:sz w:val="28"/>
          <w:rtl/>
        </w:rPr>
        <w:t>ی</w:t>
      </w:r>
      <w:r w:rsidRPr="00891D03">
        <w:rPr>
          <w:rFonts w:asciiTheme="minorHAnsi" w:hAnsiTheme="minorHAnsi" w:hint="eastAsia"/>
          <w:color w:val="auto"/>
          <w:sz w:val="28"/>
          <w:rtl/>
        </w:rPr>
        <w:t>ن‌گونه</w:t>
      </w:r>
      <w:ins w:id="282" w:author="Windows User" w:date="2019-09-10T22:44:00Z">
        <w:r w:rsidRPr="00891D03">
          <w:rPr>
            <w:rFonts w:asciiTheme="minorHAnsi" w:hAnsiTheme="minorHAnsi" w:hint="cs"/>
            <w:color w:val="auto"/>
            <w:sz w:val="28"/>
            <w:rtl/>
          </w:rPr>
          <w:t xml:space="preserve"> بوده است:</w:t>
        </w:r>
      </w:ins>
    </w:p>
    <w:p w:rsidR="00891D03" w:rsidRPr="003C213A" w:rsidRDefault="00891D03" w:rsidP="00002B2C">
      <w:pPr>
        <w:jc w:val="both"/>
        <w:rPr>
          <w:rtl/>
        </w:rPr>
      </w:pPr>
      <w:r w:rsidRPr="009663C8">
        <w:rPr>
          <w:rFonts w:asciiTheme="minorHAnsi" w:hAnsiTheme="minorHAnsi" w:cs="B Titr" w:hint="cs"/>
          <w:color w:val="auto"/>
          <w:sz w:val="24"/>
          <w:szCs w:val="24"/>
          <w:rtl/>
        </w:rPr>
        <w:t>ا</w:t>
      </w:r>
      <w:ins w:id="283" w:author="Windows User" w:date="2019-09-10T22:44:00Z">
        <w:r w:rsidRPr="009663C8">
          <w:rPr>
            <w:rFonts w:asciiTheme="minorHAnsi" w:hAnsiTheme="minorHAnsi" w:cs="B Titr" w:hint="cs"/>
            <w:color w:val="auto"/>
            <w:sz w:val="24"/>
            <w:szCs w:val="24"/>
            <w:rtl/>
          </w:rPr>
          <w:t>لف)</w:t>
        </w:r>
        <w:r w:rsidRPr="003C213A">
          <w:rPr>
            <w:rFonts w:hint="cs"/>
            <w:rtl/>
          </w:rPr>
          <w:t xml:space="preserve"> </w:t>
        </w:r>
      </w:ins>
      <w:r w:rsidRPr="003C213A">
        <w:rPr>
          <w:rFonts w:hint="cs"/>
          <w:rtl/>
        </w:rPr>
        <w:t>تا زمان «محقق کرکی» دو</w:t>
      </w:r>
      <w:del w:id="284" w:author="Windows User" w:date="2019-09-10T22:45:00Z">
        <w:r w:rsidRPr="003C213A" w:rsidDel="00595AE2">
          <w:rPr>
            <w:rFonts w:hint="cs"/>
            <w:rtl/>
          </w:rPr>
          <w:delText>گونه</w:delText>
        </w:r>
      </w:del>
      <w:ins w:id="285" w:author="Windows User" w:date="2019-09-10T22:45:00Z">
        <w:r w:rsidRPr="003C213A">
          <w:rPr>
            <w:rFonts w:hint="cs"/>
            <w:rtl/>
          </w:rPr>
          <w:t xml:space="preserve"> رویکرد در برخورد با روایات «سکونی» </w:t>
        </w:r>
      </w:ins>
      <w:del w:id="286" w:author="Windows User" w:date="2019-09-10T22:45:00Z">
        <w:r w:rsidRPr="003C213A" w:rsidDel="00595AE2">
          <w:rPr>
            <w:rFonts w:hint="cs"/>
            <w:rtl/>
          </w:rPr>
          <w:delText xml:space="preserve"> </w:delText>
        </w:r>
      </w:del>
      <w:r w:rsidRPr="003C213A">
        <w:rPr>
          <w:rFonts w:hint="cs"/>
          <w:rtl/>
        </w:rPr>
        <w:t>بوده است:</w:t>
      </w:r>
    </w:p>
    <w:p w:rsidR="00891D03" w:rsidRPr="003C213A" w:rsidRDefault="00891D03">
      <w:pPr>
        <w:ind w:left="720"/>
        <w:jc w:val="both"/>
        <w:rPr>
          <w:rtl/>
        </w:rPr>
        <w:pPrChange w:id="287" w:author="Windows User" w:date="2019-09-10T22:45:00Z">
          <w:pPr/>
        </w:pPrChange>
      </w:pPr>
      <w:r w:rsidRPr="009663C8">
        <w:rPr>
          <w:rFonts w:asciiTheme="minorHAnsi" w:hAnsiTheme="minorHAnsi" w:cs="B Titr"/>
          <w:color w:val="auto"/>
          <w:sz w:val="24"/>
          <w:szCs w:val="24"/>
          <w:rtl/>
        </w:rPr>
        <w:t>الف 1</w:t>
      </w:r>
      <w:r w:rsidRPr="009663C8">
        <w:rPr>
          <w:rFonts w:asciiTheme="minorHAnsi" w:hAnsiTheme="minorHAnsi" w:cs="B Titr" w:hint="cs"/>
          <w:color w:val="auto"/>
          <w:sz w:val="24"/>
          <w:szCs w:val="24"/>
          <w:rtl/>
        </w:rPr>
        <w:t xml:space="preserve">) </w:t>
      </w:r>
      <w:r w:rsidRPr="003C213A">
        <w:rPr>
          <w:rFonts w:hint="cs"/>
          <w:rtl/>
        </w:rPr>
        <w:t xml:space="preserve">رویکردی که به این روایات اشکال سندی وارد </w:t>
      </w:r>
      <w:r w:rsidRPr="003C213A">
        <w:rPr>
          <w:rtl/>
        </w:rPr>
        <w:t>نم</w:t>
      </w:r>
      <w:r w:rsidRPr="003C213A">
        <w:rPr>
          <w:rFonts w:hint="cs"/>
          <w:rtl/>
        </w:rPr>
        <w:t>ی‌</w:t>
      </w:r>
      <w:r w:rsidRPr="003C213A">
        <w:rPr>
          <w:rFonts w:hint="eastAsia"/>
          <w:rtl/>
        </w:rPr>
        <w:t>کند</w:t>
      </w:r>
      <w:ins w:id="288" w:author="Windows User" w:date="2019-09-10T22:41:00Z">
        <w:r w:rsidRPr="003C213A">
          <w:rPr>
            <w:rFonts w:hint="cs"/>
            <w:rtl/>
          </w:rPr>
          <w:t xml:space="preserve">. در </w:t>
        </w:r>
      </w:ins>
      <w:r w:rsidRPr="003C213A">
        <w:rPr>
          <w:rtl/>
        </w:rPr>
        <w:t>نوشته‌ها</w:t>
      </w:r>
      <w:r w:rsidRPr="003C213A">
        <w:rPr>
          <w:rFonts w:hint="cs"/>
          <w:rtl/>
        </w:rPr>
        <w:t>ی</w:t>
      </w:r>
      <w:ins w:id="289" w:author="Windows User" w:date="2019-09-10T22:41:00Z">
        <w:r w:rsidRPr="003C213A">
          <w:rPr>
            <w:rFonts w:hint="cs"/>
            <w:rtl/>
          </w:rPr>
          <w:t xml:space="preserve"> «شیخ مفید» و «شیخ طوسی» در «استبصار» (و نه در «تهذیب») ایراد سندی به روایات «سکونی» مشاهده </w:t>
        </w:r>
      </w:ins>
      <w:r w:rsidRPr="003C213A">
        <w:rPr>
          <w:rtl/>
        </w:rPr>
        <w:t>نم</w:t>
      </w:r>
      <w:r w:rsidRPr="003C213A">
        <w:rPr>
          <w:rFonts w:hint="cs"/>
          <w:rtl/>
        </w:rPr>
        <w:t>ی‌</w:t>
      </w:r>
      <w:r w:rsidRPr="003C213A">
        <w:rPr>
          <w:rFonts w:hint="eastAsia"/>
          <w:rtl/>
        </w:rPr>
        <w:t>شود</w:t>
      </w:r>
      <w:ins w:id="290" w:author="Windows User" w:date="2019-09-10T22:42:00Z">
        <w:r w:rsidRPr="003C213A">
          <w:rPr>
            <w:rFonts w:hint="cs"/>
            <w:rtl/>
          </w:rPr>
          <w:t>.</w:t>
        </w:r>
      </w:ins>
      <w:del w:id="291" w:author="Windows User" w:date="2019-09-10T22:41:00Z">
        <w:r w:rsidRPr="003C213A" w:rsidDel="00595AE2">
          <w:rPr>
            <w:rFonts w:hint="cs"/>
            <w:rtl/>
          </w:rPr>
          <w:delText>؛</w:delText>
        </w:r>
      </w:del>
    </w:p>
    <w:p w:rsidR="00891D03" w:rsidRPr="003C213A" w:rsidRDefault="00891D03">
      <w:pPr>
        <w:ind w:left="720"/>
        <w:jc w:val="both"/>
        <w:rPr>
          <w:rtl/>
        </w:rPr>
        <w:pPrChange w:id="292" w:author="Windows User" w:date="2019-09-10T22:45:00Z">
          <w:pPr/>
        </w:pPrChange>
      </w:pPr>
      <w:r w:rsidRPr="009663C8">
        <w:rPr>
          <w:rFonts w:asciiTheme="minorHAnsi" w:hAnsiTheme="minorHAnsi" w:cs="B Titr"/>
          <w:color w:val="auto"/>
          <w:sz w:val="24"/>
          <w:szCs w:val="24"/>
          <w:rtl/>
        </w:rPr>
        <w:t>الف 2</w:t>
      </w:r>
      <w:r w:rsidRPr="009663C8">
        <w:rPr>
          <w:rFonts w:asciiTheme="minorHAnsi" w:hAnsiTheme="minorHAnsi" w:cs="B Titr" w:hint="cs"/>
          <w:color w:val="auto"/>
          <w:sz w:val="24"/>
          <w:szCs w:val="24"/>
          <w:rtl/>
        </w:rPr>
        <w:t>)</w:t>
      </w:r>
      <w:r w:rsidRPr="003C213A">
        <w:rPr>
          <w:rFonts w:hint="cs"/>
          <w:rtl/>
        </w:rPr>
        <w:t xml:space="preserve"> رویکردی که در موارد متفرد بودن یا معارض داشتن روایت، به آن عمل </w:t>
      </w:r>
      <w:r w:rsidRPr="003C213A">
        <w:rPr>
          <w:rtl/>
        </w:rPr>
        <w:t>نم</w:t>
      </w:r>
      <w:r w:rsidRPr="003C213A">
        <w:rPr>
          <w:rFonts w:hint="cs"/>
          <w:rtl/>
        </w:rPr>
        <w:t>ی‌</w:t>
      </w:r>
      <w:r w:rsidRPr="003C213A">
        <w:rPr>
          <w:rFonts w:hint="eastAsia"/>
          <w:rtl/>
        </w:rPr>
        <w:t>کند</w:t>
      </w:r>
      <w:r w:rsidRPr="003C213A">
        <w:rPr>
          <w:rFonts w:hint="cs"/>
          <w:rtl/>
        </w:rPr>
        <w:t xml:space="preserve">؛ </w:t>
      </w:r>
      <w:r w:rsidRPr="003C213A">
        <w:rPr>
          <w:rtl/>
        </w:rPr>
        <w:t>همان‌گونه</w:t>
      </w:r>
      <w:r w:rsidRPr="003C213A">
        <w:rPr>
          <w:rFonts w:hint="cs"/>
          <w:rtl/>
        </w:rPr>
        <w:t xml:space="preserve"> که «شیخ صدوق» </w:t>
      </w:r>
      <w:r w:rsidRPr="003C213A">
        <w:rPr>
          <w:rtl/>
        </w:rPr>
        <w:t>ا</w:t>
      </w:r>
      <w:r w:rsidRPr="003C213A">
        <w:rPr>
          <w:rFonts w:hint="cs"/>
          <w:rtl/>
        </w:rPr>
        <w:t>ی</w:t>
      </w:r>
      <w:r w:rsidRPr="003C213A">
        <w:rPr>
          <w:rFonts w:hint="eastAsia"/>
          <w:rtl/>
        </w:rPr>
        <w:t>ن‌گونه</w:t>
      </w:r>
      <w:r w:rsidRPr="003C213A">
        <w:rPr>
          <w:rFonts w:hint="cs"/>
          <w:rtl/>
        </w:rPr>
        <w:t xml:space="preserve"> عمل </w:t>
      </w:r>
      <w:r w:rsidRPr="003C213A">
        <w:rPr>
          <w:rtl/>
        </w:rPr>
        <w:t>م</w:t>
      </w:r>
      <w:r w:rsidRPr="003C213A">
        <w:rPr>
          <w:rFonts w:hint="cs"/>
          <w:rtl/>
        </w:rPr>
        <w:t>ی‌</w:t>
      </w:r>
      <w:r w:rsidRPr="003C213A">
        <w:rPr>
          <w:rFonts w:hint="eastAsia"/>
          <w:rtl/>
        </w:rPr>
        <w:t>کند</w:t>
      </w:r>
      <w:r w:rsidRPr="003C213A">
        <w:rPr>
          <w:rFonts w:hint="cs"/>
          <w:rtl/>
        </w:rPr>
        <w:t xml:space="preserve"> و «شیخ طوسی» نیز در «تهذیب» این رویکرد را دارد.</w:t>
      </w:r>
    </w:p>
    <w:p w:rsidR="00891D03" w:rsidRPr="003C213A" w:rsidRDefault="00891D03">
      <w:pPr>
        <w:ind w:left="720"/>
        <w:jc w:val="both"/>
        <w:rPr>
          <w:ins w:id="293" w:author="Windows User" w:date="2019-09-10T22:42:00Z"/>
          <w:rtl/>
        </w:rPr>
        <w:pPrChange w:id="294" w:author="Windows User" w:date="2019-09-10T22:45:00Z">
          <w:pPr/>
        </w:pPrChange>
      </w:pPr>
      <w:r w:rsidRPr="003C213A">
        <w:rPr>
          <w:rtl/>
        </w:rPr>
        <w:t>همان‌گونه</w:t>
      </w:r>
      <w:r w:rsidRPr="003C213A">
        <w:rPr>
          <w:rFonts w:hint="cs"/>
          <w:rtl/>
        </w:rPr>
        <w:t xml:space="preserve"> که گفته شد «شیخ صدوق» به دلیل متفرد بودن «سکونی» در روایت میراث المجوس، به این روایت عمل </w:t>
      </w:r>
      <w:r w:rsidRPr="003C213A">
        <w:rPr>
          <w:rtl/>
        </w:rPr>
        <w:t>نم</w:t>
      </w:r>
      <w:r w:rsidRPr="003C213A">
        <w:rPr>
          <w:rFonts w:hint="cs"/>
          <w:rtl/>
        </w:rPr>
        <w:t>ی‌</w:t>
      </w:r>
      <w:r w:rsidRPr="003C213A">
        <w:rPr>
          <w:rFonts w:hint="eastAsia"/>
          <w:rtl/>
        </w:rPr>
        <w:t>کند</w:t>
      </w:r>
      <w:r w:rsidRPr="003C213A">
        <w:rPr>
          <w:rFonts w:hint="cs"/>
          <w:rtl/>
        </w:rPr>
        <w:t xml:space="preserve">. «شیخ طوسی» نیز </w:t>
      </w:r>
      <w:r w:rsidRPr="003C213A">
        <w:rPr>
          <w:rtl/>
        </w:rPr>
        <w:t>م</w:t>
      </w:r>
      <w:r w:rsidRPr="003C213A">
        <w:rPr>
          <w:rFonts w:hint="cs"/>
          <w:rtl/>
        </w:rPr>
        <w:t>ی‌</w:t>
      </w:r>
      <w:r w:rsidRPr="003C213A">
        <w:rPr>
          <w:rFonts w:hint="eastAsia"/>
          <w:rtl/>
        </w:rPr>
        <w:t>گو</w:t>
      </w:r>
      <w:r w:rsidRPr="003C213A">
        <w:rPr>
          <w:rFonts w:hint="cs"/>
          <w:rtl/>
        </w:rPr>
        <w:t>ی</w:t>
      </w:r>
      <w:r w:rsidRPr="003C213A">
        <w:rPr>
          <w:rFonts w:hint="eastAsia"/>
          <w:rtl/>
        </w:rPr>
        <w:t>د</w:t>
      </w:r>
      <w:r w:rsidRPr="003C213A">
        <w:rPr>
          <w:rFonts w:hint="cs"/>
          <w:rtl/>
        </w:rPr>
        <w:t xml:space="preserve"> به روایتی از «سکونی» که در مورد کفن ابریشمی است عمل </w:t>
      </w:r>
      <w:r w:rsidRPr="003C213A">
        <w:rPr>
          <w:rtl/>
        </w:rPr>
        <w:t>نم</w:t>
      </w:r>
      <w:r w:rsidRPr="003C213A">
        <w:rPr>
          <w:rFonts w:hint="cs"/>
          <w:rtl/>
        </w:rPr>
        <w:t>ی‌</w:t>
      </w:r>
      <w:r w:rsidRPr="003C213A">
        <w:rPr>
          <w:rFonts w:hint="eastAsia"/>
          <w:rtl/>
        </w:rPr>
        <w:t>کن</w:t>
      </w:r>
      <w:r w:rsidRPr="003C213A">
        <w:rPr>
          <w:rFonts w:hint="cs"/>
          <w:rtl/>
        </w:rPr>
        <w:t>ی</w:t>
      </w:r>
      <w:r w:rsidRPr="003C213A">
        <w:rPr>
          <w:rFonts w:hint="eastAsia"/>
          <w:rtl/>
        </w:rPr>
        <w:t>م</w:t>
      </w:r>
      <w:r w:rsidRPr="003C213A">
        <w:rPr>
          <w:rFonts w:hint="cs"/>
          <w:rtl/>
        </w:rPr>
        <w:t>؛ زیرا این روایت موافق عامه است: «</w:t>
      </w:r>
      <w:r w:rsidRPr="003C213A">
        <w:rPr>
          <w:rtl/>
        </w:rPr>
        <w:t xml:space="preserve">هَذَا الْخَبَرُ </w:t>
      </w:r>
      <w:r w:rsidRPr="003C213A">
        <w:rPr>
          <w:rFonts w:hint="cs"/>
          <w:rtl/>
        </w:rPr>
        <w:t>یُ</w:t>
      </w:r>
      <w:r w:rsidRPr="003C213A">
        <w:rPr>
          <w:rFonts w:hint="eastAsia"/>
          <w:rtl/>
        </w:rPr>
        <w:t>وَافِقُ</w:t>
      </w:r>
      <w:r w:rsidRPr="003C213A">
        <w:rPr>
          <w:rtl/>
        </w:rPr>
        <w:t xml:space="preserve"> الْعَامَّةَ وَ لَسْنَا نَعْمَلُ بِهِ لِأَنَّا بَ</w:t>
      </w:r>
      <w:r w:rsidRPr="003C213A">
        <w:rPr>
          <w:rFonts w:hint="cs"/>
          <w:rtl/>
        </w:rPr>
        <w:t>یَّ</w:t>
      </w:r>
      <w:r w:rsidRPr="003C213A">
        <w:rPr>
          <w:rFonts w:hint="eastAsia"/>
          <w:rtl/>
        </w:rPr>
        <w:t>نَّا</w:t>
      </w:r>
      <w:r w:rsidRPr="003C213A">
        <w:rPr>
          <w:rtl/>
        </w:rPr>
        <w:t xml:space="preserve"> أَنَّ الْکَفَنَ لَا </w:t>
      </w:r>
      <w:r w:rsidRPr="003C213A">
        <w:rPr>
          <w:rFonts w:hint="cs"/>
          <w:rtl/>
        </w:rPr>
        <w:t>یَ</w:t>
      </w:r>
      <w:r w:rsidRPr="003C213A">
        <w:rPr>
          <w:rFonts w:hint="eastAsia"/>
          <w:rtl/>
        </w:rPr>
        <w:t>جُوزُ</w:t>
      </w:r>
      <w:r w:rsidRPr="003C213A">
        <w:rPr>
          <w:rtl/>
        </w:rPr>
        <w:t xml:space="preserve"> أَنْ </w:t>
      </w:r>
      <w:r w:rsidRPr="003C213A">
        <w:rPr>
          <w:rFonts w:hint="cs"/>
          <w:rtl/>
        </w:rPr>
        <w:t>یَ</w:t>
      </w:r>
      <w:r w:rsidRPr="003C213A">
        <w:rPr>
          <w:rFonts w:hint="eastAsia"/>
          <w:rtl/>
        </w:rPr>
        <w:t>کُونَ</w:t>
      </w:r>
      <w:r w:rsidRPr="003C213A">
        <w:rPr>
          <w:rtl/>
        </w:rPr>
        <w:t xml:space="preserve"> مِنَ الْإِبْرِ</w:t>
      </w:r>
      <w:r w:rsidRPr="003C213A">
        <w:rPr>
          <w:rFonts w:hint="cs"/>
          <w:rtl/>
        </w:rPr>
        <w:t>ی</w:t>
      </w:r>
      <w:r w:rsidRPr="003C213A">
        <w:rPr>
          <w:rFonts w:hint="eastAsia"/>
          <w:rtl/>
        </w:rPr>
        <w:t>سَمِ</w:t>
      </w:r>
      <w:r w:rsidRPr="003C213A">
        <w:rPr>
          <w:rFonts w:hint="cs"/>
          <w:rtl/>
        </w:rPr>
        <w:t>»</w:t>
      </w:r>
      <w:r w:rsidR="00D869FE">
        <w:rPr>
          <w:rFonts w:hint="cs"/>
          <w:rtl/>
        </w:rPr>
        <w:t>.</w:t>
      </w:r>
      <w:r w:rsidR="00D869FE">
        <w:rPr>
          <w:rStyle w:val="FootnoteReference"/>
          <w:rtl/>
        </w:rPr>
        <w:footnoteReference w:id="253"/>
      </w:r>
      <w:r w:rsidR="003C4D0E">
        <w:rPr>
          <w:rtl/>
        </w:rPr>
        <w:t xml:space="preserve"> و</w:t>
      </w:r>
      <w:r w:rsidRPr="007138F9">
        <w:rPr>
          <w:vertAlign w:val="superscript"/>
          <w:rtl/>
        </w:rPr>
        <w:footnoteReference w:id="254"/>
      </w:r>
    </w:p>
    <w:p w:rsidR="00891D03" w:rsidRPr="003C213A" w:rsidDel="00595AE2" w:rsidRDefault="00257B05" w:rsidP="00F168B8">
      <w:pPr>
        <w:jc w:val="both"/>
        <w:rPr>
          <w:del w:id="300" w:author="Windows User" w:date="2019-09-10T22:42:00Z"/>
          <w:rtl/>
        </w:rPr>
      </w:pPr>
      <w:r w:rsidRPr="009663C8">
        <w:rPr>
          <w:rFonts w:asciiTheme="minorHAnsi" w:hAnsiTheme="minorHAnsi" w:cs="B Titr" w:hint="cs"/>
          <w:color w:val="auto"/>
          <w:sz w:val="24"/>
          <w:szCs w:val="24"/>
          <w:rtl/>
        </w:rPr>
        <w:t>ب</w:t>
      </w:r>
      <w:del w:id="301" w:author="Windows User" w:date="2019-09-10T22:42:00Z">
        <w:r w:rsidR="00891D03" w:rsidRPr="009663C8">
          <w:rPr>
            <w:rFonts w:asciiTheme="minorHAnsi" w:hAnsiTheme="minorHAnsi" w:cs="B Titr" w:hint="cs"/>
            <w:color w:val="auto"/>
            <w:sz w:val="24"/>
            <w:szCs w:val="24"/>
            <w:rtl/>
          </w:rPr>
          <w:delText>ب</w:delText>
        </w:r>
      </w:del>
      <w:ins w:id="302" w:author="Windows User" w:date="2019-09-10T22:46:00Z">
        <w:r w:rsidR="00891D03" w:rsidRPr="009663C8">
          <w:rPr>
            <w:rFonts w:asciiTheme="minorHAnsi" w:hAnsiTheme="minorHAnsi" w:cs="B Titr" w:hint="cs"/>
            <w:color w:val="auto"/>
            <w:sz w:val="24"/>
            <w:szCs w:val="24"/>
            <w:rtl/>
          </w:rPr>
          <w:t>)</w:t>
        </w:r>
        <w:r w:rsidR="00891D03" w:rsidRPr="003C213A">
          <w:rPr>
            <w:rFonts w:hint="cs"/>
            <w:rtl/>
          </w:rPr>
          <w:t xml:space="preserve"> </w:t>
        </w:r>
      </w:ins>
      <w:ins w:id="303" w:author="Windows User" w:date="2019-09-10T22:42:00Z">
        <w:r w:rsidR="00891D03" w:rsidRPr="003C213A">
          <w:rPr>
            <w:rFonts w:hint="cs"/>
            <w:rtl/>
          </w:rPr>
          <w:t xml:space="preserve">«محقق کرکی» روایات «سکونی» را </w:t>
        </w:r>
      </w:ins>
      <w:r w:rsidR="00891D03" w:rsidRPr="003C213A">
        <w:rPr>
          <w:rtl/>
        </w:rPr>
        <w:t>به‌طور</w:t>
      </w:r>
      <w:ins w:id="304" w:author="Windows User" w:date="2019-09-10T22:42:00Z">
        <w:r w:rsidR="00891D03" w:rsidRPr="003C213A">
          <w:rPr>
            <w:rFonts w:hint="cs"/>
            <w:rtl/>
          </w:rPr>
          <w:t xml:space="preserve"> کامل کنار </w:t>
        </w:r>
      </w:ins>
      <w:ins w:id="305" w:author="Windows User" w:date="2019-09-10T22:43:00Z">
        <w:r w:rsidR="00891D03" w:rsidRPr="003C213A">
          <w:rPr>
            <w:rFonts w:hint="cs"/>
            <w:rtl/>
          </w:rPr>
          <w:t xml:space="preserve">گذاشته </w:t>
        </w:r>
      </w:ins>
      <w:ins w:id="306" w:author="Windows User" w:date="2019-09-10T22:42:00Z">
        <w:r w:rsidR="00891D03" w:rsidRPr="003C213A">
          <w:rPr>
            <w:rFonts w:hint="cs"/>
            <w:rtl/>
          </w:rPr>
          <w:t xml:space="preserve">و بین متفردات وی و باقی روایاتش تفاوتی قائل </w:t>
        </w:r>
      </w:ins>
      <w:r w:rsidR="00891D03" w:rsidRPr="003C213A">
        <w:rPr>
          <w:rtl/>
        </w:rPr>
        <w:t>نم</w:t>
      </w:r>
      <w:r w:rsidR="00891D03" w:rsidRPr="003C213A">
        <w:rPr>
          <w:rFonts w:hint="cs"/>
          <w:rtl/>
        </w:rPr>
        <w:t>ی‌</w:t>
      </w:r>
      <w:r w:rsidR="00891D03" w:rsidRPr="003C213A">
        <w:rPr>
          <w:rFonts w:hint="eastAsia"/>
          <w:rtl/>
        </w:rPr>
        <w:t>شود</w:t>
      </w:r>
      <w:ins w:id="307" w:author="Windows User" w:date="2019-09-10T22:43:00Z">
        <w:r w:rsidR="00891D03" w:rsidRPr="003C213A">
          <w:rPr>
            <w:rFonts w:hint="cs"/>
            <w:rtl/>
          </w:rPr>
          <w:t>. ایشان در «جامع المقاصد» جلد 1 صفحه 406، صفحه 412 و صفحه 504</w:t>
        </w:r>
      </w:ins>
      <w:ins w:id="308" w:author="Windows User" w:date="2019-09-10T22:44:00Z">
        <w:r w:rsidR="00891D03" w:rsidRPr="003C213A">
          <w:rPr>
            <w:rFonts w:hint="cs"/>
            <w:rtl/>
          </w:rPr>
          <w:t xml:space="preserve"> «سکونی» را عامی و ضعیف </w:t>
        </w:r>
      </w:ins>
      <w:r w:rsidR="00891D03" w:rsidRPr="003C213A">
        <w:rPr>
          <w:rtl/>
        </w:rPr>
        <w:t>م</w:t>
      </w:r>
      <w:r w:rsidR="00891D03" w:rsidRPr="003C213A">
        <w:rPr>
          <w:rFonts w:hint="cs"/>
          <w:rtl/>
        </w:rPr>
        <w:t>ی‌</w:t>
      </w:r>
      <w:r w:rsidR="00891D03" w:rsidRPr="003C213A">
        <w:rPr>
          <w:rFonts w:hint="eastAsia"/>
          <w:rtl/>
        </w:rPr>
        <w:t>داند</w:t>
      </w:r>
    </w:p>
    <w:p w:rsidR="00891D03" w:rsidRPr="00891D03" w:rsidDel="00595AE2" w:rsidRDefault="00891D03" w:rsidP="00F168B8">
      <w:pPr>
        <w:jc w:val="both"/>
        <w:rPr>
          <w:del w:id="309" w:author="Windows User" w:date="2019-09-10T22:42:00Z"/>
          <w:rtl/>
        </w:rPr>
      </w:pPr>
    </w:p>
    <w:p w:rsidR="00891D03" w:rsidRPr="00891D03" w:rsidDel="00595AE2" w:rsidRDefault="00891D03" w:rsidP="00F168B8">
      <w:pPr>
        <w:jc w:val="both"/>
        <w:rPr>
          <w:del w:id="310" w:author="Windows User" w:date="2019-09-10T22:42:00Z"/>
          <w:rtl/>
        </w:rPr>
      </w:pPr>
    </w:p>
    <w:p w:rsidR="00891D03" w:rsidRPr="00891D03" w:rsidRDefault="00891D03" w:rsidP="00F168B8">
      <w:pPr>
        <w:jc w:val="both"/>
        <w:rPr>
          <w:ins w:id="311" w:author="Windows User" w:date="2019-09-10T22:52:00Z"/>
          <w:rtl/>
        </w:rPr>
      </w:pPr>
      <w:ins w:id="312" w:author="Windows User" w:date="2019-09-10T22:52:00Z">
        <w:r w:rsidRPr="00891D03">
          <w:rPr>
            <w:rFonts w:hint="cs"/>
            <w:rtl/>
          </w:rPr>
          <w:t>.</w:t>
        </w:r>
      </w:ins>
    </w:p>
    <w:p w:rsidR="00891D03" w:rsidRPr="003C213A" w:rsidRDefault="00891D03" w:rsidP="00634270">
      <w:pPr>
        <w:jc w:val="both"/>
        <w:rPr>
          <w:rtl/>
        </w:rPr>
      </w:pPr>
      <w:r w:rsidRPr="003C213A">
        <w:rPr>
          <w:rFonts w:hint="cs"/>
          <w:rtl/>
        </w:rPr>
        <w:t>ع</w:t>
      </w:r>
      <w:ins w:id="313" w:author="Windows User" w:date="2019-09-10T22:52:00Z">
        <w:r w:rsidRPr="003C213A">
          <w:rPr>
            <w:rFonts w:hint="cs"/>
            <w:rtl/>
          </w:rPr>
          <w:t>لت این رویکرد «محقق کرکی» برخی از روایات «سکونی» است.</w:t>
        </w:r>
      </w:ins>
      <w:r w:rsidRPr="003C213A">
        <w:rPr>
          <w:rFonts w:hint="cs"/>
          <w:rtl/>
        </w:rPr>
        <w:t xml:space="preserve"> وی روایاتی از «سعر بن یزید»، «ابن جریح»؛ «شعبه بن زیاد»، «محمد بن حسین برجلانی»، «عیسی بن موسی» و «نائل بن نجیح» دارد. این راویان عامی بوده و «سعر بن یزید» عامی متعصبی است. روایاتی که «سکونی» از این افراد نقل </w:t>
      </w:r>
      <w:r w:rsidRPr="003C213A">
        <w:rPr>
          <w:rtl/>
        </w:rPr>
        <w:t>م</w:t>
      </w:r>
      <w:r w:rsidRPr="003C213A">
        <w:rPr>
          <w:rFonts w:hint="cs"/>
          <w:rtl/>
        </w:rPr>
        <w:t>ی‌</w:t>
      </w:r>
      <w:r w:rsidRPr="003C213A">
        <w:rPr>
          <w:rFonts w:hint="eastAsia"/>
          <w:rtl/>
        </w:rPr>
        <w:t>کند</w:t>
      </w:r>
      <w:r w:rsidRPr="003C213A">
        <w:rPr>
          <w:rFonts w:hint="cs"/>
          <w:rtl/>
        </w:rPr>
        <w:t xml:space="preserve"> با مبانی شیعه سازگار نیست.</w:t>
      </w:r>
    </w:p>
    <w:p w:rsidR="00891D03" w:rsidRPr="00891D03" w:rsidRDefault="00891D03" w:rsidP="00891D03">
      <w:pPr>
        <w:jc w:val="both"/>
        <w:rPr>
          <w:rFonts w:asciiTheme="minorHAnsi" w:hAnsiTheme="minorHAnsi"/>
          <w:color w:val="auto"/>
          <w:sz w:val="28"/>
          <w:rtl/>
        </w:rPr>
      </w:pPr>
      <w:r w:rsidRPr="00891D03">
        <w:rPr>
          <w:rFonts w:asciiTheme="minorHAnsi" w:hAnsiTheme="minorHAnsi" w:hint="cs"/>
          <w:color w:val="auto"/>
          <w:sz w:val="28"/>
          <w:rtl/>
        </w:rPr>
        <w:t xml:space="preserve">این روایات در منابع عامه ذکر شده است که البته خود عامه نیز دو رویکرد نسبت به «سکونی» دارند: رویکردی که وی را طرد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کند</w:t>
      </w:r>
      <w:r w:rsidRPr="00891D03">
        <w:rPr>
          <w:rFonts w:asciiTheme="minorHAnsi" w:hAnsiTheme="minorHAnsi" w:hint="cs"/>
          <w:color w:val="auto"/>
          <w:sz w:val="28"/>
          <w:rtl/>
        </w:rPr>
        <w:t xml:space="preserve"> مانند «ابن حجر عسقلانی» و «ذهبی» و رویکردی که وی را به عنوان راوی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پذ</w:t>
      </w:r>
      <w:r w:rsidRPr="00891D03">
        <w:rPr>
          <w:rFonts w:asciiTheme="minorHAnsi" w:hAnsiTheme="minorHAnsi" w:hint="cs"/>
          <w:color w:val="auto"/>
          <w:sz w:val="28"/>
          <w:rtl/>
        </w:rPr>
        <w:t>ی</w:t>
      </w:r>
      <w:r w:rsidRPr="00891D03">
        <w:rPr>
          <w:rFonts w:asciiTheme="minorHAnsi" w:hAnsiTheme="minorHAnsi" w:hint="eastAsia"/>
          <w:color w:val="auto"/>
          <w:sz w:val="28"/>
          <w:rtl/>
        </w:rPr>
        <w:t>رند</w:t>
      </w:r>
      <w:r w:rsidRPr="00891D03">
        <w:rPr>
          <w:rFonts w:asciiTheme="minorHAnsi" w:hAnsiTheme="minorHAnsi" w:hint="cs"/>
          <w:color w:val="auto"/>
          <w:sz w:val="28"/>
          <w:rtl/>
        </w:rPr>
        <w:t>.</w:t>
      </w:r>
    </w:p>
    <w:p w:rsidR="00891D03" w:rsidRPr="00891D03" w:rsidRDefault="00891D03" w:rsidP="00891D03">
      <w:pPr>
        <w:jc w:val="both"/>
        <w:rPr>
          <w:rFonts w:asciiTheme="minorHAnsi" w:hAnsiTheme="minorHAnsi"/>
          <w:color w:val="auto"/>
          <w:sz w:val="28"/>
          <w:rtl/>
        </w:rPr>
      </w:pPr>
      <w:r w:rsidRPr="00891D03">
        <w:rPr>
          <w:rFonts w:asciiTheme="minorHAnsi" w:hAnsiTheme="minorHAnsi" w:hint="cs"/>
          <w:color w:val="auto"/>
          <w:sz w:val="28"/>
          <w:rtl/>
        </w:rPr>
        <w:t xml:space="preserve">«محقق کرکی» با </w:t>
      </w:r>
      <w:r w:rsidRPr="00891D03">
        <w:rPr>
          <w:rFonts w:asciiTheme="minorHAnsi" w:hAnsiTheme="minorHAnsi"/>
          <w:color w:val="auto"/>
          <w:sz w:val="28"/>
          <w:rtl/>
        </w:rPr>
        <w:t>مشاهده‌</w:t>
      </w:r>
      <w:r w:rsidRPr="00891D03">
        <w:rPr>
          <w:rFonts w:asciiTheme="minorHAnsi" w:hAnsiTheme="minorHAnsi" w:hint="cs"/>
          <w:color w:val="auto"/>
          <w:sz w:val="28"/>
          <w:rtl/>
        </w:rPr>
        <w:t>ی نقل «سکونی» از این افراد و عدم ارتباط راوی شیعه با چنین راویانی، «سکونی» را ضعیف دانسته است.</w:t>
      </w:r>
    </w:p>
    <w:p w:rsidR="00891D03" w:rsidRPr="00E3797E" w:rsidRDefault="00891D03" w:rsidP="00634270">
      <w:pPr>
        <w:jc w:val="both"/>
        <w:rPr>
          <w:rFonts w:asciiTheme="minorHAnsi" w:hAnsiTheme="minorHAnsi" w:cs="B Titr"/>
          <w:color w:val="auto"/>
          <w:sz w:val="24"/>
          <w:szCs w:val="24"/>
          <w:rtl/>
        </w:rPr>
      </w:pPr>
      <w:r w:rsidRPr="00E3797E">
        <w:rPr>
          <w:rFonts w:asciiTheme="minorHAnsi" w:hAnsiTheme="minorHAnsi" w:cs="B Titr" w:hint="cs"/>
          <w:color w:val="auto"/>
          <w:sz w:val="24"/>
          <w:szCs w:val="24"/>
          <w:rtl/>
        </w:rPr>
        <w:t>نقد:</w:t>
      </w:r>
    </w:p>
    <w:p w:rsidR="00891D03" w:rsidRPr="003C213A" w:rsidRDefault="00891D03" w:rsidP="00634270">
      <w:pPr>
        <w:jc w:val="both"/>
        <w:rPr>
          <w:rtl/>
        </w:rPr>
      </w:pPr>
      <w:r w:rsidRPr="009663C8">
        <w:rPr>
          <w:rFonts w:asciiTheme="minorHAnsi" w:hAnsiTheme="minorHAnsi" w:cs="B Titr" w:hint="cs"/>
          <w:color w:val="auto"/>
          <w:sz w:val="24"/>
          <w:szCs w:val="24"/>
          <w:rtl/>
        </w:rPr>
        <w:t>1.</w:t>
      </w:r>
      <w:r w:rsidRPr="003C213A">
        <w:rPr>
          <w:rFonts w:hint="cs"/>
          <w:rtl/>
        </w:rPr>
        <w:t xml:space="preserve"> چنین رویکردی مورد قبول نیست و </w:t>
      </w:r>
      <w:r w:rsidRPr="003C213A">
        <w:rPr>
          <w:rtl/>
        </w:rPr>
        <w:t>نم</w:t>
      </w:r>
      <w:r w:rsidRPr="003C213A">
        <w:rPr>
          <w:rFonts w:hint="cs"/>
          <w:rtl/>
        </w:rPr>
        <w:t>ی‌</w:t>
      </w:r>
      <w:r w:rsidRPr="003C213A">
        <w:rPr>
          <w:rFonts w:hint="eastAsia"/>
          <w:rtl/>
        </w:rPr>
        <w:t>توان</w:t>
      </w:r>
      <w:r w:rsidRPr="003C213A">
        <w:rPr>
          <w:rFonts w:hint="cs"/>
          <w:rtl/>
        </w:rPr>
        <w:t xml:space="preserve"> گفت اگر یک راوی از چنین افرادی نقل روایت داشته باشد، شیعه نیست. درست است که این راوی مانند دیگر شیعیان در </w:t>
      </w:r>
      <w:r w:rsidRPr="003C213A">
        <w:rPr>
          <w:rtl/>
        </w:rPr>
        <w:t>عقا</w:t>
      </w:r>
      <w:r w:rsidRPr="003C213A">
        <w:rPr>
          <w:rFonts w:hint="cs"/>
          <w:rtl/>
        </w:rPr>
        <w:t>ی</w:t>
      </w:r>
      <w:r w:rsidRPr="003C213A">
        <w:rPr>
          <w:rFonts w:hint="eastAsia"/>
          <w:rtl/>
        </w:rPr>
        <w:t>د</w:t>
      </w:r>
      <w:r w:rsidRPr="003C213A">
        <w:rPr>
          <w:rFonts w:hint="cs"/>
          <w:rtl/>
        </w:rPr>
        <w:t xml:space="preserve"> خود محکم نیست؛ اما </w:t>
      </w:r>
      <w:r w:rsidRPr="003C213A">
        <w:rPr>
          <w:rtl/>
        </w:rPr>
        <w:t>نم</w:t>
      </w:r>
      <w:r w:rsidRPr="003C213A">
        <w:rPr>
          <w:rFonts w:hint="cs"/>
          <w:rtl/>
        </w:rPr>
        <w:t>ی‌</w:t>
      </w:r>
      <w:r w:rsidRPr="003C213A">
        <w:rPr>
          <w:rFonts w:hint="eastAsia"/>
          <w:rtl/>
        </w:rPr>
        <w:t>توان</w:t>
      </w:r>
      <w:r w:rsidRPr="003C213A">
        <w:rPr>
          <w:rFonts w:hint="cs"/>
          <w:rtl/>
        </w:rPr>
        <w:t xml:space="preserve"> گفت وی شیعه نیست؛ </w:t>
      </w:r>
      <w:r w:rsidRPr="003C213A">
        <w:rPr>
          <w:rtl/>
        </w:rPr>
        <w:t>همان‌گونه</w:t>
      </w:r>
      <w:r w:rsidRPr="003C213A">
        <w:rPr>
          <w:rFonts w:hint="cs"/>
          <w:rtl/>
        </w:rPr>
        <w:t xml:space="preserve"> که اگر یک راوی از «امام صادق علیه‌السلام» </w:t>
      </w:r>
      <w:r w:rsidRPr="003C213A">
        <w:rPr>
          <w:rFonts w:hint="cs"/>
          <w:rtl/>
        </w:rPr>
        <w:lastRenderedPageBreak/>
        <w:t xml:space="preserve">نقل روایت داشته باشد و حتی روایات او از مختصات شیعه مانند لعن قاتل «امام حسین </w:t>
      </w:r>
      <w:r w:rsidRPr="003C213A">
        <w:rPr>
          <w:rtl/>
        </w:rPr>
        <w:t>عل</w:t>
      </w:r>
      <w:r w:rsidRPr="003C213A">
        <w:rPr>
          <w:rFonts w:hint="cs"/>
          <w:rtl/>
        </w:rPr>
        <w:t>ی</w:t>
      </w:r>
      <w:r w:rsidRPr="003C213A">
        <w:rPr>
          <w:rFonts w:hint="eastAsia"/>
          <w:rtl/>
        </w:rPr>
        <w:t>ه‌السلام</w:t>
      </w:r>
      <w:r w:rsidRPr="003C213A">
        <w:rPr>
          <w:rFonts w:hint="cs"/>
          <w:rtl/>
        </w:rPr>
        <w:t>» باشد (</w:t>
      </w:r>
      <w:r w:rsidRPr="003C213A">
        <w:rPr>
          <w:rtl/>
        </w:rPr>
        <w:t>همان‌گونه</w:t>
      </w:r>
      <w:r w:rsidRPr="003C213A">
        <w:rPr>
          <w:rFonts w:hint="cs"/>
          <w:rtl/>
        </w:rPr>
        <w:t xml:space="preserve"> که «سکونی» روایاتی در این زمینه نقل کرده است)، </w:t>
      </w:r>
      <w:r w:rsidRPr="003C213A">
        <w:rPr>
          <w:rtl/>
        </w:rPr>
        <w:t>نم</w:t>
      </w:r>
      <w:r w:rsidRPr="003C213A">
        <w:rPr>
          <w:rFonts w:hint="cs"/>
          <w:rtl/>
        </w:rPr>
        <w:t>ی‌</w:t>
      </w:r>
      <w:r w:rsidRPr="003C213A">
        <w:rPr>
          <w:rFonts w:hint="eastAsia"/>
          <w:rtl/>
        </w:rPr>
        <w:t>توان</w:t>
      </w:r>
      <w:r w:rsidRPr="003C213A">
        <w:rPr>
          <w:rFonts w:hint="cs"/>
          <w:rtl/>
        </w:rPr>
        <w:t xml:space="preserve"> وی را شیعه دانست و صرفاً </w:t>
      </w:r>
      <w:r w:rsidRPr="003C213A">
        <w:rPr>
          <w:rtl/>
        </w:rPr>
        <w:t>م</w:t>
      </w:r>
      <w:r w:rsidRPr="003C213A">
        <w:rPr>
          <w:rFonts w:hint="cs"/>
          <w:rtl/>
        </w:rPr>
        <w:t>ی‌</w:t>
      </w:r>
      <w:r w:rsidRPr="003C213A">
        <w:rPr>
          <w:rFonts w:hint="eastAsia"/>
          <w:rtl/>
        </w:rPr>
        <w:t>توان</w:t>
      </w:r>
      <w:r w:rsidRPr="003C213A">
        <w:rPr>
          <w:rFonts w:hint="cs"/>
          <w:rtl/>
        </w:rPr>
        <w:t xml:space="preserve"> دریافت که وی عامی متعصب نبوده است.</w:t>
      </w:r>
    </w:p>
    <w:p w:rsidR="00891D03" w:rsidRPr="00891D03" w:rsidRDefault="00891D03" w:rsidP="00891D03">
      <w:pPr>
        <w:jc w:val="both"/>
        <w:rPr>
          <w:rFonts w:asciiTheme="minorHAnsi" w:hAnsiTheme="minorHAnsi"/>
          <w:smallCaps/>
          <w:color w:val="auto"/>
          <w:sz w:val="28"/>
          <w:rtl/>
        </w:rPr>
      </w:pPr>
      <w:r w:rsidRPr="00891D03">
        <w:rPr>
          <w:rFonts w:asciiTheme="minorHAnsi" w:hAnsiTheme="minorHAnsi" w:hint="cs"/>
          <w:smallCaps/>
          <w:color w:val="auto"/>
          <w:sz w:val="28"/>
          <w:rtl/>
        </w:rPr>
        <w:t xml:space="preserve">اگر کسی چنین رویکردی داشته باشد، دچار تعارض </w:t>
      </w:r>
      <w:r w:rsidRPr="00891D03">
        <w:rPr>
          <w:rFonts w:asciiTheme="minorHAnsi" w:hAnsiTheme="minorHAnsi"/>
          <w:smallCaps/>
          <w:color w:val="auto"/>
          <w:sz w:val="28"/>
          <w:rtl/>
        </w:rPr>
        <w:t>م</w:t>
      </w:r>
      <w:r w:rsidRPr="00891D03">
        <w:rPr>
          <w:rFonts w:asciiTheme="minorHAnsi" w:hAnsiTheme="minorHAnsi" w:hint="cs"/>
          <w:smallCaps/>
          <w:color w:val="auto"/>
          <w:sz w:val="28"/>
          <w:rtl/>
        </w:rPr>
        <w:t>ی‌</w:t>
      </w:r>
      <w:r w:rsidRPr="00891D03">
        <w:rPr>
          <w:rFonts w:asciiTheme="minorHAnsi" w:hAnsiTheme="minorHAnsi" w:hint="eastAsia"/>
          <w:smallCaps/>
          <w:color w:val="auto"/>
          <w:sz w:val="28"/>
          <w:rtl/>
        </w:rPr>
        <w:t>شود</w:t>
      </w:r>
      <w:r w:rsidRPr="00891D03">
        <w:rPr>
          <w:rFonts w:asciiTheme="minorHAnsi" w:hAnsiTheme="minorHAnsi" w:hint="cs"/>
          <w:smallCaps/>
          <w:color w:val="auto"/>
          <w:sz w:val="28"/>
          <w:rtl/>
        </w:rPr>
        <w:t>؛ زیرا فردی مانند «سکونی» هم از «امام صادق علیه‌السلام» نقل روایت دارد و هم از راویان عامی.</w:t>
      </w:r>
    </w:p>
    <w:p w:rsidR="00891D03" w:rsidRPr="003C213A" w:rsidRDefault="00891D03" w:rsidP="00634270">
      <w:pPr>
        <w:jc w:val="both"/>
        <w:rPr>
          <w:ins w:id="314" w:author="Windows User" w:date="2019-09-10T22:44:00Z"/>
        </w:rPr>
      </w:pPr>
      <w:r w:rsidRPr="009663C8">
        <w:rPr>
          <w:rFonts w:asciiTheme="minorHAnsi" w:hAnsiTheme="minorHAnsi" w:cs="B Titr" w:hint="cs"/>
          <w:color w:val="auto"/>
          <w:sz w:val="24"/>
          <w:szCs w:val="24"/>
          <w:rtl/>
        </w:rPr>
        <w:t>2.</w:t>
      </w:r>
      <w:r w:rsidRPr="003C213A">
        <w:rPr>
          <w:rFonts w:hint="cs"/>
          <w:rtl/>
        </w:rPr>
        <w:t xml:space="preserve"> درست است که «ابن حجر عسقلانی» در «تهذیب»، «سکونی» را رد کرده است؛ اما عامه کتابی دیگر به نام «تهذیب التهذیب» دارند که در آن در مورد «سکونی» گفته شده است: «...قاضی الموصل...روی له ابن ماجه حدیثا واحدا...</w:t>
      </w:r>
      <w:r w:rsidRPr="003C213A">
        <w:rPr>
          <w:rtl/>
        </w:rPr>
        <w:t xml:space="preserve"> قلت: الذ</w:t>
      </w:r>
      <w:r w:rsidRPr="003C213A">
        <w:rPr>
          <w:rFonts w:hint="cs"/>
          <w:rtl/>
        </w:rPr>
        <w:t>ی</w:t>
      </w:r>
      <w:r w:rsidRPr="003C213A">
        <w:rPr>
          <w:rtl/>
        </w:rPr>
        <w:t xml:space="preserve"> وقع ف</w:t>
      </w:r>
      <w:r w:rsidRPr="003C213A">
        <w:rPr>
          <w:rFonts w:hint="cs"/>
          <w:rtl/>
        </w:rPr>
        <w:t>ی</w:t>
      </w:r>
      <w:r w:rsidRPr="003C213A">
        <w:rPr>
          <w:rtl/>
        </w:rPr>
        <w:t xml:space="preserve"> ابن ماجة إسماع</w:t>
      </w:r>
      <w:r w:rsidRPr="003C213A">
        <w:rPr>
          <w:rFonts w:hint="cs"/>
          <w:rtl/>
        </w:rPr>
        <w:t>ی</w:t>
      </w:r>
      <w:r w:rsidRPr="003C213A">
        <w:rPr>
          <w:rFonts w:hint="eastAsia"/>
          <w:rtl/>
        </w:rPr>
        <w:t>ل</w:t>
      </w:r>
      <w:r w:rsidRPr="003C213A">
        <w:rPr>
          <w:rtl/>
        </w:rPr>
        <w:t xml:space="preserve"> بن ز</w:t>
      </w:r>
      <w:r w:rsidRPr="003C213A">
        <w:rPr>
          <w:rFonts w:hint="cs"/>
          <w:rtl/>
        </w:rPr>
        <w:t>ی</w:t>
      </w:r>
      <w:r w:rsidRPr="003C213A">
        <w:rPr>
          <w:rFonts w:hint="eastAsia"/>
          <w:rtl/>
        </w:rPr>
        <w:t>اد</w:t>
      </w:r>
      <w:r w:rsidRPr="003C213A">
        <w:rPr>
          <w:rFonts w:hint="cs"/>
          <w:rtl/>
        </w:rPr>
        <w:t>».</w:t>
      </w:r>
      <w:r w:rsidRPr="007138F9">
        <w:rPr>
          <w:vertAlign w:val="superscript"/>
          <w:rtl/>
        </w:rPr>
        <w:footnoteReference w:id="255"/>
      </w:r>
      <w:r w:rsidRPr="003C213A">
        <w:rPr>
          <w:rFonts w:hint="cs"/>
          <w:rtl/>
        </w:rPr>
        <w:t xml:space="preserve"> شدتی که در «تهذیب» نسبت به «سکونی» بود، در این کتاب مشاهده </w:t>
      </w:r>
      <w:r w:rsidRPr="003C213A">
        <w:rPr>
          <w:rtl/>
        </w:rPr>
        <w:t>نم</w:t>
      </w:r>
      <w:r w:rsidRPr="003C213A">
        <w:rPr>
          <w:rFonts w:hint="cs"/>
          <w:rtl/>
        </w:rPr>
        <w:t>ی‌</w:t>
      </w:r>
      <w:r w:rsidRPr="003C213A">
        <w:rPr>
          <w:rFonts w:hint="eastAsia"/>
          <w:rtl/>
        </w:rPr>
        <w:t>شود</w:t>
      </w:r>
      <w:r w:rsidRPr="003C213A">
        <w:rPr>
          <w:rFonts w:hint="cs"/>
          <w:rtl/>
        </w:rPr>
        <w:t>.</w:t>
      </w:r>
    </w:p>
    <w:p w:rsidR="00891D03" w:rsidRPr="003C213A" w:rsidRDefault="00891D03" w:rsidP="00634270">
      <w:pPr>
        <w:jc w:val="both"/>
        <w:rPr>
          <w:ins w:id="315" w:author="Windows User" w:date="2019-09-10T22:46:00Z"/>
          <w:rtl/>
        </w:rPr>
      </w:pPr>
      <w:ins w:id="316" w:author="Windows User" w:date="2019-09-10T22:46:00Z">
        <w:r w:rsidRPr="009663C8">
          <w:rPr>
            <w:rFonts w:asciiTheme="minorHAnsi" w:hAnsiTheme="minorHAnsi" w:cs="B Titr" w:hint="cs"/>
            <w:color w:val="auto"/>
            <w:sz w:val="24"/>
            <w:szCs w:val="24"/>
            <w:rtl/>
          </w:rPr>
          <w:t>ج)</w:t>
        </w:r>
        <w:r w:rsidRPr="003C213A">
          <w:rPr>
            <w:rFonts w:hint="cs"/>
            <w:rtl/>
          </w:rPr>
          <w:t xml:space="preserve"> پس از «محقق کرکی» سه رویکرد در برخورد با روایات «سکونی» وجود دارد:</w:t>
        </w:r>
      </w:ins>
    </w:p>
    <w:p w:rsidR="00891D03" w:rsidRPr="003C213A" w:rsidRDefault="00891D03">
      <w:pPr>
        <w:ind w:left="720"/>
        <w:jc w:val="both"/>
        <w:rPr>
          <w:ins w:id="317" w:author="Windows User" w:date="2019-09-10T22:48:00Z"/>
          <w:rtl/>
        </w:rPr>
        <w:pPrChange w:id="318" w:author="Windows User" w:date="2019-09-10T22:49:00Z">
          <w:pPr/>
        </w:pPrChange>
      </w:pPr>
      <w:ins w:id="319" w:author="Windows User" w:date="2019-09-10T22:48:00Z">
        <w:r w:rsidRPr="009663C8">
          <w:rPr>
            <w:rFonts w:asciiTheme="minorHAnsi" w:hAnsiTheme="minorHAnsi" w:cs="B Titr"/>
            <w:color w:val="auto"/>
            <w:sz w:val="24"/>
            <w:szCs w:val="24"/>
            <w:rtl/>
          </w:rPr>
          <w:t>ج</w:t>
        </w:r>
      </w:ins>
      <w:r w:rsidRPr="009663C8">
        <w:rPr>
          <w:rFonts w:asciiTheme="minorHAnsi" w:hAnsiTheme="minorHAnsi" w:cs="B Titr"/>
          <w:color w:val="auto"/>
          <w:sz w:val="24"/>
          <w:szCs w:val="24"/>
          <w:rtl/>
        </w:rPr>
        <w:t xml:space="preserve"> 1</w:t>
      </w:r>
      <w:ins w:id="320" w:author="Windows User" w:date="2019-09-10T22:46:00Z">
        <w:r w:rsidRPr="009663C8">
          <w:rPr>
            <w:rFonts w:asciiTheme="minorHAnsi" w:hAnsiTheme="minorHAnsi" w:cs="B Titr" w:hint="cs"/>
            <w:color w:val="auto"/>
            <w:sz w:val="24"/>
            <w:szCs w:val="24"/>
            <w:rtl/>
          </w:rPr>
          <w:t>)</w:t>
        </w:r>
        <w:r w:rsidRPr="003C213A">
          <w:rPr>
            <w:rFonts w:hint="cs"/>
            <w:rtl/>
          </w:rPr>
          <w:t xml:space="preserve"> </w:t>
        </w:r>
      </w:ins>
      <w:ins w:id="321" w:author="Windows User" w:date="2019-09-10T22:47:00Z">
        <w:r w:rsidRPr="003C213A">
          <w:rPr>
            <w:rFonts w:hint="cs"/>
            <w:rtl/>
          </w:rPr>
          <w:t xml:space="preserve">رویکردی که به روایت «سکونی» </w:t>
        </w:r>
      </w:ins>
      <w:ins w:id="322" w:author="Windows User" w:date="2019-09-10T22:46:00Z">
        <w:r w:rsidRPr="003C213A">
          <w:rPr>
            <w:rFonts w:hint="cs"/>
            <w:rtl/>
          </w:rPr>
          <w:t xml:space="preserve">ایراد سندی </w:t>
        </w:r>
      </w:ins>
      <w:r w:rsidRPr="003C213A">
        <w:rPr>
          <w:rtl/>
        </w:rPr>
        <w:t>نم</w:t>
      </w:r>
      <w:r w:rsidRPr="003C213A">
        <w:rPr>
          <w:rFonts w:hint="cs"/>
          <w:rtl/>
        </w:rPr>
        <w:t>ی‌</w:t>
      </w:r>
      <w:r w:rsidRPr="003C213A">
        <w:rPr>
          <w:rFonts w:hint="eastAsia"/>
          <w:rtl/>
        </w:rPr>
        <w:t>گ</w:t>
      </w:r>
      <w:r w:rsidRPr="003C213A">
        <w:rPr>
          <w:rFonts w:hint="cs"/>
          <w:rtl/>
        </w:rPr>
        <w:t>ی</w:t>
      </w:r>
      <w:r w:rsidRPr="003C213A">
        <w:rPr>
          <w:rFonts w:hint="eastAsia"/>
          <w:rtl/>
        </w:rPr>
        <w:t>رد</w:t>
      </w:r>
      <w:ins w:id="323" w:author="Windows User" w:date="2019-09-10T22:47:00Z">
        <w:r w:rsidRPr="003C213A">
          <w:rPr>
            <w:rFonts w:hint="cs"/>
            <w:rtl/>
          </w:rPr>
          <w:t xml:space="preserve"> در عین اینکه وی را شیعه </w:t>
        </w:r>
      </w:ins>
      <w:r w:rsidRPr="003C213A">
        <w:rPr>
          <w:rtl/>
        </w:rPr>
        <w:t>نم</w:t>
      </w:r>
      <w:r w:rsidRPr="003C213A">
        <w:rPr>
          <w:rFonts w:hint="cs"/>
          <w:rtl/>
        </w:rPr>
        <w:t>ی‌</w:t>
      </w:r>
      <w:r w:rsidRPr="003C213A">
        <w:rPr>
          <w:rFonts w:hint="eastAsia"/>
          <w:rtl/>
        </w:rPr>
        <w:t>داند</w:t>
      </w:r>
      <w:ins w:id="324" w:author="Windows User" w:date="2019-09-10T22:47:00Z">
        <w:r w:rsidRPr="003C213A">
          <w:rPr>
            <w:rFonts w:hint="cs"/>
            <w:rtl/>
          </w:rPr>
          <w:t xml:space="preserve"> و عامی بودن وی را نیز محرز </w:t>
        </w:r>
      </w:ins>
      <w:r w:rsidRPr="003C213A">
        <w:rPr>
          <w:rtl/>
        </w:rPr>
        <w:t>نم</w:t>
      </w:r>
      <w:r w:rsidRPr="003C213A">
        <w:rPr>
          <w:rFonts w:hint="cs"/>
          <w:rtl/>
        </w:rPr>
        <w:t>ی‌</w:t>
      </w:r>
      <w:r w:rsidRPr="003C213A">
        <w:rPr>
          <w:rFonts w:hint="eastAsia"/>
          <w:rtl/>
        </w:rPr>
        <w:t>داند</w:t>
      </w:r>
      <w:ins w:id="325" w:author="Windows User" w:date="2019-09-10T22:47:00Z">
        <w:r w:rsidRPr="003C213A">
          <w:rPr>
            <w:rFonts w:hint="cs"/>
            <w:rtl/>
          </w:rPr>
          <w:t xml:space="preserve">؛ </w:t>
        </w:r>
      </w:ins>
      <w:r w:rsidRPr="003C213A">
        <w:rPr>
          <w:rtl/>
        </w:rPr>
        <w:t>همان‌گونه</w:t>
      </w:r>
      <w:ins w:id="326" w:author="Windows User" w:date="2019-09-10T22:47:00Z">
        <w:r w:rsidRPr="003C213A">
          <w:rPr>
            <w:rFonts w:hint="cs"/>
            <w:rtl/>
          </w:rPr>
          <w:t xml:space="preserve"> در «رجال برقی» آمده است: «</w:t>
        </w:r>
      </w:ins>
      <w:r w:rsidRPr="003C213A">
        <w:rPr>
          <w:rFonts w:hint="cs"/>
          <w:rtl/>
        </w:rPr>
        <w:t>ی</w:t>
      </w:r>
      <w:r w:rsidRPr="003C213A">
        <w:rPr>
          <w:rFonts w:hint="eastAsia"/>
          <w:rtl/>
        </w:rPr>
        <w:t>رو</w:t>
      </w:r>
      <w:r w:rsidRPr="003C213A">
        <w:rPr>
          <w:rFonts w:hint="cs"/>
          <w:rtl/>
        </w:rPr>
        <w:t>ی</w:t>
      </w:r>
      <w:ins w:id="327" w:author="Windows User" w:date="2019-09-10T22:48:00Z">
        <w:r w:rsidRPr="003C213A">
          <w:rPr>
            <w:rtl/>
          </w:rPr>
          <w:t xml:space="preserve"> عن العوام</w:t>
        </w:r>
        <w:r w:rsidRPr="003C213A">
          <w:rPr>
            <w:rFonts w:hint="cs"/>
            <w:rtl/>
          </w:rPr>
          <w:t>»</w:t>
        </w:r>
      </w:ins>
      <w:ins w:id="328" w:author="Windows User" w:date="2019-09-10T22:49:00Z">
        <w:r w:rsidRPr="003C213A">
          <w:rPr>
            <w:rFonts w:hint="cs"/>
            <w:rtl/>
          </w:rPr>
          <w:t xml:space="preserve"> و گفته نشده که خود وی عامی بوده است.</w:t>
        </w:r>
        <w:r w:rsidRPr="007138F9">
          <w:rPr>
            <w:vertAlign w:val="superscript"/>
            <w:rtl/>
          </w:rPr>
          <w:footnoteReference w:id="256"/>
        </w:r>
      </w:ins>
    </w:p>
    <w:p w:rsidR="00891D03" w:rsidRPr="003C213A" w:rsidRDefault="00891D03">
      <w:pPr>
        <w:ind w:left="720"/>
        <w:jc w:val="both"/>
        <w:rPr>
          <w:ins w:id="332" w:author="Windows User" w:date="2019-09-10T22:50:00Z"/>
          <w:rtl/>
        </w:rPr>
        <w:pPrChange w:id="333" w:author="Windows User" w:date="2019-09-10T22:47:00Z">
          <w:pPr/>
        </w:pPrChange>
      </w:pPr>
      <w:ins w:id="334" w:author="Windows User" w:date="2019-09-10T22:50:00Z">
        <w:r w:rsidRPr="009663C8">
          <w:rPr>
            <w:rFonts w:asciiTheme="minorHAnsi" w:hAnsiTheme="minorHAnsi" w:cs="B Titr"/>
            <w:color w:val="auto"/>
            <w:sz w:val="24"/>
            <w:szCs w:val="24"/>
            <w:rtl/>
          </w:rPr>
          <w:t>ج</w:t>
        </w:r>
      </w:ins>
      <w:r w:rsidRPr="009663C8">
        <w:rPr>
          <w:rFonts w:asciiTheme="minorHAnsi" w:hAnsiTheme="minorHAnsi" w:cs="B Titr"/>
          <w:color w:val="auto"/>
          <w:sz w:val="24"/>
          <w:szCs w:val="24"/>
          <w:rtl/>
        </w:rPr>
        <w:t xml:space="preserve"> 2</w:t>
      </w:r>
      <w:ins w:id="335" w:author="Windows User" w:date="2019-09-10T22:47:00Z">
        <w:r w:rsidRPr="009663C8">
          <w:rPr>
            <w:rFonts w:asciiTheme="minorHAnsi" w:hAnsiTheme="minorHAnsi" w:cs="B Titr" w:hint="cs"/>
            <w:color w:val="auto"/>
            <w:sz w:val="24"/>
            <w:szCs w:val="24"/>
            <w:rtl/>
          </w:rPr>
          <w:t>)</w:t>
        </w:r>
      </w:ins>
      <w:ins w:id="336" w:author="Windows User" w:date="2019-09-10T22:50:00Z">
        <w:r w:rsidRPr="003C213A">
          <w:rPr>
            <w:rFonts w:hint="cs"/>
            <w:rtl/>
          </w:rPr>
          <w:t xml:space="preserve"> رویکردی که مانند «محقق کرکی» تمام روایات او را طرح </w:t>
        </w:r>
      </w:ins>
      <w:r w:rsidRPr="003C213A">
        <w:rPr>
          <w:rtl/>
        </w:rPr>
        <w:t>م</w:t>
      </w:r>
      <w:r w:rsidRPr="003C213A">
        <w:rPr>
          <w:rFonts w:hint="cs"/>
          <w:rtl/>
        </w:rPr>
        <w:t>ی‌</w:t>
      </w:r>
      <w:r w:rsidRPr="003C213A">
        <w:rPr>
          <w:rFonts w:hint="eastAsia"/>
          <w:rtl/>
        </w:rPr>
        <w:t>کنند</w:t>
      </w:r>
      <w:ins w:id="337" w:author="Windows User" w:date="2019-09-10T22:50:00Z">
        <w:r w:rsidRPr="003C213A">
          <w:rPr>
            <w:rFonts w:hint="cs"/>
            <w:rtl/>
          </w:rPr>
          <w:t>.</w:t>
        </w:r>
      </w:ins>
    </w:p>
    <w:p w:rsidR="00891D03" w:rsidRPr="003C213A" w:rsidRDefault="00891D03">
      <w:pPr>
        <w:ind w:left="720"/>
        <w:jc w:val="both"/>
        <w:rPr>
          <w:ins w:id="338" w:author="Windows User" w:date="2019-09-10T22:50:00Z"/>
          <w:rtl/>
        </w:rPr>
        <w:pPrChange w:id="339" w:author="Windows User" w:date="2019-09-10T22:47:00Z">
          <w:pPr/>
        </w:pPrChange>
      </w:pPr>
      <w:ins w:id="340" w:author="Windows User" w:date="2019-09-10T22:50:00Z">
        <w:r w:rsidRPr="009663C8">
          <w:rPr>
            <w:rFonts w:asciiTheme="minorHAnsi" w:hAnsiTheme="minorHAnsi" w:cs="B Titr"/>
            <w:color w:val="auto"/>
            <w:sz w:val="24"/>
            <w:szCs w:val="24"/>
            <w:rtl/>
          </w:rPr>
          <w:t>ج</w:t>
        </w:r>
      </w:ins>
      <w:r w:rsidRPr="009663C8">
        <w:rPr>
          <w:rFonts w:asciiTheme="minorHAnsi" w:hAnsiTheme="minorHAnsi" w:cs="B Titr"/>
          <w:color w:val="auto"/>
          <w:sz w:val="24"/>
          <w:szCs w:val="24"/>
          <w:rtl/>
        </w:rPr>
        <w:t xml:space="preserve"> 3</w:t>
      </w:r>
      <w:ins w:id="341" w:author="Windows User" w:date="2019-09-10T22:50:00Z">
        <w:r w:rsidRPr="009663C8">
          <w:rPr>
            <w:rFonts w:asciiTheme="minorHAnsi" w:hAnsiTheme="minorHAnsi" w:cs="B Titr" w:hint="cs"/>
            <w:color w:val="auto"/>
            <w:sz w:val="24"/>
            <w:szCs w:val="24"/>
            <w:rtl/>
          </w:rPr>
          <w:t>)</w:t>
        </w:r>
        <w:r w:rsidRPr="003C213A">
          <w:rPr>
            <w:rFonts w:hint="cs"/>
            <w:rtl/>
          </w:rPr>
          <w:t xml:space="preserve"> رویکردی که به متفردات «سکونی» عمل </w:t>
        </w:r>
      </w:ins>
      <w:r w:rsidRPr="003C213A">
        <w:rPr>
          <w:rtl/>
        </w:rPr>
        <w:t>نم</w:t>
      </w:r>
      <w:r w:rsidRPr="003C213A">
        <w:rPr>
          <w:rFonts w:hint="cs"/>
          <w:rtl/>
        </w:rPr>
        <w:t>ی‌</w:t>
      </w:r>
      <w:r w:rsidRPr="003C213A">
        <w:rPr>
          <w:rFonts w:hint="eastAsia"/>
          <w:rtl/>
        </w:rPr>
        <w:t>کنند</w:t>
      </w:r>
      <w:ins w:id="342" w:author="Windows User" w:date="2019-09-10T22:50:00Z">
        <w:r w:rsidRPr="003C213A">
          <w:rPr>
            <w:rFonts w:hint="cs"/>
            <w:rtl/>
          </w:rPr>
          <w:t xml:space="preserve"> ولی آنها را به عنوان </w:t>
        </w:r>
      </w:ins>
      <w:r w:rsidRPr="003C213A">
        <w:rPr>
          <w:rtl/>
        </w:rPr>
        <w:t>مؤ</w:t>
      </w:r>
      <w:r w:rsidRPr="003C213A">
        <w:rPr>
          <w:rFonts w:hint="cs"/>
          <w:rtl/>
        </w:rPr>
        <w:t>ی</w:t>
      </w:r>
      <w:r w:rsidRPr="003C213A">
        <w:rPr>
          <w:rFonts w:hint="eastAsia"/>
          <w:rtl/>
        </w:rPr>
        <w:t>د</w:t>
      </w:r>
      <w:ins w:id="343" w:author="Windows User" w:date="2019-09-10T22:50:00Z">
        <w:r w:rsidRPr="003C213A">
          <w:rPr>
            <w:rFonts w:hint="cs"/>
            <w:rtl/>
          </w:rPr>
          <w:t xml:space="preserve"> ذکر </w:t>
        </w:r>
      </w:ins>
      <w:r w:rsidRPr="003C213A">
        <w:rPr>
          <w:rtl/>
        </w:rPr>
        <w:t>م</w:t>
      </w:r>
      <w:r w:rsidRPr="003C213A">
        <w:rPr>
          <w:rFonts w:hint="cs"/>
          <w:rtl/>
        </w:rPr>
        <w:t>ی‌</w:t>
      </w:r>
      <w:r w:rsidRPr="003C213A">
        <w:rPr>
          <w:rFonts w:hint="eastAsia"/>
          <w:rtl/>
        </w:rPr>
        <w:t>کنند</w:t>
      </w:r>
      <w:ins w:id="344" w:author="Windows User" w:date="2019-09-10T22:50:00Z">
        <w:r w:rsidRPr="003C213A">
          <w:rPr>
            <w:rFonts w:hint="cs"/>
            <w:rtl/>
          </w:rPr>
          <w:t>.</w:t>
        </w:r>
      </w:ins>
    </w:p>
    <w:p w:rsidR="00891D03" w:rsidRPr="003C213A" w:rsidRDefault="00891D03" w:rsidP="00634270">
      <w:pPr>
        <w:jc w:val="both"/>
        <w:rPr>
          <w:rtl/>
        </w:rPr>
      </w:pPr>
      <w:r w:rsidRPr="009663C8">
        <w:rPr>
          <w:rFonts w:asciiTheme="minorHAnsi" w:hAnsiTheme="minorHAnsi" w:cs="B Titr" w:hint="cs"/>
          <w:color w:val="auto"/>
          <w:sz w:val="24"/>
          <w:szCs w:val="24"/>
          <w:rtl/>
        </w:rPr>
        <w:t>د</w:t>
      </w:r>
      <w:ins w:id="345" w:author="Windows User" w:date="2019-09-10T22:51:00Z">
        <w:r w:rsidRPr="009663C8">
          <w:rPr>
            <w:rFonts w:asciiTheme="minorHAnsi" w:hAnsiTheme="minorHAnsi" w:cs="B Titr" w:hint="cs"/>
            <w:color w:val="auto"/>
            <w:sz w:val="24"/>
            <w:szCs w:val="24"/>
            <w:rtl/>
          </w:rPr>
          <w:t>)</w:t>
        </w:r>
        <w:r w:rsidRPr="003C213A">
          <w:rPr>
            <w:rFonts w:hint="cs"/>
            <w:rtl/>
          </w:rPr>
          <w:t xml:space="preserve"> </w:t>
        </w:r>
      </w:ins>
      <w:ins w:id="346" w:author="Windows User" w:date="2019-09-10T22:50:00Z">
        <w:r w:rsidRPr="003C213A">
          <w:rPr>
            <w:rFonts w:hint="cs"/>
            <w:rtl/>
          </w:rPr>
          <w:t xml:space="preserve">در </w:t>
        </w:r>
      </w:ins>
      <w:r w:rsidRPr="003C213A">
        <w:rPr>
          <w:rtl/>
        </w:rPr>
        <w:t>دوره‌</w:t>
      </w:r>
      <w:r w:rsidRPr="003C213A">
        <w:rPr>
          <w:rFonts w:hint="cs"/>
          <w:rtl/>
        </w:rPr>
        <w:t>ی</w:t>
      </w:r>
      <w:ins w:id="347" w:author="Windows User" w:date="2019-09-10T22:50:00Z">
        <w:r w:rsidRPr="003C213A">
          <w:rPr>
            <w:rFonts w:hint="cs"/>
            <w:rtl/>
          </w:rPr>
          <w:t xml:space="preserve"> معاصر </w:t>
        </w:r>
      </w:ins>
      <w:ins w:id="348" w:author="Windows User" w:date="2019-09-10T22:51:00Z">
        <w:r w:rsidRPr="003C213A">
          <w:rPr>
            <w:rFonts w:hint="cs"/>
            <w:rtl/>
          </w:rPr>
          <w:t xml:space="preserve">رویکردی مانند رویکرد «محقق کرکی» وجود ندارد و «مرحوم تستری» که در مقابل </w:t>
        </w:r>
      </w:ins>
      <w:ins w:id="349" w:author="Windows User" w:date="2019-09-10T22:52:00Z">
        <w:r w:rsidRPr="003C213A">
          <w:rPr>
            <w:rFonts w:hint="cs"/>
            <w:rtl/>
          </w:rPr>
          <w:t>«مرحوم مامقانی»</w:t>
        </w:r>
      </w:ins>
      <w:ins w:id="350" w:author="Windows User" w:date="2019-09-10T22:51:00Z">
        <w:r w:rsidRPr="003C213A">
          <w:rPr>
            <w:rFonts w:hint="cs"/>
            <w:rtl/>
          </w:rPr>
          <w:t xml:space="preserve"> </w:t>
        </w:r>
      </w:ins>
      <w:ins w:id="351" w:author="Windows User" w:date="2019-09-10T22:52:00Z">
        <w:r w:rsidRPr="003C213A">
          <w:rPr>
            <w:rFonts w:hint="cs"/>
            <w:rtl/>
          </w:rPr>
          <w:t xml:space="preserve">قرار داشت، </w:t>
        </w:r>
      </w:ins>
      <w:ins w:id="352" w:author="Windows User" w:date="2019-09-10T22:51:00Z">
        <w:r w:rsidRPr="003C213A">
          <w:rPr>
            <w:rFonts w:hint="cs"/>
            <w:rtl/>
          </w:rPr>
          <w:t xml:space="preserve">قائل بود که به متفردات </w:t>
        </w:r>
      </w:ins>
      <w:ins w:id="353" w:author="Windows User" w:date="2019-09-10T22:52:00Z">
        <w:r w:rsidRPr="003C213A">
          <w:rPr>
            <w:rFonts w:hint="cs"/>
            <w:rtl/>
          </w:rPr>
          <w:t xml:space="preserve">«سکونی» </w:t>
        </w:r>
      </w:ins>
      <w:r w:rsidRPr="003C213A">
        <w:rPr>
          <w:rtl/>
        </w:rPr>
        <w:t>نم</w:t>
      </w:r>
      <w:r w:rsidRPr="003C213A">
        <w:rPr>
          <w:rFonts w:hint="cs"/>
          <w:rtl/>
        </w:rPr>
        <w:t>ی‌</w:t>
      </w:r>
      <w:r w:rsidRPr="003C213A">
        <w:rPr>
          <w:rFonts w:hint="eastAsia"/>
          <w:rtl/>
        </w:rPr>
        <w:t>توان</w:t>
      </w:r>
      <w:ins w:id="354" w:author="Windows User" w:date="2019-09-10T22:52:00Z">
        <w:r w:rsidRPr="003C213A">
          <w:rPr>
            <w:rFonts w:hint="cs"/>
            <w:rtl/>
          </w:rPr>
          <w:t xml:space="preserve"> عمل نمود.</w:t>
        </w:r>
      </w:ins>
    </w:p>
    <w:p w:rsidR="00891D03" w:rsidRPr="00E3797E" w:rsidRDefault="00891D03" w:rsidP="00891D03">
      <w:pPr>
        <w:jc w:val="both"/>
        <w:rPr>
          <w:rFonts w:asciiTheme="minorHAnsi" w:hAnsiTheme="minorHAnsi" w:cs="B Titr"/>
          <w:color w:val="auto"/>
          <w:sz w:val="24"/>
          <w:szCs w:val="24"/>
          <w:rtl/>
        </w:rPr>
      </w:pPr>
      <w:r w:rsidRPr="00E3797E">
        <w:rPr>
          <w:rFonts w:asciiTheme="minorHAnsi" w:hAnsiTheme="minorHAnsi" w:cs="B Titr" w:hint="cs"/>
          <w:color w:val="auto"/>
          <w:sz w:val="24"/>
          <w:szCs w:val="24"/>
          <w:rtl/>
        </w:rPr>
        <w:t>اطلاعات دیگری در مورد «سکونی»:</w:t>
      </w:r>
    </w:p>
    <w:p w:rsidR="00891D03" w:rsidRPr="00891D03" w:rsidRDefault="00891D03" w:rsidP="00891D03">
      <w:pPr>
        <w:jc w:val="both"/>
        <w:rPr>
          <w:rFonts w:asciiTheme="minorHAnsi" w:hAnsiTheme="minorHAnsi"/>
          <w:color w:val="auto"/>
          <w:sz w:val="28"/>
          <w:rtl/>
        </w:rPr>
      </w:pPr>
      <w:r w:rsidRPr="00891D03">
        <w:rPr>
          <w:rFonts w:asciiTheme="minorHAnsi" w:hAnsiTheme="minorHAnsi" w:hint="cs"/>
          <w:color w:val="auto"/>
          <w:sz w:val="28"/>
          <w:rtl/>
        </w:rPr>
        <w:t xml:space="preserve">برای اینکه اطلاعات بیشتری در مورد «سکونی» به دست بیاوریم باید از کتب تاریخ نیز استفاده کنیم. در مورد «سکونی» گفته شده بود که وی قاضی موصل است و درنتیجه باید تاریخ این شهر را مطالعه کرد. «خطیب» در تاریخ موصل نقل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کند</w:t>
      </w:r>
      <w:r w:rsidRPr="00891D03">
        <w:rPr>
          <w:rFonts w:asciiTheme="minorHAnsi" w:hAnsiTheme="minorHAnsi" w:hint="cs"/>
          <w:color w:val="auto"/>
          <w:sz w:val="28"/>
          <w:rtl/>
        </w:rPr>
        <w:t xml:space="preserve"> که «سکونی» را به عنوان قاضی موصل به این شهر فرستادند که وی مدت زیادی قاضی موصل نبوده است. «سکونی» پیش از آمدن به موصل در شام بوده است، پس از آن به خراسان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رود</w:t>
      </w:r>
      <w:r w:rsidRPr="00891D03">
        <w:rPr>
          <w:rFonts w:asciiTheme="minorHAnsi" w:hAnsiTheme="minorHAnsi" w:hint="cs"/>
          <w:color w:val="auto"/>
          <w:sz w:val="28"/>
          <w:rtl/>
        </w:rPr>
        <w:t xml:space="preserve"> و سپس به کوفه </w:t>
      </w:r>
      <w:r w:rsidRPr="00891D03">
        <w:rPr>
          <w:rFonts w:asciiTheme="minorHAnsi" w:hAnsiTheme="minorHAnsi"/>
          <w:color w:val="auto"/>
          <w:sz w:val="28"/>
          <w:rtl/>
        </w:rPr>
        <w:t>بازم</w:t>
      </w:r>
      <w:r w:rsidRPr="00891D03">
        <w:rPr>
          <w:rFonts w:asciiTheme="minorHAnsi" w:hAnsiTheme="minorHAnsi" w:hint="cs"/>
          <w:color w:val="auto"/>
          <w:sz w:val="28"/>
          <w:rtl/>
        </w:rPr>
        <w:t>ی‌</w:t>
      </w:r>
      <w:r w:rsidRPr="00891D03">
        <w:rPr>
          <w:rFonts w:asciiTheme="minorHAnsi" w:hAnsiTheme="minorHAnsi" w:hint="eastAsia"/>
          <w:color w:val="auto"/>
          <w:sz w:val="28"/>
          <w:rtl/>
        </w:rPr>
        <w:t>گردد</w:t>
      </w:r>
      <w:r w:rsidRPr="00891D03">
        <w:rPr>
          <w:rFonts w:asciiTheme="minorHAnsi" w:hAnsiTheme="minorHAnsi" w:hint="cs"/>
          <w:color w:val="auto"/>
          <w:sz w:val="28"/>
          <w:rtl/>
        </w:rPr>
        <w:t>.</w:t>
      </w:r>
    </w:p>
    <w:p w:rsidR="00891D03" w:rsidRPr="00891D03" w:rsidRDefault="00891D03" w:rsidP="00891D03">
      <w:pPr>
        <w:jc w:val="both"/>
        <w:rPr>
          <w:rFonts w:asciiTheme="minorHAnsi" w:hAnsiTheme="minorHAnsi"/>
          <w:color w:val="auto"/>
          <w:sz w:val="28"/>
          <w:rtl/>
        </w:rPr>
      </w:pPr>
      <w:r w:rsidRPr="00891D03">
        <w:rPr>
          <w:rFonts w:asciiTheme="minorHAnsi" w:hAnsiTheme="minorHAnsi" w:hint="cs"/>
          <w:color w:val="auto"/>
          <w:sz w:val="28"/>
          <w:rtl/>
        </w:rPr>
        <w:t xml:space="preserve">وفات «سکونی» طبق نقل «ذهبی» در سال 246 بوده اما شخصی که از او با عنوان «سکونی» صحبت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کن</w:t>
      </w:r>
      <w:r w:rsidRPr="00891D03">
        <w:rPr>
          <w:rFonts w:asciiTheme="minorHAnsi" w:hAnsiTheme="minorHAnsi" w:hint="cs"/>
          <w:color w:val="auto"/>
          <w:sz w:val="28"/>
          <w:rtl/>
        </w:rPr>
        <w:t>ی</w:t>
      </w:r>
      <w:r w:rsidRPr="00891D03">
        <w:rPr>
          <w:rFonts w:asciiTheme="minorHAnsi" w:hAnsiTheme="minorHAnsi" w:hint="eastAsia"/>
          <w:color w:val="auto"/>
          <w:sz w:val="28"/>
          <w:rtl/>
        </w:rPr>
        <w:t>م</w:t>
      </w:r>
      <w:r w:rsidRPr="00891D03">
        <w:rPr>
          <w:rFonts w:asciiTheme="minorHAnsi" w:hAnsiTheme="minorHAnsi" w:hint="cs"/>
          <w:color w:val="auto"/>
          <w:sz w:val="28"/>
          <w:rtl/>
        </w:rPr>
        <w:t xml:space="preserve"> شاگرد «امام صادق علیه‌السلام» بوده است و شهادت ایشان در سال 148 بوده است. </w:t>
      </w:r>
      <w:r w:rsidRPr="00891D03">
        <w:rPr>
          <w:rFonts w:asciiTheme="minorHAnsi" w:hAnsiTheme="minorHAnsi"/>
          <w:color w:val="auto"/>
          <w:sz w:val="28"/>
          <w:rtl/>
        </w:rPr>
        <w:t>نم</w:t>
      </w:r>
      <w:r w:rsidRPr="00891D03">
        <w:rPr>
          <w:rFonts w:asciiTheme="minorHAnsi" w:hAnsiTheme="minorHAnsi" w:hint="cs"/>
          <w:color w:val="auto"/>
          <w:sz w:val="28"/>
          <w:rtl/>
        </w:rPr>
        <w:t>ی‌</w:t>
      </w:r>
      <w:r w:rsidRPr="00891D03">
        <w:rPr>
          <w:rFonts w:asciiTheme="minorHAnsi" w:hAnsiTheme="minorHAnsi" w:hint="eastAsia"/>
          <w:color w:val="auto"/>
          <w:sz w:val="28"/>
          <w:rtl/>
        </w:rPr>
        <w:t>شود</w:t>
      </w:r>
      <w:r w:rsidRPr="00891D03">
        <w:rPr>
          <w:rFonts w:asciiTheme="minorHAnsi" w:hAnsiTheme="minorHAnsi" w:hint="cs"/>
          <w:color w:val="auto"/>
          <w:sz w:val="28"/>
          <w:rtl/>
        </w:rPr>
        <w:t xml:space="preserve"> کسی شاگرد «امام صادق علیه‌السلام» باشد و از ایشان نزدیک به 2000 روایت نقل کند و 98 سال پس از «امام صادق علیه‌السلام» از دنیا برود. درنتیجه «اسماعیل بن </w:t>
      </w:r>
      <w:r w:rsidRPr="00891D03">
        <w:rPr>
          <w:rFonts w:asciiTheme="minorHAnsi" w:hAnsiTheme="minorHAnsi"/>
          <w:color w:val="auto"/>
          <w:sz w:val="28"/>
          <w:rtl/>
        </w:rPr>
        <w:t>أب</w:t>
      </w:r>
      <w:r w:rsidRPr="00891D03">
        <w:rPr>
          <w:rFonts w:asciiTheme="minorHAnsi" w:hAnsiTheme="minorHAnsi" w:hint="cs"/>
          <w:color w:val="auto"/>
          <w:sz w:val="28"/>
          <w:rtl/>
        </w:rPr>
        <w:t xml:space="preserve">ی زیاد» که «ذهبی» در مورد وی تعبیر «شیخ الدجال» را دارد، </w:t>
      </w:r>
      <w:r w:rsidRPr="00891D03">
        <w:rPr>
          <w:rFonts w:asciiTheme="minorHAnsi" w:hAnsiTheme="minorHAnsi"/>
          <w:color w:val="auto"/>
          <w:sz w:val="28"/>
          <w:rtl/>
        </w:rPr>
        <w:t>نم</w:t>
      </w:r>
      <w:r w:rsidRPr="00891D03">
        <w:rPr>
          <w:rFonts w:asciiTheme="minorHAnsi" w:hAnsiTheme="minorHAnsi" w:hint="cs"/>
          <w:color w:val="auto"/>
          <w:sz w:val="28"/>
          <w:rtl/>
        </w:rPr>
        <w:t>ی‌</w:t>
      </w:r>
      <w:r w:rsidRPr="00891D03">
        <w:rPr>
          <w:rFonts w:asciiTheme="minorHAnsi" w:hAnsiTheme="minorHAnsi" w:hint="eastAsia"/>
          <w:color w:val="auto"/>
          <w:sz w:val="28"/>
          <w:rtl/>
        </w:rPr>
        <w:t>تواند</w:t>
      </w:r>
      <w:r w:rsidRPr="00891D03">
        <w:rPr>
          <w:rFonts w:asciiTheme="minorHAnsi" w:hAnsiTheme="minorHAnsi" w:hint="cs"/>
          <w:color w:val="auto"/>
          <w:sz w:val="28"/>
          <w:rtl/>
        </w:rPr>
        <w:t xml:space="preserve"> «سکونی» مورد نظر ما باشد.</w:t>
      </w:r>
    </w:p>
    <w:p w:rsidR="00891D03" w:rsidRPr="00891D03" w:rsidRDefault="00891D03" w:rsidP="00891D03">
      <w:pPr>
        <w:jc w:val="both"/>
        <w:rPr>
          <w:rFonts w:asciiTheme="minorHAnsi" w:hAnsiTheme="minorHAnsi"/>
          <w:color w:val="auto"/>
          <w:sz w:val="28"/>
          <w:rtl/>
        </w:rPr>
      </w:pPr>
      <w:r w:rsidRPr="00891D03">
        <w:rPr>
          <w:rFonts w:asciiTheme="minorHAnsi" w:hAnsiTheme="minorHAnsi" w:hint="cs"/>
          <w:color w:val="auto"/>
          <w:sz w:val="28"/>
          <w:rtl/>
        </w:rPr>
        <w:t xml:space="preserve">علاوه بر این «ذهبی» در مورد این شخص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گو</w:t>
      </w:r>
      <w:r w:rsidRPr="00891D03">
        <w:rPr>
          <w:rFonts w:asciiTheme="minorHAnsi" w:hAnsiTheme="minorHAnsi" w:hint="cs"/>
          <w:color w:val="auto"/>
          <w:sz w:val="28"/>
          <w:rtl/>
        </w:rPr>
        <w:t>ی</w:t>
      </w:r>
      <w:r w:rsidRPr="00891D03">
        <w:rPr>
          <w:rFonts w:asciiTheme="minorHAnsi" w:hAnsiTheme="minorHAnsi" w:hint="eastAsia"/>
          <w:color w:val="auto"/>
          <w:sz w:val="28"/>
          <w:rtl/>
        </w:rPr>
        <w:t>د</w:t>
      </w:r>
      <w:r w:rsidRPr="00891D03">
        <w:rPr>
          <w:rFonts w:asciiTheme="minorHAnsi" w:hAnsiTheme="minorHAnsi" w:hint="cs"/>
          <w:color w:val="auto"/>
          <w:sz w:val="28"/>
          <w:rtl/>
        </w:rPr>
        <w:t xml:space="preserve"> که وی در شام بوده و سپس به خراسان فرستاده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شود</w:t>
      </w:r>
      <w:r w:rsidRPr="00891D03">
        <w:rPr>
          <w:rFonts w:asciiTheme="minorHAnsi" w:hAnsiTheme="minorHAnsi" w:hint="cs"/>
          <w:color w:val="auto"/>
          <w:sz w:val="28"/>
          <w:rtl/>
        </w:rPr>
        <w:t xml:space="preserve">؛ </w:t>
      </w:r>
      <w:r w:rsidRPr="00891D03">
        <w:rPr>
          <w:rFonts w:asciiTheme="minorHAnsi" w:hAnsiTheme="minorHAnsi"/>
          <w:color w:val="auto"/>
          <w:sz w:val="28"/>
          <w:rtl/>
        </w:rPr>
        <w:t>درحال</w:t>
      </w:r>
      <w:r w:rsidRPr="00891D03">
        <w:rPr>
          <w:rFonts w:asciiTheme="minorHAnsi" w:hAnsiTheme="minorHAnsi" w:hint="cs"/>
          <w:color w:val="auto"/>
          <w:sz w:val="28"/>
          <w:rtl/>
        </w:rPr>
        <w:t>ی‌</w:t>
      </w:r>
      <w:r w:rsidRPr="00891D03">
        <w:rPr>
          <w:rFonts w:asciiTheme="minorHAnsi" w:hAnsiTheme="minorHAnsi" w:hint="eastAsia"/>
          <w:color w:val="auto"/>
          <w:sz w:val="28"/>
          <w:rtl/>
        </w:rPr>
        <w:t>که</w:t>
      </w:r>
      <w:r w:rsidRPr="00891D03">
        <w:rPr>
          <w:rFonts w:asciiTheme="minorHAnsi" w:hAnsiTheme="minorHAnsi" w:hint="cs"/>
          <w:color w:val="auto"/>
          <w:sz w:val="28"/>
          <w:rtl/>
        </w:rPr>
        <w:t xml:space="preserve"> با </w:t>
      </w:r>
      <w:r w:rsidRPr="00891D03">
        <w:rPr>
          <w:rFonts w:asciiTheme="minorHAnsi" w:hAnsiTheme="minorHAnsi"/>
          <w:color w:val="auto"/>
          <w:sz w:val="28"/>
          <w:rtl/>
        </w:rPr>
        <w:t>مشاهده‌</w:t>
      </w:r>
      <w:r w:rsidRPr="00891D03">
        <w:rPr>
          <w:rFonts w:asciiTheme="minorHAnsi" w:hAnsiTheme="minorHAnsi" w:hint="cs"/>
          <w:color w:val="auto"/>
          <w:sz w:val="28"/>
          <w:rtl/>
        </w:rPr>
        <w:t xml:space="preserve">ی تاریخ شام مشخص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شود</w:t>
      </w:r>
      <w:r w:rsidRPr="00891D03">
        <w:rPr>
          <w:rFonts w:asciiTheme="minorHAnsi" w:hAnsiTheme="minorHAnsi" w:hint="cs"/>
          <w:color w:val="auto"/>
          <w:sz w:val="28"/>
          <w:rtl/>
        </w:rPr>
        <w:t xml:space="preserve"> که </w:t>
      </w:r>
      <w:r w:rsidRPr="00891D03">
        <w:rPr>
          <w:rFonts w:asciiTheme="minorHAnsi" w:hAnsiTheme="minorHAnsi"/>
          <w:color w:val="auto"/>
          <w:sz w:val="28"/>
          <w:rtl/>
        </w:rPr>
        <w:t>راو</w:t>
      </w:r>
      <w:r w:rsidRPr="00891D03">
        <w:rPr>
          <w:rFonts w:asciiTheme="minorHAnsi" w:hAnsiTheme="minorHAnsi" w:hint="cs"/>
          <w:color w:val="auto"/>
          <w:sz w:val="28"/>
          <w:rtl/>
        </w:rPr>
        <w:t>ی‌</w:t>
      </w:r>
      <w:r w:rsidRPr="00891D03">
        <w:rPr>
          <w:rFonts w:asciiTheme="minorHAnsi" w:hAnsiTheme="minorHAnsi" w:hint="eastAsia"/>
          <w:color w:val="auto"/>
          <w:sz w:val="28"/>
          <w:rtl/>
        </w:rPr>
        <w:t>ا</w:t>
      </w:r>
      <w:r w:rsidRPr="00891D03">
        <w:rPr>
          <w:rFonts w:asciiTheme="minorHAnsi" w:hAnsiTheme="minorHAnsi" w:hint="cs"/>
          <w:color w:val="auto"/>
          <w:sz w:val="28"/>
          <w:rtl/>
        </w:rPr>
        <w:t xml:space="preserve">ی به نام «اسماعیل بن زیاد بلخی» وجود دارد که </w:t>
      </w:r>
      <w:r w:rsidRPr="00891D03">
        <w:rPr>
          <w:rFonts w:asciiTheme="minorHAnsi" w:hAnsiTheme="minorHAnsi"/>
          <w:color w:val="auto"/>
          <w:sz w:val="28"/>
          <w:rtl/>
        </w:rPr>
        <w:t>اصالتاً</w:t>
      </w:r>
      <w:r w:rsidRPr="00891D03">
        <w:rPr>
          <w:rFonts w:asciiTheme="minorHAnsi" w:hAnsiTheme="minorHAnsi" w:hint="cs"/>
          <w:color w:val="auto"/>
          <w:sz w:val="28"/>
          <w:rtl/>
        </w:rPr>
        <w:t xml:space="preserve"> خراسانی بوده و سپس به شام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آ</w:t>
      </w:r>
      <w:r w:rsidRPr="00891D03">
        <w:rPr>
          <w:rFonts w:asciiTheme="minorHAnsi" w:hAnsiTheme="minorHAnsi" w:hint="cs"/>
          <w:color w:val="auto"/>
          <w:sz w:val="28"/>
          <w:rtl/>
        </w:rPr>
        <w:t>ی</w:t>
      </w:r>
      <w:r w:rsidRPr="00891D03">
        <w:rPr>
          <w:rFonts w:asciiTheme="minorHAnsi" w:hAnsiTheme="minorHAnsi" w:hint="eastAsia"/>
          <w:color w:val="auto"/>
          <w:sz w:val="28"/>
          <w:rtl/>
        </w:rPr>
        <w:t>د</w:t>
      </w:r>
      <w:r w:rsidRPr="00891D03">
        <w:rPr>
          <w:rFonts w:asciiTheme="minorHAnsi" w:hAnsiTheme="minorHAnsi" w:hint="cs"/>
          <w:color w:val="auto"/>
          <w:sz w:val="28"/>
          <w:rtl/>
        </w:rPr>
        <w:t xml:space="preserve">، پس از آن قاضی موصل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شود</w:t>
      </w:r>
      <w:r w:rsidRPr="00891D03">
        <w:rPr>
          <w:rFonts w:asciiTheme="minorHAnsi" w:hAnsiTheme="minorHAnsi" w:hint="cs"/>
          <w:color w:val="auto"/>
          <w:sz w:val="28"/>
          <w:rtl/>
        </w:rPr>
        <w:t xml:space="preserve"> و در نهایت به خراسان </w:t>
      </w:r>
      <w:r w:rsidRPr="00891D03">
        <w:rPr>
          <w:rFonts w:asciiTheme="minorHAnsi" w:hAnsiTheme="minorHAnsi"/>
          <w:color w:val="auto"/>
          <w:sz w:val="28"/>
          <w:rtl/>
        </w:rPr>
        <w:t>بازم</w:t>
      </w:r>
      <w:r w:rsidRPr="00891D03">
        <w:rPr>
          <w:rFonts w:asciiTheme="minorHAnsi" w:hAnsiTheme="minorHAnsi" w:hint="cs"/>
          <w:color w:val="auto"/>
          <w:sz w:val="28"/>
          <w:rtl/>
        </w:rPr>
        <w:t>ی‌</w:t>
      </w:r>
      <w:r w:rsidRPr="00891D03">
        <w:rPr>
          <w:rFonts w:asciiTheme="minorHAnsi" w:hAnsiTheme="minorHAnsi" w:hint="eastAsia"/>
          <w:color w:val="auto"/>
          <w:sz w:val="28"/>
          <w:rtl/>
        </w:rPr>
        <w:t>گردد</w:t>
      </w:r>
      <w:r w:rsidRPr="00891D03">
        <w:rPr>
          <w:rFonts w:asciiTheme="minorHAnsi" w:hAnsiTheme="minorHAnsi"/>
          <w:color w:val="auto"/>
          <w:sz w:val="28"/>
          <w:rtl/>
        </w:rPr>
        <w:t xml:space="preserve">؛ </w:t>
      </w:r>
      <w:r w:rsidRPr="00891D03">
        <w:rPr>
          <w:rFonts w:asciiTheme="minorHAnsi" w:hAnsiTheme="minorHAnsi" w:hint="cs"/>
          <w:color w:val="auto"/>
          <w:sz w:val="28"/>
          <w:rtl/>
        </w:rPr>
        <w:t xml:space="preserve">بنابراین «ذهبی» دچار اشتباه شده است و شخصی که وی با عنوان «اسماعیل بن زیاد» از او صحبت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کند</w:t>
      </w:r>
      <w:r w:rsidRPr="00891D03">
        <w:rPr>
          <w:rFonts w:asciiTheme="minorHAnsi" w:hAnsiTheme="minorHAnsi" w:hint="cs"/>
          <w:color w:val="auto"/>
          <w:sz w:val="28"/>
          <w:rtl/>
        </w:rPr>
        <w:t xml:space="preserve">، غیر از شخصی است که با عنوان «سکونی» در مورد او صحبت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کن</w:t>
      </w:r>
      <w:r w:rsidRPr="00891D03">
        <w:rPr>
          <w:rFonts w:asciiTheme="minorHAnsi" w:hAnsiTheme="minorHAnsi" w:hint="cs"/>
          <w:color w:val="auto"/>
          <w:sz w:val="28"/>
          <w:rtl/>
        </w:rPr>
        <w:t>ی</w:t>
      </w:r>
      <w:r w:rsidRPr="00891D03">
        <w:rPr>
          <w:rFonts w:asciiTheme="minorHAnsi" w:hAnsiTheme="minorHAnsi" w:hint="eastAsia"/>
          <w:color w:val="auto"/>
          <w:sz w:val="28"/>
          <w:rtl/>
        </w:rPr>
        <w:t>م</w:t>
      </w:r>
      <w:r w:rsidRPr="00891D03">
        <w:rPr>
          <w:rFonts w:asciiTheme="minorHAnsi" w:hAnsiTheme="minorHAnsi" w:hint="cs"/>
          <w:color w:val="auto"/>
          <w:sz w:val="28"/>
          <w:rtl/>
        </w:rPr>
        <w:t>.</w:t>
      </w:r>
    </w:p>
    <w:p w:rsidR="00891D03" w:rsidRPr="00891D03" w:rsidRDefault="00891D03" w:rsidP="00891D03">
      <w:pPr>
        <w:jc w:val="both"/>
        <w:rPr>
          <w:rFonts w:asciiTheme="minorHAnsi" w:hAnsiTheme="minorHAnsi"/>
          <w:color w:val="auto"/>
          <w:sz w:val="28"/>
          <w:rtl/>
        </w:rPr>
      </w:pPr>
      <w:r w:rsidRPr="00891D03">
        <w:rPr>
          <w:rFonts w:asciiTheme="minorHAnsi" w:hAnsiTheme="minorHAnsi" w:hint="cs"/>
          <w:color w:val="auto"/>
          <w:sz w:val="28"/>
          <w:rtl/>
        </w:rPr>
        <w:t xml:space="preserve">با توجه به این مطلب، اشکال کلام «مرحوم مامقانی» نیز روشن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شود</w:t>
      </w:r>
      <w:r w:rsidRPr="00891D03">
        <w:rPr>
          <w:rFonts w:asciiTheme="minorHAnsi" w:hAnsiTheme="minorHAnsi" w:hint="cs"/>
          <w:color w:val="auto"/>
          <w:sz w:val="28"/>
          <w:rtl/>
        </w:rPr>
        <w:t xml:space="preserve">. برای عامی بودن «سکونی» این دلیل ارائه شده بود که «امام صادق علیه‌السلام» روایات را برای این شخص از طریق آباء طاهرین خویش از پیامبر اکرم صلی الله علیه و اله نقل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کردند</w:t>
      </w:r>
      <w:r w:rsidRPr="00891D03">
        <w:rPr>
          <w:rFonts w:asciiTheme="minorHAnsi" w:hAnsiTheme="minorHAnsi" w:hint="cs"/>
          <w:color w:val="auto"/>
          <w:sz w:val="28"/>
          <w:rtl/>
        </w:rPr>
        <w:t xml:space="preserve">. جواب «مرحوم مامقانی» این بود که چنین نقل روایتی به این دلیل بوده که وی قاضی موصل بوده و «امام صادق علیه‌السلام» روایات را </w:t>
      </w:r>
      <w:r w:rsidRPr="00891D03">
        <w:rPr>
          <w:rFonts w:asciiTheme="minorHAnsi" w:hAnsiTheme="minorHAnsi"/>
          <w:color w:val="auto"/>
          <w:sz w:val="28"/>
          <w:rtl/>
        </w:rPr>
        <w:t>ا</w:t>
      </w:r>
      <w:r w:rsidRPr="00891D03">
        <w:rPr>
          <w:rFonts w:asciiTheme="minorHAnsi" w:hAnsiTheme="minorHAnsi" w:hint="cs"/>
          <w:color w:val="auto"/>
          <w:sz w:val="28"/>
          <w:rtl/>
        </w:rPr>
        <w:t>ی</w:t>
      </w:r>
      <w:r w:rsidRPr="00891D03">
        <w:rPr>
          <w:rFonts w:asciiTheme="minorHAnsi" w:hAnsiTheme="minorHAnsi" w:hint="eastAsia"/>
          <w:color w:val="auto"/>
          <w:sz w:val="28"/>
          <w:rtl/>
        </w:rPr>
        <w:t>ن‌گونه</w:t>
      </w:r>
      <w:r w:rsidRPr="00891D03">
        <w:rPr>
          <w:rFonts w:asciiTheme="minorHAnsi" w:hAnsiTheme="minorHAnsi" w:hint="cs"/>
          <w:color w:val="auto"/>
          <w:sz w:val="28"/>
          <w:rtl/>
        </w:rPr>
        <w:t xml:space="preserve"> برای وی نقل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کردند</w:t>
      </w:r>
      <w:r w:rsidRPr="00891D03">
        <w:rPr>
          <w:rFonts w:asciiTheme="minorHAnsi" w:hAnsiTheme="minorHAnsi" w:hint="cs"/>
          <w:color w:val="auto"/>
          <w:sz w:val="28"/>
          <w:rtl/>
        </w:rPr>
        <w:t xml:space="preserve"> که وی بتواند از آنها برای عامه که با آنها مرتبط بوده است نیز استفاده کند.</w:t>
      </w:r>
    </w:p>
    <w:p w:rsidR="00891D03" w:rsidRPr="00891D03" w:rsidRDefault="00891D03" w:rsidP="00891D03">
      <w:pPr>
        <w:jc w:val="both"/>
        <w:rPr>
          <w:rFonts w:asciiTheme="minorHAnsi" w:hAnsiTheme="minorHAnsi"/>
          <w:color w:val="auto"/>
          <w:sz w:val="28"/>
          <w:rtl/>
        </w:rPr>
      </w:pPr>
      <w:r w:rsidRPr="00891D03">
        <w:rPr>
          <w:rFonts w:asciiTheme="minorHAnsi" w:hAnsiTheme="minorHAnsi" w:hint="cs"/>
          <w:color w:val="auto"/>
          <w:sz w:val="28"/>
          <w:rtl/>
        </w:rPr>
        <w:t xml:space="preserve">اشکال این کلام این است که شخصی که مدت زیادی قاضی موصل بوده است، «اسماعیل بن زیاد بلخی» است که وفات وی در سال 246 است. «سکونی» مدت زیادی قاضی نبوده است؛ </w:t>
      </w:r>
      <w:r w:rsidRPr="00891D03">
        <w:rPr>
          <w:rFonts w:asciiTheme="minorHAnsi" w:hAnsiTheme="minorHAnsi"/>
          <w:color w:val="auto"/>
          <w:sz w:val="28"/>
          <w:rtl/>
        </w:rPr>
        <w:t>درحال</w:t>
      </w:r>
      <w:r w:rsidRPr="00891D03">
        <w:rPr>
          <w:rFonts w:asciiTheme="minorHAnsi" w:hAnsiTheme="minorHAnsi" w:hint="cs"/>
          <w:color w:val="auto"/>
          <w:sz w:val="28"/>
          <w:rtl/>
        </w:rPr>
        <w:t>ی‌</w:t>
      </w:r>
      <w:r w:rsidRPr="00891D03">
        <w:rPr>
          <w:rFonts w:asciiTheme="minorHAnsi" w:hAnsiTheme="minorHAnsi" w:hint="eastAsia"/>
          <w:color w:val="auto"/>
          <w:sz w:val="28"/>
          <w:rtl/>
        </w:rPr>
        <w:t>که</w:t>
      </w:r>
      <w:r w:rsidRPr="00891D03">
        <w:rPr>
          <w:rFonts w:asciiTheme="minorHAnsi" w:hAnsiTheme="minorHAnsi" w:hint="cs"/>
          <w:color w:val="auto"/>
          <w:sz w:val="28"/>
          <w:rtl/>
        </w:rPr>
        <w:t xml:space="preserve"> اکثر روایات وی به این شیوه از «امام صادق علیه‌السلام» نقل شده است: «عن ابیه، عن آبائه عن النبی صلی الله علیه و آله» است. اگر «سکونی» </w:t>
      </w:r>
      <w:r w:rsidRPr="00891D03">
        <w:rPr>
          <w:rFonts w:asciiTheme="minorHAnsi" w:hAnsiTheme="minorHAnsi"/>
          <w:color w:val="auto"/>
          <w:sz w:val="28"/>
          <w:rtl/>
        </w:rPr>
        <w:t>عمده‌</w:t>
      </w:r>
      <w:r w:rsidRPr="00891D03">
        <w:rPr>
          <w:rFonts w:asciiTheme="minorHAnsi" w:hAnsiTheme="minorHAnsi" w:hint="cs"/>
          <w:color w:val="auto"/>
          <w:sz w:val="28"/>
          <w:rtl/>
        </w:rPr>
        <w:t xml:space="preserve">ی عمر خود را در دستگاه حکومتی سپری کرده و به قضاوت مشغول بود،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توانست</w:t>
      </w:r>
      <w:r w:rsidRPr="00891D03">
        <w:rPr>
          <w:rFonts w:asciiTheme="minorHAnsi" w:hAnsiTheme="minorHAnsi" w:hint="cs"/>
          <w:color w:val="auto"/>
          <w:sz w:val="28"/>
          <w:rtl/>
        </w:rPr>
        <w:t>ی</w:t>
      </w:r>
      <w:r w:rsidRPr="00891D03">
        <w:rPr>
          <w:rFonts w:asciiTheme="minorHAnsi" w:hAnsiTheme="minorHAnsi" w:hint="eastAsia"/>
          <w:color w:val="auto"/>
          <w:sz w:val="28"/>
          <w:rtl/>
        </w:rPr>
        <w:t>م</w:t>
      </w:r>
      <w:r w:rsidRPr="00891D03">
        <w:rPr>
          <w:rFonts w:asciiTheme="minorHAnsi" w:hAnsiTheme="minorHAnsi" w:hint="cs"/>
          <w:color w:val="auto"/>
          <w:sz w:val="28"/>
          <w:rtl/>
        </w:rPr>
        <w:t xml:space="preserve"> توجیه «مرحوم مامقانی» را بپذیریم؛ اما </w:t>
      </w:r>
      <w:r w:rsidRPr="00891D03">
        <w:rPr>
          <w:rFonts w:asciiTheme="minorHAnsi" w:hAnsiTheme="minorHAnsi"/>
          <w:color w:val="auto"/>
          <w:sz w:val="28"/>
          <w:rtl/>
        </w:rPr>
        <w:t>ازآنجا</w:t>
      </w:r>
      <w:r w:rsidRPr="00891D03">
        <w:rPr>
          <w:rFonts w:asciiTheme="minorHAnsi" w:hAnsiTheme="minorHAnsi" w:hint="cs"/>
          <w:color w:val="auto"/>
          <w:sz w:val="28"/>
          <w:rtl/>
        </w:rPr>
        <w:t>یی‌</w:t>
      </w:r>
      <w:r w:rsidRPr="00891D03">
        <w:rPr>
          <w:rFonts w:asciiTheme="minorHAnsi" w:hAnsiTheme="minorHAnsi" w:hint="eastAsia"/>
          <w:color w:val="auto"/>
          <w:sz w:val="28"/>
          <w:rtl/>
        </w:rPr>
        <w:t>که</w:t>
      </w:r>
      <w:r w:rsidRPr="00891D03">
        <w:rPr>
          <w:rFonts w:asciiTheme="minorHAnsi" w:hAnsiTheme="minorHAnsi" w:hint="cs"/>
          <w:color w:val="auto"/>
          <w:sz w:val="28"/>
          <w:rtl/>
        </w:rPr>
        <w:t xml:space="preserve"> وی مدت زیادی در موصل قاضی نبوده است، دلیلی ندارد در میان بیش از 2000 روایت، بیش از 90 درصد آنها به نحو نقل از پیامبر صلی الله علیه و آله باشد.</w:t>
      </w:r>
    </w:p>
    <w:p w:rsidR="00891D03" w:rsidRPr="00891D03" w:rsidRDefault="00891D03" w:rsidP="00891D03">
      <w:pPr>
        <w:jc w:val="both"/>
        <w:rPr>
          <w:rFonts w:asciiTheme="minorHAnsi" w:hAnsiTheme="minorHAnsi"/>
          <w:color w:val="auto"/>
          <w:sz w:val="28"/>
          <w:u w:val="single"/>
          <w:rtl/>
        </w:rPr>
      </w:pPr>
      <w:r w:rsidRPr="00891D03">
        <w:rPr>
          <w:rFonts w:asciiTheme="minorHAnsi" w:hAnsiTheme="minorHAnsi" w:hint="cs"/>
          <w:color w:val="auto"/>
          <w:sz w:val="28"/>
          <w:u w:val="single"/>
          <w:rtl/>
        </w:rPr>
        <w:t xml:space="preserve">به همین جهت با کلام «مرحوم خویی» موافقیم؛ یعنی «سکونی» را ثقه </w:t>
      </w:r>
      <w:r w:rsidRPr="00891D03">
        <w:rPr>
          <w:rFonts w:asciiTheme="minorHAnsi" w:hAnsiTheme="minorHAnsi"/>
          <w:color w:val="auto"/>
          <w:sz w:val="28"/>
          <w:u w:val="single"/>
          <w:rtl/>
        </w:rPr>
        <w:t>م</w:t>
      </w:r>
      <w:r w:rsidRPr="00891D03">
        <w:rPr>
          <w:rFonts w:asciiTheme="minorHAnsi" w:hAnsiTheme="minorHAnsi" w:hint="cs"/>
          <w:color w:val="auto"/>
          <w:sz w:val="28"/>
          <w:u w:val="single"/>
          <w:rtl/>
        </w:rPr>
        <w:t>ی‌</w:t>
      </w:r>
      <w:r w:rsidRPr="00891D03">
        <w:rPr>
          <w:rFonts w:asciiTheme="minorHAnsi" w:hAnsiTheme="minorHAnsi" w:hint="eastAsia"/>
          <w:color w:val="auto"/>
          <w:sz w:val="28"/>
          <w:u w:val="single"/>
          <w:rtl/>
        </w:rPr>
        <w:t>دان</w:t>
      </w:r>
      <w:r w:rsidRPr="00891D03">
        <w:rPr>
          <w:rFonts w:asciiTheme="minorHAnsi" w:hAnsiTheme="minorHAnsi" w:hint="cs"/>
          <w:color w:val="auto"/>
          <w:sz w:val="28"/>
          <w:u w:val="single"/>
          <w:rtl/>
        </w:rPr>
        <w:t>ی</w:t>
      </w:r>
      <w:r w:rsidRPr="00891D03">
        <w:rPr>
          <w:rFonts w:asciiTheme="minorHAnsi" w:hAnsiTheme="minorHAnsi" w:hint="eastAsia"/>
          <w:color w:val="auto"/>
          <w:sz w:val="28"/>
          <w:u w:val="single"/>
          <w:rtl/>
        </w:rPr>
        <w:t>م</w:t>
      </w:r>
      <w:r w:rsidRPr="00891D03">
        <w:rPr>
          <w:rFonts w:asciiTheme="minorHAnsi" w:hAnsiTheme="minorHAnsi" w:hint="cs"/>
          <w:color w:val="auto"/>
          <w:sz w:val="28"/>
          <w:u w:val="single"/>
          <w:rtl/>
        </w:rPr>
        <w:t xml:space="preserve"> اما معتقدیم وی عامی بوده است.</w:t>
      </w:r>
    </w:p>
    <w:p w:rsidR="00891D03" w:rsidRPr="00891D03" w:rsidRDefault="00891D03" w:rsidP="00891D03">
      <w:pPr>
        <w:jc w:val="both"/>
        <w:rPr>
          <w:rFonts w:asciiTheme="minorHAnsi" w:hAnsiTheme="minorHAnsi"/>
          <w:color w:val="auto"/>
          <w:sz w:val="28"/>
          <w:rtl/>
        </w:rPr>
      </w:pPr>
      <w:r w:rsidRPr="00891D03">
        <w:rPr>
          <w:rFonts w:asciiTheme="minorHAnsi" w:hAnsiTheme="minorHAnsi" w:hint="cs"/>
          <w:color w:val="auto"/>
          <w:sz w:val="28"/>
          <w:rtl/>
        </w:rPr>
        <w:lastRenderedPageBreak/>
        <w:t xml:space="preserve">علت ثقه دانستن وی این است که دلیل بر ثقه بودن وی داریم؛ اما دلیلی بر رد این وثاقت نداریم. دلایل وثاقت «سکونی» </w:t>
      </w:r>
      <w:r w:rsidRPr="00891D03">
        <w:rPr>
          <w:rFonts w:asciiTheme="minorHAnsi" w:hAnsiTheme="minorHAnsi"/>
          <w:color w:val="auto"/>
          <w:sz w:val="28"/>
          <w:rtl/>
        </w:rPr>
        <w:t>عبارت‌اند</w:t>
      </w:r>
      <w:r w:rsidRPr="00891D03">
        <w:rPr>
          <w:rFonts w:asciiTheme="minorHAnsi" w:hAnsiTheme="minorHAnsi" w:hint="cs"/>
          <w:color w:val="auto"/>
          <w:sz w:val="28"/>
          <w:rtl/>
        </w:rPr>
        <w:t xml:space="preserve"> از:</w:t>
      </w:r>
    </w:p>
    <w:p w:rsidR="00891D03" w:rsidRPr="006142D2" w:rsidRDefault="00891D03" w:rsidP="003729C2">
      <w:pPr>
        <w:ind w:left="720"/>
        <w:jc w:val="both"/>
        <w:rPr>
          <w:rtl/>
        </w:rPr>
      </w:pPr>
      <w:r w:rsidRPr="006142D2">
        <w:rPr>
          <w:rFonts w:hint="cs"/>
          <w:rtl/>
        </w:rPr>
        <w:t>عبارتی که از «شیخ طوسی» در «عده الاصول» نقل شد؛</w:t>
      </w:r>
      <w:r w:rsidRPr="007138F9">
        <w:rPr>
          <w:vertAlign w:val="superscript"/>
          <w:rtl/>
        </w:rPr>
        <w:footnoteReference w:id="257"/>
      </w:r>
    </w:p>
    <w:p w:rsidR="00891D03" w:rsidRPr="00891D03" w:rsidRDefault="00DA7523" w:rsidP="00DA7523">
      <w:pPr>
        <w:ind w:left="720"/>
        <w:jc w:val="both"/>
        <w:rPr>
          <w:rFonts w:asciiTheme="minorHAnsi" w:hAnsiTheme="minorHAnsi"/>
          <w:color w:val="auto"/>
          <w:sz w:val="28"/>
          <w:rtl/>
        </w:rPr>
      </w:pPr>
      <w:r>
        <w:rPr>
          <w:rFonts w:asciiTheme="minorHAnsi" w:hAnsiTheme="minorHAnsi" w:hint="cs"/>
          <w:color w:val="auto"/>
          <w:sz w:val="28"/>
          <w:rtl/>
        </w:rPr>
        <w:t xml:space="preserve">و </w:t>
      </w:r>
      <w:r w:rsidR="00891D03" w:rsidRPr="00891D03">
        <w:rPr>
          <w:rFonts w:asciiTheme="minorHAnsi" w:hAnsiTheme="minorHAnsi" w:hint="cs"/>
          <w:color w:val="auto"/>
          <w:sz w:val="28"/>
          <w:rtl/>
        </w:rPr>
        <w:t xml:space="preserve">عبارت «محقق حلی» که عمل به روایات «سکونی» را اجماعی و وی را ثقه </w:t>
      </w:r>
      <w:r w:rsidR="00891D03" w:rsidRPr="00891D03">
        <w:rPr>
          <w:rFonts w:asciiTheme="minorHAnsi" w:hAnsiTheme="minorHAnsi"/>
          <w:color w:val="auto"/>
          <w:sz w:val="28"/>
          <w:rtl/>
        </w:rPr>
        <w:t>م</w:t>
      </w:r>
      <w:r w:rsidR="00891D03" w:rsidRPr="00891D03">
        <w:rPr>
          <w:rFonts w:asciiTheme="minorHAnsi" w:hAnsiTheme="minorHAnsi" w:hint="cs"/>
          <w:color w:val="auto"/>
          <w:sz w:val="28"/>
          <w:rtl/>
        </w:rPr>
        <w:t>ی‌</w:t>
      </w:r>
      <w:r w:rsidR="00891D03" w:rsidRPr="00891D03">
        <w:rPr>
          <w:rFonts w:asciiTheme="minorHAnsi" w:hAnsiTheme="minorHAnsi" w:hint="eastAsia"/>
          <w:color w:val="auto"/>
          <w:sz w:val="28"/>
          <w:rtl/>
        </w:rPr>
        <w:t>دانست</w:t>
      </w:r>
      <w:r>
        <w:rPr>
          <w:rFonts w:asciiTheme="minorHAnsi" w:hAnsiTheme="minorHAnsi" w:hint="cs"/>
          <w:color w:val="auto"/>
          <w:sz w:val="28"/>
          <w:rtl/>
        </w:rPr>
        <w:t>.</w:t>
      </w:r>
    </w:p>
    <w:p w:rsidR="00891D03" w:rsidRPr="00891D03" w:rsidRDefault="00891D03" w:rsidP="00891D03">
      <w:pPr>
        <w:jc w:val="both"/>
        <w:rPr>
          <w:rFonts w:asciiTheme="minorHAnsi" w:hAnsiTheme="minorHAnsi"/>
          <w:color w:val="auto"/>
          <w:sz w:val="28"/>
          <w:rtl/>
        </w:rPr>
      </w:pPr>
      <w:r w:rsidRPr="00891D03">
        <w:rPr>
          <w:rFonts w:asciiTheme="minorHAnsi" w:hAnsiTheme="minorHAnsi" w:hint="cs"/>
          <w:color w:val="auto"/>
          <w:sz w:val="28"/>
          <w:rtl/>
        </w:rPr>
        <w:t xml:space="preserve">ممکن است کلام «شیخ صدوق» که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گفت</w:t>
      </w:r>
      <w:r w:rsidRPr="00891D03">
        <w:rPr>
          <w:rFonts w:asciiTheme="minorHAnsi" w:hAnsiTheme="minorHAnsi" w:hint="cs"/>
          <w:color w:val="auto"/>
          <w:sz w:val="28"/>
          <w:rtl/>
        </w:rPr>
        <w:t xml:space="preserve"> به روایات «سکونی» عمل </w:t>
      </w:r>
      <w:r w:rsidRPr="00891D03">
        <w:rPr>
          <w:rFonts w:asciiTheme="minorHAnsi" w:hAnsiTheme="minorHAnsi"/>
          <w:color w:val="auto"/>
          <w:sz w:val="28"/>
          <w:rtl/>
        </w:rPr>
        <w:t>نم</w:t>
      </w:r>
      <w:r w:rsidRPr="00891D03">
        <w:rPr>
          <w:rFonts w:asciiTheme="minorHAnsi" w:hAnsiTheme="minorHAnsi" w:hint="cs"/>
          <w:color w:val="auto"/>
          <w:sz w:val="28"/>
          <w:rtl/>
        </w:rPr>
        <w:t>ی‌</w:t>
      </w:r>
      <w:r w:rsidRPr="00891D03">
        <w:rPr>
          <w:rFonts w:asciiTheme="minorHAnsi" w:hAnsiTheme="minorHAnsi" w:hint="eastAsia"/>
          <w:color w:val="auto"/>
          <w:sz w:val="28"/>
          <w:rtl/>
        </w:rPr>
        <w:t>کنم</w:t>
      </w:r>
      <w:r w:rsidRPr="00891D03">
        <w:rPr>
          <w:rFonts w:asciiTheme="minorHAnsi" w:hAnsiTheme="minorHAnsi" w:hint="cs"/>
          <w:color w:val="auto"/>
          <w:sz w:val="28"/>
          <w:rtl/>
        </w:rPr>
        <w:t xml:space="preserve">، معارض این توثیقات دانسته شود؛ اما باید توجه شود که اگر کسی از نظر اعتقادی ضعیف باشد، قمیین </w:t>
      </w:r>
      <w:r w:rsidRPr="00891D03">
        <w:rPr>
          <w:rFonts w:asciiTheme="minorHAnsi" w:hAnsiTheme="minorHAnsi"/>
          <w:color w:val="auto"/>
          <w:sz w:val="28"/>
          <w:rtl/>
        </w:rPr>
        <w:t>عمدتاً</w:t>
      </w:r>
      <w:r w:rsidRPr="00891D03">
        <w:rPr>
          <w:rFonts w:asciiTheme="minorHAnsi" w:hAnsiTheme="minorHAnsi" w:hint="cs"/>
          <w:color w:val="auto"/>
          <w:sz w:val="28"/>
          <w:rtl/>
        </w:rPr>
        <w:t xml:space="preserve"> به متفردات وی عمل </w:t>
      </w:r>
      <w:r w:rsidRPr="00891D03">
        <w:rPr>
          <w:rFonts w:asciiTheme="minorHAnsi" w:hAnsiTheme="minorHAnsi"/>
          <w:color w:val="auto"/>
          <w:sz w:val="28"/>
          <w:rtl/>
        </w:rPr>
        <w:t>نم</w:t>
      </w:r>
      <w:r w:rsidRPr="00891D03">
        <w:rPr>
          <w:rFonts w:asciiTheme="minorHAnsi" w:hAnsiTheme="minorHAnsi" w:hint="cs"/>
          <w:color w:val="auto"/>
          <w:sz w:val="28"/>
          <w:rtl/>
        </w:rPr>
        <w:t>ی‌</w:t>
      </w:r>
      <w:r w:rsidRPr="00891D03">
        <w:rPr>
          <w:rFonts w:asciiTheme="minorHAnsi" w:hAnsiTheme="minorHAnsi" w:hint="eastAsia"/>
          <w:color w:val="auto"/>
          <w:sz w:val="28"/>
          <w:rtl/>
        </w:rPr>
        <w:t>کردند</w:t>
      </w:r>
      <w:r w:rsidRPr="00891D03">
        <w:rPr>
          <w:rFonts w:asciiTheme="minorHAnsi" w:hAnsiTheme="minorHAnsi" w:hint="cs"/>
          <w:color w:val="auto"/>
          <w:sz w:val="28"/>
          <w:rtl/>
        </w:rPr>
        <w:t xml:space="preserve"> و این مطلب صرفاً در مورد «سکونی» نیست.</w:t>
      </w:r>
    </w:p>
    <w:p w:rsidR="00891D03" w:rsidRPr="00891D03" w:rsidRDefault="00891D03" w:rsidP="00891D03">
      <w:pPr>
        <w:jc w:val="both"/>
        <w:rPr>
          <w:rFonts w:asciiTheme="minorHAnsi" w:hAnsiTheme="minorHAnsi"/>
          <w:color w:val="auto"/>
          <w:sz w:val="28"/>
          <w:rtl/>
        </w:rPr>
      </w:pPr>
      <w:r w:rsidRPr="00891D03">
        <w:rPr>
          <w:rFonts w:asciiTheme="minorHAnsi" w:hAnsiTheme="minorHAnsi" w:hint="cs"/>
          <w:color w:val="auto"/>
          <w:sz w:val="28"/>
          <w:rtl/>
        </w:rPr>
        <w:t>از طرف دیگر وی عامی است و دلیل شیعه بودن او نداریم.</w:t>
      </w:r>
    </w:p>
    <w:p w:rsidR="00891D03" w:rsidRPr="00891D03" w:rsidRDefault="00891D03" w:rsidP="00891D03">
      <w:pPr>
        <w:jc w:val="both"/>
        <w:rPr>
          <w:rFonts w:asciiTheme="minorHAnsi" w:hAnsiTheme="minorHAnsi"/>
          <w:color w:val="auto"/>
          <w:sz w:val="28"/>
          <w:rtl/>
        </w:rPr>
      </w:pPr>
      <w:r w:rsidRPr="00891D03">
        <w:rPr>
          <w:rFonts w:asciiTheme="minorHAnsi" w:hAnsiTheme="minorHAnsi" w:hint="cs"/>
          <w:color w:val="auto"/>
          <w:sz w:val="28"/>
          <w:rtl/>
        </w:rPr>
        <w:t>ممکن است گفته شود که «مرحوم مامقانی» دلایلی بر شیعه بودن «سکونی» اقامه کرد؛ اما این دلایل قابل پذیرش نیستند:</w:t>
      </w:r>
    </w:p>
    <w:p w:rsidR="00891D03" w:rsidRPr="003C213A" w:rsidRDefault="00891D03" w:rsidP="00634270">
      <w:pPr>
        <w:jc w:val="both"/>
        <w:rPr>
          <w:rtl/>
        </w:rPr>
      </w:pPr>
      <w:r w:rsidRPr="009663C8">
        <w:rPr>
          <w:rFonts w:asciiTheme="minorHAnsi" w:hAnsiTheme="minorHAnsi" w:cs="B Titr" w:hint="cs"/>
          <w:color w:val="auto"/>
          <w:sz w:val="24"/>
          <w:szCs w:val="24"/>
          <w:rtl/>
        </w:rPr>
        <w:t>1.</w:t>
      </w:r>
      <w:r w:rsidRPr="003C213A">
        <w:rPr>
          <w:rFonts w:hint="cs"/>
          <w:rtl/>
        </w:rPr>
        <w:t xml:space="preserve"> دلیل اول ایشان سکوت «نجاشی» در مورد مذهب «سکونی» بود؛ اما این قرینه، </w:t>
      </w:r>
      <w:r w:rsidRPr="003C213A">
        <w:rPr>
          <w:rtl/>
        </w:rPr>
        <w:t>قر</w:t>
      </w:r>
      <w:r w:rsidRPr="003C213A">
        <w:rPr>
          <w:rFonts w:hint="cs"/>
          <w:rtl/>
        </w:rPr>
        <w:t>ی</w:t>
      </w:r>
      <w:r w:rsidRPr="003C213A">
        <w:rPr>
          <w:rFonts w:hint="eastAsia"/>
          <w:rtl/>
        </w:rPr>
        <w:t>نه‌</w:t>
      </w:r>
      <w:r w:rsidRPr="003C213A">
        <w:rPr>
          <w:rFonts w:hint="cs"/>
          <w:rtl/>
        </w:rPr>
        <w:t xml:space="preserve">ی عامه است و در صورتی اعتبار دارد که </w:t>
      </w:r>
      <w:r w:rsidRPr="003C213A">
        <w:rPr>
          <w:rtl/>
        </w:rPr>
        <w:t>قر</w:t>
      </w:r>
      <w:r w:rsidRPr="003C213A">
        <w:rPr>
          <w:rFonts w:hint="cs"/>
          <w:rtl/>
        </w:rPr>
        <w:t>ی</w:t>
      </w:r>
      <w:r w:rsidRPr="003C213A">
        <w:rPr>
          <w:rFonts w:hint="eastAsia"/>
          <w:rtl/>
        </w:rPr>
        <w:t>نه‌</w:t>
      </w:r>
      <w:r w:rsidRPr="003C213A">
        <w:rPr>
          <w:rFonts w:hint="cs"/>
          <w:rtl/>
        </w:rPr>
        <w:t xml:space="preserve">ی خاصه نداشته باشیم؛ </w:t>
      </w:r>
      <w:r w:rsidRPr="003C213A">
        <w:rPr>
          <w:rtl/>
        </w:rPr>
        <w:t>درحال</w:t>
      </w:r>
      <w:r w:rsidRPr="003C213A">
        <w:rPr>
          <w:rFonts w:hint="cs"/>
          <w:rtl/>
        </w:rPr>
        <w:t>ی‌</w:t>
      </w:r>
      <w:r w:rsidRPr="003C213A">
        <w:rPr>
          <w:rFonts w:hint="eastAsia"/>
          <w:rtl/>
        </w:rPr>
        <w:t>که</w:t>
      </w:r>
      <w:r w:rsidRPr="003C213A">
        <w:rPr>
          <w:rFonts w:hint="cs"/>
          <w:rtl/>
        </w:rPr>
        <w:t xml:space="preserve"> از «محقق حلی»، «شیخ طوسی» و «ابن ادریس حلی» دلایلی بر عامی بودن وی نقل شد.</w:t>
      </w:r>
    </w:p>
    <w:p w:rsidR="00891D03" w:rsidRPr="003C213A" w:rsidRDefault="00891D03" w:rsidP="00634270">
      <w:pPr>
        <w:jc w:val="both"/>
        <w:rPr>
          <w:rtl/>
        </w:rPr>
      </w:pPr>
      <w:r w:rsidRPr="009663C8">
        <w:rPr>
          <w:rFonts w:asciiTheme="minorHAnsi" w:hAnsiTheme="minorHAnsi" w:cs="B Titr" w:hint="cs"/>
          <w:color w:val="auto"/>
          <w:sz w:val="24"/>
          <w:szCs w:val="24"/>
          <w:rtl/>
        </w:rPr>
        <w:t xml:space="preserve">2. </w:t>
      </w:r>
      <w:r w:rsidRPr="003C213A">
        <w:rPr>
          <w:rFonts w:hint="cs"/>
          <w:rtl/>
        </w:rPr>
        <w:t>دلیل دوم ایشان مذمت «ذهبی»، «ابن حجر» و... بودند؛ اما گفته شد که:</w:t>
      </w:r>
    </w:p>
    <w:p w:rsidR="00891D03" w:rsidRPr="00891D03" w:rsidRDefault="00891D03" w:rsidP="00F168B8">
      <w:pPr>
        <w:ind w:left="720"/>
        <w:jc w:val="both"/>
        <w:rPr>
          <w:rFonts w:asciiTheme="minorHAnsi" w:hAnsiTheme="minorHAnsi"/>
          <w:color w:val="auto"/>
          <w:sz w:val="28"/>
          <w:rtl/>
        </w:rPr>
      </w:pPr>
      <w:r w:rsidRPr="009663C8">
        <w:rPr>
          <w:rFonts w:asciiTheme="minorHAnsi" w:hAnsiTheme="minorHAnsi" w:cs="B Titr" w:hint="cs"/>
          <w:color w:val="auto"/>
          <w:sz w:val="24"/>
          <w:szCs w:val="24"/>
          <w:rtl/>
        </w:rPr>
        <w:t>الف)</w:t>
      </w:r>
      <w:r w:rsidRPr="00891D03">
        <w:rPr>
          <w:rFonts w:asciiTheme="minorHAnsi" w:hAnsiTheme="minorHAnsi" w:hint="cs"/>
          <w:color w:val="auto"/>
          <w:sz w:val="28"/>
          <w:rtl/>
        </w:rPr>
        <w:t xml:space="preserve"> تمام عامه </w:t>
      </w:r>
      <w:r w:rsidRPr="00891D03">
        <w:rPr>
          <w:rFonts w:asciiTheme="minorHAnsi" w:hAnsiTheme="minorHAnsi"/>
          <w:color w:val="auto"/>
          <w:sz w:val="28"/>
          <w:rtl/>
        </w:rPr>
        <w:t>ا</w:t>
      </w:r>
      <w:r w:rsidRPr="00891D03">
        <w:rPr>
          <w:rFonts w:asciiTheme="minorHAnsi" w:hAnsiTheme="minorHAnsi" w:hint="cs"/>
          <w:color w:val="auto"/>
          <w:sz w:val="28"/>
          <w:rtl/>
        </w:rPr>
        <w:t>ی</w:t>
      </w:r>
      <w:r w:rsidRPr="00891D03">
        <w:rPr>
          <w:rFonts w:asciiTheme="minorHAnsi" w:hAnsiTheme="minorHAnsi" w:hint="eastAsia"/>
          <w:color w:val="auto"/>
          <w:sz w:val="28"/>
          <w:rtl/>
        </w:rPr>
        <w:t>ن‌گونه</w:t>
      </w:r>
      <w:r w:rsidRPr="00891D03">
        <w:rPr>
          <w:rFonts w:asciiTheme="minorHAnsi" w:hAnsiTheme="minorHAnsi" w:hint="cs"/>
          <w:color w:val="auto"/>
          <w:sz w:val="28"/>
          <w:rtl/>
        </w:rPr>
        <w:t xml:space="preserve"> با «سکونی» برخورد </w:t>
      </w:r>
      <w:r w:rsidRPr="00891D03">
        <w:rPr>
          <w:rFonts w:asciiTheme="minorHAnsi" w:hAnsiTheme="minorHAnsi"/>
          <w:color w:val="auto"/>
          <w:sz w:val="28"/>
          <w:rtl/>
        </w:rPr>
        <w:t>نم</w:t>
      </w:r>
      <w:r w:rsidRPr="00891D03">
        <w:rPr>
          <w:rFonts w:asciiTheme="minorHAnsi" w:hAnsiTheme="minorHAnsi" w:hint="cs"/>
          <w:color w:val="auto"/>
          <w:sz w:val="28"/>
          <w:rtl/>
        </w:rPr>
        <w:t>ی‌</w:t>
      </w:r>
      <w:r w:rsidRPr="00891D03">
        <w:rPr>
          <w:rFonts w:asciiTheme="minorHAnsi" w:hAnsiTheme="minorHAnsi" w:hint="eastAsia"/>
          <w:color w:val="auto"/>
          <w:sz w:val="28"/>
          <w:rtl/>
        </w:rPr>
        <w:t>کردند</w:t>
      </w:r>
      <w:r w:rsidRPr="00891D03">
        <w:rPr>
          <w:rFonts w:asciiTheme="minorHAnsi" w:hAnsiTheme="minorHAnsi" w:hint="cs"/>
          <w:color w:val="auto"/>
          <w:sz w:val="28"/>
          <w:rtl/>
        </w:rPr>
        <w:t xml:space="preserve"> و شدت برخوردها تفاوت دارد؛</w:t>
      </w:r>
    </w:p>
    <w:p w:rsidR="00891D03" w:rsidRPr="00891D03" w:rsidRDefault="00891D03" w:rsidP="00F168B8">
      <w:pPr>
        <w:ind w:left="720"/>
        <w:jc w:val="both"/>
        <w:rPr>
          <w:rFonts w:asciiTheme="minorHAnsi" w:hAnsiTheme="minorHAnsi"/>
          <w:color w:val="auto"/>
          <w:sz w:val="28"/>
          <w:rtl/>
        </w:rPr>
      </w:pPr>
      <w:r w:rsidRPr="009663C8">
        <w:rPr>
          <w:rFonts w:asciiTheme="minorHAnsi" w:hAnsiTheme="minorHAnsi" w:cs="B Titr" w:hint="cs"/>
          <w:color w:val="auto"/>
          <w:sz w:val="24"/>
          <w:szCs w:val="24"/>
          <w:rtl/>
        </w:rPr>
        <w:t>ب)</w:t>
      </w:r>
      <w:r w:rsidRPr="00891D03">
        <w:rPr>
          <w:rFonts w:asciiTheme="minorHAnsi" w:hAnsiTheme="minorHAnsi" w:hint="cs"/>
          <w:color w:val="auto"/>
          <w:sz w:val="28"/>
          <w:rtl/>
        </w:rPr>
        <w:t xml:space="preserve"> بسیاری از این افراد بین «اسماعیل زیاد سکونی» و «اسماعیل زیاد بلخی» اشتباه </w:t>
      </w:r>
      <w:r w:rsidRPr="00891D03">
        <w:rPr>
          <w:rFonts w:asciiTheme="minorHAnsi" w:hAnsiTheme="minorHAnsi"/>
          <w:color w:val="auto"/>
          <w:sz w:val="28"/>
          <w:rtl/>
        </w:rPr>
        <w:t>کرده‌اند</w:t>
      </w:r>
      <w:r w:rsidRPr="00891D03">
        <w:rPr>
          <w:rFonts w:asciiTheme="minorHAnsi" w:hAnsiTheme="minorHAnsi" w:hint="cs"/>
          <w:color w:val="auto"/>
          <w:sz w:val="28"/>
          <w:rtl/>
        </w:rPr>
        <w:t>.</w:t>
      </w:r>
    </w:p>
    <w:p w:rsidR="00891D03" w:rsidRPr="003C213A" w:rsidRDefault="00891D03" w:rsidP="00634270">
      <w:pPr>
        <w:jc w:val="both"/>
        <w:rPr>
          <w:rtl/>
        </w:rPr>
      </w:pPr>
      <w:r w:rsidRPr="009663C8">
        <w:rPr>
          <w:rFonts w:asciiTheme="minorHAnsi" w:hAnsiTheme="minorHAnsi" w:cs="B Titr" w:hint="cs"/>
          <w:color w:val="auto"/>
          <w:sz w:val="24"/>
          <w:szCs w:val="24"/>
          <w:rtl/>
        </w:rPr>
        <w:t>3.</w:t>
      </w:r>
      <w:r w:rsidRPr="003C213A">
        <w:rPr>
          <w:rFonts w:hint="cs"/>
          <w:rtl/>
        </w:rPr>
        <w:t xml:space="preserve"> دلیل سوم ایشان کثرت نقل و اعتماد شیعه به روایت «سکونی» بود؛ اما در عین اینکه کثرت نقل و اعتماد شیعه به وی را </w:t>
      </w:r>
      <w:r w:rsidRPr="003C213A">
        <w:rPr>
          <w:rtl/>
        </w:rPr>
        <w:t>م</w:t>
      </w:r>
      <w:r w:rsidRPr="003C213A">
        <w:rPr>
          <w:rFonts w:hint="cs"/>
          <w:rtl/>
        </w:rPr>
        <w:t>ی‌</w:t>
      </w:r>
      <w:r w:rsidRPr="003C213A">
        <w:rPr>
          <w:rFonts w:hint="eastAsia"/>
          <w:rtl/>
        </w:rPr>
        <w:t>پذ</w:t>
      </w:r>
      <w:r w:rsidRPr="003C213A">
        <w:rPr>
          <w:rFonts w:hint="cs"/>
          <w:rtl/>
        </w:rPr>
        <w:t>ی</w:t>
      </w:r>
      <w:r w:rsidRPr="003C213A">
        <w:rPr>
          <w:rFonts w:hint="eastAsia"/>
          <w:rtl/>
        </w:rPr>
        <w:t>ر</w:t>
      </w:r>
      <w:r w:rsidRPr="003C213A">
        <w:rPr>
          <w:rFonts w:hint="cs"/>
          <w:rtl/>
        </w:rPr>
        <w:t>ی</w:t>
      </w:r>
      <w:r w:rsidRPr="003C213A">
        <w:rPr>
          <w:rFonts w:hint="eastAsia"/>
          <w:rtl/>
        </w:rPr>
        <w:t>م</w:t>
      </w:r>
      <w:r w:rsidRPr="003C213A">
        <w:rPr>
          <w:rFonts w:hint="cs"/>
          <w:rtl/>
        </w:rPr>
        <w:t xml:space="preserve">، اما اعتماد شیعه به شخصی دلیل بر شیعه دانستن وی </w:t>
      </w:r>
      <w:r w:rsidRPr="003C213A">
        <w:rPr>
          <w:rtl/>
        </w:rPr>
        <w:t>نم</w:t>
      </w:r>
      <w:r w:rsidRPr="003C213A">
        <w:rPr>
          <w:rFonts w:hint="cs"/>
          <w:rtl/>
        </w:rPr>
        <w:t>ی‌</w:t>
      </w:r>
      <w:r w:rsidRPr="003C213A">
        <w:rPr>
          <w:rFonts w:hint="eastAsia"/>
          <w:rtl/>
        </w:rPr>
        <w:t>شود</w:t>
      </w:r>
      <w:r w:rsidRPr="003C213A">
        <w:rPr>
          <w:rFonts w:hint="cs"/>
          <w:rtl/>
        </w:rPr>
        <w:t>.</w:t>
      </w:r>
    </w:p>
    <w:p w:rsidR="00FE62C8" w:rsidRDefault="00891D03" w:rsidP="009663C8">
      <w:pPr>
        <w:jc w:val="both"/>
        <w:rPr>
          <w:rFonts w:asciiTheme="minorHAnsi" w:hAnsiTheme="minorHAnsi"/>
          <w:color w:val="auto"/>
          <w:sz w:val="28"/>
          <w:rtl/>
        </w:rPr>
      </w:pPr>
      <w:r w:rsidRPr="00891D03">
        <w:rPr>
          <w:rFonts w:asciiTheme="minorHAnsi" w:hAnsiTheme="minorHAnsi" w:hint="cs"/>
          <w:color w:val="auto"/>
          <w:sz w:val="28"/>
          <w:rtl/>
        </w:rPr>
        <w:t xml:space="preserve">اگر قمیین و </w:t>
      </w:r>
      <w:r w:rsidRPr="00891D03">
        <w:rPr>
          <w:rFonts w:asciiTheme="minorHAnsi" w:hAnsiTheme="minorHAnsi"/>
          <w:color w:val="auto"/>
          <w:sz w:val="28"/>
          <w:rtl/>
        </w:rPr>
        <w:t>خراسان</w:t>
      </w:r>
      <w:r w:rsidRPr="00891D03">
        <w:rPr>
          <w:rFonts w:asciiTheme="minorHAnsi" w:hAnsiTheme="minorHAnsi" w:hint="cs"/>
          <w:color w:val="auto"/>
          <w:sz w:val="28"/>
          <w:rtl/>
        </w:rPr>
        <w:t>ی‌</w:t>
      </w:r>
      <w:r w:rsidRPr="00891D03">
        <w:rPr>
          <w:rFonts w:asciiTheme="minorHAnsi" w:hAnsiTheme="minorHAnsi" w:hint="eastAsia"/>
          <w:color w:val="auto"/>
          <w:sz w:val="28"/>
          <w:rtl/>
        </w:rPr>
        <w:t>ها</w:t>
      </w:r>
      <w:r w:rsidRPr="00891D03">
        <w:rPr>
          <w:rFonts w:asciiTheme="minorHAnsi" w:hAnsiTheme="minorHAnsi" w:hint="cs"/>
          <w:color w:val="auto"/>
          <w:sz w:val="28"/>
          <w:rtl/>
        </w:rPr>
        <w:t xml:space="preserve"> به تمام روایات یک شخص، حتی متفردات وی عمل کنند، احتمال شیعه بودن آن راوی زیاد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شود</w:t>
      </w:r>
      <w:r w:rsidRPr="00891D03">
        <w:rPr>
          <w:rFonts w:asciiTheme="minorHAnsi" w:hAnsiTheme="minorHAnsi" w:hint="cs"/>
          <w:color w:val="auto"/>
          <w:sz w:val="28"/>
          <w:rtl/>
        </w:rPr>
        <w:t xml:space="preserve">؛ </w:t>
      </w:r>
      <w:r w:rsidRPr="00891D03">
        <w:rPr>
          <w:rFonts w:asciiTheme="minorHAnsi" w:hAnsiTheme="minorHAnsi"/>
          <w:color w:val="auto"/>
          <w:sz w:val="28"/>
          <w:rtl/>
        </w:rPr>
        <w:t>درحال</w:t>
      </w:r>
      <w:r w:rsidRPr="00891D03">
        <w:rPr>
          <w:rFonts w:asciiTheme="minorHAnsi" w:hAnsiTheme="minorHAnsi" w:hint="cs"/>
          <w:color w:val="auto"/>
          <w:sz w:val="28"/>
          <w:rtl/>
        </w:rPr>
        <w:t>ی‌</w:t>
      </w:r>
      <w:r w:rsidRPr="00891D03">
        <w:rPr>
          <w:rFonts w:asciiTheme="minorHAnsi" w:hAnsiTheme="minorHAnsi" w:hint="eastAsia"/>
          <w:color w:val="auto"/>
          <w:sz w:val="28"/>
          <w:rtl/>
        </w:rPr>
        <w:t>که</w:t>
      </w:r>
      <w:r w:rsidRPr="00891D03">
        <w:rPr>
          <w:rFonts w:asciiTheme="minorHAnsi" w:hAnsiTheme="minorHAnsi" w:hint="cs"/>
          <w:color w:val="auto"/>
          <w:sz w:val="28"/>
          <w:rtl/>
        </w:rPr>
        <w:t xml:space="preserve"> این دو مکتب به متفردات «سکونی» عمل </w:t>
      </w:r>
      <w:r w:rsidRPr="00891D03">
        <w:rPr>
          <w:rFonts w:asciiTheme="minorHAnsi" w:hAnsiTheme="minorHAnsi"/>
          <w:color w:val="auto"/>
          <w:sz w:val="28"/>
          <w:rtl/>
        </w:rPr>
        <w:t>نم</w:t>
      </w:r>
      <w:r w:rsidRPr="00891D03">
        <w:rPr>
          <w:rFonts w:asciiTheme="minorHAnsi" w:hAnsiTheme="minorHAnsi" w:hint="cs"/>
          <w:color w:val="auto"/>
          <w:sz w:val="28"/>
          <w:rtl/>
        </w:rPr>
        <w:t>ی‌</w:t>
      </w:r>
      <w:r w:rsidRPr="00891D03">
        <w:rPr>
          <w:rFonts w:asciiTheme="minorHAnsi" w:hAnsiTheme="minorHAnsi" w:hint="eastAsia"/>
          <w:color w:val="auto"/>
          <w:sz w:val="28"/>
          <w:rtl/>
        </w:rPr>
        <w:t>کرده‌اند</w:t>
      </w:r>
      <w:r w:rsidRPr="00891D03">
        <w:rPr>
          <w:rFonts w:asciiTheme="minorHAnsi" w:hAnsiTheme="minorHAnsi" w:hint="cs"/>
          <w:color w:val="auto"/>
          <w:sz w:val="28"/>
          <w:rtl/>
        </w:rPr>
        <w:t xml:space="preserve"> و کسانی که به متفردات «سکونی» عمل </w:t>
      </w:r>
      <w:r w:rsidRPr="00891D03">
        <w:rPr>
          <w:rFonts w:asciiTheme="minorHAnsi" w:hAnsiTheme="minorHAnsi"/>
          <w:color w:val="auto"/>
          <w:sz w:val="28"/>
          <w:rtl/>
        </w:rPr>
        <w:t>م</w:t>
      </w:r>
      <w:r w:rsidRPr="00891D03">
        <w:rPr>
          <w:rFonts w:asciiTheme="minorHAnsi" w:hAnsiTheme="minorHAnsi" w:hint="cs"/>
          <w:color w:val="auto"/>
          <w:sz w:val="28"/>
          <w:rtl/>
        </w:rPr>
        <w:t>ی‌</w:t>
      </w:r>
      <w:r w:rsidRPr="00891D03">
        <w:rPr>
          <w:rFonts w:asciiTheme="minorHAnsi" w:hAnsiTheme="minorHAnsi" w:hint="eastAsia"/>
          <w:color w:val="auto"/>
          <w:sz w:val="28"/>
          <w:rtl/>
        </w:rPr>
        <w:t>کرده‌اند</w:t>
      </w:r>
      <w:r w:rsidRPr="00891D03">
        <w:rPr>
          <w:rFonts w:asciiTheme="minorHAnsi" w:hAnsiTheme="minorHAnsi" w:hint="cs"/>
          <w:color w:val="auto"/>
          <w:sz w:val="28"/>
          <w:rtl/>
        </w:rPr>
        <w:t xml:space="preserve">، مانند این دو مکتب به مسائل اعتقادی راوی حساس </w:t>
      </w:r>
      <w:r w:rsidRPr="00891D03">
        <w:rPr>
          <w:rFonts w:asciiTheme="minorHAnsi" w:hAnsiTheme="minorHAnsi"/>
          <w:color w:val="auto"/>
          <w:sz w:val="28"/>
          <w:rtl/>
        </w:rPr>
        <w:t>نبوده‌اند</w:t>
      </w:r>
      <w:r w:rsidRPr="00891D03">
        <w:rPr>
          <w:rFonts w:asciiTheme="minorHAnsi" w:hAnsiTheme="minorHAnsi" w:hint="cs"/>
          <w:color w:val="auto"/>
          <w:sz w:val="28"/>
          <w:rtl/>
        </w:rPr>
        <w:t xml:space="preserve">. </w:t>
      </w:r>
      <w:r w:rsidRPr="00891D03">
        <w:rPr>
          <w:rFonts w:asciiTheme="minorHAnsi" w:hAnsiTheme="minorHAnsi"/>
          <w:color w:val="auto"/>
          <w:sz w:val="28"/>
          <w:rtl/>
        </w:rPr>
        <w:t>به‌طور</w:t>
      </w:r>
      <w:r w:rsidRPr="00891D03">
        <w:rPr>
          <w:rFonts w:asciiTheme="minorHAnsi" w:hAnsiTheme="minorHAnsi" w:hint="cs"/>
          <w:color w:val="auto"/>
          <w:sz w:val="28"/>
          <w:rtl/>
        </w:rPr>
        <w:t xml:space="preserve"> مثال «سید مرتضی» و «شیخ طوسی» نسبت به مسائل اعتقادی راوی حساس </w:t>
      </w:r>
      <w:r w:rsidRPr="00891D03">
        <w:rPr>
          <w:rFonts w:asciiTheme="minorHAnsi" w:hAnsiTheme="minorHAnsi"/>
          <w:color w:val="auto"/>
          <w:sz w:val="28"/>
          <w:rtl/>
        </w:rPr>
        <w:t>نبوده‌اند</w:t>
      </w:r>
      <w:r w:rsidRPr="00891D03">
        <w:rPr>
          <w:rFonts w:asciiTheme="minorHAnsi" w:hAnsiTheme="minorHAnsi" w:hint="cs"/>
          <w:color w:val="auto"/>
          <w:sz w:val="28"/>
          <w:rtl/>
        </w:rPr>
        <w:t>.</w:t>
      </w:r>
    </w:p>
    <w:p w:rsidR="00FE62C8" w:rsidRPr="00FE62C8" w:rsidRDefault="00FE62C8" w:rsidP="009663C8">
      <w:pPr>
        <w:pStyle w:val="2"/>
        <w:rPr>
          <w:rtl/>
        </w:rPr>
      </w:pPr>
      <w:bookmarkStart w:id="355" w:name="_Toc40762586"/>
      <w:r w:rsidRPr="00FE62C8">
        <w:rPr>
          <w:rFonts w:hint="cs"/>
          <w:rtl/>
        </w:rPr>
        <w:t>10. «اسماعیل بن جابر جعفی»</w:t>
      </w:r>
      <w:bookmarkEnd w:id="355"/>
    </w:p>
    <w:p w:rsidR="00FE62C8" w:rsidRPr="003C213A" w:rsidRDefault="00FE62C8" w:rsidP="004B2E0E">
      <w:pPr>
        <w:jc w:val="both"/>
        <w:rPr>
          <w:rtl/>
        </w:rPr>
      </w:pPr>
      <w:r w:rsidRPr="009663C8">
        <w:rPr>
          <w:rFonts w:asciiTheme="minorHAnsi" w:hAnsiTheme="minorHAnsi" w:cs="B Titr" w:hint="cs"/>
          <w:color w:val="auto"/>
          <w:sz w:val="24"/>
          <w:szCs w:val="24"/>
          <w:rtl/>
        </w:rPr>
        <w:t>«رجال نجاشی»:</w:t>
      </w:r>
      <w:r w:rsidRPr="003C213A">
        <w:rPr>
          <w:rFonts w:hint="cs"/>
          <w:rtl/>
        </w:rPr>
        <w:t xml:space="preserve"> «</w:t>
      </w:r>
      <w:r w:rsidRPr="003C213A">
        <w:rPr>
          <w:rtl/>
        </w:rPr>
        <w:t>71 إسماعیل بن جابر الجعف</w:t>
      </w:r>
      <w:r w:rsidRPr="003C213A">
        <w:rPr>
          <w:rFonts w:hint="cs"/>
          <w:rtl/>
        </w:rPr>
        <w:t xml:space="preserve">ی: </w:t>
      </w:r>
      <w:r w:rsidRPr="003C213A">
        <w:rPr>
          <w:rtl/>
        </w:rPr>
        <w:t>روی عن أبی جعفر و أبی عبد الله علیهماالسلام، و هو الذی روی حد</w:t>
      </w:r>
      <w:r w:rsidRPr="003C213A">
        <w:rPr>
          <w:rFonts w:hint="cs"/>
          <w:rtl/>
        </w:rPr>
        <w:t>ی</w:t>
      </w:r>
      <w:r w:rsidRPr="003C213A">
        <w:rPr>
          <w:rFonts w:hint="eastAsia"/>
          <w:rtl/>
        </w:rPr>
        <w:t>ث</w:t>
      </w:r>
      <w:r w:rsidRPr="003C213A">
        <w:rPr>
          <w:rFonts w:hint="cs"/>
          <w:rtl/>
        </w:rPr>
        <w:t xml:space="preserve"> </w:t>
      </w:r>
      <w:r w:rsidRPr="003C213A">
        <w:rPr>
          <w:rtl/>
        </w:rPr>
        <w:t>الأذان. له کتاب ذکره محمد بن الحسن بن الولید فی فهرسته، أخبرنا أبو الحسین علی بن أحمد قال: حدثنا محمد بن الحسن، قال: حدثنا محمد بن الحسن عن محمد بن عیسی عن صفوان بن یحیی عنه</w:t>
      </w:r>
      <w:r w:rsidRPr="003C213A">
        <w:rPr>
          <w:rFonts w:hint="cs"/>
          <w:rtl/>
        </w:rPr>
        <w:t xml:space="preserve"> </w:t>
      </w:r>
      <w:r w:rsidRPr="003C213A">
        <w:rPr>
          <w:rtl/>
        </w:rPr>
        <w:t>مما یجتمع مع هذا الباب و ینضم إلیه لکثرته و إن لم یکن منه فی التحق</w:t>
      </w:r>
      <w:r w:rsidRPr="003C213A">
        <w:rPr>
          <w:rFonts w:hint="cs"/>
          <w:rtl/>
        </w:rPr>
        <w:t>ی</w:t>
      </w:r>
      <w:r w:rsidRPr="003C213A">
        <w:rPr>
          <w:rFonts w:hint="eastAsia"/>
          <w:rtl/>
        </w:rPr>
        <w:t>ق</w:t>
      </w:r>
      <w:r w:rsidRPr="003C213A">
        <w:rPr>
          <w:rFonts w:hint="cs"/>
          <w:rtl/>
        </w:rPr>
        <w:t>»</w:t>
      </w:r>
      <w:r w:rsidR="004B2E0E">
        <w:rPr>
          <w:rFonts w:hint="cs"/>
          <w:rtl/>
        </w:rPr>
        <w:t>.</w:t>
      </w:r>
      <w:r w:rsidR="004B2E0E">
        <w:rPr>
          <w:rStyle w:val="FootnoteReference"/>
          <w:rtl/>
        </w:rPr>
        <w:footnoteReference w:id="258"/>
      </w:r>
    </w:p>
    <w:p w:rsidR="00FE62C8" w:rsidRPr="00FE62C8" w:rsidRDefault="00FE62C8" w:rsidP="00FE62C8">
      <w:pPr>
        <w:jc w:val="both"/>
        <w:rPr>
          <w:rFonts w:asciiTheme="minorHAnsi" w:hAnsiTheme="minorHAnsi"/>
          <w:color w:val="auto"/>
          <w:sz w:val="28"/>
          <w:rtl/>
        </w:rPr>
      </w:pPr>
      <w:r w:rsidRPr="00FE62C8">
        <w:rPr>
          <w:rFonts w:asciiTheme="minorHAnsi" w:hAnsiTheme="minorHAnsi" w:hint="cs"/>
          <w:color w:val="auto"/>
          <w:sz w:val="28"/>
          <w:rtl/>
        </w:rPr>
        <w:t xml:space="preserve">از این کتاب این اطلاعات استفاده </w:t>
      </w:r>
      <w:r w:rsidRPr="00FE62C8">
        <w:rPr>
          <w:rFonts w:asciiTheme="minorHAnsi" w:hAnsiTheme="minorHAnsi"/>
          <w:color w:val="auto"/>
          <w:sz w:val="28"/>
          <w:rtl/>
        </w:rPr>
        <w:t>م</w:t>
      </w:r>
      <w:r w:rsidRPr="00FE62C8">
        <w:rPr>
          <w:rFonts w:asciiTheme="minorHAnsi" w:hAnsiTheme="minorHAnsi" w:hint="cs"/>
          <w:color w:val="auto"/>
          <w:sz w:val="28"/>
          <w:rtl/>
        </w:rPr>
        <w:t>ی‌</w:t>
      </w:r>
      <w:r w:rsidRPr="00FE62C8">
        <w:rPr>
          <w:rFonts w:asciiTheme="minorHAnsi" w:hAnsiTheme="minorHAnsi" w:hint="eastAsia"/>
          <w:color w:val="auto"/>
          <w:sz w:val="28"/>
          <w:rtl/>
        </w:rPr>
        <w:t>شود</w:t>
      </w:r>
      <w:r w:rsidRPr="00FE62C8">
        <w:rPr>
          <w:rFonts w:asciiTheme="minorHAnsi" w:hAnsiTheme="minorHAnsi" w:hint="cs"/>
          <w:color w:val="auto"/>
          <w:sz w:val="28"/>
          <w:rtl/>
        </w:rPr>
        <w:t>:</w:t>
      </w:r>
    </w:p>
    <w:p w:rsidR="00FE62C8" w:rsidRPr="00FE62C8" w:rsidRDefault="00FE62C8" w:rsidP="009663C8">
      <w:pPr>
        <w:ind w:left="720"/>
        <w:jc w:val="both"/>
        <w:rPr>
          <w:rFonts w:asciiTheme="minorHAnsi" w:hAnsiTheme="minorHAnsi"/>
          <w:color w:val="auto"/>
          <w:sz w:val="28"/>
          <w:rtl/>
        </w:rPr>
      </w:pPr>
      <w:r w:rsidRPr="00FE62C8">
        <w:rPr>
          <w:rFonts w:asciiTheme="minorHAnsi" w:hAnsiTheme="minorHAnsi"/>
          <w:color w:val="auto"/>
          <w:sz w:val="28"/>
          <w:rtl/>
        </w:rPr>
        <w:t>طبقه‌</w:t>
      </w:r>
      <w:r w:rsidRPr="00FE62C8">
        <w:rPr>
          <w:rFonts w:asciiTheme="minorHAnsi" w:hAnsiTheme="minorHAnsi" w:hint="cs"/>
          <w:color w:val="auto"/>
          <w:sz w:val="28"/>
          <w:rtl/>
        </w:rPr>
        <w:t>ی راوی که در طبقه اصحاب «امام باقر» و «امام صادق» علیهماالسلام است؛</w:t>
      </w:r>
    </w:p>
    <w:p w:rsidR="00FE62C8" w:rsidRPr="00FE62C8" w:rsidRDefault="00FE62C8" w:rsidP="009663C8">
      <w:pPr>
        <w:ind w:left="720"/>
        <w:jc w:val="both"/>
        <w:rPr>
          <w:rFonts w:asciiTheme="minorHAnsi" w:hAnsiTheme="minorHAnsi"/>
          <w:color w:val="auto"/>
          <w:sz w:val="28"/>
          <w:rtl/>
        </w:rPr>
      </w:pPr>
      <w:r w:rsidRPr="00FE62C8">
        <w:rPr>
          <w:rFonts w:asciiTheme="minorHAnsi" w:hAnsiTheme="minorHAnsi" w:hint="cs"/>
          <w:color w:val="auto"/>
          <w:sz w:val="28"/>
          <w:rtl/>
        </w:rPr>
        <w:t>صاحب کتاب بودن؛</w:t>
      </w:r>
    </w:p>
    <w:p w:rsidR="00FE62C8" w:rsidRPr="00FE62C8" w:rsidRDefault="00FE62C8" w:rsidP="009663C8">
      <w:pPr>
        <w:ind w:left="720"/>
        <w:jc w:val="both"/>
        <w:rPr>
          <w:rFonts w:asciiTheme="minorHAnsi" w:hAnsiTheme="minorHAnsi"/>
          <w:color w:val="auto"/>
          <w:sz w:val="28"/>
          <w:rtl/>
        </w:rPr>
      </w:pPr>
      <w:r w:rsidRPr="00FE62C8">
        <w:rPr>
          <w:rFonts w:asciiTheme="minorHAnsi" w:hAnsiTheme="minorHAnsi" w:hint="cs"/>
          <w:color w:val="auto"/>
          <w:sz w:val="28"/>
          <w:rtl/>
        </w:rPr>
        <w:t xml:space="preserve">روایت «صفوان بن یحیی» از این راوی که برای ما که </w:t>
      </w:r>
      <w:r w:rsidRPr="00FE62C8">
        <w:rPr>
          <w:rFonts w:asciiTheme="minorHAnsi" w:hAnsiTheme="minorHAnsi"/>
          <w:color w:val="auto"/>
          <w:sz w:val="28"/>
          <w:rtl/>
        </w:rPr>
        <w:t>قاعده‌</w:t>
      </w:r>
      <w:r w:rsidRPr="00FE62C8">
        <w:rPr>
          <w:rFonts w:asciiTheme="minorHAnsi" w:hAnsiTheme="minorHAnsi" w:hint="cs"/>
          <w:color w:val="auto"/>
          <w:sz w:val="28"/>
          <w:rtl/>
        </w:rPr>
        <w:t xml:space="preserve">ی مشایخ ثقات را </w:t>
      </w:r>
      <w:r w:rsidRPr="00FE62C8">
        <w:rPr>
          <w:rFonts w:asciiTheme="minorHAnsi" w:hAnsiTheme="minorHAnsi"/>
          <w:color w:val="auto"/>
          <w:sz w:val="28"/>
          <w:rtl/>
        </w:rPr>
        <w:t>پذ</w:t>
      </w:r>
      <w:r w:rsidRPr="00FE62C8">
        <w:rPr>
          <w:rFonts w:asciiTheme="minorHAnsi" w:hAnsiTheme="minorHAnsi" w:hint="cs"/>
          <w:color w:val="auto"/>
          <w:sz w:val="28"/>
          <w:rtl/>
        </w:rPr>
        <w:t>ی</w:t>
      </w:r>
      <w:r w:rsidRPr="00FE62C8">
        <w:rPr>
          <w:rFonts w:asciiTheme="minorHAnsi" w:hAnsiTheme="minorHAnsi" w:hint="eastAsia"/>
          <w:color w:val="auto"/>
          <w:sz w:val="28"/>
          <w:rtl/>
        </w:rPr>
        <w:t>رفته‌ا</w:t>
      </w:r>
      <w:r w:rsidRPr="00FE62C8">
        <w:rPr>
          <w:rFonts w:asciiTheme="minorHAnsi" w:hAnsiTheme="minorHAnsi" w:hint="cs"/>
          <w:color w:val="auto"/>
          <w:sz w:val="28"/>
          <w:rtl/>
        </w:rPr>
        <w:t>ی</w:t>
      </w:r>
      <w:r w:rsidRPr="00FE62C8">
        <w:rPr>
          <w:rFonts w:asciiTheme="minorHAnsi" w:hAnsiTheme="minorHAnsi" w:hint="eastAsia"/>
          <w:color w:val="auto"/>
          <w:sz w:val="28"/>
          <w:rtl/>
        </w:rPr>
        <w:t>م</w:t>
      </w:r>
      <w:r w:rsidRPr="00FE62C8">
        <w:rPr>
          <w:rFonts w:asciiTheme="minorHAnsi" w:hAnsiTheme="minorHAnsi" w:hint="cs"/>
          <w:color w:val="auto"/>
          <w:sz w:val="28"/>
          <w:rtl/>
        </w:rPr>
        <w:t>، دال بر توثیق عام است؛ مگر اینکه تضعیف خاصی برای راوی یافت شود.</w:t>
      </w:r>
    </w:p>
    <w:p w:rsidR="00FE62C8" w:rsidRPr="003C213A" w:rsidRDefault="00FE62C8" w:rsidP="004B2E0E">
      <w:pPr>
        <w:jc w:val="both"/>
        <w:rPr>
          <w:rtl/>
        </w:rPr>
      </w:pPr>
      <w:r w:rsidRPr="009663C8">
        <w:rPr>
          <w:rFonts w:asciiTheme="minorHAnsi" w:hAnsiTheme="minorHAnsi" w:cs="B Titr" w:hint="cs"/>
          <w:color w:val="auto"/>
          <w:sz w:val="24"/>
          <w:szCs w:val="24"/>
          <w:rtl/>
        </w:rPr>
        <w:t>«فهرست شیخ طوسی»:</w:t>
      </w:r>
      <w:r w:rsidRPr="003C213A">
        <w:rPr>
          <w:rFonts w:hint="cs"/>
          <w:rtl/>
        </w:rPr>
        <w:t xml:space="preserve"> </w:t>
      </w:r>
      <w:r w:rsidRPr="003C213A">
        <w:rPr>
          <w:rtl/>
        </w:rPr>
        <w:t>«[49] إسماعیل بن جابر</w:t>
      </w:r>
      <w:r w:rsidRPr="003C213A">
        <w:rPr>
          <w:rFonts w:hint="cs"/>
          <w:rtl/>
        </w:rPr>
        <w:t xml:space="preserve">: </w:t>
      </w:r>
      <w:r w:rsidRPr="003C213A">
        <w:rPr>
          <w:rtl/>
        </w:rPr>
        <w:t>إسماعیل بن جابر.</w:t>
      </w:r>
      <w:r w:rsidRPr="003C213A">
        <w:rPr>
          <w:rFonts w:hint="cs"/>
          <w:rtl/>
        </w:rPr>
        <w:t xml:space="preserve"> </w:t>
      </w:r>
      <w:r w:rsidRPr="003C213A">
        <w:rPr>
          <w:rtl/>
        </w:rPr>
        <w:t>له کتاب.</w:t>
      </w:r>
      <w:r w:rsidRPr="003C213A">
        <w:rPr>
          <w:rFonts w:hint="cs"/>
          <w:rtl/>
        </w:rPr>
        <w:t xml:space="preserve"> </w:t>
      </w:r>
      <w:r w:rsidRPr="003C213A">
        <w:rPr>
          <w:rtl/>
        </w:rPr>
        <w:t>أخبرنا به ابن أبی جید، عن ابن الولید، عن الصفّار، عن محمّد بن عیسی بن عبید، عن صفوان، عن إسماعیل بن جابر.</w:t>
      </w:r>
      <w:r w:rsidRPr="003C213A">
        <w:rPr>
          <w:rFonts w:hint="cs"/>
          <w:rtl/>
        </w:rPr>
        <w:t xml:space="preserve"> </w:t>
      </w:r>
      <w:r w:rsidRPr="003C213A">
        <w:rPr>
          <w:rtl/>
        </w:rPr>
        <w:t>و رواه حمید بن زیاد، عن القاسم بن إسماعیل القرشی، عنه</w:t>
      </w:r>
      <w:r w:rsidRPr="003C213A">
        <w:rPr>
          <w:rFonts w:hint="cs"/>
          <w:rtl/>
        </w:rPr>
        <w:t>»</w:t>
      </w:r>
      <w:r w:rsidR="004B2E0E">
        <w:rPr>
          <w:rFonts w:hint="cs"/>
          <w:rtl/>
        </w:rPr>
        <w:t>.</w:t>
      </w:r>
      <w:r w:rsidR="004B2E0E">
        <w:rPr>
          <w:rStyle w:val="FootnoteReference"/>
          <w:rtl/>
        </w:rPr>
        <w:footnoteReference w:id="259"/>
      </w:r>
    </w:p>
    <w:p w:rsidR="00FE62C8" w:rsidRPr="003C213A" w:rsidRDefault="00FE62C8" w:rsidP="004B2E0E">
      <w:pPr>
        <w:jc w:val="both"/>
        <w:rPr>
          <w:rtl/>
        </w:rPr>
      </w:pPr>
      <w:r w:rsidRPr="004B2E0E">
        <w:rPr>
          <w:rFonts w:asciiTheme="minorHAnsi" w:hAnsiTheme="minorHAnsi" w:cs="B Titr" w:hint="cs"/>
          <w:color w:val="auto"/>
          <w:sz w:val="24"/>
          <w:szCs w:val="24"/>
          <w:rtl/>
        </w:rPr>
        <w:t>«رجال شیخ طوسی»:</w:t>
      </w:r>
      <w:r w:rsidRPr="003C213A">
        <w:rPr>
          <w:rFonts w:hint="cs"/>
          <w:rtl/>
        </w:rPr>
        <w:t xml:space="preserve"> </w:t>
      </w:r>
      <w:r w:rsidRPr="003C213A">
        <w:rPr>
          <w:rtl/>
        </w:rPr>
        <w:t>«18 إسماعیل بن جابر الخثعمی</w:t>
      </w:r>
      <w:r w:rsidRPr="003C213A">
        <w:rPr>
          <w:rFonts w:hint="cs"/>
          <w:rtl/>
        </w:rPr>
        <w:t xml:space="preserve"> </w:t>
      </w:r>
      <w:r w:rsidRPr="003C213A">
        <w:rPr>
          <w:rtl/>
        </w:rPr>
        <w:t>الکوفی، ثقة ممدوح، له أصول رواها عنه صفوان بن یحیی</w:t>
      </w:r>
      <w:r w:rsidRPr="003C213A">
        <w:rPr>
          <w:rFonts w:hint="cs"/>
          <w:rtl/>
        </w:rPr>
        <w:t>»</w:t>
      </w:r>
      <w:r w:rsidR="004B2E0E">
        <w:rPr>
          <w:rFonts w:hint="cs"/>
          <w:rtl/>
        </w:rPr>
        <w:t>.</w:t>
      </w:r>
      <w:r w:rsidR="004B2E0E">
        <w:rPr>
          <w:rStyle w:val="FootnoteReference"/>
          <w:rtl/>
        </w:rPr>
        <w:footnoteReference w:id="260"/>
      </w:r>
    </w:p>
    <w:p w:rsidR="00FE62C8" w:rsidRPr="00FE62C8" w:rsidRDefault="00FE62C8" w:rsidP="00FE62C8">
      <w:pPr>
        <w:jc w:val="both"/>
        <w:rPr>
          <w:rFonts w:asciiTheme="minorHAnsi" w:hAnsiTheme="minorHAnsi"/>
          <w:color w:val="auto"/>
          <w:sz w:val="28"/>
          <w:rtl/>
        </w:rPr>
      </w:pPr>
      <w:r w:rsidRPr="00FE62C8">
        <w:rPr>
          <w:rFonts w:asciiTheme="minorHAnsi" w:hAnsiTheme="minorHAnsi" w:hint="cs"/>
          <w:color w:val="auto"/>
          <w:sz w:val="28"/>
          <w:rtl/>
        </w:rPr>
        <w:t>در این کتاب این اطلاعات جدید در مورد راوی به دست آمد:</w:t>
      </w:r>
    </w:p>
    <w:p w:rsidR="00FE62C8" w:rsidRPr="00FE62C8" w:rsidRDefault="00FE62C8" w:rsidP="009663C8">
      <w:pPr>
        <w:ind w:left="720"/>
        <w:jc w:val="both"/>
        <w:rPr>
          <w:rFonts w:asciiTheme="minorHAnsi" w:hAnsiTheme="minorHAnsi"/>
          <w:color w:val="auto"/>
          <w:sz w:val="28"/>
          <w:rtl/>
        </w:rPr>
      </w:pPr>
      <w:r w:rsidRPr="00FE62C8">
        <w:rPr>
          <w:rFonts w:asciiTheme="minorHAnsi" w:hAnsiTheme="minorHAnsi" w:hint="cs"/>
          <w:color w:val="auto"/>
          <w:sz w:val="28"/>
          <w:rtl/>
        </w:rPr>
        <w:t>وی از مکتب کوفه است؛</w:t>
      </w:r>
    </w:p>
    <w:p w:rsidR="00FE62C8" w:rsidRPr="00FE62C8" w:rsidRDefault="00FE62C8" w:rsidP="009663C8">
      <w:pPr>
        <w:ind w:left="720"/>
        <w:jc w:val="both"/>
        <w:rPr>
          <w:rFonts w:asciiTheme="minorHAnsi" w:hAnsiTheme="minorHAnsi"/>
          <w:color w:val="auto"/>
          <w:sz w:val="28"/>
          <w:rtl/>
        </w:rPr>
      </w:pPr>
      <w:r w:rsidRPr="00FE62C8">
        <w:rPr>
          <w:rFonts w:asciiTheme="minorHAnsi" w:hAnsiTheme="minorHAnsi" w:hint="cs"/>
          <w:color w:val="auto"/>
          <w:sz w:val="28"/>
          <w:rtl/>
        </w:rPr>
        <w:t>در مورد وی تصریح به وثاقت شد؛</w:t>
      </w:r>
    </w:p>
    <w:p w:rsidR="00FE62C8" w:rsidRPr="00FE62C8" w:rsidRDefault="00FE62C8" w:rsidP="009663C8">
      <w:pPr>
        <w:ind w:left="720"/>
        <w:jc w:val="both"/>
        <w:rPr>
          <w:rFonts w:asciiTheme="minorHAnsi" w:hAnsiTheme="minorHAnsi"/>
          <w:color w:val="auto"/>
          <w:sz w:val="28"/>
          <w:rtl/>
        </w:rPr>
      </w:pPr>
      <w:r w:rsidRPr="00FE62C8">
        <w:rPr>
          <w:rFonts w:asciiTheme="minorHAnsi" w:hAnsiTheme="minorHAnsi" w:hint="cs"/>
          <w:color w:val="auto"/>
          <w:sz w:val="28"/>
          <w:rtl/>
        </w:rPr>
        <w:t>وی دارای کتب متعددی داشته و صاحب اصول بوده است.</w:t>
      </w:r>
    </w:p>
    <w:p w:rsidR="00FE62C8" w:rsidRPr="003C213A" w:rsidRDefault="00FE62C8" w:rsidP="003D1EF8">
      <w:pPr>
        <w:jc w:val="both"/>
        <w:rPr>
          <w:rtl/>
        </w:rPr>
      </w:pPr>
      <w:r w:rsidRPr="00D074ED">
        <w:rPr>
          <w:rFonts w:asciiTheme="minorHAnsi" w:hAnsiTheme="minorHAnsi" w:cs="B Titr" w:hint="cs"/>
          <w:color w:val="auto"/>
          <w:sz w:val="24"/>
          <w:szCs w:val="24"/>
          <w:rtl/>
        </w:rPr>
        <w:t>«معالم العلماء»:</w:t>
      </w:r>
      <w:r w:rsidRPr="003C213A">
        <w:rPr>
          <w:rFonts w:hint="cs"/>
          <w:rtl/>
        </w:rPr>
        <w:t xml:space="preserve"> </w:t>
      </w:r>
      <w:r w:rsidRPr="003C213A">
        <w:rPr>
          <w:rtl/>
        </w:rPr>
        <w:t>«42</w:t>
      </w:r>
      <w:r w:rsidRPr="003C213A">
        <w:rPr>
          <w:rFonts w:hint="cs"/>
          <w:rtl/>
        </w:rPr>
        <w:t xml:space="preserve"> </w:t>
      </w:r>
      <w:r w:rsidRPr="003C213A">
        <w:rPr>
          <w:rtl/>
        </w:rPr>
        <w:t>إسماعیل بن جابر: له کتاب، و له أصل</w:t>
      </w:r>
      <w:r w:rsidRPr="003C213A">
        <w:rPr>
          <w:rFonts w:hint="cs"/>
          <w:rtl/>
        </w:rPr>
        <w:t>»</w:t>
      </w:r>
      <w:r w:rsidR="003D1EF8">
        <w:rPr>
          <w:rFonts w:hint="cs"/>
          <w:rtl/>
        </w:rPr>
        <w:t>.</w:t>
      </w:r>
      <w:r w:rsidR="003D1EF8">
        <w:rPr>
          <w:rStyle w:val="FootnoteReference"/>
          <w:rtl/>
        </w:rPr>
        <w:footnoteReference w:id="261"/>
      </w:r>
    </w:p>
    <w:p w:rsidR="00FE62C8" w:rsidRPr="00E3797E" w:rsidRDefault="00FE62C8" w:rsidP="00FE62C8">
      <w:pPr>
        <w:jc w:val="both"/>
        <w:rPr>
          <w:rFonts w:asciiTheme="minorHAnsi" w:hAnsiTheme="minorHAnsi" w:cs="B Titr"/>
          <w:color w:val="auto"/>
          <w:sz w:val="24"/>
          <w:szCs w:val="24"/>
        </w:rPr>
      </w:pPr>
      <w:r w:rsidRPr="00E3797E">
        <w:rPr>
          <w:rFonts w:asciiTheme="minorHAnsi" w:hAnsiTheme="minorHAnsi" w:cs="B Titr" w:hint="cs"/>
          <w:color w:val="auto"/>
          <w:sz w:val="24"/>
          <w:szCs w:val="24"/>
          <w:rtl/>
        </w:rPr>
        <w:lastRenderedPageBreak/>
        <w:t>«رجال کشی»:</w:t>
      </w:r>
    </w:p>
    <w:p w:rsidR="00FE62C8" w:rsidRPr="003C213A" w:rsidRDefault="00FE62C8" w:rsidP="003D1EF8">
      <w:pPr>
        <w:jc w:val="both"/>
        <w:rPr>
          <w:rtl/>
        </w:rPr>
      </w:pPr>
      <w:r w:rsidRPr="006F4EA1">
        <w:rPr>
          <w:rFonts w:asciiTheme="minorHAnsi" w:hAnsiTheme="minorHAnsi" w:cs="B Titr" w:hint="cs"/>
          <w:color w:val="auto"/>
          <w:sz w:val="24"/>
          <w:szCs w:val="24"/>
          <w:rtl/>
        </w:rPr>
        <w:t>الف)</w:t>
      </w:r>
      <w:r w:rsidRPr="003C213A">
        <w:rPr>
          <w:rFonts w:hint="cs"/>
          <w:rtl/>
        </w:rPr>
        <w:t xml:space="preserve"> «</w:t>
      </w:r>
      <w:r w:rsidRPr="003C213A">
        <w:rPr>
          <w:rtl/>
        </w:rPr>
        <w:t>435 حَدَّثَنِی مُحَمَّدُ بْنُ مَسْعُودٍ، عَنْ جِبْرِیلَ بْنِ أَحْمَدَ، عَنْ مُحَمَّدِ بْنِ عِیسَی، عَنْ یونُسَ، عَنْ أَبِی الصَّبَّاحِ، قَالَ سَمِعْتُ أَبَا عَبْدِ اللَّهِ (ع) یقُولُ: یا أَبَا الصَّبَّاحِ هَلَک الْمُتَرَئِّسُونَ فِی أَدْیانِهِمْ مِنْهُمْ زُرَارَةُ وَ بُرَیدٌ وَ مُحَمَّدُ بْنُ مُسْلِمٍ وَ إِسْمَاعِیلُ الْجُعْفِی، وَ ذَکرَ آخَرَ لَمْ أَحْفَظْهُ</w:t>
      </w:r>
      <w:r w:rsidRPr="003C213A">
        <w:rPr>
          <w:rFonts w:hint="cs"/>
          <w:rtl/>
        </w:rPr>
        <w:t>»</w:t>
      </w:r>
      <w:r w:rsidR="003D1EF8">
        <w:rPr>
          <w:rFonts w:hint="cs"/>
          <w:rtl/>
        </w:rPr>
        <w:t>.</w:t>
      </w:r>
      <w:r w:rsidR="003D1EF8">
        <w:rPr>
          <w:rStyle w:val="FootnoteReference"/>
          <w:rtl/>
        </w:rPr>
        <w:footnoteReference w:id="262"/>
      </w:r>
    </w:p>
    <w:p w:rsidR="00FE62C8" w:rsidRPr="00FE62C8" w:rsidRDefault="00FE62C8" w:rsidP="00FE62C8">
      <w:pPr>
        <w:jc w:val="both"/>
        <w:rPr>
          <w:rFonts w:asciiTheme="minorHAnsi" w:hAnsiTheme="minorHAnsi"/>
          <w:color w:val="auto"/>
          <w:sz w:val="28"/>
          <w:rtl/>
        </w:rPr>
      </w:pPr>
      <w:r w:rsidRPr="00FE62C8">
        <w:rPr>
          <w:rFonts w:asciiTheme="minorHAnsi" w:hAnsiTheme="minorHAnsi" w:hint="cs"/>
          <w:color w:val="auto"/>
          <w:sz w:val="28"/>
          <w:rtl/>
        </w:rPr>
        <w:t xml:space="preserve">این روایت در تضعیف «اسماعیل بن جابر» وارد شده است که </w:t>
      </w:r>
      <w:r w:rsidRPr="00FE62C8">
        <w:rPr>
          <w:rFonts w:asciiTheme="minorHAnsi" w:hAnsiTheme="minorHAnsi"/>
          <w:color w:val="auto"/>
          <w:sz w:val="28"/>
          <w:rtl/>
        </w:rPr>
        <w:t>همان‌گونه</w:t>
      </w:r>
      <w:r w:rsidRPr="00FE62C8">
        <w:rPr>
          <w:rFonts w:asciiTheme="minorHAnsi" w:hAnsiTheme="minorHAnsi" w:hint="cs"/>
          <w:color w:val="auto"/>
          <w:sz w:val="28"/>
          <w:rtl/>
        </w:rPr>
        <w:t xml:space="preserve"> که گفته شد دأب «کشی» توثیق و تضعیف با روایات است و باید سند این روایات مورد بررسی قرار بگیرد:</w:t>
      </w:r>
    </w:p>
    <w:p w:rsidR="00FE62C8" w:rsidRPr="00FE62C8" w:rsidRDefault="00FE62C8" w:rsidP="00D074ED">
      <w:pPr>
        <w:ind w:left="720"/>
        <w:jc w:val="both"/>
        <w:rPr>
          <w:rFonts w:asciiTheme="minorHAnsi" w:hAnsiTheme="minorHAnsi"/>
          <w:color w:val="auto"/>
          <w:sz w:val="28"/>
          <w:rtl/>
        </w:rPr>
      </w:pPr>
      <w:r w:rsidRPr="00FE62C8">
        <w:rPr>
          <w:rFonts w:asciiTheme="minorHAnsi" w:hAnsiTheme="minorHAnsi" w:hint="cs"/>
          <w:color w:val="auto"/>
          <w:sz w:val="28"/>
          <w:rtl/>
        </w:rPr>
        <w:t>«محمد بن مسعود» نام «عیاشی» است که استاد «کشی» و ثقه است.</w:t>
      </w:r>
    </w:p>
    <w:p w:rsidR="00FE62C8" w:rsidRPr="00FE62C8" w:rsidRDefault="00FE62C8" w:rsidP="00D074ED">
      <w:pPr>
        <w:ind w:left="720"/>
        <w:jc w:val="both"/>
        <w:rPr>
          <w:rFonts w:asciiTheme="minorHAnsi" w:hAnsiTheme="minorHAnsi"/>
          <w:color w:val="auto"/>
          <w:sz w:val="28"/>
          <w:rtl/>
        </w:rPr>
      </w:pPr>
      <w:r w:rsidRPr="00FE62C8">
        <w:rPr>
          <w:rFonts w:asciiTheme="minorHAnsi" w:hAnsiTheme="minorHAnsi" w:hint="cs"/>
          <w:color w:val="auto"/>
          <w:sz w:val="28"/>
          <w:rtl/>
        </w:rPr>
        <w:t>«جبرائیل بن احمد» ضعیف است.</w:t>
      </w:r>
    </w:p>
    <w:p w:rsidR="00FE62C8" w:rsidRPr="00FE62C8" w:rsidRDefault="00FE62C8" w:rsidP="00FE62C8">
      <w:pPr>
        <w:jc w:val="both"/>
        <w:rPr>
          <w:rFonts w:asciiTheme="minorHAnsi" w:hAnsiTheme="minorHAnsi"/>
          <w:color w:val="auto"/>
          <w:sz w:val="28"/>
          <w:rtl/>
        </w:rPr>
      </w:pPr>
      <w:r w:rsidRPr="00FE62C8">
        <w:rPr>
          <w:rFonts w:asciiTheme="minorHAnsi" w:hAnsiTheme="minorHAnsi" w:hint="cs"/>
          <w:color w:val="auto"/>
          <w:sz w:val="28"/>
          <w:rtl/>
        </w:rPr>
        <w:t>بنابراین روایتی که در مورد ضعف «اسماعیل بن جابر» وارد شده، به جهت «جبرائیل بن احمد» ضعیف است.</w:t>
      </w:r>
    </w:p>
    <w:p w:rsidR="00FE62C8" w:rsidRPr="003C213A" w:rsidRDefault="00FE62C8" w:rsidP="004A73E3">
      <w:pPr>
        <w:jc w:val="both"/>
        <w:rPr>
          <w:rtl/>
        </w:rPr>
      </w:pPr>
      <w:r w:rsidRPr="006F4EA1">
        <w:rPr>
          <w:rFonts w:asciiTheme="minorHAnsi" w:hAnsiTheme="minorHAnsi" w:cs="B Titr" w:hint="cs"/>
          <w:color w:val="auto"/>
          <w:sz w:val="24"/>
          <w:szCs w:val="24"/>
          <w:rtl/>
        </w:rPr>
        <w:t>ب)</w:t>
      </w:r>
      <w:r w:rsidRPr="003C213A">
        <w:rPr>
          <w:rFonts w:hint="cs"/>
          <w:rtl/>
        </w:rPr>
        <w:t xml:space="preserve"> «</w:t>
      </w:r>
      <w:r w:rsidRPr="003C213A">
        <w:rPr>
          <w:rtl/>
        </w:rPr>
        <w:t>349 حَدَّثَنَا مُحَمَّدُ بْنُ مَسْعُودٍ، قَالَ حَدَّثَنِی عَلِی بْنُ الْحَسَنِ، قَالَ حَدَّثَنِی ابْنُ أُورَمَةَ، عَنْ عُثْمَانَ بْنِ عِیسَی، عَنْ إِسْمَاعِیلَ بْنِ جَابِرٍ، قَالَ أَصَابَنِی لَقْوَةٌ فِی وَجْهِی، فَلَمَّا قَدِمْنَا الْمَدِینَةَ دَخَلْتُ عَلَی أَبِی عَبْدِ اللَّهِ (ع)، قَالَ مَا الَّذِی أَرَی بِوَجْهِک قَالَ، قُلْتُ فَاسِدَةَ رِیحٍ، قَالَ، فَقَالَ لِی ائْتِ قَبْرَ النَّبِی (ص) فَصَلِّ عِنْدَهُ رَکعَتَینِ ثُمَّ ضَعْ یدَک عَلَی وَجْهِک ثُمَّ قُلْ: بِسْمِ اللَّهِ وَ بِاللَّهِ هَذَا أُحَرِّجُ عَلَیک مِنْ عَینِ إِنْسٍ أَوْ عَینِ جِنٍّ أَوْ وَجَعٍ أُحَرِّجُ عَلَیک بِالَّذِی اتَّخَذَ إِبْراهِیمَ خَلِیلًا وَ کلَّمَ مُوس</w:t>
      </w:r>
      <w:r w:rsidRPr="003C213A">
        <w:rPr>
          <w:rFonts w:hint="cs"/>
          <w:rtl/>
        </w:rPr>
        <w:t>ی</w:t>
      </w:r>
      <w:r w:rsidRPr="003C213A">
        <w:rPr>
          <w:rtl/>
        </w:rPr>
        <w:t xml:space="preserve"> تَکلِیماً وَ خَلَقَ عِیسَی مِنْ رُوحِ الْقُدُسِ لَمَّا هَدَأْتَ وَ طَفِیتَ کمَا طَفِیتْ نَارُ إِبْرَاهِیمَ اطْفَأْ بِإِذْنِ اللَّهِ اطْفَأْ بِإِذْنِ اللَّهِ. قَالَ فَمَا عَاوَدْتُهُ إِلَّا مَرَّتَینِ حَتَّی رَجَعَ وَجْهِی، فَمَا عَادَ إِلَی السَّاعَةَ</w:t>
      </w:r>
      <w:r w:rsidRPr="003C213A">
        <w:rPr>
          <w:rFonts w:hint="cs"/>
          <w:rtl/>
        </w:rPr>
        <w:t>»</w:t>
      </w:r>
      <w:r w:rsidR="004A73E3">
        <w:rPr>
          <w:rFonts w:hint="cs"/>
          <w:rtl/>
        </w:rPr>
        <w:t>.</w:t>
      </w:r>
      <w:r w:rsidR="004A73E3">
        <w:rPr>
          <w:rStyle w:val="FootnoteReference"/>
          <w:rtl/>
        </w:rPr>
        <w:footnoteReference w:id="263"/>
      </w:r>
    </w:p>
    <w:p w:rsidR="00FE62C8" w:rsidRPr="00FE62C8" w:rsidRDefault="00FE62C8" w:rsidP="00FE62C8">
      <w:pPr>
        <w:jc w:val="both"/>
        <w:rPr>
          <w:rFonts w:asciiTheme="minorHAnsi" w:hAnsiTheme="minorHAnsi"/>
          <w:color w:val="auto"/>
          <w:sz w:val="28"/>
          <w:rtl/>
        </w:rPr>
      </w:pPr>
      <w:r w:rsidRPr="00FE62C8">
        <w:rPr>
          <w:rFonts w:asciiTheme="minorHAnsi" w:hAnsiTheme="minorHAnsi" w:hint="cs"/>
          <w:color w:val="auto"/>
          <w:sz w:val="28"/>
          <w:rtl/>
        </w:rPr>
        <w:t xml:space="preserve">این روایت در مدح «اسماعیل بن جابر» وارد شده است؛ اما </w:t>
      </w:r>
      <w:r w:rsidRPr="00FE62C8">
        <w:rPr>
          <w:rFonts w:asciiTheme="minorHAnsi" w:hAnsiTheme="minorHAnsi"/>
          <w:color w:val="auto"/>
          <w:sz w:val="28"/>
          <w:rtl/>
        </w:rPr>
        <w:t>ازآنجا</w:t>
      </w:r>
      <w:r w:rsidRPr="00FE62C8">
        <w:rPr>
          <w:rFonts w:asciiTheme="minorHAnsi" w:hAnsiTheme="minorHAnsi" w:hint="cs"/>
          <w:color w:val="auto"/>
          <w:sz w:val="28"/>
          <w:rtl/>
        </w:rPr>
        <w:t>یی‌</w:t>
      </w:r>
      <w:r w:rsidRPr="00FE62C8">
        <w:rPr>
          <w:rFonts w:asciiTheme="minorHAnsi" w:hAnsiTheme="minorHAnsi" w:hint="eastAsia"/>
          <w:color w:val="auto"/>
          <w:sz w:val="28"/>
          <w:rtl/>
        </w:rPr>
        <w:t>که</w:t>
      </w:r>
      <w:r w:rsidRPr="00FE62C8">
        <w:rPr>
          <w:rFonts w:asciiTheme="minorHAnsi" w:hAnsiTheme="minorHAnsi" w:hint="cs"/>
          <w:color w:val="auto"/>
          <w:sz w:val="28"/>
          <w:rtl/>
        </w:rPr>
        <w:t xml:space="preserve"> خود «اسماعیل بن جابر» در سند این روایت قرار دارد، این مدح قابل پذیرش نیست.</w:t>
      </w:r>
    </w:p>
    <w:p w:rsidR="00FE62C8" w:rsidRPr="00FE62C8" w:rsidRDefault="00FE62C8" w:rsidP="00FE62C8">
      <w:pPr>
        <w:jc w:val="both"/>
        <w:rPr>
          <w:rFonts w:asciiTheme="minorHAnsi" w:hAnsiTheme="minorHAnsi"/>
          <w:color w:val="auto"/>
          <w:sz w:val="28"/>
          <w:rtl/>
        </w:rPr>
      </w:pPr>
      <w:r w:rsidRPr="00FE62C8">
        <w:rPr>
          <w:rFonts w:asciiTheme="minorHAnsi" w:hAnsiTheme="minorHAnsi" w:hint="cs"/>
          <w:color w:val="auto"/>
          <w:sz w:val="28"/>
          <w:rtl/>
        </w:rPr>
        <w:t>بنابراین تا کنون یک توثیق عام از «نجاشی» و یک توثیق خاص از «شیخ طوسی» برای راوی بیان شده و تا کنون تضعیف خاصی برای وی بیان یافت نشده است.</w:t>
      </w:r>
    </w:p>
    <w:p w:rsidR="00FE62C8" w:rsidRPr="003C213A" w:rsidRDefault="00FE62C8" w:rsidP="00763C71">
      <w:pPr>
        <w:jc w:val="both"/>
        <w:rPr>
          <w:rtl/>
        </w:rPr>
      </w:pPr>
      <w:r w:rsidRPr="006F4EA1">
        <w:rPr>
          <w:rFonts w:asciiTheme="minorHAnsi" w:hAnsiTheme="minorHAnsi" w:cs="B Titr" w:hint="cs"/>
          <w:color w:val="auto"/>
          <w:sz w:val="24"/>
          <w:szCs w:val="24"/>
          <w:rtl/>
        </w:rPr>
        <w:t>«رجال علامه حلی»:</w:t>
      </w:r>
      <w:r w:rsidRPr="003C213A">
        <w:rPr>
          <w:rFonts w:hint="cs"/>
          <w:rtl/>
        </w:rPr>
        <w:t xml:space="preserve"> «</w:t>
      </w:r>
      <w:r w:rsidRPr="003C213A">
        <w:rPr>
          <w:rtl/>
        </w:rPr>
        <w:t>2 إسماعیل بن جابر الجعف</w:t>
      </w:r>
      <w:r w:rsidRPr="003C213A">
        <w:rPr>
          <w:rFonts w:hint="cs"/>
          <w:rtl/>
        </w:rPr>
        <w:t xml:space="preserve">ی: </w:t>
      </w:r>
      <w:r w:rsidRPr="003C213A">
        <w:rPr>
          <w:rtl/>
        </w:rPr>
        <w:t>الکوفی ثقة ممدوح، و ما ورد فیه من الذم فقد بینا ضعفه فی کتابنا الکبیر، و کان من أصحاب الباقر علیه‌السلام و حدیثه أعتمد عل</w:t>
      </w:r>
      <w:r w:rsidRPr="003C213A">
        <w:rPr>
          <w:rFonts w:hint="cs"/>
          <w:rtl/>
        </w:rPr>
        <w:t>ی</w:t>
      </w:r>
      <w:r w:rsidRPr="003C213A">
        <w:rPr>
          <w:rFonts w:hint="eastAsia"/>
          <w:rtl/>
        </w:rPr>
        <w:t>ه</w:t>
      </w:r>
      <w:r w:rsidRPr="003C213A">
        <w:rPr>
          <w:rFonts w:hint="cs"/>
          <w:rtl/>
        </w:rPr>
        <w:t>»</w:t>
      </w:r>
      <w:r w:rsidR="00763C71">
        <w:rPr>
          <w:rFonts w:hint="cs"/>
          <w:rtl/>
        </w:rPr>
        <w:t>.</w:t>
      </w:r>
      <w:r w:rsidR="00763C71">
        <w:rPr>
          <w:rStyle w:val="FootnoteReference"/>
          <w:rtl/>
        </w:rPr>
        <w:footnoteReference w:id="264"/>
      </w:r>
    </w:p>
    <w:p w:rsidR="00FE62C8" w:rsidRPr="00FE62C8" w:rsidRDefault="00FE62C8" w:rsidP="00FE62C8">
      <w:pPr>
        <w:jc w:val="both"/>
        <w:rPr>
          <w:rFonts w:asciiTheme="minorHAnsi" w:hAnsiTheme="minorHAnsi"/>
          <w:color w:val="auto"/>
          <w:sz w:val="28"/>
          <w:rtl/>
        </w:rPr>
      </w:pPr>
      <w:r w:rsidRPr="00FE62C8">
        <w:rPr>
          <w:rFonts w:asciiTheme="minorHAnsi" w:hAnsiTheme="minorHAnsi" w:hint="cs"/>
          <w:color w:val="auto"/>
          <w:sz w:val="28"/>
          <w:rtl/>
        </w:rPr>
        <w:t>«کتاب کبیر» علامه حلی اکنون در اختیار ما قرار ندارد اما ظاهراً وجه ضعف «اسماعیل بن جابر» روایتی بوده که «جبرائیل بن احمد» در سند آن قرار دارد و مورد پذیرش قرار نگرفته است.</w:t>
      </w:r>
    </w:p>
    <w:p w:rsidR="00FE62C8" w:rsidRPr="003C213A" w:rsidRDefault="00FE62C8" w:rsidP="00763C71">
      <w:pPr>
        <w:jc w:val="both"/>
        <w:rPr>
          <w:rtl/>
        </w:rPr>
      </w:pPr>
      <w:r w:rsidRPr="006F4EA1">
        <w:rPr>
          <w:rFonts w:asciiTheme="minorHAnsi" w:hAnsiTheme="minorHAnsi" w:cs="B Titr" w:hint="cs"/>
          <w:color w:val="auto"/>
          <w:sz w:val="24"/>
          <w:szCs w:val="24"/>
          <w:rtl/>
        </w:rPr>
        <w:t>«رجال ابن داود»:</w:t>
      </w:r>
      <w:r w:rsidRPr="003C213A">
        <w:rPr>
          <w:rFonts w:hint="cs"/>
          <w:rtl/>
        </w:rPr>
        <w:t xml:space="preserve"> </w:t>
      </w:r>
      <w:r w:rsidRPr="003C213A">
        <w:rPr>
          <w:rtl/>
        </w:rPr>
        <w:t>«176 إسماعیل بن جابر</w:t>
      </w:r>
      <w:r w:rsidRPr="003C213A">
        <w:rPr>
          <w:rFonts w:hint="cs"/>
          <w:rtl/>
        </w:rPr>
        <w:t xml:space="preserve">: </w:t>
      </w:r>
      <w:r w:rsidRPr="003C213A">
        <w:rPr>
          <w:rtl/>
        </w:rPr>
        <w:t>[جخ] الخثعمی الکوفی أبو محمد القرشی ثقة ممدوح، له أصول قر، ق [جش]: عوض الخثعمی: الجعفی</w:t>
      </w:r>
      <w:r w:rsidRPr="003C213A">
        <w:rPr>
          <w:rFonts w:hint="cs"/>
          <w:rtl/>
        </w:rPr>
        <w:t>»</w:t>
      </w:r>
      <w:r w:rsidR="00763C71">
        <w:rPr>
          <w:rFonts w:hint="cs"/>
          <w:rtl/>
        </w:rPr>
        <w:t>.</w:t>
      </w:r>
      <w:r w:rsidR="00763C71">
        <w:rPr>
          <w:rStyle w:val="FootnoteReference"/>
          <w:rtl/>
        </w:rPr>
        <w:footnoteReference w:id="265"/>
      </w:r>
    </w:p>
    <w:p w:rsidR="00FE62C8" w:rsidRPr="003C213A" w:rsidRDefault="00FE62C8" w:rsidP="00634270">
      <w:pPr>
        <w:jc w:val="both"/>
        <w:rPr>
          <w:rtl/>
        </w:rPr>
      </w:pPr>
      <w:r w:rsidRPr="006F4EA1">
        <w:rPr>
          <w:rFonts w:asciiTheme="minorHAnsi" w:hAnsiTheme="minorHAnsi" w:cs="B Titr" w:hint="cs"/>
          <w:color w:val="auto"/>
          <w:sz w:val="24"/>
          <w:szCs w:val="24"/>
          <w:rtl/>
        </w:rPr>
        <w:t>«مرحوم مامقانی»:</w:t>
      </w:r>
      <w:r w:rsidRPr="007138F9">
        <w:rPr>
          <w:vertAlign w:val="superscript"/>
          <w:rtl/>
        </w:rPr>
        <w:footnoteReference w:id="266"/>
      </w:r>
      <w:r w:rsidRPr="003C213A">
        <w:rPr>
          <w:rFonts w:hint="cs"/>
          <w:rtl/>
        </w:rPr>
        <w:t xml:space="preserve"> ایشان روایت مدح و ذم «اسماعیل بن جابر» را ذکر کرده و از قول «علامه حلی» ضعیف بودن روایت ذم را ذکر </w:t>
      </w:r>
      <w:r w:rsidRPr="003C213A">
        <w:rPr>
          <w:rtl/>
        </w:rPr>
        <w:t>م</w:t>
      </w:r>
      <w:r w:rsidRPr="003C213A">
        <w:rPr>
          <w:rFonts w:hint="cs"/>
          <w:rtl/>
        </w:rPr>
        <w:t>ی‌</w:t>
      </w:r>
      <w:r w:rsidRPr="003C213A">
        <w:rPr>
          <w:rFonts w:hint="eastAsia"/>
          <w:rtl/>
        </w:rPr>
        <w:t>کنند</w:t>
      </w:r>
      <w:r w:rsidRPr="003C213A">
        <w:rPr>
          <w:rFonts w:hint="cs"/>
          <w:rtl/>
        </w:rPr>
        <w:t xml:space="preserve">. به نظر ایشان وجه ضعیف یا به جهت «جبرائیل بن احمد» است یا به جهت اینکه نام «اسماعیل بن جابر» در کنار نام «زراره» و «محمد بن مسلم» آورده شده که به جهت جلالت این دو راوی، احتمال </w:t>
      </w:r>
      <w:r w:rsidRPr="003C213A">
        <w:rPr>
          <w:rtl/>
        </w:rPr>
        <w:t>تق</w:t>
      </w:r>
      <w:r w:rsidRPr="003C213A">
        <w:rPr>
          <w:rFonts w:hint="cs"/>
          <w:rtl/>
        </w:rPr>
        <w:t>ی</w:t>
      </w:r>
      <w:r w:rsidRPr="003C213A">
        <w:rPr>
          <w:rFonts w:hint="eastAsia"/>
          <w:rtl/>
        </w:rPr>
        <w:t>ه‌ا</w:t>
      </w:r>
      <w:r w:rsidRPr="003C213A">
        <w:rPr>
          <w:rFonts w:hint="cs"/>
          <w:rtl/>
        </w:rPr>
        <w:t xml:space="preserve">ی بودن روایت </w:t>
      </w:r>
      <w:r w:rsidRPr="003C213A">
        <w:rPr>
          <w:rtl/>
        </w:rPr>
        <w:t>م</w:t>
      </w:r>
      <w:r w:rsidRPr="003C213A">
        <w:rPr>
          <w:rFonts w:hint="cs"/>
          <w:rtl/>
        </w:rPr>
        <w:t>ی‌</w:t>
      </w:r>
      <w:r w:rsidRPr="003C213A">
        <w:rPr>
          <w:rFonts w:hint="eastAsia"/>
          <w:rtl/>
        </w:rPr>
        <w:t>رود</w:t>
      </w:r>
      <w:r w:rsidRPr="003C213A">
        <w:rPr>
          <w:rFonts w:hint="cs"/>
          <w:rtl/>
        </w:rPr>
        <w:t>.</w:t>
      </w:r>
    </w:p>
    <w:p w:rsidR="00FE62C8" w:rsidRPr="00FE62C8" w:rsidRDefault="00FE62C8" w:rsidP="00FE62C8">
      <w:pPr>
        <w:jc w:val="both"/>
        <w:rPr>
          <w:rFonts w:asciiTheme="minorHAnsi" w:hAnsiTheme="minorHAnsi"/>
          <w:color w:val="auto"/>
          <w:sz w:val="28"/>
          <w:rtl/>
        </w:rPr>
      </w:pPr>
      <w:r w:rsidRPr="00FE62C8">
        <w:rPr>
          <w:rFonts w:asciiTheme="minorHAnsi" w:hAnsiTheme="minorHAnsi" w:hint="cs"/>
          <w:color w:val="auto"/>
          <w:sz w:val="28"/>
          <w:rtl/>
        </w:rPr>
        <w:t xml:space="preserve">ایشان قائل به اتحاد «خثعمی» و «جعفی» بوده و در این زمینه </w:t>
      </w:r>
      <w:r w:rsidRPr="00FE62C8">
        <w:rPr>
          <w:rFonts w:asciiTheme="minorHAnsi" w:hAnsiTheme="minorHAnsi"/>
          <w:color w:val="auto"/>
          <w:sz w:val="28"/>
          <w:rtl/>
        </w:rPr>
        <w:t>م</w:t>
      </w:r>
      <w:r w:rsidRPr="00FE62C8">
        <w:rPr>
          <w:rFonts w:asciiTheme="minorHAnsi" w:hAnsiTheme="minorHAnsi" w:hint="cs"/>
          <w:color w:val="auto"/>
          <w:sz w:val="28"/>
          <w:rtl/>
        </w:rPr>
        <w:t>ی‌</w:t>
      </w:r>
      <w:r w:rsidRPr="00FE62C8">
        <w:rPr>
          <w:rFonts w:asciiTheme="minorHAnsi" w:hAnsiTheme="minorHAnsi" w:hint="eastAsia"/>
          <w:color w:val="auto"/>
          <w:sz w:val="28"/>
          <w:rtl/>
        </w:rPr>
        <w:t>گو</w:t>
      </w:r>
      <w:r w:rsidRPr="00FE62C8">
        <w:rPr>
          <w:rFonts w:asciiTheme="minorHAnsi" w:hAnsiTheme="minorHAnsi" w:hint="cs"/>
          <w:color w:val="auto"/>
          <w:sz w:val="28"/>
          <w:rtl/>
        </w:rPr>
        <w:t>ی</w:t>
      </w:r>
      <w:r w:rsidRPr="00FE62C8">
        <w:rPr>
          <w:rFonts w:asciiTheme="minorHAnsi" w:hAnsiTheme="minorHAnsi" w:hint="eastAsia"/>
          <w:color w:val="auto"/>
          <w:sz w:val="28"/>
          <w:rtl/>
        </w:rPr>
        <w:t>ند</w:t>
      </w:r>
      <w:r w:rsidRPr="00FE62C8">
        <w:rPr>
          <w:rFonts w:asciiTheme="minorHAnsi" w:hAnsiTheme="minorHAnsi" w:hint="cs"/>
          <w:color w:val="auto"/>
          <w:sz w:val="28"/>
          <w:rtl/>
        </w:rPr>
        <w:t xml:space="preserve">: اگر قائل به اتحاد باشیم، راوی توثیق </w:t>
      </w:r>
      <w:r w:rsidRPr="00FE62C8">
        <w:rPr>
          <w:rFonts w:asciiTheme="minorHAnsi" w:hAnsiTheme="minorHAnsi"/>
          <w:color w:val="auto"/>
          <w:sz w:val="28"/>
          <w:rtl/>
        </w:rPr>
        <w:t>م</w:t>
      </w:r>
      <w:r w:rsidRPr="00FE62C8">
        <w:rPr>
          <w:rFonts w:asciiTheme="minorHAnsi" w:hAnsiTheme="minorHAnsi" w:hint="cs"/>
          <w:color w:val="auto"/>
          <w:sz w:val="28"/>
          <w:rtl/>
        </w:rPr>
        <w:t>ی‌</w:t>
      </w:r>
      <w:r w:rsidRPr="00FE62C8">
        <w:rPr>
          <w:rFonts w:asciiTheme="minorHAnsi" w:hAnsiTheme="minorHAnsi" w:hint="eastAsia"/>
          <w:color w:val="auto"/>
          <w:sz w:val="28"/>
          <w:rtl/>
        </w:rPr>
        <w:t>شود</w:t>
      </w:r>
      <w:r w:rsidRPr="00FE62C8">
        <w:rPr>
          <w:rFonts w:asciiTheme="minorHAnsi" w:hAnsiTheme="minorHAnsi" w:hint="cs"/>
          <w:color w:val="auto"/>
          <w:sz w:val="28"/>
          <w:rtl/>
        </w:rPr>
        <w:t xml:space="preserve"> و اگر این دو را متحد ندانیم، «جعفی» را با توثیقاتی مانند توثیق «علامه حلی» و... و «خثعمی» را با توثیق «شیخ طوسی» توثیق کرده و حکم به صحت روایات آنها </w:t>
      </w:r>
      <w:r w:rsidRPr="00FE62C8">
        <w:rPr>
          <w:rFonts w:asciiTheme="minorHAnsi" w:hAnsiTheme="minorHAnsi"/>
          <w:color w:val="auto"/>
          <w:sz w:val="28"/>
          <w:rtl/>
        </w:rPr>
        <w:t>م</w:t>
      </w:r>
      <w:r w:rsidRPr="00FE62C8">
        <w:rPr>
          <w:rFonts w:asciiTheme="minorHAnsi" w:hAnsiTheme="minorHAnsi" w:hint="cs"/>
          <w:color w:val="auto"/>
          <w:sz w:val="28"/>
          <w:rtl/>
        </w:rPr>
        <w:t>ی‌</w:t>
      </w:r>
      <w:r w:rsidRPr="00FE62C8">
        <w:rPr>
          <w:rFonts w:asciiTheme="minorHAnsi" w:hAnsiTheme="minorHAnsi" w:hint="eastAsia"/>
          <w:color w:val="auto"/>
          <w:sz w:val="28"/>
          <w:rtl/>
        </w:rPr>
        <w:t>کن</w:t>
      </w:r>
      <w:r w:rsidRPr="00FE62C8">
        <w:rPr>
          <w:rFonts w:asciiTheme="minorHAnsi" w:hAnsiTheme="minorHAnsi" w:hint="cs"/>
          <w:color w:val="auto"/>
          <w:sz w:val="28"/>
          <w:rtl/>
        </w:rPr>
        <w:t>ی</w:t>
      </w:r>
      <w:r w:rsidRPr="00FE62C8">
        <w:rPr>
          <w:rFonts w:asciiTheme="minorHAnsi" w:hAnsiTheme="minorHAnsi" w:hint="eastAsia"/>
          <w:color w:val="auto"/>
          <w:sz w:val="28"/>
          <w:rtl/>
        </w:rPr>
        <w:t>م</w:t>
      </w:r>
      <w:r w:rsidRPr="00FE62C8">
        <w:rPr>
          <w:rFonts w:asciiTheme="minorHAnsi" w:hAnsiTheme="minorHAnsi" w:hint="cs"/>
          <w:color w:val="auto"/>
          <w:sz w:val="28"/>
          <w:rtl/>
        </w:rPr>
        <w:t>.</w:t>
      </w:r>
    </w:p>
    <w:p w:rsidR="00FE62C8" w:rsidRPr="003C213A" w:rsidRDefault="00FE62C8" w:rsidP="00634270">
      <w:pPr>
        <w:jc w:val="both"/>
        <w:rPr>
          <w:rtl/>
        </w:rPr>
      </w:pPr>
      <w:r w:rsidRPr="006F4EA1">
        <w:rPr>
          <w:rFonts w:asciiTheme="minorHAnsi" w:hAnsiTheme="minorHAnsi" w:cs="B Titr" w:hint="cs"/>
          <w:color w:val="auto"/>
          <w:sz w:val="24"/>
          <w:szCs w:val="24"/>
          <w:rtl/>
        </w:rPr>
        <w:t>«مرحوم تستری»:</w:t>
      </w:r>
      <w:r w:rsidRPr="007138F9">
        <w:rPr>
          <w:vertAlign w:val="superscript"/>
          <w:rtl/>
        </w:rPr>
        <w:footnoteReference w:id="267"/>
      </w:r>
      <w:r w:rsidRPr="003C213A">
        <w:rPr>
          <w:rFonts w:hint="cs"/>
          <w:rtl/>
        </w:rPr>
        <w:t xml:space="preserve"> «مرحوم تستری» نه‌تنها معتقد است که «خثعمی» و «جعفی» دو نفر هستند، بلکه معتقد است اگر در روایات «اسماعیل جعفی» بدون ذکر نام پدر بیاید، منصرف به «اسماعیل بن عبدالرحمن» است نه به «اسماعیل بن جابر»؛ یعنی کثرت با «اسماعیل بن عبدالرحمن» است. ایشان «اسماعیل بن عبدالرحمن» را ثقه </w:t>
      </w:r>
      <w:r w:rsidRPr="003C213A">
        <w:rPr>
          <w:rtl/>
        </w:rPr>
        <w:t>نم</w:t>
      </w:r>
      <w:r w:rsidRPr="003C213A">
        <w:rPr>
          <w:rFonts w:hint="cs"/>
          <w:rtl/>
        </w:rPr>
        <w:t>ی‌</w:t>
      </w:r>
      <w:r w:rsidRPr="003C213A">
        <w:rPr>
          <w:rFonts w:hint="eastAsia"/>
          <w:rtl/>
        </w:rPr>
        <w:t>داند</w:t>
      </w:r>
      <w:r w:rsidRPr="003C213A">
        <w:rPr>
          <w:rFonts w:hint="cs"/>
          <w:rtl/>
        </w:rPr>
        <w:t xml:space="preserve"> ولی «اسماعیل بن جابر» را ثقه </w:t>
      </w:r>
      <w:r w:rsidRPr="003C213A">
        <w:rPr>
          <w:rtl/>
        </w:rPr>
        <w:t>م</w:t>
      </w:r>
      <w:r w:rsidRPr="003C213A">
        <w:rPr>
          <w:rFonts w:hint="cs"/>
          <w:rtl/>
        </w:rPr>
        <w:t>ی‌</w:t>
      </w:r>
      <w:r w:rsidRPr="003C213A">
        <w:rPr>
          <w:rFonts w:hint="eastAsia"/>
          <w:rtl/>
        </w:rPr>
        <w:t>داند</w:t>
      </w:r>
      <w:r w:rsidRPr="003C213A">
        <w:rPr>
          <w:rFonts w:hint="cs"/>
          <w:rtl/>
        </w:rPr>
        <w:t>.</w:t>
      </w:r>
    </w:p>
    <w:p w:rsidR="00FE62C8" w:rsidRPr="003C213A" w:rsidRDefault="00FE62C8" w:rsidP="00634270">
      <w:pPr>
        <w:jc w:val="both"/>
        <w:rPr>
          <w:rtl/>
        </w:rPr>
      </w:pPr>
      <w:r w:rsidRPr="006F4EA1">
        <w:rPr>
          <w:rFonts w:asciiTheme="minorHAnsi" w:hAnsiTheme="minorHAnsi" w:cs="B Titr" w:hint="cs"/>
          <w:color w:val="auto"/>
          <w:sz w:val="24"/>
          <w:szCs w:val="24"/>
          <w:rtl/>
        </w:rPr>
        <w:t>«مرحوم خویی»:</w:t>
      </w:r>
      <w:r w:rsidRPr="007138F9">
        <w:rPr>
          <w:vertAlign w:val="superscript"/>
          <w:rtl/>
        </w:rPr>
        <w:footnoteReference w:id="268"/>
      </w:r>
      <w:r w:rsidRPr="003C213A">
        <w:rPr>
          <w:rFonts w:hint="cs"/>
          <w:rtl/>
        </w:rPr>
        <w:t xml:space="preserve"> ایشان دو عنوان «خثعمی» و «جعفی» را متحد </w:t>
      </w:r>
      <w:r w:rsidRPr="003C213A">
        <w:rPr>
          <w:rtl/>
        </w:rPr>
        <w:t>م</w:t>
      </w:r>
      <w:r w:rsidRPr="003C213A">
        <w:rPr>
          <w:rFonts w:hint="cs"/>
          <w:rtl/>
        </w:rPr>
        <w:t>ی‌</w:t>
      </w:r>
      <w:r w:rsidRPr="003C213A">
        <w:rPr>
          <w:rFonts w:hint="eastAsia"/>
          <w:rtl/>
        </w:rPr>
        <w:t>دانند</w:t>
      </w:r>
      <w:r w:rsidRPr="003C213A">
        <w:rPr>
          <w:rFonts w:hint="cs"/>
          <w:rtl/>
        </w:rPr>
        <w:t>.</w:t>
      </w:r>
    </w:p>
    <w:p w:rsidR="00FE62C8" w:rsidRPr="003C213A" w:rsidRDefault="00FE62C8" w:rsidP="00C650FA">
      <w:pPr>
        <w:pStyle w:val="2"/>
        <w:rPr>
          <w:rtl/>
        </w:rPr>
      </w:pPr>
      <w:bookmarkStart w:id="356" w:name="_Toc40762587"/>
      <w:r w:rsidRPr="003C213A">
        <w:rPr>
          <w:rFonts w:hint="cs"/>
          <w:rtl/>
        </w:rPr>
        <w:lastRenderedPageBreak/>
        <w:t>11. «اسماعیل بن عبدالرحمن»</w:t>
      </w:r>
      <w:bookmarkEnd w:id="356"/>
    </w:p>
    <w:p w:rsidR="00FE62C8" w:rsidRPr="00FE62C8" w:rsidRDefault="00FE62C8" w:rsidP="00FE62C8">
      <w:pPr>
        <w:jc w:val="both"/>
        <w:rPr>
          <w:rFonts w:asciiTheme="minorHAnsi" w:hAnsiTheme="minorHAnsi"/>
          <w:color w:val="auto"/>
          <w:sz w:val="28"/>
          <w:rtl/>
        </w:rPr>
      </w:pPr>
      <w:r w:rsidRPr="00FE62C8">
        <w:rPr>
          <w:rFonts w:asciiTheme="minorHAnsi" w:hAnsiTheme="minorHAnsi" w:hint="cs"/>
          <w:color w:val="auto"/>
          <w:sz w:val="28"/>
          <w:rtl/>
        </w:rPr>
        <w:t xml:space="preserve">ازآنجایی‌که در متحد بودن یا نبودن این عنوان با عنوان قبل و در ثقه بودن این دو اختلاف است، این راوی را نیز بررسی و سپس به </w:t>
      </w:r>
      <w:r w:rsidRPr="00FE62C8">
        <w:rPr>
          <w:rFonts w:asciiTheme="minorHAnsi" w:hAnsiTheme="minorHAnsi"/>
          <w:color w:val="auto"/>
          <w:sz w:val="28"/>
          <w:rtl/>
        </w:rPr>
        <w:t>جمع‌بند</w:t>
      </w:r>
      <w:r w:rsidRPr="00FE62C8">
        <w:rPr>
          <w:rFonts w:asciiTheme="minorHAnsi" w:hAnsiTheme="minorHAnsi" w:hint="cs"/>
          <w:color w:val="auto"/>
          <w:sz w:val="28"/>
          <w:rtl/>
        </w:rPr>
        <w:t xml:space="preserve">ی </w:t>
      </w:r>
      <w:r w:rsidRPr="00FE62C8">
        <w:rPr>
          <w:rFonts w:asciiTheme="minorHAnsi" w:hAnsiTheme="minorHAnsi"/>
          <w:color w:val="auto"/>
          <w:sz w:val="28"/>
          <w:rtl/>
        </w:rPr>
        <w:t>م</w:t>
      </w:r>
      <w:r w:rsidRPr="00FE62C8">
        <w:rPr>
          <w:rFonts w:asciiTheme="minorHAnsi" w:hAnsiTheme="minorHAnsi" w:hint="cs"/>
          <w:color w:val="auto"/>
          <w:sz w:val="28"/>
          <w:rtl/>
        </w:rPr>
        <w:t>ی‌</w:t>
      </w:r>
      <w:r w:rsidRPr="00FE62C8">
        <w:rPr>
          <w:rFonts w:asciiTheme="minorHAnsi" w:hAnsiTheme="minorHAnsi" w:hint="eastAsia"/>
          <w:color w:val="auto"/>
          <w:sz w:val="28"/>
          <w:rtl/>
        </w:rPr>
        <w:t>پرداز</w:t>
      </w:r>
      <w:r w:rsidRPr="00FE62C8">
        <w:rPr>
          <w:rFonts w:asciiTheme="minorHAnsi" w:hAnsiTheme="minorHAnsi" w:hint="cs"/>
          <w:color w:val="auto"/>
          <w:sz w:val="28"/>
          <w:rtl/>
        </w:rPr>
        <w:t>ی</w:t>
      </w:r>
      <w:r w:rsidRPr="00FE62C8">
        <w:rPr>
          <w:rFonts w:asciiTheme="minorHAnsi" w:hAnsiTheme="minorHAnsi" w:hint="eastAsia"/>
          <w:color w:val="auto"/>
          <w:sz w:val="28"/>
          <w:rtl/>
        </w:rPr>
        <w:t>م</w:t>
      </w:r>
      <w:r w:rsidRPr="00FE62C8">
        <w:rPr>
          <w:rFonts w:asciiTheme="minorHAnsi" w:hAnsiTheme="minorHAnsi" w:hint="cs"/>
          <w:color w:val="auto"/>
          <w:sz w:val="28"/>
          <w:rtl/>
        </w:rPr>
        <w:t>.</w:t>
      </w:r>
    </w:p>
    <w:p w:rsidR="00FE62C8" w:rsidRPr="003C213A" w:rsidRDefault="00FE62C8" w:rsidP="00E754C5">
      <w:pPr>
        <w:jc w:val="both"/>
        <w:rPr>
          <w:rtl/>
        </w:rPr>
      </w:pPr>
      <w:r w:rsidRPr="006F4EA1">
        <w:rPr>
          <w:rFonts w:asciiTheme="minorHAnsi" w:hAnsiTheme="minorHAnsi" w:cs="B Titr" w:hint="cs"/>
          <w:color w:val="auto"/>
          <w:sz w:val="24"/>
          <w:szCs w:val="24"/>
          <w:rtl/>
        </w:rPr>
        <w:t>«رجال نجاشی»:</w:t>
      </w:r>
      <w:r w:rsidRPr="003C213A">
        <w:rPr>
          <w:rFonts w:hint="cs"/>
          <w:rtl/>
        </w:rPr>
        <w:t xml:space="preserve"> نجاشی ذیل عنوان «بسطام بن الحصین» در مورد این راوی صحبت کرده است: </w:t>
      </w:r>
      <w:r w:rsidRPr="003C213A">
        <w:rPr>
          <w:rtl/>
        </w:rPr>
        <w:t>«281 بسطام بن الحصین بن عبدالرحمن الجعف</w:t>
      </w:r>
      <w:r w:rsidRPr="003C213A">
        <w:rPr>
          <w:rFonts w:hint="cs"/>
          <w:rtl/>
        </w:rPr>
        <w:t xml:space="preserve">ی: </w:t>
      </w:r>
      <w:r w:rsidRPr="003C213A">
        <w:rPr>
          <w:rtl/>
        </w:rPr>
        <w:t>ابن أخی خیثمة و إسماعیل. کان وجها فی أصحابنا و أبوه و عمومته، و کان أوجههم إسماعیل. و هم بیت بالکوفة من جعف</w:t>
      </w:r>
      <w:r w:rsidRPr="003C213A">
        <w:rPr>
          <w:rFonts w:hint="cs"/>
          <w:rtl/>
        </w:rPr>
        <w:t>ی»</w:t>
      </w:r>
      <w:r w:rsidR="00E754C5">
        <w:rPr>
          <w:rFonts w:hint="cs"/>
          <w:rtl/>
        </w:rPr>
        <w:t>.</w:t>
      </w:r>
      <w:r w:rsidR="00E754C5">
        <w:rPr>
          <w:rStyle w:val="FootnoteReference"/>
          <w:rtl/>
        </w:rPr>
        <w:footnoteReference w:id="269"/>
      </w:r>
    </w:p>
    <w:p w:rsidR="00FE62C8" w:rsidRPr="00FE62C8" w:rsidRDefault="00FE62C8" w:rsidP="00FE62C8">
      <w:pPr>
        <w:jc w:val="both"/>
        <w:rPr>
          <w:rFonts w:asciiTheme="minorHAnsi" w:hAnsiTheme="minorHAnsi"/>
          <w:color w:val="auto"/>
          <w:sz w:val="28"/>
          <w:rtl/>
        </w:rPr>
      </w:pPr>
      <w:r w:rsidRPr="00FE62C8">
        <w:rPr>
          <w:rFonts w:asciiTheme="minorHAnsi" w:hAnsiTheme="minorHAnsi" w:hint="cs"/>
          <w:color w:val="auto"/>
          <w:sz w:val="28"/>
          <w:rtl/>
        </w:rPr>
        <w:t xml:space="preserve">عبارت «وجها فی اصحابنا» مدح است و توثیق محسوب </w:t>
      </w:r>
      <w:r w:rsidRPr="00FE62C8">
        <w:rPr>
          <w:rFonts w:asciiTheme="minorHAnsi" w:hAnsiTheme="minorHAnsi"/>
          <w:color w:val="auto"/>
          <w:sz w:val="28"/>
          <w:rtl/>
        </w:rPr>
        <w:t>نم</w:t>
      </w:r>
      <w:r w:rsidRPr="00FE62C8">
        <w:rPr>
          <w:rFonts w:asciiTheme="minorHAnsi" w:hAnsiTheme="minorHAnsi" w:hint="cs"/>
          <w:color w:val="auto"/>
          <w:sz w:val="28"/>
          <w:rtl/>
        </w:rPr>
        <w:t>ی‌</w:t>
      </w:r>
      <w:r w:rsidRPr="00FE62C8">
        <w:rPr>
          <w:rFonts w:asciiTheme="minorHAnsi" w:hAnsiTheme="minorHAnsi" w:hint="eastAsia"/>
          <w:color w:val="auto"/>
          <w:sz w:val="28"/>
          <w:rtl/>
        </w:rPr>
        <w:t>شود</w:t>
      </w:r>
      <w:r w:rsidRPr="00FE62C8">
        <w:rPr>
          <w:rFonts w:asciiTheme="minorHAnsi" w:hAnsiTheme="minorHAnsi" w:hint="cs"/>
          <w:color w:val="auto"/>
          <w:sz w:val="28"/>
          <w:rtl/>
        </w:rPr>
        <w:t xml:space="preserve">؛ اما «نجاشی» در ادامه افراد دیگری از </w:t>
      </w:r>
      <w:r w:rsidRPr="00FE62C8">
        <w:rPr>
          <w:rFonts w:asciiTheme="minorHAnsi" w:hAnsiTheme="minorHAnsi"/>
          <w:color w:val="auto"/>
          <w:sz w:val="28"/>
          <w:rtl/>
        </w:rPr>
        <w:t>خانواده‌</w:t>
      </w:r>
      <w:r w:rsidRPr="00FE62C8">
        <w:rPr>
          <w:rFonts w:asciiTheme="minorHAnsi" w:hAnsiTheme="minorHAnsi" w:hint="cs"/>
          <w:color w:val="auto"/>
          <w:sz w:val="28"/>
          <w:rtl/>
        </w:rPr>
        <w:t xml:space="preserve">ی او را ذکر کرده و «اسماعیل» را «اوجه» آنها </w:t>
      </w:r>
      <w:r w:rsidRPr="00FE62C8">
        <w:rPr>
          <w:rFonts w:asciiTheme="minorHAnsi" w:hAnsiTheme="minorHAnsi"/>
          <w:color w:val="auto"/>
          <w:sz w:val="28"/>
          <w:rtl/>
        </w:rPr>
        <w:t>م</w:t>
      </w:r>
      <w:r w:rsidRPr="00FE62C8">
        <w:rPr>
          <w:rFonts w:asciiTheme="minorHAnsi" w:hAnsiTheme="minorHAnsi" w:hint="cs"/>
          <w:color w:val="auto"/>
          <w:sz w:val="28"/>
          <w:rtl/>
        </w:rPr>
        <w:t>ی‌</w:t>
      </w:r>
      <w:r w:rsidRPr="00FE62C8">
        <w:rPr>
          <w:rFonts w:asciiTheme="minorHAnsi" w:hAnsiTheme="minorHAnsi" w:hint="eastAsia"/>
          <w:color w:val="auto"/>
          <w:sz w:val="28"/>
          <w:rtl/>
        </w:rPr>
        <w:t>داند</w:t>
      </w:r>
      <w:r w:rsidRPr="00FE62C8">
        <w:rPr>
          <w:rFonts w:asciiTheme="minorHAnsi" w:hAnsiTheme="minorHAnsi" w:hint="cs"/>
          <w:color w:val="auto"/>
          <w:sz w:val="28"/>
          <w:rtl/>
        </w:rPr>
        <w:t xml:space="preserve">. با توجه به اینکه در میان راویانی که «نجاشی» آنها را ذکر کرده است، راویانی وجود دارند که «نجاشی» آنها را ثقه </w:t>
      </w:r>
      <w:r w:rsidRPr="00FE62C8">
        <w:rPr>
          <w:rFonts w:asciiTheme="minorHAnsi" w:hAnsiTheme="minorHAnsi"/>
          <w:color w:val="auto"/>
          <w:sz w:val="28"/>
          <w:rtl/>
        </w:rPr>
        <w:t>م</w:t>
      </w:r>
      <w:r w:rsidRPr="00FE62C8">
        <w:rPr>
          <w:rFonts w:asciiTheme="minorHAnsi" w:hAnsiTheme="minorHAnsi" w:hint="cs"/>
          <w:color w:val="auto"/>
          <w:sz w:val="28"/>
          <w:rtl/>
        </w:rPr>
        <w:t>ی‌</w:t>
      </w:r>
      <w:r w:rsidRPr="00FE62C8">
        <w:rPr>
          <w:rFonts w:asciiTheme="minorHAnsi" w:hAnsiTheme="minorHAnsi" w:hint="eastAsia"/>
          <w:color w:val="auto"/>
          <w:sz w:val="28"/>
          <w:rtl/>
        </w:rPr>
        <w:t>داند</w:t>
      </w:r>
      <w:r w:rsidRPr="00FE62C8">
        <w:rPr>
          <w:rFonts w:asciiTheme="minorHAnsi" w:hAnsiTheme="minorHAnsi" w:hint="cs"/>
          <w:color w:val="auto"/>
          <w:sz w:val="28"/>
          <w:rtl/>
        </w:rPr>
        <w:t xml:space="preserve"> و «اسماعیل» را «اوجه» </w:t>
      </w:r>
      <w:r w:rsidRPr="00FE62C8">
        <w:rPr>
          <w:rFonts w:asciiTheme="minorHAnsi" w:hAnsiTheme="minorHAnsi"/>
          <w:color w:val="auto"/>
          <w:sz w:val="28"/>
          <w:rtl/>
        </w:rPr>
        <w:t>م</w:t>
      </w:r>
      <w:r w:rsidRPr="00FE62C8">
        <w:rPr>
          <w:rFonts w:asciiTheme="minorHAnsi" w:hAnsiTheme="minorHAnsi" w:hint="cs"/>
          <w:color w:val="auto"/>
          <w:sz w:val="28"/>
          <w:rtl/>
        </w:rPr>
        <w:t>ی‌</w:t>
      </w:r>
      <w:r w:rsidRPr="00FE62C8">
        <w:rPr>
          <w:rFonts w:asciiTheme="minorHAnsi" w:hAnsiTheme="minorHAnsi" w:hint="eastAsia"/>
          <w:color w:val="auto"/>
          <w:sz w:val="28"/>
          <w:rtl/>
        </w:rPr>
        <w:t>داند</w:t>
      </w:r>
      <w:r w:rsidRPr="00FE62C8">
        <w:rPr>
          <w:rFonts w:asciiTheme="minorHAnsi" w:hAnsiTheme="minorHAnsi" w:hint="cs"/>
          <w:color w:val="auto"/>
          <w:sz w:val="28"/>
          <w:rtl/>
        </w:rPr>
        <w:t xml:space="preserve">، این عبارت توثیق را </w:t>
      </w:r>
      <w:r w:rsidRPr="00FE62C8">
        <w:rPr>
          <w:rFonts w:asciiTheme="minorHAnsi" w:hAnsiTheme="minorHAnsi"/>
          <w:color w:val="auto"/>
          <w:sz w:val="28"/>
          <w:rtl/>
        </w:rPr>
        <w:t>م</w:t>
      </w:r>
      <w:r w:rsidRPr="00FE62C8">
        <w:rPr>
          <w:rFonts w:asciiTheme="minorHAnsi" w:hAnsiTheme="minorHAnsi" w:hint="cs"/>
          <w:color w:val="auto"/>
          <w:sz w:val="28"/>
          <w:rtl/>
        </w:rPr>
        <w:t>ی‌</w:t>
      </w:r>
      <w:r w:rsidRPr="00FE62C8">
        <w:rPr>
          <w:rFonts w:asciiTheme="minorHAnsi" w:hAnsiTheme="minorHAnsi" w:hint="eastAsia"/>
          <w:color w:val="auto"/>
          <w:sz w:val="28"/>
          <w:rtl/>
        </w:rPr>
        <w:t>رساند</w:t>
      </w:r>
      <w:r w:rsidRPr="00FE62C8">
        <w:rPr>
          <w:rFonts w:asciiTheme="minorHAnsi" w:hAnsiTheme="minorHAnsi" w:hint="cs"/>
          <w:color w:val="auto"/>
          <w:sz w:val="28"/>
          <w:rtl/>
        </w:rPr>
        <w:t>.</w:t>
      </w:r>
    </w:p>
    <w:p w:rsidR="00FE62C8" w:rsidRPr="00E3797E" w:rsidRDefault="00FE62C8" w:rsidP="00634270">
      <w:pPr>
        <w:jc w:val="both"/>
        <w:rPr>
          <w:rFonts w:asciiTheme="minorHAnsi" w:hAnsiTheme="minorHAnsi" w:cs="B Titr"/>
          <w:color w:val="auto"/>
          <w:sz w:val="24"/>
          <w:szCs w:val="24"/>
          <w:rtl/>
        </w:rPr>
      </w:pPr>
      <w:r w:rsidRPr="00E3797E">
        <w:rPr>
          <w:rFonts w:asciiTheme="minorHAnsi" w:hAnsiTheme="minorHAnsi" w:cs="B Titr" w:hint="cs"/>
          <w:color w:val="auto"/>
          <w:sz w:val="24"/>
          <w:szCs w:val="24"/>
          <w:rtl/>
        </w:rPr>
        <w:t>«رجال شیخ طوسی»:</w:t>
      </w:r>
    </w:p>
    <w:p w:rsidR="00FE62C8" w:rsidRPr="00FE62C8" w:rsidRDefault="00FE62C8" w:rsidP="00E754C5">
      <w:pPr>
        <w:ind w:left="720"/>
        <w:jc w:val="both"/>
        <w:rPr>
          <w:rFonts w:asciiTheme="minorHAnsi" w:hAnsiTheme="minorHAnsi"/>
          <w:color w:val="auto"/>
          <w:sz w:val="28"/>
          <w:rtl/>
        </w:rPr>
      </w:pPr>
      <w:r w:rsidRPr="00FE62C8">
        <w:rPr>
          <w:rFonts w:asciiTheme="minorHAnsi" w:hAnsiTheme="minorHAnsi"/>
          <w:color w:val="auto"/>
          <w:sz w:val="28"/>
          <w:rtl/>
        </w:rPr>
        <w:t>«15 إسماعیل بن عبدالرحمن الجعف</w:t>
      </w:r>
      <w:r w:rsidRPr="00FE62C8">
        <w:rPr>
          <w:rFonts w:asciiTheme="minorHAnsi" w:hAnsiTheme="minorHAnsi" w:hint="cs"/>
          <w:color w:val="auto"/>
          <w:sz w:val="28"/>
          <w:rtl/>
        </w:rPr>
        <w:t xml:space="preserve">ی: </w:t>
      </w:r>
      <w:r w:rsidRPr="00FE62C8">
        <w:rPr>
          <w:rFonts w:asciiTheme="minorHAnsi" w:hAnsiTheme="minorHAnsi"/>
          <w:color w:val="auto"/>
          <w:sz w:val="28"/>
          <w:rtl/>
        </w:rPr>
        <w:t>الکوفی، تابعی، سمع أبا الطفیل عامر بن واثلة، روی عنه و عن أبی عبد الله</w:t>
      </w:r>
      <w:r w:rsidR="00E754C5">
        <w:rPr>
          <w:rFonts w:asciiTheme="minorHAnsi" w:hAnsiTheme="minorHAnsi" w:hint="cs"/>
          <w:color w:val="auto"/>
          <w:sz w:val="28"/>
          <w:rtl/>
        </w:rPr>
        <w:t>»</w:t>
      </w:r>
      <w:r w:rsidRPr="00FE62C8">
        <w:rPr>
          <w:rFonts w:asciiTheme="minorHAnsi" w:hAnsiTheme="minorHAnsi" w:hint="cs"/>
          <w:color w:val="auto"/>
          <w:sz w:val="28"/>
          <w:rtl/>
        </w:rPr>
        <w:t>؛</w:t>
      </w:r>
      <w:r w:rsidR="00E754C5">
        <w:rPr>
          <w:rStyle w:val="FootnoteReference"/>
          <w:rFonts w:asciiTheme="minorHAnsi" w:hAnsiTheme="minorHAnsi"/>
          <w:color w:val="auto"/>
          <w:sz w:val="28"/>
          <w:rtl/>
        </w:rPr>
        <w:footnoteReference w:id="270"/>
      </w:r>
    </w:p>
    <w:p w:rsidR="00FE62C8" w:rsidRPr="00FE62C8" w:rsidRDefault="00FE62C8" w:rsidP="00E754C5">
      <w:pPr>
        <w:ind w:left="720"/>
        <w:jc w:val="both"/>
        <w:rPr>
          <w:rFonts w:asciiTheme="minorHAnsi" w:hAnsiTheme="minorHAnsi"/>
          <w:color w:val="auto"/>
          <w:sz w:val="28"/>
          <w:rtl/>
        </w:rPr>
      </w:pPr>
      <w:r w:rsidRPr="00FE62C8">
        <w:rPr>
          <w:rFonts w:asciiTheme="minorHAnsi" w:hAnsiTheme="minorHAnsi"/>
          <w:color w:val="auto"/>
          <w:sz w:val="28"/>
          <w:rtl/>
        </w:rPr>
        <w:t>«84 إسماعیل بن عبدالرحمن الجعف</w:t>
      </w:r>
      <w:r w:rsidRPr="00FE62C8">
        <w:rPr>
          <w:rFonts w:asciiTheme="minorHAnsi" w:hAnsiTheme="minorHAnsi" w:hint="cs"/>
          <w:color w:val="auto"/>
          <w:sz w:val="28"/>
          <w:rtl/>
        </w:rPr>
        <w:t xml:space="preserve">ی: </w:t>
      </w:r>
      <w:r w:rsidRPr="00FE62C8">
        <w:rPr>
          <w:rFonts w:asciiTheme="minorHAnsi" w:hAnsiTheme="minorHAnsi"/>
          <w:color w:val="auto"/>
          <w:sz w:val="28"/>
          <w:rtl/>
        </w:rPr>
        <w:t>الکوفی، تابعی، سمع من أبی الطفیل (سمع أبا الطفیل) مات فی حیاة أبی عبد الله و کان فقیها، و روی عن أبی جعفر أیضا</w:t>
      </w:r>
      <w:r w:rsidRPr="00FE62C8">
        <w:rPr>
          <w:rFonts w:asciiTheme="minorHAnsi" w:hAnsiTheme="minorHAnsi" w:hint="cs"/>
          <w:color w:val="auto"/>
          <w:sz w:val="28"/>
          <w:rtl/>
        </w:rPr>
        <w:t>»</w:t>
      </w:r>
      <w:r w:rsidR="00E754C5">
        <w:rPr>
          <w:rFonts w:asciiTheme="minorHAnsi" w:hAnsiTheme="minorHAnsi" w:hint="cs"/>
          <w:color w:val="auto"/>
          <w:sz w:val="28"/>
          <w:rtl/>
        </w:rPr>
        <w:t>.</w:t>
      </w:r>
      <w:r w:rsidR="00E754C5">
        <w:rPr>
          <w:rStyle w:val="FootnoteReference"/>
          <w:rFonts w:asciiTheme="minorHAnsi" w:hAnsiTheme="minorHAnsi"/>
          <w:color w:val="auto"/>
          <w:sz w:val="28"/>
          <w:rtl/>
        </w:rPr>
        <w:footnoteReference w:id="271"/>
      </w:r>
    </w:p>
    <w:p w:rsidR="00FE62C8" w:rsidRPr="00FE62C8" w:rsidRDefault="00FE62C8" w:rsidP="00FE62C8">
      <w:pPr>
        <w:jc w:val="both"/>
        <w:rPr>
          <w:rFonts w:asciiTheme="minorHAnsi" w:hAnsiTheme="minorHAnsi"/>
          <w:color w:val="auto"/>
          <w:sz w:val="28"/>
          <w:rtl/>
        </w:rPr>
      </w:pPr>
      <w:r w:rsidRPr="00FE62C8">
        <w:rPr>
          <w:rFonts w:asciiTheme="minorHAnsi" w:hAnsiTheme="minorHAnsi" w:hint="cs"/>
          <w:color w:val="auto"/>
          <w:sz w:val="28"/>
          <w:rtl/>
        </w:rPr>
        <w:t>در این عبارت «اسماعیل بن عبدالرحمن» از فقها دانسته شده است.</w:t>
      </w:r>
    </w:p>
    <w:p w:rsidR="00FE62C8" w:rsidRPr="003C213A" w:rsidRDefault="00FE62C8" w:rsidP="00B320E0">
      <w:pPr>
        <w:jc w:val="both"/>
        <w:rPr>
          <w:rtl/>
        </w:rPr>
      </w:pPr>
      <w:r w:rsidRPr="006F4EA1">
        <w:rPr>
          <w:rFonts w:asciiTheme="minorHAnsi" w:hAnsiTheme="minorHAnsi" w:cs="B Titr" w:hint="cs"/>
          <w:color w:val="auto"/>
          <w:sz w:val="24"/>
          <w:szCs w:val="24"/>
          <w:rtl/>
        </w:rPr>
        <w:t>«رجال علامه حلی»:</w:t>
      </w:r>
      <w:r w:rsidRPr="003C213A">
        <w:rPr>
          <w:rFonts w:hint="cs"/>
          <w:rtl/>
        </w:rPr>
        <w:t xml:space="preserve"> </w:t>
      </w:r>
      <w:r w:rsidRPr="003C213A">
        <w:rPr>
          <w:rtl/>
        </w:rPr>
        <w:t>«3 إسماعیل بن عبدالرحمن الجعف</w:t>
      </w:r>
      <w:r w:rsidRPr="003C213A">
        <w:rPr>
          <w:rFonts w:hint="cs"/>
          <w:rtl/>
        </w:rPr>
        <w:t xml:space="preserve">ی: </w:t>
      </w:r>
      <w:r w:rsidRPr="003C213A">
        <w:rPr>
          <w:rtl/>
        </w:rPr>
        <w:t>الکوفی تابعی من أصحاب أبی عبد الله الصادق علیه‌السلام سمع من أبی الطفیل، و مات فی حیاة أبی عبد الله علیه‌السلام و کان فقیها و روی عن أبی جعفر الباقر علیه‌السلام أیضا. و</w:t>
      </w:r>
      <w:r w:rsidRPr="003C213A">
        <w:rPr>
          <w:rFonts w:hint="cs"/>
          <w:rtl/>
        </w:rPr>
        <w:t xml:space="preserve"> </w:t>
      </w:r>
      <w:r w:rsidRPr="003C213A">
        <w:rPr>
          <w:rtl/>
        </w:rPr>
        <w:t>نقل ابن عقدة أن الصادق علیه‌السلام ترحم علیه.</w:t>
      </w:r>
      <w:r w:rsidRPr="003C213A">
        <w:rPr>
          <w:rFonts w:hint="cs"/>
          <w:rtl/>
        </w:rPr>
        <w:t xml:space="preserve"> </w:t>
      </w:r>
      <w:r w:rsidRPr="003C213A">
        <w:rPr>
          <w:rtl/>
        </w:rPr>
        <w:t>و حکی عن ابن نمیر أنه قال: إنه ثقة. و بالجملة فإن حدیثه أعتمد علیه</w:t>
      </w:r>
      <w:r w:rsidR="00B320E0">
        <w:rPr>
          <w:rFonts w:hint="cs"/>
          <w:rtl/>
        </w:rPr>
        <w:t>».</w:t>
      </w:r>
      <w:r w:rsidR="00B320E0">
        <w:rPr>
          <w:rStyle w:val="FootnoteReference"/>
          <w:rtl/>
        </w:rPr>
        <w:footnoteReference w:id="272"/>
      </w:r>
    </w:p>
    <w:p w:rsidR="00FE62C8" w:rsidRPr="00FE62C8" w:rsidRDefault="00FE62C8" w:rsidP="00FE62C8">
      <w:pPr>
        <w:jc w:val="both"/>
        <w:rPr>
          <w:rFonts w:asciiTheme="minorHAnsi" w:hAnsiTheme="minorHAnsi"/>
          <w:color w:val="auto"/>
          <w:sz w:val="28"/>
          <w:rtl/>
        </w:rPr>
      </w:pPr>
      <w:r w:rsidRPr="00FE62C8">
        <w:rPr>
          <w:rFonts w:asciiTheme="minorHAnsi" w:hAnsiTheme="minorHAnsi" w:hint="cs"/>
          <w:color w:val="auto"/>
          <w:sz w:val="28"/>
          <w:rtl/>
        </w:rPr>
        <w:t xml:space="preserve">در این عبارت دو نقل قول صورت گرفته است: ترحم «امام صادق علیه‌السلام» به نقل از «ابن عقده» و ثقه بودن به نقل از «ابن نمیر». خود «علامه حلی» نیز در ادامه </w:t>
      </w:r>
      <w:r w:rsidRPr="00FE62C8">
        <w:rPr>
          <w:rFonts w:asciiTheme="minorHAnsi" w:hAnsiTheme="minorHAnsi"/>
          <w:color w:val="auto"/>
          <w:sz w:val="28"/>
          <w:rtl/>
        </w:rPr>
        <w:t>نت</w:t>
      </w:r>
      <w:r w:rsidRPr="00FE62C8">
        <w:rPr>
          <w:rFonts w:asciiTheme="minorHAnsi" w:hAnsiTheme="minorHAnsi" w:hint="cs"/>
          <w:color w:val="auto"/>
          <w:sz w:val="28"/>
          <w:rtl/>
        </w:rPr>
        <w:t>ی</w:t>
      </w:r>
      <w:r w:rsidRPr="00FE62C8">
        <w:rPr>
          <w:rFonts w:asciiTheme="minorHAnsi" w:hAnsiTheme="minorHAnsi" w:hint="eastAsia"/>
          <w:color w:val="auto"/>
          <w:sz w:val="28"/>
          <w:rtl/>
        </w:rPr>
        <w:t>جه‌گ</w:t>
      </w:r>
      <w:r w:rsidRPr="00FE62C8">
        <w:rPr>
          <w:rFonts w:asciiTheme="minorHAnsi" w:hAnsiTheme="minorHAnsi" w:hint="cs"/>
          <w:color w:val="auto"/>
          <w:sz w:val="28"/>
          <w:rtl/>
        </w:rPr>
        <w:t>ی</w:t>
      </w:r>
      <w:r w:rsidRPr="00FE62C8">
        <w:rPr>
          <w:rFonts w:asciiTheme="minorHAnsi" w:hAnsiTheme="minorHAnsi" w:hint="eastAsia"/>
          <w:color w:val="auto"/>
          <w:sz w:val="28"/>
          <w:rtl/>
        </w:rPr>
        <w:t>ر</w:t>
      </w:r>
      <w:r w:rsidRPr="00FE62C8">
        <w:rPr>
          <w:rFonts w:asciiTheme="minorHAnsi" w:hAnsiTheme="minorHAnsi" w:hint="cs"/>
          <w:color w:val="auto"/>
          <w:sz w:val="28"/>
          <w:rtl/>
        </w:rPr>
        <w:t xml:space="preserve">ی </w:t>
      </w:r>
      <w:r w:rsidRPr="00FE62C8">
        <w:rPr>
          <w:rFonts w:asciiTheme="minorHAnsi" w:hAnsiTheme="minorHAnsi"/>
          <w:color w:val="auto"/>
          <w:sz w:val="28"/>
          <w:rtl/>
        </w:rPr>
        <w:t>م</w:t>
      </w:r>
      <w:r w:rsidRPr="00FE62C8">
        <w:rPr>
          <w:rFonts w:asciiTheme="minorHAnsi" w:hAnsiTheme="minorHAnsi" w:hint="cs"/>
          <w:color w:val="auto"/>
          <w:sz w:val="28"/>
          <w:rtl/>
        </w:rPr>
        <w:t>ی‌</w:t>
      </w:r>
      <w:r w:rsidRPr="00FE62C8">
        <w:rPr>
          <w:rFonts w:asciiTheme="minorHAnsi" w:hAnsiTheme="minorHAnsi" w:hint="eastAsia"/>
          <w:color w:val="auto"/>
          <w:sz w:val="28"/>
          <w:rtl/>
        </w:rPr>
        <w:t>کند</w:t>
      </w:r>
      <w:r w:rsidRPr="00FE62C8">
        <w:rPr>
          <w:rFonts w:asciiTheme="minorHAnsi" w:hAnsiTheme="minorHAnsi" w:hint="cs"/>
          <w:color w:val="auto"/>
          <w:sz w:val="28"/>
          <w:rtl/>
        </w:rPr>
        <w:t xml:space="preserve"> که به حدیث وی اعتماد دارم که این بخش اجتهاد خود ایشان است.</w:t>
      </w:r>
    </w:p>
    <w:p w:rsidR="00FE62C8" w:rsidRPr="003C213A" w:rsidRDefault="00FE62C8" w:rsidP="00634270">
      <w:pPr>
        <w:jc w:val="both"/>
        <w:rPr>
          <w:rtl/>
        </w:rPr>
      </w:pPr>
      <w:r w:rsidRPr="006F4EA1">
        <w:rPr>
          <w:rFonts w:asciiTheme="minorHAnsi" w:hAnsiTheme="minorHAnsi" w:cs="B Titr"/>
          <w:color w:val="auto"/>
          <w:sz w:val="24"/>
          <w:szCs w:val="24"/>
          <w:rtl/>
        </w:rPr>
        <w:t>جمع‌بند</w:t>
      </w:r>
      <w:r w:rsidRPr="006F4EA1">
        <w:rPr>
          <w:rFonts w:asciiTheme="minorHAnsi" w:hAnsiTheme="minorHAnsi" w:cs="B Titr" w:hint="cs"/>
          <w:color w:val="auto"/>
          <w:sz w:val="24"/>
          <w:szCs w:val="24"/>
          <w:rtl/>
        </w:rPr>
        <w:t>ی:</w:t>
      </w:r>
      <w:r w:rsidRPr="003C213A">
        <w:rPr>
          <w:rFonts w:hint="cs"/>
          <w:rtl/>
        </w:rPr>
        <w:t xml:space="preserve"> اگر این دو عنوان متحد هم نباشند، هر دو ثقه هستند.</w:t>
      </w:r>
    </w:p>
    <w:p w:rsidR="00FE62C8" w:rsidRPr="00FE62C8" w:rsidRDefault="00FE62C8" w:rsidP="00FE62C8">
      <w:pPr>
        <w:jc w:val="both"/>
        <w:rPr>
          <w:rFonts w:asciiTheme="minorHAnsi" w:hAnsiTheme="minorHAnsi"/>
          <w:color w:val="auto"/>
          <w:sz w:val="28"/>
          <w:rtl/>
        </w:rPr>
      </w:pPr>
      <w:r w:rsidRPr="00FE62C8">
        <w:rPr>
          <w:rFonts w:asciiTheme="minorHAnsi" w:hAnsiTheme="minorHAnsi" w:hint="cs"/>
          <w:color w:val="auto"/>
          <w:sz w:val="28"/>
          <w:rtl/>
        </w:rPr>
        <w:t xml:space="preserve">«اسماعیل بن جابر جعفی» هم توثیق خاص از «شیخ طوسی» دارد و هم طبق </w:t>
      </w:r>
      <w:r w:rsidRPr="00FE62C8">
        <w:rPr>
          <w:rFonts w:asciiTheme="minorHAnsi" w:hAnsiTheme="minorHAnsi"/>
          <w:color w:val="auto"/>
          <w:sz w:val="28"/>
          <w:rtl/>
        </w:rPr>
        <w:t>قاعده‌</w:t>
      </w:r>
      <w:r w:rsidRPr="00FE62C8">
        <w:rPr>
          <w:rFonts w:asciiTheme="minorHAnsi" w:hAnsiTheme="minorHAnsi" w:hint="cs"/>
          <w:color w:val="auto"/>
          <w:sz w:val="28"/>
          <w:rtl/>
        </w:rPr>
        <w:t>ی مشایخ ثقات و نقل «صفوان بن یحیی» از او (23 روایت)، توثیق عام دارد. تضعیف خاصی نیز در مورد این راوی وارد نشده است و روایتی که در «رجال کشی» آمده بود و در تضعیف این راوی بود به خاطر «جبرائیل بن احمد» ضعیف است.</w:t>
      </w:r>
    </w:p>
    <w:p w:rsidR="00FE62C8" w:rsidRPr="00FE62C8" w:rsidRDefault="00FE62C8" w:rsidP="00FE62C8">
      <w:pPr>
        <w:jc w:val="both"/>
        <w:rPr>
          <w:rFonts w:asciiTheme="minorHAnsi" w:hAnsiTheme="minorHAnsi"/>
          <w:color w:val="auto"/>
          <w:sz w:val="28"/>
          <w:rtl/>
        </w:rPr>
      </w:pPr>
      <w:r w:rsidRPr="00FE62C8">
        <w:rPr>
          <w:rFonts w:asciiTheme="minorHAnsi" w:hAnsiTheme="minorHAnsi" w:hint="cs"/>
          <w:color w:val="auto"/>
          <w:sz w:val="28"/>
          <w:rtl/>
        </w:rPr>
        <w:t>«اسماعیل بن عبدالرحمن» نیز توسط «ابن نمیر» توثیق شده است و «ابن نمیر» نیز مورد قبول ماست و درنتیجه نقل این توثیق توسط علامه برای ثقه دانستن وی کافی است. البته «مرحوم خویی» برخی از رجالیین مانند «ابن نمیر»، «نصر بن صباح بلخی» و «صیرافی» را قبول ندارند که باید در جای خود در این زمینه بحث شود.</w:t>
      </w:r>
    </w:p>
    <w:p w:rsidR="00FE62C8" w:rsidRPr="00FE62C8" w:rsidRDefault="00FE62C8" w:rsidP="00FE62C8">
      <w:pPr>
        <w:jc w:val="both"/>
        <w:rPr>
          <w:rFonts w:asciiTheme="minorHAnsi" w:hAnsiTheme="minorHAnsi"/>
          <w:color w:val="auto"/>
          <w:sz w:val="28"/>
          <w:rtl/>
        </w:rPr>
      </w:pPr>
      <w:r w:rsidRPr="00FE62C8">
        <w:rPr>
          <w:rFonts w:asciiTheme="minorHAnsi" w:hAnsiTheme="minorHAnsi" w:hint="cs"/>
          <w:color w:val="auto"/>
          <w:sz w:val="28"/>
          <w:rtl/>
        </w:rPr>
        <w:t xml:space="preserve">همچنین عبارت «کان فقیها» که در «رجال شیخ طوسی» آمده بود و عبارت «اوجههم» که در «رجال نجاشی» آمده بود، اطمینان به وثاقت </w:t>
      </w:r>
      <w:r w:rsidRPr="00FE62C8">
        <w:rPr>
          <w:rFonts w:asciiTheme="minorHAnsi" w:hAnsiTheme="minorHAnsi"/>
          <w:color w:val="auto"/>
          <w:sz w:val="28"/>
          <w:rtl/>
        </w:rPr>
        <w:t>م</w:t>
      </w:r>
      <w:r w:rsidRPr="00FE62C8">
        <w:rPr>
          <w:rFonts w:asciiTheme="minorHAnsi" w:hAnsiTheme="minorHAnsi" w:hint="cs"/>
          <w:color w:val="auto"/>
          <w:sz w:val="28"/>
          <w:rtl/>
        </w:rPr>
        <w:t>ی‌</w:t>
      </w:r>
      <w:r w:rsidRPr="00FE62C8">
        <w:rPr>
          <w:rFonts w:asciiTheme="minorHAnsi" w:hAnsiTheme="minorHAnsi" w:hint="eastAsia"/>
          <w:color w:val="auto"/>
          <w:sz w:val="28"/>
          <w:rtl/>
        </w:rPr>
        <w:t>آورد</w:t>
      </w:r>
      <w:r w:rsidRPr="00FE62C8">
        <w:rPr>
          <w:rFonts w:asciiTheme="minorHAnsi" w:hAnsiTheme="minorHAnsi" w:hint="cs"/>
          <w:color w:val="auto"/>
          <w:sz w:val="28"/>
          <w:rtl/>
        </w:rPr>
        <w:t>.</w:t>
      </w:r>
    </w:p>
    <w:p w:rsidR="00FE62C8" w:rsidRPr="00FE62C8" w:rsidRDefault="00FE62C8" w:rsidP="00FE62C8">
      <w:pPr>
        <w:jc w:val="both"/>
        <w:rPr>
          <w:rFonts w:asciiTheme="minorHAnsi" w:hAnsiTheme="minorHAnsi"/>
          <w:color w:val="auto"/>
          <w:sz w:val="28"/>
          <w:rtl/>
        </w:rPr>
      </w:pPr>
      <w:r w:rsidRPr="00FE62C8">
        <w:rPr>
          <w:rFonts w:asciiTheme="minorHAnsi" w:hAnsiTheme="minorHAnsi" w:hint="cs"/>
          <w:color w:val="auto"/>
          <w:sz w:val="28"/>
          <w:rtl/>
        </w:rPr>
        <w:t xml:space="preserve">درنتیجه بحث از اتحاد یا عدم اتحاد این دو راوی </w:t>
      </w:r>
      <w:r w:rsidRPr="00FE62C8">
        <w:rPr>
          <w:rFonts w:asciiTheme="minorHAnsi" w:hAnsiTheme="minorHAnsi"/>
          <w:color w:val="auto"/>
          <w:sz w:val="28"/>
          <w:rtl/>
        </w:rPr>
        <w:t>ثمره‌</w:t>
      </w:r>
      <w:r w:rsidRPr="00FE62C8">
        <w:rPr>
          <w:rFonts w:asciiTheme="minorHAnsi" w:hAnsiTheme="minorHAnsi" w:hint="cs"/>
          <w:color w:val="auto"/>
          <w:sz w:val="28"/>
          <w:rtl/>
        </w:rPr>
        <w:t xml:space="preserve">ی </w:t>
      </w:r>
      <w:r w:rsidRPr="00FE62C8">
        <w:rPr>
          <w:rFonts w:asciiTheme="minorHAnsi" w:hAnsiTheme="minorHAnsi"/>
          <w:color w:val="auto"/>
          <w:sz w:val="28"/>
          <w:rtl/>
        </w:rPr>
        <w:t>عمل</w:t>
      </w:r>
      <w:r w:rsidRPr="00FE62C8">
        <w:rPr>
          <w:rFonts w:asciiTheme="minorHAnsi" w:hAnsiTheme="minorHAnsi" w:hint="cs"/>
          <w:color w:val="auto"/>
          <w:sz w:val="28"/>
          <w:rtl/>
        </w:rPr>
        <w:t>ی</w:t>
      </w:r>
      <w:r w:rsidRPr="00FE62C8">
        <w:rPr>
          <w:rFonts w:asciiTheme="minorHAnsi" w:hAnsiTheme="minorHAnsi" w:hint="eastAsia"/>
          <w:color w:val="auto"/>
          <w:sz w:val="28"/>
          <w:rtl/>
        </w:rPr>
        <w:t>ه‌ا</w:t>
      </w:r>
      <w:r w:rsidRPr="00FE62C8">
        <w:rPr>
          <w:rFonts w:asciiTheme="minorHAnsi" w:hAnsiTheme="minorHAnsi" w:hint="cs"/>
          <w:color w:val="auto"/>
          <w:sz w:val="28"/>
          <w:rtl/>
        </w:rPr>
        <w:t>ی برای ما ندارد.</w:t>
      </w:r>
    </w:p>
    <w:p w:rsidR="00FE62C8" w:rsidRPr="003C213A" w:rsidRDefault="00FE62C8" w:rsidP="00634270">
      <w:pPr>
        <w:jc w:val="both"/>
        <w:rPr>
          <w:rtl/>
        </w:rPr>
      </w:pPr>
      <w:r w:rsidRPr="006F4EA1">
        <w:rPr>
          <w:rFonts w:asciiTheme="minorHAnsi" w:hAnsiTheme="minorHAnsi" w:cs="B Titr" w:hint="cs"/>
          <w:color w:val="auto"/>
          <w:sz w:val="24"/>
          <w:szCs w:val="24"/>
          <w:rtl/>
        </w:rPr>
        <w:t>اشکال به «مرحوم تستری»:</w:t>
      </w:r>
      <w:r w:rsidRPr="003C213A">
        <w:rPr>
          <w:rFonts w:hint="cs"/>
          <w:rtl/>
        </w:rPr>
        <w:t xml:space="preserve"> ایشان در صورت تردد بین این دو راوی، «اسماعیل جعفی» را منصرف به «اسماعیل بن عبدالرحمن» </w:t>
      </w:r>
      <w:r w:rsidRPr="003C213A">
        <w:rPr>
          <w:rtl/>
        </w:rPr>
        <w:t>دانسته‌اند</w:t>
      </w:r>
      <w:r w:rsidRPr="003C213A">
        <w:rPr>
          <w:rFonts w:hint="cs"/>
          <w:rtl/>
        </w:rPr>
        <w:t xml:space="preserve">؛ اما این مطلب مورد پذیرش نیست؛ زیرا با بررسی موارد مشخص </w:t>
      </w:r>
      <w:r w:rsidRPr="003C213A">
        <w:rPr>
          <w:rtl/>
        </w:rPr>
        <w:t>م</w:t>
      </w:r>
      <w:r w:rsidRPr="003C213A">
        <w:rPr>
          <w:rFonts w:hint="cs"/>
          <w:rtl/>
        </w:rPr>
        <w:t>ی‌</w:t>
      </w:r>
      <w:r w:rsidRPr="003C213A">
        <w:rPr>
          <w:rFonts w:hint="eastAsia"/>
          <w:rtl/>
        </w:rPr>
        <w:t>شود</w:t>
      </w:r>
      <w:r w:rsidRPr="003C213A">
        <w:rPr>
          <w:rFonts w:hint="cs"/>
          <w:rtl/>
        </w:rPr>
        <w:t xml:space="preserve"> که تعداد روایات «اسماعیل بن جابر» بیشتر از روایات «اسماعیل بن عبدالرحمن» است. «اسماعیل بن جابر» بیش از 200 روایت دارد و «اسماعیل بن عبدالرحمن» کمتر از 80 روایت نقل کرده است.</w:t>
      </w:r>
    </w:p>
    <w:p w:rsidR="00FE62C8" w:rsidRPr="00FE62C8" w:rsidRDefault="00FE62C8" w:rsidP="00FE62C8">
      <w:pPr>
        <w:jc w:val="both"/>
        <w:rPr>
          <w:rFonts w:asciiTheme="minorHAnsi" w:hAnsiTheme="minorHAnsi"/>
          <w:color w:val="auto"/>
          <w:sz w:val="28"/>
          <w:rtl/>
        </w:rPr>
      </w:pPr>
      <w:r w:rsidRPr="00FE62C8">
        <w:rPr>
          <w:rFonts w:asciiTheme="minorHAnsi" w:hAnsiTheme="minorHAnsi" w:hint="cs"/>
          <w:color w:val="auto"/>
          <w:sz w:val="28"/>
          <w:rtl/>
        </w:rPr>
        <w:t>درنتیجه کلام «مرحوم مامقانی» تمام است؛ یعنی حتی اگر این دو عنوان را متحد ندانیم، هر دو ثقه هستند و کثرت روایت نیز با «اسماعیل بن جابر» است.</w:t>
      </w:r>
    </w:p>
    <w:p w:rsidR="00FE62C8" w:rsidRPr="003C213A" w:rsidRDefault="00FE62C8" w:rsidP="00A14422">
      <w:pPr>
        <w:pStyle w:val="2"/>
        <w:rPr>
          <w:rtl/>
        </w:rPr>
      </w:pPr>
      <w:bookmarkStart w:id="357" w:name="_Toc40762588"/>
      <w:r w:rsidRPr="003C213A">
        <w:rPr>
          <w:rFonts w:hint="cs"/>
          <w:rtl/>
        </w:rPr>
        <w:lastRenderedPageBreak/>
        <w:t>12. «عبدالله بن محمد بن عیسی اشعری قمی»</w:t>
      </w:r>
      <w:r w:rsidRPr="00A14422">
        <w:rPr>
          <w:rFonts w:cs="B Mitra"/>
          <w:sz w:val="28"/>
          <w:szCs w:val="28"/>
          <w:vertAlign w:val="superscript"/>
          <w:rtl/>
        </w:rPr>
        <w:footnoteReference w:id="273"/>
      </w:r>
      <w:r w:rsidRPr="003C213A">
        <w:rPr>
          <w:rFonts w:hint="cs"/>
          <w:rtl/>
        </w:rPr>
        <w:t xml:space="preserve"> معروف به «بنان»</w:t>
      </w:r>
      <w:bookmarkEnd w:id="357"/>
    </w:p>
    <w:p w:rsidR="00FE62C8" w:rsidRPr="003C213A" w:rsidRDefault="00FE62C8" w:rsidP="00B320E0">
      <w:pPr>
        <w:jc w:val="both"/>
        <w:rPr>
          <w:rtl/>
        </w:rPr>
      </w:pPr>
      <w:r w:rsidRPr="006F4EA1">
        <w:rPr>
          <w:rFonts w:asciiTheme="minorHAnsi" w:hAnsiTheme="minorHAnsi" w:cs="B Titr" w:hint="cs"/>
          <w:color w:val="auto"/>
          <w:sz w:val="24"/>
          <w:szCs w:val="24"/>
          <w:rtl/>
        </w:rPr>
        <w:t>«رجال کشی»:</w:t>
      </w:r>
      <w:r w:rsidRPr="003C213A">
        <w:rPr>
          <w:rFonts w:hint="cs"/>
          <w:rtl/>
        </w:rPr>
        <w:t xml:space="preserve"> «981 وَجَدْتُ بِخَطِّ أَبِی عَبْدِ اللَّهِ الشَّاذَانِی، أَنِّی سَمِعْتُ الْعَاصِمِی، یقُولُ إِنَّ عَبْدَ اللَّهِ بْنَ مُحَمَّدِ بْنِ عِیسَی الْأَسَدِی الْمُلَقَّبَ بِبُنَانٍ، </w:t>
      </w:r>
      <w:r w:rsidRPr="003C213A">
        <w:rPr>
          <w:rtl/>
        </w:rPr>
        <w:t>قَالَ</w:t>
      </w:r>
      <w:r w:rsidRPr="003C213A">
        <w:rPr>
          <w:rFonts w:hint="cs"/>
          <w:rtl/>
        </w:rPr>
        <w:t>، کنْتُ مَعَ صَفْوَانَ بْنِ یحْیی بِالْکوفَةِ فِی مَنْزِلٍ، إِذْ دَخَلَ عَلَینَا مُحَمَّدُ بْنُ سِنَانٍ، فَقَالَ صَفْوَانُ: هَذَا ابْنُ سِنَانٍ لَقَدْ هَمَّ أَنْ یطِیرَ غَیرَ مَرَّةٍ فَقَصَصْنَاهُ حَتَّی ثَبَتَ مَعَنَا. وَ عَنْهُ قَالَ سَمِعْتُ أَیضاً قَالَ، کنَّا نَدْخُلُ مَسْجِدَ الْکوفَةِ، فَکانَ ینْظُرُ إِلَینَا مُحَمَّدُ بْنُ سِنَانٍ، وَ یقُولُ: مَنْ أَرَادَ الْمُعْضِلَاتِ فَإِلَی، وَ مَنْ أَرَادَ الْحَلَالَ وَ الْحَرَامَ فَعَلَیهِ بِالشَّیخِ</w:t>
      </w:r>
      <w:r w:rsidR="00B320E0">
        <w:rPr>
          <w:rFonts w:hint="cs"/>
          <w:rtl/>
        </w:rPr>
        <w:t>، یعْنِی صَفْوَانَ بْنَ یحْیی».</w:t>
      </w:r>
      <w:r w:rsidR="00B320E0">
        <w:rPr>
          <w:rStyle w:val="FootnoteReference"/>
          <w:rtl/>
        </w:rPr>
        <w:footnoteReference w:id="274"/>
      </w:r>
    </w:p>
    <w:p w:rsidR="00FE62C8" w:rsidRPr="00FE62C8" w:rsidRDefault="00FE62C8" w:rsidP="00FE62C8">
      <w:pPr>
        <w:jc w:val="both"/>
        <w:rPr>
          <w:rFonts w:asciiTheme="minorHAnsi" w:hAnsiTheme="minorHAnsi"/>
          <w:color w:val="auto"/>
          <w:sz w:val="28"/>
          <w:rtl/>
        </w:rPr>
      </w:pPr>
      <w:r w:rsidRPr="00FE62C8">
        <w:rPr>
          <w:rFonts w:asciiTheme="minorHAnsi" w:hAnsiTheme="minorHAnsi" w:hint="cs"/>
          <w:color w:val="auto"/>
          <w:sz w:val="28"/>
          <w:rtl/>
        </w:rPr>
        <w:t xml:space="preserve">«کشی» روایتی را از «محمد بن عیسی» در مورد «محمد بن سنان» نقل </w:t>
      </w:r>
      <w:r w:rsidRPr="00FE62C8">
        <w:rPr>
          <w:rFonts w:asciiTheme="minorHAnsi" w:hAnsiTheme="minorHAnsi"/>
          <w:color w:val="auto"/>
          <w:sz w:val="28"/>
          <w:rtl/>
        </w:rPr>
        <w:t>م</w:t>
      </w:r>
      <w:r w:rsidRPr="00FE62C8">
        <w:rPr>
          <w:rFonts w:asciiTheme="minorHAnsi" w:hAnsiTheme="minorHAnsi" w:hint="cs"/>
          <w:color w:val="auto"/>
          <w:sz w:val="28"/>
          <w:rtl/>
        </w:rPr>
        <w:t>ی‌</w:t>
      </w:r>
      <w:r w:rsidRPr="00FE62C8">
        <w:rPr>
          <w:rFonts w:asciiTheme="minorHAnsi" w:hAnsiTheme="minorHAnsi" w:hint="eastAsia"/>
          <w:color w:val="auto"/>
          <w:sz w:val="28"/>
          <w:rtl/>
        </w:rPr>
        <w:t>کند</w:t>
      </w:r>
      <w:r w:rsidRPr="00FE62C8">
        <w:rPr>
          <w:rFonts w:asciiTheme="minorHAnsi" w:hAnsiTheme="minorHAnsi" w:hint="cs"/>
          <w:color w:val="auto"/>
          <w:sz w:val="28"/>
          <w:rtl/>
        </w:rPr>
        <w:t xml:space="preserve">. در این روایت آمده است که «محمد بن سنان» به سمت غلو حرکت </w:t>
      </w:r>
      <w:r w:rsidRPr="00FE62C8">
        <w:rPr>
          <w:rFonts w:asciiTheme="minorHAnsi" w:hAnsiTheme="minorHAnsi"/>
          <w:color w:val="auto"/>
          <w:sz w:val="28"/>
          <w:rtl/>
        </w:rPr>
        <w:t>م</w:t>
      </w:r>
      <w:r w:rsidRPr="00FE62C8">
        <w:rPr>
          <w:rFonts w:asciiTheme="minorHAnsi" w:hAnsiTheme="minorHAnsi" w:hint="cs"/>
          <w:color w:val="auto"/>
          <w:sz w:val="28"/>
          <w:rtl/>
        </w:rPr>
        <w:t>ی‌</w:t>
      </w:r>
      <w:r w:rsidRPr="00FE62C8">
        <w:rPr>
          <w:rFonts w:asciiTheme="minorHAnsi" w:hAnsiTheme="minorHAnsi" w:hint="eastAsia"/>
          <w:color w:val="auto"/>
          <w:sz w:val="28"/>
          <w:rtl/>
        </w:rPr>
        <w:t>کرده</w:t>
      </w:r>
      <w:r w:rsidRPr="00FE62C8">
        <w:rPr>
          <w:rFonts w:asciiTheme="minorHAnsi" w:hAnsiTheme="minorHAnsi" w:hint="cs"/>
          <w:color w:val="auto"/>
          <w:sz w:val="28"/>
          <w:rtl/>
        </w:rPr>
        <w:t xml:space="preserve"> و «صفوان بن یحیی» مانع او شده است.</w:t>
      </w:r>
    </w:p>
    <w:p w:rsidR="00FE62C8" w:rsidRPr="003C213A" w:rsidRDefault="00FE62C8" w:rsidP="00B320E0">
      <w:pPr>
        <w:jc w:val="both"/>
        <w:rPr>
          <w:rtl/>
        </w:rPr>
      </w:pPr>
      <w:r w:rsidRPr="006F4EA1">
        <w:rPr>
          <w:rFonts w:asciiTheme="minorHAnsi" w:hAnsiTheme="minorHAnsi" w:cs="B Titr" w:hint="cs"/>
          <w:color w:val="auto"/>
          <w:sz w:val="24"/>
          <w:szCs w:val="24"/>
          <w:rtl/>
        </w:rPr>
        <w:t>«رجال نجاشی»:</w:t>
      </w:r>
      <w:r w:rsidRPr="003C213A">
        <w:rPr>
          <w:rFonts w:hint="cs"/>
          <w:rtl/>
        </w:rPr>
        <w:t xml:space="preserve"> «نجاشی» ذیل «محمد بن سنان» روایتی را که در «کشی» آمده است ذکر </w:t>
      </w:r>
      <w:r w:rsidRPr="003C213A">
        <w:rPr>
          <w:rtl/>
        </w:rPr>
        <w:t>م</w:t>
      </w:r>
      <w:r w:rsidRPr="003C213A">
        <w:rPr>
          <w:rFonts w:hint="cs"/>
          <w:rtl/>
        </w:rPr>
        <w:t>ی‌</w:t>
      </w:r>
      <w:r w:rsidRPr="003C213A">
        <w:rPr>
          <w:rFonts w:hint="eastAsia"/>
          <w:rtl/>
        </w:rPr>
        <w:t>کند</w:t>
      </w:r>
      <w:r w:rsidRPr="003C213A">
        <w:rPr>
          <w:rFonts w:hint="cs"/>
          <w:rtl/>
        </w:rPr>
        <w:t xml:space="preserve"> و به صدور آن اشکالی وارد </w:t>
      </w:r>
      <w:r w:rsidRPr="003C213A">
        <w:rPr>
          <w:rtl/>
        </w:rPr>
        <w:t>نم</w:t>
      </w:r>
      <w:r w:rsidRPr="003C213A">
        <w:rPr>
          <w:rFonts w:hint="cs"/>
          <w:rtl/>
        </w:rPr>
        <w:t>ی‌</w:t>
      </w:r>
      <w:r w:rsidRPr="003C213A">
        <w:rPr>
          <w:rFonts w:hint="eastAsia"/>
          <w:rtl/>
        </w:rPr>
        <w:t>کند</w:t>
      </w:r>
      <w:r w:rsidRPr="003C213A">
        <w:rPr>
          <w:rFonts w:hint="cs"/>
          <w:rtl/>
        </w:rPr>
        <w:t xml:space="preserve">: </w:t>
      </w:r>
      <w:r w:rsidRPr="003C213A">
        <w:rPr>
          <w:rtl/>
        </w:rPr>
        <w:t>«</w:t>
      </w:r>
      <w:r w:rsidRPr="003C213A">
        <w:rPr>
          <w:rFonts w:hint="cs"/>
          <w:rtl/>
        </w:rPr>
        <w:t>و ذکر أیضا أنه وجد بخط أبی عبد الله الشاذانی أنی سمعت العاصمی یقول: إن عبد الله بن محمد بن عیسی الملقب ببنان قال: کنت مع صفوان بن یحیی بالکوفة فی منزل إذ دخل علینا محمد بن سنان فقال صفوان: إن هذا ابن سنان لقد هم أن یطیر غیر مرة فقصصناه حتی ثبت معنا»</w:t>
      </w:r>
      <w:r w:rsidR="00B320E0">
        <w:rPr>
          <w:rFonts w:hint="cs"/>
          <w:rtl/>
        </w:rPr>
        <w:t>.</w:t>
      </w:r>
      <w:r w:rsidR="00B320E0">
        <w:rPr>
          <w:rStyle w:val="FootnoteReference"/>
          <w:rtl/>
        </w:rPr>
        <w:footnoteReference w:id="275"/>
      </w:r>
    </w:p>
    <w:p w:rsidR="00FE62C8" w:rsidRPr="00FE62C8" w:rsidRDefault="00FE62C8" w:rsidP="00FE62C8">
      <w:pPr>
        <w:jc w:val="both"/>
        <w:rPr>
          <w:rFonts w:asciiTheme="minorHAnsi" w:hAnsiTheme="minorHAnsi"/>
          <w:color w:val="auto"/>
          <w:sz w:val="28"/>
          <w:rtl/>
        </w:rPr>
      </w:pPr>
      <w:r w:rsidRPr="00FE62C8">
        <w:rPr>
          <w:rFonts w:asciiTheme="minorHAnsi" w:hAnsiTheme="minorHAnsi" w:hint="cs"/>
          <w:color w:val="auto"/>
          <w:sz w:val="28"/>
          <w:rtl/>
        </w:rPr>
        <w:t xml:space="preserve">«محمد بن سنان» راوی مهمی است و تعداد روایات او زیاد است. در مورد این راوی اختلاف زیادی وجود دارد. رجالیون ری، کوفه و بغداد وی را </w:t>
      </w:r>
      <w:r w:rsidRPr="00FE62C8">
        <w:rPr>
          <w:rFonts w:asciiTheme="minorHAnsi" w:hAnsiTheme="minorHAnsi"/>
          <w:color w:val="auto"/>
          <w:sz w:val="28"/>
          <w:rtl/>
        </w:rPr>
        <w:t>م</w:t>
      </w:r>
      <w:r w:rsidRPr="00FE62C8">
        <w:rPr>
          <w:rFonts w:asciiTheme="minorHAnsi" w:hAnsiTheme="minorHAnsi" w:hint="cs"/>
          <w:color w:val="auto"/>
          <w:sz w:val="28"/>
          <w:rtl/>
        </w:rPr>
        <w:t>ی‌</w:t>
      </w:r>
      <w:r w:rsidRPr="00FE62C8">
        <w:rPr>
          <w:rFonts w:asciiTheme="minorHAnsi" w:hAnsiTheme="minorHAnsi" w:hint="eastAsia"/>
          <w:color w:val="auto"/>
          <w:sz w:val="28"/>
          <w:rtl/>
        </w:rPr>
        <w:t>پذ</w:t>
      </w:r>
      <w:r w:rsidRPr="00FE62C8">
        <w:rPr>
          <w:rFonts w:asciiTheme="minorHAnsi" w:hAnsiTheme="minorHAnsi" w:hint="cs"/>
          <w:color w:val="auto"/>
          <w:sz w:val="28"/>
          <w:rtl/>
        </w:rPr>
        <w:t>ی</w:t>
      </w:r>
      <w:r w:rsidRPr="00FE62C8">
        <w:rPr>
          <w:rFonts w:asciiTheme="minorHAnsi" w:hAnsiTheme="minorHAnsi" w:hint="eastAsia"/>
          <w:color w:val="auto"/>
          <w:sz w:val="28"/>
          <w:rtl/>
        </w:rPr>
        <w:t>رفتند</w:t>
      </w:r>
      <w:r w:rsidRPr="00FE62C8">
        <w:rPr>
          <w:rFonts w:asciiTheme="minorHAnsi" w:hAnsiTheme="minorHAnsi" w:hint="cs"/>
          <w:color w:val="auto"/>
          <w:sz w:val="28"/>
          <w:rtl/>
        </w:rPr>
        <w:t xml:space="preserve"> و رجالیون قم و خراسان وی را </w:t>
      </w:r>
      <w:r w:rsidRPr="00FE62C8">
        <w:rPr>
          <w:rFonts w:asciiTheme="minorHAnsi" w:hAnsiTheme="minorHAnsi"/>
          <w:color w:val="auto"/>
          <w:sz w:val="28"/>
          <w:rtl/>
        </w:rPr>
        <w:t>نم</w:t>
      </w:r>
      <w:r w:rsidRPr="00FE62C8">
        <w:rPr>
          <w:rFonts w:asciiTheme="minorHAnsi" w:hAnsiTheme="minorHAnsi" w:hint="cs"/>
          <w:color w:val="auto"/>
          <w:sz w:val="28"/>
          <w:rtl/>
        </w:rPr>
        <w:t>ی‌</w:t>
      </w:r>
      <w:r w:rsidRPr="00FE62C8">
        <w:rPr>
          <w:rFonts w:asciiTheme="minorHAnsi" w:hAnsiTheme="minorHAnsi" w:hint="eastAsia"/>
          <w:color w:val="auto"/>
          <w:sz w:val="28"/>
          <w:rtl/>
        </w:rPr>
        <w:t>پذ</w:t>
      </w:r>
      <w:r w:rsidRPr="00FE62C8">
        <w:rPr>
          <w:rFonts w:asciiTheme="minorHAnsi" w:hAnsiTheme="minorHAnsi" w:hint="cs"/>
          <w:color w:val="auto"/>
          <w:sz w:val="28"/>
          <w:rtl/>
        </w:rPr>
        <w:t>ی</w:t>
      </w:r>
      <w:r w:rsidRPr="00FE62C8">
        <w:rPr>
          <w:rFonts w:asciiTheme="minorHAnsi" w:hAnsiTheme="minorHAnsi" w:hint="eastAsia"/>
          <w:color w:val="auto"/>
          <w:sz w:val="28"/>
          <w:rtl/>
        </w:rPr>
        <w:t>رفتند</w:t>
      </w:r>
      <w:r w:rsidRPr="00FE62C8">
        <w:rPr>
          <w:rFonts w:asciiTheme="minorHAnsi" w:hAnsiTheme="minorHAnsi" w:hint="cs"/>
          <w:color w:val="auto"/>
          <w:sz w:val="28"/>
          <w:rtl/>
        </w:rPr>
        <w:t xml:space="preserve">. تمام این رجالیون به این روایت </w:t>
      </w:r>
      <w:r w:rsidRPr="00FE62C8">
        <w:rPr>
          <w:rFonts w:asciiTheme="minorHAnsi" w:hAnsiTheme="minorHAnsi"/>
          <w:color w:val="auto"/>
          <w:sz w:val="28"/>
          <w:rtl/>
        </w:rPr>
        <w:t>پرداخته‌اند</w:t>
      </w:r>
      <w:r w:rsidRPr="00FE62C8">
        <w:rPr>
          <w:rFonts w:asciiTheme="minorHAnsi" w:hAnsiTheme="minorHAnsi" w:hint="cs"/>
          <w:color w:val="auto"/>
          <w:sz w:val="28"/>
          <w:rtl/>
        </w:rPr>
        <w:t xml:space="preserve">؛ اما </w:t>
      </w:r>
      <w:r w:rsidRPr="00FE62C8">
        <w:rPr>
          <w:rFonts w:asciiTheme="minorHAnsi" w:hAnsiTheme="minorHAnsi"/>
          <w:color w:val="auto"/>
          <w:sz w:val="28"/>
          <w:rtl/>
        </w:rPr>
        <w:t>ه</w:t>
      </w:r>
      <w:r w:rsidRPr="00FE62C8">
        <w:rPr>
          <w:rFonts w:asciiTheme="minorHAnsi" w:hAnsiTheme="minorHAnsi" w:hint="cs"/>
          <w:color w:val="auto"/>
          <w:sz w:val="28"/>
          <w:rtl/>
        </w:rPr>
        <w:t>ی</w:t>
      </w:r>
      <w:r w:rsidRPr="00FE62C8">
        <w:rPr>
          <w:rFonts w:asciiTheme="minorHAnsi" w:hAnsiTheme="minorHAnsi" w:hint="eastAsia"/>
          <w:color w:val="auto"/>
          <w:sz w:val="28"/>
          <w:rtl/>
        </w:rPr>
        <w:t>چ‌کدامشان</w:t>
      </w:r>
      <w:r w:rsidRPr="00FE62C8">
        <w:rPr>
          <w:rFonts w:asciiTheme="minorHAnsi" w:hAnsiTheme="minorHAnsi" w:hint="cs"/>
          <w:color w:val="auto"/>
          <w:sz w:val="28"/>
          <w:rtl/>
        </w:rPr>
        <w:t xml:space="preserve"> به سند این روایت اشکالی وارد </w:t>
      </w:r>
      <w:r w:rsidRPr="00FE62C8">
        <w:rPr>
          <w:rFonts w:asciiTheme="minorHAnsi" w:hAnsiTheme="minorHAnsi"/>
          <w:color w:val="auto"/>
          <w:sz w:val="28"/>
          <w:rtl/>
        </w:rPr>
        <w:t>نم</w:t>
      </w:r>
      <w:r w:rsidRPr="00FE62C8">
        <w:rPr>
          <w:rFonts w:asciiTheme="minorHAnsi" w:hAnsiTheme="minorHAnsi" w:hint="cs"/>
          <w:color w:val="auto"/>
          <w:sz w:val="28"/>
          <w:rtl/>
        </w:rPr>
        <w:t>ی‌</w:t>
      </w:r>
      <w:r w:rsidRPr="00FE62C8">
        <w:rPr>
          <w:rFonts w:asciiTheme="minorHAnsi" w:hAnsiTheme="minorHAnsi" w:hint="eastAsia"/>
          <w:color w:val="auto"/>
          <w:sz w:val="28"/>
          <w:rtl/>
        </w:rPr>
        <w:t>کند</w:t>
      </w:r>
      <w:r w:rsidRPr="00FE62C8">
        <w:rPr>
          <w:rFonts w:asciiTheme="minorHAnsi" w:hAnsiTheme="minorHAnsi" w:hint="cs"/>
          <w:color w:val="auto"/>
          <w:sz w:val="28"/>
          <w:rtl/>
        </w:rPr>
        <w:t xml:space="preserve">. اگر «عبدالله بن محمد بن عیسی اشعری» نزد ایشان مورد قبول نبود، کسانی که به دنبال توثیق «محمد بن سنان» بودند، به این روایت استناد </w:t>
      </w:r>
      <w:r w:rsidRPr="00FE62C8">
        <w:rPr>
          <w:rFonts w:asciiTheme="minorHAnsi" w:hAnsiTheme="minorHAnsi"/>
          <w:color w:val="auto"/>
          <w:sz w:val="28"/>
          <w:rtl/>
        </w:rPr>
        <w:t>نم</w:t>
      </w:r>
      <w:r w:rsidRPr="00FE62C8">
        <w:rPr>
          <w:rFonts w:asciiTheme="minorHAnsi" w:hAnsiTheme="minorHAnsi" w:hint="cs"/>
          <w:color w:val="auto"/>
          <w:sz w:val="28"/>
          <w:rtl/>
        </w:rPr>
        <w:t>ی‌</w:t>
      </w:r>
      <w:r w:rsidRPr="00FE62C8">
        <w:rPr>
          <w:rFonts w:asciiTheme="minorHAnsi" w:hAnsiTheme="minorHAnsi" w:hint="eastAsia"/>
          <w:color w:val="auto"/>
          <w:sz w:val="28"/>
          <w:rtl/>
        </w:rPr>
        <w:t>کردند</w:t>
      </w:r>
      <w:r w:rsidRPr="00FE62C8">
        <w:rPr>
          <w:rFonts w:asciiTheme="minorHAnsi" w:hAnsiTheme="minorHAnsi" w:hint="cs"/>
          <w:color w:val="auto"/>
          <w:sz w:val="28"/>
          <w:rtl/>
        </w:rPr>
        <w:t xml:space="preserve"> و کسانی که به دنبال تضعیف «محمد بن سنان» بودند، با دیدن این روایت، به آن اشکال سندی </w:t>
      </w:r>
      <w:r w:rsidRPr="00FE62C8">
        <w:rPr>
          <w:rFonts w:asciiTheme="minorHAnsi" w:hAnsiTheme="minorHAnsi"/>
          <w:color w:val="auto"/>
          <w:sz w:val="28"/>
          <w:rtl/>
        </w:rPr>
        <w:t>م</w:t>
      </w:r>
      <w:r w:rsidRPr="00FE62C8">
        <w:rPr>
          <w:rFonts w:asciiTheme="minorHAnsi" w:hAnsiTheme="minorHAnsi" w:hint="cs"/>
          <w:color w:val="auto"/>
          <w:sz w:val="28"/>
          <w:rtl/>
        </w:rPr>
        <w:t>ی‌</w:t>
      </w:r>
      <w:r w:rsidRPr="00FE62C8">
        <w:rPr>
          <w:rFonts w:asciiTheme="minorHAnsi" w:hAnsiTheme="minorHAnsi" w:hint="eastAsia"/>
          <w:color w:val="auto"/>
          <w:sz w:val="28"/>
          <w:rtl/>
        </w:rPr>
        <w:t>کردند</w:t>
      </w:r>
      <w:r w:rsidRPr="00FE62C8">
        <w:rPr>
          <w:rFonts w:asciiTheme="minorHAnsi" w:hAnsiTheme="minorHAnsi" w:hint="cs"/>
          <w:color w:val="auto"/>
          <w:sz w:val="28"/>
          <w:rtl/>
        </w:rPr>
        <w:t xml:space="preserve">؛ </w:t>
      </w:r>
      <w:r w:rsidRPr="00FE62C8">
        <w:rPr>
          <w:rFonts w:asciiTheme="minorHAnsi" w:hAnsiTheme="minorHAnsi"/>
          <w:color w:val="auto"/>
          <w:sz w:val="28"/>
          <w:rtl/>
        </w:rPr>
        <w:t>درحال</w:t>
      </w:r>
      <w:r w:rsidRPr="00FE62C8">
        <w:rPr>
          <w:rFonts w:asciiTheme="minorHAnsi" w:hAnsiTheme="minorHAnsi" w:hint="cs"/>
          <w:color w:val="auto"/>
          <w:sz w:val="28"/>
          <w:rtl/>
        </w:rPr>
        <w:t>ی‌</w:t>
      </w:r>
      <w:r w:rsidRPr="00FE62C8">
        <w:rPr>
          <w:rFonts w:asciiTheme="minorHAnsi" w:hAnsiTheme="minorHAnsi" w:hint="eastAsia"/>
          <w:color w:val="auto"/>
          <w:sz w:val="28"/>
          <w:rtl/>
        </w:rPr>
        <w:t>که</w:t>
      </w:r>
      <w:r w:rsidRPr="00FE62C8">
        <w:rPr>
          <w:rFonts w:asciiTheme="minorHAnsi" w:hAnsiTheme="minorHAnsi" w:hint="cs"/>
          <w:color w:val="auto"/>
          <w:sz w:val="28"/>
          <w:rtl/>
        </w:rPr>
        <w:t xml:space="preserve"> </w:t>
      </w:r>
      <w:r w:rsidRPr="00FE62C8">
        <w:rPr>
          <w:rFonts w:asciiTheme="minorHAnsi" w:hAnsiTheme="minorHAnsi"/>
          <w:color w:val="auto"/>
          <w:sz w:val="28"/>
          <w:rtl/>
        </w:rPr>
        <w:t>ه</w:t>
      </w:r>
      <w:r w:rsidRPr="00FE62C8">
        <w:rPr>
          <w:rFonts w:asciiTheme="minorHAnsi" w:hAnsiTheme="minorHAnsi" w:hint="cs"/>
          <w:color w:val="auto"/>
          <w:sz w:val="28"/>
          <w:rtl/>
        </w:rPr>
        <w:t>ی</w:t>
      </w:r>
      <w:r w:rsidRPr="00FE62C8">
        <w:rPr>
          <w:rFonts w:asciiTheme="minorHAnsi" w:hAnsiTheme="minorHAnsi" w:hint="eastAsia"/>
          <w:color w:val="auto"/>
          <w:sz w:val="28"/>
          <w:rtl/>
        </w:rPr>
        <w:t>چ‌</w:t>
      </w:r>
      <w:r w:rsidRPr="00FE62C8">
        <w:rPr>
          <w:rFonts w:asciiTheme="minorHAnsi" w:hAnsiTheme="minorHAnsi" w:hint="cs"/>
          <w:color w:val="auto"/>
          <w:sz w:val="28"/>
          <w:rtl/>
        </w:rPr>
        <w:t>ی</w:t>
      </w:r>
      <w:r w:rsidRPr="00FE62C8">
        <w:rPr>
          <w:rFonts w:asciiTheme="minorHAnsi" w:hAnsiTheme="minorHAnsi" w:hint="eastAsia"/>
          <w:color w:val="auto"/>
          <w:sz w:val="28"/>
          <w:rtl/>
        </w:rPr>
        <w:t>ک</w:t>
      </w:r>
      <w:r w:rsidRPr="00FE62C8">
        <w:rPr>
          <w:rFonts w:asciiTheme="minorHAnsi" w:hAnsiTheme="minorHAnsi" w:hint="cs"/>
          <w:color w:val="auto"/>
          <w:sz w:val="28"/>
          <w:rtl/>
        </w:rPr>
        <w:t xml:space="preserve"> از دو گروه اشکال سندی به روایت وارد </w:t>
      </w:r>
      <w:r w:rsidRPr="00FE62C8">
        <w:rPr>
          <w:rFonts w:asciiTheme="minorHAnsi" w:hAnsiTheme="minorHAnsi"/>
          <w:color w:val="auto"/>
          <w:sz w:val="28"/>
          <w:rtl/>
        </w:rPr>
        <w:t>نکرده‌اند</w:t>
      </w:r>
      <w:r w:rsidRPr="00FE62C8">
        <w:rPr>
          <w:rFonts w:asciiTheme="minorHAnsi" w:hAnsiTheme="minorHAnsi" w:hint="cs"/>
          <w:color w:val="auto"/>
          <w:sz w:val="28"/>
          <w:rtl/>
        </w:rPr>
        <w:t>.</w:t>
      </w:r>
    </w:p>
    <w:p w:rsidR="00FE62C8" w:rsidRPr="00FE62C8" w:rsidRDefault="00FE62C8" w:rsidP="00FE62C8">
      <w:pPr>
        <w:jc w:val="both"/>
        <w:rPr>
          <w:rFonts w:asciiTheme="minorHAnsi" w:hAnsiTheme="minorHAnsi"/>
          <w:color w:val="auto"/>
          <w:sz w:val="28"/>
          <w:rtl/>
        </w:rPr>
      </w:pPr>
      <w:r w:rsidRPr="00FE62C8">
        <w:rPr>
          <w:rFonts w:asciiTheme="minorHAnsi" w:hAnsiTheme="minorHAnsi" w:hint="cs"/>
          <w:color w:val="auto"/>
          <w:sz w:val="28"/>
          <w:rtl/>
        </w:rPr>
        <w:t xml:space="preserve">کسانی که به دنبال توثیق «محمد بن سنان» </w:t>
      </w:r>
      <w:r w:rsidRPr="00FE62C8">
        <w:rPr>
          <w:rFonts w:asciiTheme="minorHAnsi" w:hAnsiTheme="minorHAnsi"/>
          <w:color w:val="auto"/>
          <w:sz w:val="28"/>
          <w:rtl/>
        </w:rPr>
        <w:t>بوده‌اند</w:t>
      </w:r>
      <w:r w:rsidRPr="00FE62C8">
        <w:rPr>
          <w:rFonts w:asciiTheme="minorHAnsi" w:hAnsiTheme="minorHAnsi" w:hint="cs"/>
          <w:color w:val="auto"/>
          <w:sz w:val="28"/>
          <w:rtl/>
        </w:rPr>
        <w:t xml:space="preserve">، با استدلال به این روایت، تنها اشکال «محمد بن سنان» را غلو </w:t>
      </w:r>
      <w:r w:rsidRPr="00FE62C8">
        <w:rPr>
          <w:rFonts w:asciiTheme="minorHAnsi" w:hAnsiTheme="minorHAnsi"/>
          <w:color w:val="auto"/>
          <w:sz w:val="28"/>
          <w:rtl/>
        </w:rPr>
        <w:t>م</w:t>
      </w:r>
      <w:r w:rsidRPr="00FE62C8">
        <w:rPr>
          <w:rFonts w:asciiTheme="minorHAnsi" w:hAnsiTheme="minorHAnsi" w:hint="cs"/>
          <w:color w:val="auto"/>
          <w:sz w:val="28"/>
          <w:rtl/>
        </w:rPr>
        <w:t>ی‌</w:t>
      </w:r>
      <w:r w:rsidRPr="00FE62C8">
        <w:rPr>
          <w:rFonts w:asciiTheme="minorHAnsi" w:hAnsiTheme="minorHAnsi" w:hint="eastAsia"/>
          <w:color w:val="auto"/>
          <w:sz w:val="28"/>
          <w:rtl/>
        </w:rPr>
        <w:t>دانند</w:t>
      </w:r>
      <w:r w:rsidRPr="00FE62C8">
        <w:rPr>
          <w:rFonts w:asciiTheme="minorHAnsi" w:hAnsiTheme="minorHAnsi" w:hint="cs"/>
          <w:color w:val="auto"/>
          <w:sz w:val="28"/>
          <w:rtl/>
        </w:rPr>
        <w:t xml:space="preserve"> که جلوی آن گرفته شده است و کسانی که به دنبال تضعیف «محمد بن سنان» هستند، برای جواب به این روایت، «عبدالله بن محمد بن عیسی اشعری» را تضعیف </w:t>
      </w:r>
      <w:r w:rsidRPr="00FE62C8">
        <w:rPr>
          <w:rFonts w:asciiTheme="minorHAnsi" w:hAnsiTheme="minorHAnsi"/>
          <w:color w:val="auto"/>
          <w:sz w:val="28"/>
          <w:rtl/>
        </w:rPr>
        <w:t>نم</w:t>
      </w:r>
      <w:r w:rsidRPr="00FE62C8">
        <w:rPr>
          <w:rFonts w:asciiTheme="minorHAnsi" w:hAnsiTheme="minorHAnsi" w:hint="cs"/>
          <w:color w:val="auto"/>
          <w:sz w:val="28"/>
          <w:rtl/>
        </w:rPr>
        <w:t>ی‌</w:t>
      </w:r>
      <w:r w:rsidRPr="00FE62C8">
        <w:rPr>
          <w:rFonts w:asciiTheme="minorHAnsi" w:hAnsiTheme="minorHAnsi" w:hint="eastAsia"/>
          <w:color w:val="auto"/>
          <w:sz w:val="28"/>
          <w:rtl/>
        </w:rPr>
        <w:t>کنند</w:t>
      </w:r>
      <w:r w:rsidRPr="00FE62C8">
        <w:rPr>
          <w:rFonts w:asciiTheme="minorHAnsi" w:hAnsiTheme="minorHAnsi" w:hint="cs"/>
          <w:color w:val="auto"/>
          <w:sz w:val="28"/>
          <w:rtl/>
        </w:rPr>
        <w:t>.</w:t>
      </w:r>
    </w:p>
    <w:p w:rsidR="00FE62C8" w:rsidRPr="00FE62C8" w:rsidRDefault="00FE62C8" w:rsidP="00FE62C8">
      <w:pPr>
        <w:jc w:val="both"/>
        <w:rPr>
          <w:rFonts w:asciiTheme="minorHAnsi" w:hAnsiTheme="minorHAnsi"/>
          <w:color w:val="auto"/>
          <w:sz w:val="28"/>
          <w:rtl/>
        </w:rPr>
      </w:pPr>
      <w:r w:rsidRPr="00FE62C8">
        <w:rPr>
          <w:rFonts w:asciiTheme="minorHAnsi" w:hAnsiTheme="minorHAnsi" w:hint="cs"/>
          <w:color w:val="auto"/>
          <w:sz w:val="28"/>
          <w:rtl/>
        </w:rPr>
        <w:t xml:space="preserve">این مطلب نشان </w:t>
      </w:r>
      <w:r w:rsidRPr="00FE62C8">
        <w:rPr>
          <w:rFonts w:asciiTheme="minorHAnsi" w:hAnsiTheme="minorHAnsi"/>
          <w:color w:val="auto"/>
          <w:sz w:val="28"/>
          <w:rtl/>
        </w:rPr>
        <w:t>م</w:t>
      </w:r>
      <w:r w:rsidRPr="00FE62C8">
        <w:rPr>
          <w:rFonts w:asciiTheme="minorHAnsi" w:hAnsiTheme="minorHAnsi" w:hint="cs"/>
          <w:color w:val="auto"/>
          <w:sz w:val="28"/>
          <w:rtl/>
        </w:rPr>
        <w:t>ی‌</w:t>
      </w:r>
      <w:r w:rsidRPr="00FE62C8">
        <w:rPr>
          <w:rFonts w:asciiTheme="minorHAnsi" w:hAnsiTheme="minorHAnsi" w:hint="eastAsia"/>
          <w:color w:val="auto"/>
          <w:sz w:val="28"/>
          <w:rtl/>
        </w:rPr>
        <w:t>دهد</w:t>
      </w:r>
      <w:r w:rsidRPr="00FE62C8">
        <w:rPr>
          <w:rFonts w:asciiTheme="minorHAnsi" w:hAnsiTheme="minorHAnsi" w:hint="cs"/>
          <w:color w:val="auto"/>
          <w:sz w:val="28"/>
          <w:rtl/>
        </w:rPr>
        <w:t xml:space="preserve"> که وثاقت «عبدالله بن محمد بن عیسی اشعری» مقبول بوده است.</w:t>
      </w:r>
    </w:p>
    <w:p w:rsidR="00FE62C8" w:rsidRPr="003C213A" w:rsidRDefault="00FE62C8" w:rsidP="00CD7AB1">
      <w:pPr>
        <w:jc w:val="both"/>
        <w:rPr>
          <w:rtl/>
        </w:rPr>
      </w:pPr>
      <w:r w:rsidRPr="006F4EA1">
        <w:rPr>
          <w:rFonts w:asciiTheme="minorHAnsi" w:hAnsiTheme="minorHAnsi" w:cs="B Titr" w:hint="cs"/>
          <w:color w:val="auto"/>
          <w:sz w:val="24"/>
          <w:szCs w:val="24"/>
          <w:rtl/>
        </w:rPr>
        <w:t>«مرحوم مامقانی»:</w:t>
      </w:r>
      <w:r w:rsidR="00CD7AB1" w:rsidRPr="00CD7AB1">
        <w:rPr>
          <w:rStyle w:val="FootnoteReference"/>
          <w:rFonts w:asciiTheme="minorHAnsi" w:hAnsiTheme="minorHAnsi"/>
          <w:color w:val="auto"/>
          <w:sz w:val="28"/>
          <w:rtl/>
        </w:rPr>
        <w:footnoteReference w:id="276"/>
      </w:r>
      <w:r w:rsidRPr="003C213A">
        <w:rPr>
          <w:rFonts w:hint="cs"/>
          <w:rtl/>
        </w:rPr>
        <w:t xml:space="preserve"> ایشان «عبدالله بن محمد بن عیسی اشعری» توثیق </w:t>
      </w:r>
      <w:r w:rsidRPr="003C213A">
        <w:rPr>
          <w:rtl/>
        </w:rPr>
        <w:t>م</w:t>
      </w:r>
      <w:r w:rsidRPr="003C213A">
        <w:rPr>
          <w:rFonts w:hint="cs"/>
          <w:rtl/>
        </w:rPr>
        <w:t>ی‌</w:t>
      </w:r>
      <w:r w:rsidRPr="003C213A">
        <w:rPr>
          <w:rFonts w:hint="eastAsia"/>
          <w:rtl/>
        </w:rPr>
        <w:t>کنند</w:t>
      </w:r>
      <w:r w:rsidRPr="003C213A">
        <w:rPr>
          <w:rFonts w:hint="cs"/>
          <w:rtl/>
        </w:rPr>
        <w:t xml:space="preserve"> و دلیل ایشان این است که «محمد بن احمد بن یحیی» صاحب «نوادر الحکمه» از این راوی روایت دارد (55 روایت) و نام وی جزء راویان استثنا شده نیز نیامده است.</w:t>
      </w:r>
    </w:p>
    <w:p w:rsidR="00FE62C8" w:rsidRPr="003C213A" w:rsidRDefault="00FE62C8" w:rsidP="00634270">
      <w:pPr>
        <w:jc w:val="both"/>
        <w:rPr>
          <w:rtl/>
        </w:rPr>
      </w:pPr>
      <w:r w:rsidRPr="006F4EA1">
        <w:rPr>
          <w:rFonts w:asciiTheme="minorHAnsi" w:hAnsiTheme="minorHAnsi" w:cs="B Titr" w:hint="cs"/>
          <w:color w:val="auto"/>
          <w:sz w:val="24"/>
          <w:szCs w:val="24"/>
          <w:rtl/>
        </w:rPr>
        <w:t>نقد:</w:t>
      </w:r>
      <w:r w:rsidRPr="003C213A">
        <w:rPr>
          <w:rFonts w:hint="cs"/>
          <w:rtl/>
        </w:rPr>
        <w:t xml:space="preserve"> بیان شد که این راه را برای توثیق </w:t>
      </w:r>
      <w:r w:rsidRPr="003C213A">
        <w:rPr>
          <w:rtl/>
        </w:rPr>
        <w:t>نم</w:t>
      </w:r>
      <w:r w:rsidRPr="003C213A">
        <w:rPr>
          <w:rFonts w:hint="cs"/>
          <w:rtl/>
        </w:rPr>
        <w:t>ی‌</w:t>
      </w:r>
      <w:r w:rsidRPr="003C213A">
        <w:rPr>
          <w:rFonts w:hint="eastAsia"/>
          <w:rtl/>
        </w:rPr>
        <w:t>پذ</w:t>
      </w:r>
      <w:r w:rsidRPr="003C213A">
        <w:rPr>
          <w:rFonts w:hint="cs"/>
          <w:rtl/>
        </w:rPr>
        <w:t>ی</w:t>
      </w:r>
      <w:r w:rsidRPr="003C213A">
        <w:rPr>
          <w:rFonts w:hint="eastAsia"/>
          <w:rtl/>
        </w:rPr>
        <w:t>ر</w:t>
      </w:r>
      <w:r w:rsidRPr="003C213A">
        <w:rPr>
          <w:rFonts w:hint="cs"/>
          <w:rtl/>
        </w:rPr>
        <w:t>ی</w:t>
      </w:r>
      <w:r w:rsidRPr="003C213A">
        <w:rPr>
          <w:rFonts w:hint="eastAsia"/>
          <w:rtl/>
        </w:rPr>
        <w:t>م</w:t>
      </w:r>
      <w:r w:rsidRPr="003C213A">
        <w:rPr>
          <w:rFonts w:hint="cs"/>
          <w:rtl/>
        </w:rPr>
        <w:t>.</w:t>
      </w:r>
    </w:p>
    <w:p w:rsidR="00FE62C8" w:rsidRPr="003C213A" w:rsidRDefault="00FE62C8" w:rsidP="002F6251">
      <w:pPr>
        <w:jc w:val="both"/>
        <w:rPr>
          <w:rtl/>
        </w:rPr>
      </w:pPr>
      <w:r w:rsidRPr="006F4EA1">
        <w:rPr>
          <w:rFonts w:asciiTheme="minorHAnsi" w:hAnsiTheme="minorHAnsi" w:cs="B Titr" w:hint="cs"/>
          <w:color w:val="auto"/>
          <w:sz w:val="24"/>
          <w:szCs w:val="24"/>
          <w:rtl/>
        </w:rPr>
        <w:t>«مرحوم خویی»:</w:t>
      </w:r>
      <w:r w:rsidRPr="00CD7AB1">
        <w:rPr>
          <w:vertAlign w:val="superscript"/>
          <w:rtl/>
        </w:rPr>
        <w:footnoteReference w:id="277"/>
      </w:r>
      <w:r w:rsidRPr="003C213A">
        <w:rPr>
          <w:rFonts w:hint="cs"/>
          <w:rtl/>
        </w:rPr>
        <w:t xml:space="preserve"> ایشان توثیق این راوی را به خاطر نقل «محمد بن احمد بن یحیی» از او و استثنا نشدنش حکایت </w:t>
      </w:r>
      <w:r w:rsidRPr="003C213A">
        <w:rPr>
          <w:rtl/>
        </w:rPr>
        <w:t>م</w:t>
      </w:r>
      <w:r w:rsidRPr="003C213A">
        <w:rPr>
          <w:rFonts w:hint="cs"/>
          <w:rtl/>
        </w:rPr>
        <w:t>ی‌</w:t>
      </w:r>
      <w:r w:rsidRPr="003C213A">
        <w:rPr>
          <w:rFonts w:hint="eastAsia"/>
          <w:rtl/>
        </w:rPr>
        <w:t>کنند</w:t>
      </w:r>
      <w:r w:rsidRPr="003C213A">
        <w:rPr>
          <w:rFonts w:hint="cs"/>
          <w:rtl/>
        </w:rPr>
        <w:t xml:space="preserve"> و </w:t>
      </w:r>
      <w:r w:rsidRPr="003C213A">
        <w:rPr>
          <w:rtl/>
        </w:rPr>
        <w:t>م</w:t>
      </w:r>
      <w:r w:rsidRPr="003C213A">
        <w:rPr>
          <w:rFonts w:hint="cs"/>
          <w:rtl/>
        </w:rPr>
        <w:t>ی‌</w:t>
      </w:r>
      <w:r w:rsidRPr="003C213A">
        <w:rPr>
          <w:rFonts w:hint="eastAsia"/>
          <w:rtl/>
        </w:rPr>
        <w:t>فرما</w:t>
      </w:r>
      <w:r w:rsidRPr="003C213A">
        <w:rPr>
          <w:rFonts w:hint="cs"/>
          <w:rtl/>
        </w:rPr>
        <w:t>ی</w:t>
      </w:r>
      <w:r w:rsidRPr="003C213A">
        <w:rPr>
          <w:rFonts w:hint="eastAsia"/>
          <w:rtl/>
        </w:rPr>
        <w:t>ند</w:t>
      </w:r>
      <w:r w:rsidRPr="003C213A">
        <w:rPr>
          <w:rFonts w:hint="cs"/>
          <w:rtl/>
        </w:rPr>
        <w:t xml:space="preserve"> من این راه را </w:t>
      </w:r>
      <w:r w:rsidRPr="003C213A">
        <w:rPr>
          <w:rtl/>
        </w:rPr>
        <w:t>نم</w:t>
      </w:r>
      <w:r w:rsidRPr="003C213A">
        <w:rPr>
          <w:rFonts w:hint="cs"/>
          <w:rtl/>
        </w:rPr>
        <w:t>ی‌</w:t>
      </w:r>
      <w:r w:rsidRPr="003C213A">
        <w:rPr>
          <w:rFonts w:hint="eastAsia"/>
          <w:rtl/>
        </w:rPr>
        <w:t>پذ</w:t>
      </w:r>
      <w:r w:rsidRPr="003C213A">
        <w:rPr>
          <w:rFonts w:hint="cs"/>
          <w:rtl/>
        </w:rPr>
        <w:t>ی</w:t>
      </w:r>
      <w:r w:rsidRPr="003C213A">
        <w:rPr>
          <w:rFonts w:hint="eastAsia"/>
          <w:rtl/>
        </w:rPr>
        <w:t>رم</w:t>
      </w:r>
      <w:r w:rsidRPr="003C213A">
        <w:rPr>
          <w:rFonts w:hint="cs"/>
          <w:rtl/>
        </w:rPr>
        <w:t xml:space="preserve">؛ اما از راه راوی «کامل الزیارات» بودن، وی را توثیق </w:t>
      </w:r>
      <w:r w:rsidRPr="003C213A">
        <w:rPr>
          <w:rtl/>
        </w:rPr>
        <w:t>م</w:t>
      </w:r>
      <w:r w:rsidRPr="003C213A">
        <w:rPr>
          <w:rFonts w:hint="cs"/>
          <w:rtl/>
        </w:rPr>
        <w:t>ی‌</w:t>
      </w:r>
      <w:r w:rsidRPr="003C213A">
        <w:rPr>
          <w:rFonts w:hint="eastAsia"/>
          <w:rtl/>
        </w:rPr>
        <w:t>کند</w:t>
      </w:r>
      <w:r w:rsidRPr="003C213A">
        <w:rPr>
          <w:rFonts w:hint="cs"/>
          <w:rtl/>
        </w:rPr>
        <w:t xml:space="preserve">: </w:t>
      </w:r>
      <w:r w:rsidRPr="003C213A">
        <w:rPr>
          <w:rtl/>
        </w:rPr>
        <w:t>«</w:t>
      </w:r>
      <w:r w:rsidRPr="003C213A">
        <w:rPr>
          <w:rFonts w:hint="cs"/>
          <w:rtl/>
        </w:rPr>
        <w:t xml:space="preserve">10- حَدَّثَنِی الْحَسَنُ بْنُ عَبْدِ اللَّهِ بْنِ مُحَمَّدِ بْنِ عِیسَی عَنْ أَبِیهِ عَنِ الْحَسَنِ بْنِ مَحْبُوبٍ عَنْ أَبَانٍ عَنِ السَّدُوسِی عَنْ أَبِی عَبْدِ اللَّهِ </w:t>
      </w:r>
      <w:r w:rsidRPr="003C213A">
        <w:rPr>
          <w:rtl/>
        </w:rPr>
        <w:t>عل</w:t>
      </w:r>
      <w:r w:rsidRPr="003C213A">
        <w:rPr>
          <w:rFonts w:hint="cs"/>
          <w:rtl/>
        </w:rPr>
        <w:t>ی</w:t>
      </w:r>
      <w:r w:rsidRPr="003C213A">
        <w:rPr>
          <w:rFonts w:hint="eastAsia"/>
          <w:rtl/>
        </w:rPr>
        <w:t>ه‌السلام</w:t>
      </w:r>
      <w:r w:rsidRPr="003C213A">
        <w:rPr>
          <w:rFonts w:hint="cs"/>
          <w:rtl/>
        </w:rPr>
        <w:t xml:space="preserve"> قَالَ قَالَ رَسُولُ اللَّهِ صلی الله علیه و </w:t>
      </w:r>
      <w:r w:rsidRPr="003C213A">
        <w:rPr>
          <w:rtl/>
        </w:rPr>
        <w:t>آله</w:t>
      </w:r>
      <w:r w:rsidRPr="003C213A">
        <w:rPr>
          <w:rFonts w:hint="cs"/>
          <w:rtl/>
        </w:rPr>
        <w:t xml:space="preserve"> مَنْ أَتَانِی زَائِراً کنْتُ شَفِیعَهُ یوْمَ الْقِیامَةِ»</w:t>
      </w:r>
      <w:r w:rsidR="002F6251">
        <w:rPr>
          <w:rFonts w:hint="cs"/>
          <w:rtl/>
        </w:rPr>
        <w:t>.</w:t>
      </w:r>
      <w:r w:rsidR="002F6251">
        <w:rPr>
          <w:rStyle w:val="FootnoteReference"/>
          <w:rtl/>
        </w:rPr>
        <w:footnoteReference w:id="278"/>
      </w:r>
    </w:p>
    <w:p w:rsidR="00FE62C8" w:rsidRPr="003C213A" w:rsidRDefault="00FE62C8" w:rsidP="00634270">
      <w:pPr>
        <w:jc w:val="both"/>
        <w:rPr>
          <w:rtl/>
        </w:rPr>
      </w:pPr>
      <w:r w:rsidRPr="006F4EA1">
        <w:rPr>
          <w:rFonts w:asciiTheme="minorHAnsi" w:hAnsiTheme="minorHAnsi" w:cs="B Titr" w:hint="cs"/>
          <w:color w:val="auto"/>
          <w:sz w:val="24"/>
          <w:szCs w:val="24"/>
          <w:rtl/>
        </w:rPr>
        <w:t>نقد:</w:t>
      </w:r>
      <w:r w:rsidRPr="003C213A">
        <w:rPr>
          <w:rFonts w:hint="cs"/>
          <w:rtl/>
        </w:rPr>
        <w:t xml:space="preserve"> گفته شد که توثیق راویان با </w:t>
      </w:r>
      <w:r w:rsidRPr="003C213A">
        <w:rPr>
          <w:rtl/>
        </w:rPr>
        <w:t>واسطه‌</w:t>
      </w:r>
      <w:r w:rsidRPr="003C213A">
        <w:rPr>
          <w:rFonts w:hint="cs"/>
          <w:rtl/>
        </w:rPr>
        <w:t xml:space="preserve">ی «کامل الزیارات» را </w:t>
      </w:r>
      <w:r w:rsidRPr="003C213A">
        <w:rPr>
          <w:rtl/>
        </w:rPr>
        <w:t>نم</w:t>
      </w:r>
      <w:r w:rsidRPr="003C213A">
        <w:rPr>
          <w:rFonts w:hint="cs"/>
          <w:rtl/>
        </w:rPr>
        <w:t>ی‌</w:t>
      </w:r>
      <w:r w:rsidRPr="003C213A">
        <w:rPr>
          <w:rFonts w:hint="eastAsia"/>
          <w:rtl/>
        </w:rPr>
        <w:t>پذ</w:t>
      </w:r>
      <w:r w:rsidRPr="003C213A">
        <w:rPr>
          <w:rFonts w:hint="cs"/>
          <w:rtl/>
        </w:rPr>
        <w:t>ی</w:t>
      </w:r>
      <w:r w:rsidRPr="003C213A">
        <w:rPr>
          <w:rFonts w:hint="eastAsia"/>
          <w:rtl/>
        </w:rPr>
        <w:t>ر</w:t>
      </w:r>
      <w:r w:rsidRPr="003C213A">
        <w:rPr>
          <w:rFonts w:hint="cs"/>
          <w:rtl/>
        </w:rPr>
        <w:t>ی</w:t>
      </w:r>
      <w:r w:rsidRPr="003C213A">
        <w:rPr>
          <w:rFonts w:hint="eastAsia"/>
          <w:rtl/>
        </w:rPr>
        <w:t>م</w:t>
      </w:r>
      <w:r w:rsidRPr="003C213A">
        <w:rPr>
          <w:rFonts w:hint="cs"/>
          <w:rtl/>
        </w:rPr>
        <w:t>.</w:t>
      </w:r>
    </w:p>
    <w:p w:rsidR="00FE62C8" w:rsidRPr="003C213A" w:rsidRDefault="00FE62C8" w:rsidP="00634270">
      <w:pPr>
        <w:jc w:val="both"/>
        <w:rPr>
          <w:rtl/>
        </w:rPr>
      </w:pPr>
      <w:r w:rsidRPr="006F4EA1">
        <w:rPr>
          <w:rFonts w:asciiTheme="minorHAnsi" w:hAnsiTheme="minorHAnsi" w:cs="B Titr"/>
          <w:color w:val="auto"/>
          <w:sz w:val="24"/>
          <w:szCs w:val="24"/>
          <w:rtl/>
        </w:rPr>
        <w:t>جمع‌بند</w:t>
      </w:r>
      <w:r w:rsidRPr="006F4EA1">
        <w:rPr>
          <w:rFonts w:asciiTheme="minorHAnsi" w:hAnsiTheme="minorHAnsi" w:cs="B Titr" w:hint="cs"/>
          <w:color w:val="auto"/>
          <w:sz w:val="24"/>
          <w:szCs w:val="24"/>
          <w:rtl/>
        </w:rPr>
        <w:t>ی:</w:t>
      </w:r>
      <w:r w:rsidRPr="003C213A">
        <w:rPr>
          <w:rFonts w:hint="cs"/>
          <w:rtl/>
        </w:rPr>
        <w:t xml:space="preserve"> دو راهی که «مرحوم مامقانی» و «مرحوم خویی» برای توثیق بیان کرده بودند را نپذیرفتیم، اما علاوه بر قرینه بودن روایتی که در مورد «محمد بن سنان» آمده بود و «عبدالله بن محمد بن عیسی اشعری» راوی آن بود، راه دیگری نیز برای توثیق داریم.</w:t>
      </w:r>
    </w:p>
    <w:p w:rsidR="00FE62C8" w:rsidRPr="00FE62C8" w:rsidRDefault="00FE62C8" w:rsidP="00FE62C8">
      <w:pPr>
        <w:jc w:val="both"/>
        <w:rPr>
          <w:rFonts w:asciiTheme="minorHAnsi" w:hAnsiTheme="minorHAnsi"/>
          <w:color w:val="auto"/>
          <w:sz w:val="28"/>
          <w:rtl/>
        </w:rPr>
      </w:pPr>
      <w:r w:rsidRPr="00FE62C8">
        <w:rPr>
          <w:rFonts w:asciiTheme="minorHAnsi" w:hAnsiTheme="minorHAnsi" w:hint="cs"/>
          <w:color w:val="auto"/>
          <w:sz w:val="28"/>
          <w:rtl/>
        </w:rPr>
        <w:t xml:space="preserve">«عبدالله بن محمد بن عیسی اشعری» 237 روایت نقل کرده است که راویان او این افراد </w:t>
      </w:r>
      <w:r w:rsidRPr="00FE62C8">
        <w:rPr>
          <w:rFonts w:asciiTheme="minorHAnsi" w:hAnsiTheme="minorHAnsi"/>
          <w:color w:val="auto"/>
          <w:sz w:val="28"/>
          <w:rtl/>
        </w:rPr>
        <w:t>بوده‌اند</w:t>
      </w:r>
      <w:r w:rsidRPr="00FE62C8">
        <w:rPr>
          <w:rFonts w:asciiTheme="minorHAnsi" w:hAnsiTheme="minorHAnsi" w:hint="cs"/>
          <w:color w:val="auto"/>
          <w:sz w:val="28"/>
          <w:rtl/>
        </w:rPr>
        <w:t>:</w:t>
      </w:r>
    </w:p>
    <w:p w:rsidR="00FE62C8" w:rsidRPr="00FE62C8" w:rsidRDefault="00FE62C8" w:rsidP="00A14422">
      <w:pPr>
        <w:ind w:left="720"/>
        <w:jc w:val="both"/>
        <w:rPr>
          <w:rFonts w:asciiTheme="minorHAnsi" w:hAnsiTheme="minorHAnsi"/>
          <w:color w:val="auto"/>
          <w:sz w:val="28"/>
          <w:rtl/>
        </w:rPr>
      </w:pPr>
      <w:r w:rsidRPr="00FE62C8">
        <w:rPr>
          <w:rFonts w:asciiTheme="minorHAnsi" w:hAnsiTheme="minorHAnsi" w:hint="cs"/>
          <w:color w:val="auto"/>
          <w:sz w:val="28"/>
          <w:rtl/>
        </w:rPr>
        <w:t>«محمد بن احمد بن یحیی الاشعری» صاحب «نوادر الحکمه» 55 روایت؛</w:t>
      </w:r>
    </w:p>
    <w:p w:rsidR="00FE62C8" w:rsidRPr="00FE62C8" w:rsidRDefault="00FE62C8" w:rsidP="00A14422">
      <w:pPr>
        <w:ind w:left="720"/>
        <w:jc w:val="both"/>
        <w:rPr>
          <w:rFonts w:asciiTheme="minorHAnsi" w:hAnsiTheme="minorHAnsi"/>
          <w:color w:val="auto"/>
          <w:sz w:val="28"/>
          <w:rtl/>
        </w:rPr>
      </w:pPr>
      <w:r w:rsidRPr="00FE62C8">
        <w:rPr>
          <w:rFonts w:asciiTheme="minorHAnsi" w:hAnsiTheme="minorHAnsi" w:hint="cs"/>
          <w:color w:val="auto"/>
          <w:sz w:val="28"/>
          <w:rtl/>
        </w:rPr>
        <w:t>«محمد بن یحیی العطار القمی» 138 روایت؛</w:t>
      </w:r>
    </w:p>
    <w:p w:rsidR="00FE62C8" w:rsidRPr="00FE62C8" w:rsidRDefault="00FE62C8" w:rsidP="00A14422">
      <w:pPr>
        <w:ind w:left="720"/>
        <w:jc w:val="both"/>
        <w:rPr>
          <w:rFonts w:asciiTheme="minorHAnsi" w:hAnsiTheme="minorHAnsi"/>
          <w:color w:val="auto"/>
          <w:sz w:val="28"/>
          <w:rtl/>
        </w:rPr>
      </w:pPr>
      <w:r w:rsidRPr="00FE62C8">
        <w:rPr>
          <w:rFonts w:asciiTheme="minorHAnsi" w:hAnsiTheme="minorHAnsi" w:hint="cs"/>
          <w:color w:val="auto"/>
          <w:sz w:val="28"/>
          <w:rtl/>
        </w:rPr>
        <w:t>«محمد بن حسن صفار» صاحب «بصائر الدرجات» 11 روایت؛</w:t>
      </w:r>
    </w:p>
    <w:p w:rsidR="00FE62C8" w:rsidRPr="00FE62C8" w:rsidRDefault="00FE62C8" w:rsidP="00A14422">
      <w:pPr>
        <w:ind w:left="720"/>
        <w:jc w:val="both"/>
        <w:rPr>
          <w:rFonts w:asciiTheme="minorHAnsi" w:hAnsiTheme="minorHAnsi"/>
          <w:color w:val="auto"/>
          <w:sz w:val="28"/>
          <w:rtl/>
        </w:rPr>
      </w:pPr>
      <w:r w:rsidRPr="00FE62C8">
        <w:rPr>
          <w:rFonts w:asciiTheme="minorHAnsi" w:hAnsiTheme="minorHAnsi" w:hint="cs"/>
          <w:color w:val="auto"/>
          <w:sz w:val="28"/>
          <w:rtl/>
        </w:rPr>
        <w:t>«سعد بن عبدالله اشعری قمی» 9 روایت.</w:t>
      </w:r>
    </w:p>
    <w:p w:rsidR="00FE62C8" w:rsidRPr="00FE62C8" w:rsidRDefault="00FE62C8" w:rsidP="00FE62C8">
      <w:pPr>
        <w:jc w:val="both"/>
        <w:rPr>
          <w:rFonts w:asciiTheme="minorHAnsi" w:hAnsiTheme="minorHAnsi"/>
          <w:color w:val="auto"/>
          <w:sz w:val="28"/>
          <w:rtl/>
        </w:rPr>
      </w:pPr>
      <w:r w:rsidRPr="00FE62C8">
        <w:rPr>
          <w:rFonts w:asciiTheme="minorHAnsi" w:hAnsiTheme="minorHAnsi" w:hint="cs"/>
          <w:color w:val="auto"/>
          <w:sz w:val="28"/>
          <w:rtl/>
        </w:rPr>
        <w:lastRenderedPageBreak/>
        <w:t>درنتیجه کثرت روایت اجلاء از وی ثابت است. البته تمامی این افراد از یک مکتب هستند، اما تعداد آنها زیاد است و در مکاتب دیگر نیز قدحی نسبت به این راوی نیامده است.</w:t>
      </w:r>
    </w:p>
    <w:p w:rsidR="00E70AC6" w:rsidRDefault="00FE62C8" w:rsidP="006F4EA1">
      <w:pPr>
        <w:jc w:val="both"/>
        <w:rPr>
          <w:rFonts w:asciiTheme="minorHAnsi" w:hAnsiTheme="minorHAnsi"/>
          <w:color w:val="auto"/>
          <w:sz w:val="28"/>
          <w:rtl/>
        </w:rPr>
      </w:pPr>
      <w:r w:rsidRPr="00FE62C8">
        <w:rPr>
          <w:rFonts w:asciiTheme="minorHAnsi" w:hAnsiTheme="minorHAnsi" w:hint="cs"/>
          <w:color w:val="auto"/>
          <w:sz w:val="28"/>
          <w:rtl/>
        </w:rPr>
        <w:t xml:space="preserve">درصورتی‌که فقط رجالیون یک مکتب از یک راوی کثرت روایت داشته باشند و مکاتب دیگر در مقابل آن موضع بگیرند، آن راوی را ثقه </w:t>
      </w:r>
      <w:r w:rsidRPr="00FE62C8">
        <w:rPr>
          <w:rFonts w:asciiTheme="minorHAnsi" w:hAnsiTheme="minorHAnsi"/>
          <w:color w:val="auto"/>
          <w:sz w:val="28"/>
          <w:rtl/>
        </w:rPr>
        <w:t>نم</w:t>
      </w:r>
      <w:r w:rsidRPr="00FE62C8">
        <w:rPr>
          <w:rFonts w:asciiTheme="minorHAnsi" w:hAnsiTheme="minorHAnsi" w:hint="cs"/>
          <w:color w:val="auto"/>
          <w:sz w:val="28"/>
          <w:rtl/>
        </w:rPr>
        <w:t>ی‌</w:t>
      </w:r>
      <w:r w:rsidRPr="00FE62C8">
        <w:rPr>
          <w:rFonts w:asciiTheme="minorHAnsi" w:hAnsiTheme="minorHAnsi" w:hint="eastAsia"/>
          <w:color w:val="auto"/>
          <w:sz w:val="28"/>
          <w:rtl/>
        </w:rPr>
        <w:t>دان</w:t>
      </w:r>
      <w:r w:rsidRPr="00FE62C8">
        <w:rPr>
          <w:rFonts w:asciiTheme="minorHAnsi" w:hAnsiTheme="minorHAnsi" w:hint="cs"/>
          <w:color w:val="auto"/>
          <w:sz w:val="28"/>
          <w:rtl/>
        </w:rPr>
        <w:t>ی</w:t>
      </w:r>
      <w:r w:rsidRPr="00FE62C8">
        <w:rPr>
          <w:rFonts w:asciiTheme="minorHAnsi" w:hAnsiTheme="minorHAnsi" w:hint="eastAsia"/>
          <w:color w:val="auto"/>
          <w:sz w:val="28"/>
          <w:rtl/>
        </w:rPr>
        <w:t>م</w:t>
      </w:r>
      <w:r w:rsidRPr="00FE62C8">
        <w:rPr>
          <w:rFonts w:asciiTheme="minorHAnsi" w:hAnsiTheme="minorHAnsi" w:hint="cs"/>
          <w:color w:val="auto"/>
          <w:sz w:val="28"/>
          <w:rtl/>
        </w:rPr>
        <w:t xml:space="preserve">؛ اما زمانی که راوی تنها در یک منطقه سکونت داشته و به مناطق دیگر مسافرت نکرده باشد، طبیعی است که دیگران از او نقل روایت نداشته باشند. اگر راوی به مناطق مختلف مسافرت کرده باشد و کسی از او نقل روایت نکند، با نقل روایت راویان یک مکتب، </w:t>
      </w:r>
      <w:r w:rsidRPr="00FE62C8">
        <w:rPr>
          <w:rFonts w:asciiTheme="minorHAnsi" w:hAnsiTheme="minorHAnsi"/>
          <w:color w:val="auto"/>
          <w:sz w:val="28"/>
          <w:rtl/>
        </w:rPr>
        <w:t>نم</w:t>
      </w:r>
      <w:r w:rsidRPr="00FE62C8">
        <w:rPr>
          <w:rFonts w:asciiTheme="minorHAnsi" w:hAnsiTheme="minorHAnsi" w:hint="cs"/>
          <w:color w:val="auto"/>
          <w:sz w:val="28"/>
          <w:rtl/>
        </w:rPr>
        <w:t>ی‌</w:t>
      </w:r>
      <w:r w:rsidRPr="00FE62C8">
        <w:rPr>
          <w:rFonts w:asciiTheme="minorHAnsi" w:hAnsiTheme="minorHAnsi" w:hint="eastAsia"/>
          <w:color w:val="auto"/>
          <w:sz w:val="28"/>
          <w:rtl/>
        </w:rPr>
        <w:t>توان</w:t>
      </w:r>
      <w:r w:rsidRPr="00FE62C8">
        <w:rPr>
          <w:rFonts w:asciiTheme="minorHAnsi" w:hAnsiTheme="minorHAnsi" w:hint="cs"/>
          <w:color w:val="auto"/>
          <w:sz w:val="28"/>
          <w:rtl/>
        </w:rPr>
        <w:t>ی</w:t>
      </w:r>
      <w:r w:rsidRPr="00FE62C8">
        <w:rPr>
          <w:rFonts w:asciiTheme="minorHAnsi" w:hAnsiTheme="minorHAnsi" w:hint="eastAsia"/>
          <w:color w:val="auto"/>
          <w:sz w:val="28"/>
          <w:rtl/>
        </w:rPr>
        <w:t>م</w:t>
      </w:r>
      <w:r w:rsidRPr="00FE62C8">
        <w:rPr>
          <w:rFonts w:asciiTheme="minorHAnsi" w:hAnsiTheme="minorHAnsi" w:hint="cs"/>
          <w:color w:val="auto"/>
          <w:sz w:val="28"/>
          <w:rtl/>
        </w:rPr>
        <w:t xml:space="preserve"> قائل به توثیق وی شویم.</w:t>
      </w:r>
    </w:p>
    <w:p w:rsidR="00E70AC6" w:rsidRPr="00E70AC6" w:rsidRDefault="00E70AC6" w:rsidP="006F4EA1">
      <w:pPr>
        <w:pStyle w:val="2"/>
        <w:rPr>
          <w:rtl/>
        </w:rPr>
      </w:pPr>
      <w:bookmarkStart w:id="358" w:name="_Toc40762589"/>
      <w:r w:rsidRPr="00E70AC6">
        <w:rPr>
          <w:rFonts w:hint="cs"/>
          <w:rtl/>
        </w:rPr>
        <w:t>13. «جابر بن یزید جعفی»</w:t>
      </w:r>
      <w:bookmarkEnd w:id="358"/>
    </w:p>
    <w:p w:rsidR="00E70AC6" w:rsidRPr="003C213A" w:rsidRDefault="00E70AC6" w:rsidP="002F6251">
      <w:pPr>
        <w:jc w:val="both"/>
        <w:rPr>
          <w:rtl/>
        </w:rPr>
      </w:pPr>
      <w:r w:rsidRPr="006F4EA1">
        <w:rPr>
          <w:rFonts w:asciiTheme="minorHAnsi" w:hAnsiTheme="minorHAnsi" w:cs="B Titr" w:hint="cs"/>
          <w:color w:val="auto"/>
          <w:sz w:val="24"/>
          <w:szCs w:val="24"/>
          <w:rtl/>
        </w:rPr>
        <w:t>«رجال نجاشی»:</w:t>
      </w:r>
      <w:r w:rsidRPr="003C213A">
        <w:rPr>
          <w:rFonts w:hint="cs"/>
          <w:rtl/>
        </w:rPr>
        <w:t xml:space="preserve"> «332 جابر بن یزید أبو عبد </w:t>
      </w:r>
      <w:r w:rsidRPr="003C213A">
        <w:rPr>
          <w:rtl/>
        </w:rPr>
        <w:t>الله</w:t>
      </w:r>
      <w:r w:rsidRPr="003C213A">
        <w:rPr>
          <w:rFonts w:hint="cs"/>
          <w:rtl/>
        </w:rPr>
        <w:t xml:space="preserve">: و قیل أبو محمد- الجعفی، عربی قدیم، نسبه: ابن الحارث بن عبد یغوث بن کعب بن الحارث بن معاویة بن وائل بن مرار بن جعفی. لقی أبا جعفر و أبا عبد الله علیهما السلام، و مات فی أیامه، سنة ثمان و عشرین و مائة. روی عنه جماعة غمز فیهم و ضعفوا، منهم: عمرو بن شمر، و مفضل بن صالح، و منخل بن جمیل، و یوسف بن یعقوب. و کان فی نفسه مختلطا، و کان شیخنا أبو عبد الله محمد بن محمد بن النعمان رحمه الله ینشدنا أشعارا کثیرة فی معناه تدل علی الاختلاط، لیس هذا موضعا لذکرها، و قل ما یورد عنه </w:t>
      </w:r>
      <w:r w:rsidRPr="003C213A">
        <w:rPr>
          <w:rtl/>
        </w:rPr>
        <w:t>ش</w:t>
      </w:r>
      <w:r w:rsidRPr="003C213A">
        <w:rPr>
          <w:rFonts w:hint="cs"/>
          <w:rtl/>
        </w:rPr>
        <w:t>ی‌</w:t>
      </w:r>
      <w:r w:rsidRPr="003C213A">
        <w:rPr>
          <w:rFonts w:hint="eastAsia"/>
          <w:rtl/>
        </w:rPr>
        <w:t>ء</w:t>
      </w:r>
      <w:r w:rsidRPr="003C213A">
        <w:rPr>
          <w:rFonts w:hint="cs"/>
          <w:rtl/>
        </w:rPr>
        <w:t xml:space="preserve"> فی الحلال و الحرام. له کتب، منها: التفسیر، أخبرناه أحمد بن محمد بن هارون قال: حدثنا أحمد بن محمد بن سعید قال: حدثنا محمد بن أحمد بن خاقان النهدی قال: حدثنا محمد بن علی أبو سمینة الصیرفی قال: حدثنا الربیع بن زکریا الوراق، عن عبد الله بن محمد عن جابر به. و هذا عبد الله بن محمد یقال له الجعفی ضعیف، و روی هذه النسخة أحمد بن محمد بن سعید عن جعفر بن عبد الله المحمدی عن یحیی بن حبیب الذراع عن عمرو بن شمر عن جابر. و له کتاب النوادر، أخبرنا أحمد بن محمد الجندی قال: حدثنا محمد بن همام قال: حدثنا جعفر بن محمد بن مالک قال: حدثنا القاسم بن الربیع الصحاف قال: حدثنا محمد بن سنان عن عمار بن مروان، عن المنخل بن جمیل، عن جابر به. و له کتاب الفضائل. أخبرنا أحمد بن محمد بن هارون، عن أحمد بن محمد بن سعید، عن محمد بن أحمد بن الحسن القطوانی، عن عباد بن ثابت، عن عمرو بن شمر، عن جابر به. و کتاب الجمل، و کتاب صفین، و کتاب النهروان، و کتاب مقتل أمیر المؤمنین علیه‌السلام، و کتاب مقتل الحسین علیه‌السلام. روی هذه الکتب الحسین بن الحصین العمی قال: حدثنا أحمد بن إبراهیم بن معلی قال: حدثنا محمد بن زکریا الغلابی و أخبرنا ابن نوح، عن عبد الجبار بن شیران الساکن نهر خطی، عن محمد بن زکریا الغلابی، عن جعفر بن محمد بن عمار، عن أبیه، عن عمرو بن شمر، عن جابر بهذه الکتب. و تضاف إلیه رسالة أبی جعفر إلی أهل البصرة، و غیرها من الأحادیث و الکتب، و ذلک موضوع، و الله أعلم»</w:t>
      </w:r>
      <w:r w:rsidR="002F6251">
        <w:rPr>
          <w:rFonts w:hint="cs"/>
          <w:rtl/>
        </w:rPr>
        <w:t>.</w:t>
      </w:r>
      <w:r w:rsidR="002F6251">
        <w:rPr>
          <w:rStyle w:val="FootnoteReference"/>
          <w:rtl/>
        </w:rPr>
        <w:footnoteReference w:id="279"/>
      </w:r>
    </w:p>
    <w:p w:rsidR="00E70AC6" w:rsidRPr="00E70AC6" w:rsidRDefault="00E70AC6" w:rsidP="00E70AC6">
      <w:pPr>
        <w:jc w:val="both"/>
        <w:rPr>
          <w:rFonts w:asciiTheme="minorHAnsi" w:hAnsiTheme="minorHAnsi"/>
          <w:color w:val="auto"/>
          <w:sz w:val="28"/>
          <w:rtl/>
        </w:rPr>
      </w:pPr>
      <w:r w:rsidRPr="00E70AC6">
        <w:rPr>
          <w:rFonts w:asciiTheme="minorHAnsi" w:hAnsiTheme="minorHAnsi" w:hint="cs"/>
          <w:color w:val="auto"/>
          <w:sz w:val="28"/>
          <w:rtl/>
        </w:rPr>
        <w:t xml:space="preserve">از این منبع این اطلاعات در مورد راوی به دست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آ</w:t>
      </w:r>
      <w:r w:rsidRPr="00E70AC6">
        <w:rPr>
          <w:rFonts w:asciiTheme="minorHAnsi" w:hAnsiTheme="minorHAnsi" w:hint="cs"/>
          <w:color w:val="auto"/>
          <w:sz w:val="28"/>
          <w:rtl/>
        </w:rPr>
        <w:t>ی</w:t>
      </w:r>
      <w:r w:rsidRPr="00E70AC6">
        <w:rPr>
          <w:rFonts w:asciiTheme="minorHAnsi" w:hAnsiTheme="minorHAnsi" w:hint="eastAsia"/>
          <w:color w:val="auto"/>
          <w:sz w:val="28"/>
          <w:rtl/>
        </w:rPr>
        <w:t>د</w:t>
      </w:r>
      <w:r w:rsidRPr="00E70AC6">
        <w:rPr>
          <w:rFonts w:asciiTheme="minorHAnsi" w:hAnsiTheme="minorHAnsi" w:hint="cs"/>
          <w:color w:val="auto"/>
          <w:sz w:val="28"/>
          <w:rtl/>
        </w:rPr>
        <w:t>:</w:t>
      </w:r>
    </w:p>
    <w:p w:rsidR="00E70AC6" w:rsidRPr="00E70AC6" w:rsidRDefault="00E70AC6" w:rsidP="006F4EA1">
      <w:pPr>
        <w:ind w:left="720"/>
        <w:jc w:val="both"/>
        <w:rPr>
          <w:rFonts w:asciiTheme="minorHAnsi" w:hAnsiTheme="minorHAnsi"/>
          <w:color w:val="auto"/>
          <w:sz w:val="28"/>
          <w:rtl/>
        </w:rPr>
      </w:pPr>
      <w:r w:rsidRPr="00E70AC6">
        <w:rPr>
          <w:rFonts w:asciiTheme="minorHAnsi" w:hAnsiTheme="minorHAnsi" w:hint="cs"/>
          <w:color w:val="auto"/>
          <w:sz w:val="28"/>
          <w:rtl/>
        </w:rPr>
        <w:t xml:space="preserve">وی عرب است؛ که عرب بودن در الفاظ روایت اهمیت دارد. قید «قدیم» به این معناست که وی در اصل عرب بوده و مانند «زراره» نیست که گرچه عرب است، اما اجداد وی رومی هستند. «جُعف» </w:t>
      </w:r>
      <w:r w:rsidRPr="00E70AC6">
        <w:rPr>
          <w:rFonts w:asciiTheme="minorHAnsi" w:hAnsiTheme="minorHAnsi"/>
          <w:color w:val="auto"/>
          <w:sz w:val="28"/>
          <w:rtl/>
        </w:rPr>
        <w:t>قب</w:t>
      </w:r>
      <w:r w:rsidRPr="00E70AC6">
        <w:rPr>
          <w:rFonts w:asciiTheme="minorHAnsi" w:hAnsiTheme="minorHAnsi" w:hint="cs"/>
          <w:color w:val="auto"/>
          <w:sz w:val="28"/>
          <w:rtl/>
        </w:rPr>
        <w:t>ی</w:t>
      </w:r>
      <w:r w:rsidRPr="00E70AC6">
        <w:rPr>
          <w:rFonts w:asciiTheme="minorHAnsi" w:hAnsiTheme="minorHAnsi" w:hint="eastAsia"/>
          <w:color w:val="auto"/>
          <w:sz w:val="28"/>
          <w:rtl/>
        </w:rPr>
        <w:t>له‌ا</w:t>
      </w:r>
      <w:r w:rsidRPr="00E70AC6">
        <w:rPr>
          <w:rFonts w:asciiTheme="minorHAnsi" w:hAnsiTheme="minorHAnsi" w:hint="cs"/>
          <w:color w:val="auto"/>
          <w:sz w:val="28"/>
          <w:rtl/>
        </w:rPr>
        <w:t>ی در یمن است؛</w:t>
      </w:r>
    </w:p>
    <w:p w:rsidR="00E70AC6" w:rsidRPr="00E70AC6" w:rsidRDefault="00E70AC6" w:rsidP="006F4EA1">
      <w:pPr>
        <w:ind w:left="720"/>
        <w:jc w:val="both"/>
        <w:rPr>
          <w:rFonts w:asciiTheme="minorHAnsi" w:hAnsiTheme="minorHAnsi"/>
          <w:color w:val="auto"/>
          <w:sz w:val="28"/>
          <w:rtl/>
        </w:rPr>
      </w:pPr>
      <w:r w:rsidRPr="00E70AC6">
        <w:rPr>
          <w:rFonts w:asciiTheme="minorHAnsi" w:hAnsiTheme="minorHAnsi"/>
          <w:color w:val="auto"/>
          <w:sz w:val="28"/>
          <w:rtl/>
        </w:rPr>
        <w:t>طبقه‌</w:t>
      </w:r>
      <w:r w:rsidRPr="00E70AC6">
        <w:rPr>
          <w:rFonts w:asciiTheme="minorHAnsi" w:hAnsiTheme="minorHAnsi" w:hint="cs"/>
          <w:color w:val="auto"/>
          <w:sz w:val="28"/>
          <w:rtl/>
        </w:rPr>
        <w:t xml:space="preserve">ی وی در </w:t>
      </w:r>
      <w:r w:rsidRPr="00E70AC6">
        <w:rPr>
          <w:rFonts w:asciiTheme="minorHAnsi" w:hAnsiTheme="minorHAnsi"/>
          <w:color w:val="auto"/>
          <w:sz w:val="28"/>
          <w:rtl/>
        </w:rPr>
        <w:t>دوره‌</w:t>
      </w:r>
      <w:r w:rsidRPr="00E70AC6">
        <w:rPr>
          <w:rFonts w:asciiTheme="minorHAnsi" w:hAnsiTheme="minorHAnsi" w:hint="cs"/>
          <w:color w:val="auto"/>
          <w:sz w:val="28"/>
          <w:rtl/>
        </w:rPr>
        <w:t>ی «امام باقر» و «امام صادق» علیهماالسلام است؛</w:t>
      </w:r>
    </w:p>
    <w:p w:rsidR="00E70AC6" w:rsidRPr="00E70AC6" w:rsidRDefault="00E70AC6" w:rsidP="006F4EA1">
      <w:pPr>
        <w:ind w:left="720"/>
        <w:jc w:val="both"/>
        <w:rPr>
          <w:rFonts w:asciiTheme="minorHAnsi" w:hAnsiTheme="minorHAnsi"/>
          <w:color w:val="auto"/>
          <w:sz w:val="28"/>
          <w:rtl/>
        </w:rPr>
      </w:pPr>
      <w:r w:rsidRPr="00E70AC6">
        <w:rPr>
          <w:rFonts w:asciiTheme="minorHAnsi" w:hAnsiTheme="minorHAnsi" w:hint="cs"/>
          <w:color w:val="auto"/>
          <w:sz w:val="28"/>
          <w:rtl/>
        </w:rPr>
        <w:t>سال وفات وی 128 است؛ که در «طبقات الکبری» نیز همین سال برای وفات وی ذکر شده است؛</w:t>
      </w:r>
    </w:p>
    <w:p w:rsidR="00E70AC6" w:rsidRPr="00E70AC6" w:rsidRDefault="00E70AC6" w:rsidP="006F4EA1">
      <w:pPr>
        <w:ind w:left="720"/>
        <w:jc w:val="both"/>
        <w:rPr>
          <w:rFonts w:asciiTheme="minorHAnsi" w:hAnsiTheme="minorHAnsi"/>
          <w:color w:val="auto"/>
          <w:sz w:val="28"/>
          <w:rtl/>
        </w:rPr>
      </w:pPr>
      <w:r w:rsidRPr="00E70AC6">
        <w:rPr>
          <w:rFonts w:asciiTheme="minorHAnsi" w:hAnsiTheme="minorHAnsi" w:hint="cs"/>
          <w:color w:val="auto"/>
          <w:sz w:val="28"/>
          <w:rtl/>
        </w:rPr>
        <w:t xml:space="preserve">«نجاشی» از وی با تعبیر «مختلط» یاد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کند</w:t>
      </w:r>
      <w:r w:rsidRPr="00E70AC6">
        <w:rPr>
          <w:rFonts w:asciiTheme="minorHAnsi" w:hAnsiTheme="minorHAnsi" w:hint="cs"/>
          <w:color w:val="auto"/>
          <w:sz w:val="28"/>
          <w:rtl/>
        </w:rPr>
        <w:t xml:space="preserve">؛ پس وی را توثیق نکرده است. «کان فی نفسه مختلطا» یعنی احادیث صحیح و ضعیف را با هم خلط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کند</w:t>
      </w:r>
      <w:r w:rsidRPr="00E70AC6">
        <w:rPr>
          <w:rFonts w:asciiTheme="minorHAnsi" w:hAnsiTheme="minorHAnsi" w:hint="cs"/>
          <w:color w:val="auto"/>
          <w:sz w:val="28"/>
          <w:rtl/>
        </w:rPr>
        <w:t xml:space="preserve">. «نجاشی» نقل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کند</w:t>
      </w:r>
      <w:r w:rsidRPr="00E70AC6">
        <w:rPr>
          <w:rFonts w:asciiTheme="minorHAnsi" w:hAnsiTheme="minorHAnsi" w:hint="cs"/>
          <w:color w:val="auto"/>
          <w:sz w:val="28"/>
          <w:rtl/>
        </w:rPr>
        <w:t xml:space="preserve"> که «شیخ مفید» شعرهای زیادی از این راوی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خوانده</w:t>
      </w:r>
      <w:r w:rsidRPr="00E70AC6">
        <w:rPr>
          <w:rFonts w:asciiTheme="minorHAnsi" w:hAnsiTheme="minorHAnsi" w:hint="cs"/>
          <w:color w:val="auto"/>
          <w:sz w:val="28"/>
          <w:rtl/>
        </w:rPr>
        <w:t xml:space="preserve"> است؛ اما باز هم راوی را دارای اختلاط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داند</w:t>
      </w:r>
      <w:r w:rsidRPr="00E70AC6">
        <w:rPr>
          <w:rFonts w:asciiTheme="minorHAnsi" w:hAnsiTheme="minorHAnsi" w:hint="cs"/>
          <w:color w:val="auto"/>
          <w:sz w:val="28"/>
          <w:rtl/>
        </w:rPr>
        <w:t xml:space="preserve">. «نجاشی» در نهایت قائل به توقف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شود</w:t>
      </w:r>
      <w:r w:rsidRPr="00E70AC6">
        <w:rPr>
          <w:rFonts w:asciiTheme="minorHAnsi" w:hAnsiTheme="minorHAnsi" w:hint="cs"/>
          <w:color w:val="auto"/>
          <w:sz w:val="28"/>
          <w:rtl/>
        </w:rPr>
        <w:t>.</w:t>
      </w:r>
    </w:p>
    <w:p w:rsidR="00E70AC6" w:rsidRPr="003C213A" w:rsidRDefault="00E70AC6" w:rsidP="00075F43">
      <w:pPr>
        <w:jc w:val="both"/>
        <w:rPr>
          <w:rtl/>
        </w:rPr>
      </w:pPr>
      <w:r w:rsidRPr="006F4EA1">
        <w:rPr>
          <w:rFonts w:asciiTheme="minorHAnsi" w:hAnsiTheme="minorHAnsi" w:cs="B Titr" w:hint="cs"/>
          <w:color w:val="auto"/>
          <w:sz w:val="24"/>
          <w:szCs w:val="24"/>
          <w:rtl/>
        </w:rPr>
        <w:t>«فهرست شیخ طوسی»:</w:t>
      </w:r>
      <w:r w:rsidRPr="003C213A">
        <w:rPr>
          <w:rFonts w:hint="cs"/>
          <w:rtl/>
        </w:rPr>
        <w:t xml:space="preserve"> «[158] جابر بن یزید: جابر بن یزید الجعفی. له أصل. أخبرنا به ابن أبی جید، عن ابن الولید، عن الصفّار، عن أحمد بن محمّد بن عیسی، عن عبد الرحمن بن أبی نجران، عن المفضّل بن صالح، عنه. و رواه حمید بن زیاد، عن إبراهیم بن سلیمان، عن جابر. و له کتاب التفسیر. أخبرنا به جماعة من أصحابنا، عن أبی محمّد هارون بن موسی التلعکبری، عن أبی علی بن همام، عن جعفر بن محمّد بن مالک و محمّد بن جعفر الرزاز، عن القاسم بن الربیع، عن محمّد بن سنان، عن عمّار بن مروان، عن منخّل بن جمیل، عن جابر»</w:t>
      </w:r>
      <w:r w:rsidR="00075F43">
        <w:rPr>
          <w:rFonts w:hint="cs"/>
          <w:rtl/>
        </w:rPr>
        <w:t>.</w:t>
      </w:r>
      <w:r w:rsidR="00075F43">
        <w:rPr>
          <w:rStyle w:val="FootnoteReference"/>
          <w:rtl/>
        </w:rPr>
        <w:footnoteReference w:id="280"/>
      </w:r>
    </w:p>
    <w:p w:rsidR="00E70AC6" w:rsidRPr="00E70AC6" w:rsidRDefault="00E70AC6" w:rsidP="00E70AC6">
      <w:pPr>
        <w:jc w:val="both"/>
        <w:rPr>
          <w:rFonts w:asciiTheme="minorHAnsi" w:hAnsiTheme="minorHAnsi"/>
          <w:color w:val="auto"/>
          <w:sz w:val="28"/>
        </w:rPr>
      </w:pPr>
      <w:r w:rsidRPr="00E70AC6">
        <w:rPr>
          <w:rFonts w:asciiTheme="minorHAnsi" w:hAnsiTheme="minorHAnsi" w:hint="cs"/>
          <w:color w:val="auto"/>
          <w:sz w:val="28"/>
          <w:rtl/>
        </w:rPr>
        <w:t>«شیخ طوسی» نیز در مورد این راوی توقف کرده است.</w:t>
      </w:r>
    </w:p>
    <w:p w:rsidR="00E70AC6" w:rsidRPr="003C213A" w:rsidRDefault="00E70AC6" w:rsidP="00075F43">
      <w:pPr>
        <w:jc w:val="both"/>
        <w:rPr>
          <w:rtl/>
        </w:rPr>
      </w:pPr>
      <w:r w:rsidRPr="006F4EA1">
        <w:rPr>
          <w:rFonts w:asciiTheme="minorHAnsi" w:hAnsiTheme="minorHAnsi" w:cs="B Titr" w:hint="cs"/>
          <w:color w:val="auto"/>
          <w:sz w:val="24"/>
          <w:szCs w:val="24"/>
          <w:rtl/>
        </w:rPr>
        <w:t>«رجال شیخ طوسی»:</w:t>
      </w:r>
      <w:r w:rsidRPr="003C213A">
        <w:rPr>
          <w:rFonts w:hint="cs"/>
          <w:rtl/>
        </w:rPr>
        <w:t xml:space="preserve"> «30 جابر بن یزید، أبو عبد الله: الجعف</w:t>
      </w:r>
      <w:r w:rsidR="00075F43">
        <w:rPr>
          <w:rFonts w:hint="cs"/>
          <w:rtl/>
        </w:rPr>
        <w:t>ی، تابعی، أسند عنه، روی عنهما».</w:t>
      </w:r>
      <w:r w:rsidR="00075F43">
        <w:rPr>
          <w:rStyle w:val="FootnoteReference"/>
          <w:rtl/>
        </w:rPr>
        <w:footnoteReference w:id="281"/>
      </w:r>
    </w:p>
    <w:p w:rsidR="00E70AC6" w:rsidRPr="00E70AC6" w:rsidRDefault="00E70AC6" w:rsidP="00E70AC6">
      <w:pPr>
        <w:jc w:val="both"/>
        <w:rPr>
          <w:rFonts w:asciiTheme="minorHAnsi" w:hAnsiTheme="minorHAnsi"/>
          <w:color w:val="auto"/>
          <w:sz w:val="28"/>
          <w:rtl/>
        </w:rPr>
      </w:pPr>
      <w:r w:rsidRPr="00E70AC6">
        <w:rPr>
          <w:rFonts w:asciiTheme="minorHAnsi" w:hAnsiTheme="minorHAnsi" w:hint="cs"/>
          <w:color w:val="auto"/>
          <w:sz w:val="28"/>
          <w:rtl/>
        </w:rPr>
        <w:t xml:space="preserve">گفته شد که «اسند عنه» صرفاً این مطلب را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رساند</w:t>
      </w:r>
      <w:r w:rsidRPr="00E70AC6">
        <w:rPr>
          <w:rFonts w:asciiTheme="minorHAnsi" w:hAnsiTheme="minorHAnsi" w:hint="cs"/>
          <w:color w:val="auto"/>
          <w:sz w:val="28"/>
          <w:rtl/>
        </w:rPr>
        <w:t xml:space="preserve"> که از راوی احادیث </w:t>
      </w:r>
      <w:r w:rsidRPr="00E70AC6">
        <w:rPr>
          <w:rFonts w:asciiTheme="minorHAnsi" w:hAnsiTheme="minorHAnsi"/>
          <w:color w:val="auto"/>
          <w:sz w:val="28"/>
          <w:rtl/>
        </w:rPr>
        <w:t>سنددار</w:t>
      </w:r>
      <w:r w:rsidRPr="00E70AC6">
        <w:rPr>
          <w:rFonts w:asciiTheme="minorHAnsi" w:hAnsiTheme="minorHAnsi" w:hint="cs"/>
          <w:color w:val="auto"/>
          <w:sz w:val="28"/>
          <w:rtl/>
        </w:rPr>
        <w:t xml:space="preserve"> نقل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شود</w:t>
      </w:r>
      <w:r w:rsidRPr="00E70AC6">
        <w:rPr>
          <w:rFonts w:asciiTheme="minorHAnsi" w:hAnsiTheme="minorHAnsi" w:hint="cs"/>
          <w:color w:val="auto"/>
          <w:sz w:val="28"/>
          <w:rtl/>
        </w:rPr>
        <w:t xml:space="preserve"> و دلالتی بر توثیق ندارد.</w:t>
      </w:r>
    </w:p>
    <w:p w:rsidR="00E70AC6" w:rsidRPr="003C213A" w:rsidRDefault="00E70AC6" w:rsidP="00ED3253">
      <w:pPr>
        <w:jc w:val="both"/>
        <w:rPr>
          <w:rtl/>
        </w:rPr>
      </w:pPr>
      <w:r w:rsidRPr="006F4EA1">
        <w:rPr>
          <w:rFonts w:asciiTheme="minorHAnsi" w:hAnsiTheme="minorHAnsi" w:cs="B Titr" w:hint="cs"/>
          <w:color w:val="auto"/>
          <w:sz w:val="24"/>
          <w:szCs w:val="24"/>
          <w:rtl/>
        </w:rPr>
        <w:lastRenderedPageBreak/>
        <w:t xml:space="preserve">«مناقب آل </w:t>
      </w:r>
      <w:r w:rsidRPr="006F4EA1">
        <w:rPr>
          <w:rFonts w:asciiTheme="minorHAnsi" w:hAnsiTheme="minorHAnsi" w:cs="B Titr"/>
          <w:color w:val="auto"/>
          <w:sz w:val="24"/>
          <w:szCs w:val="24"/>
          <w:rtl/>
        </w:rPr>
        <w:t>اب</w:t>
      </w:r>
      <w:r w:rsidRPr="006F4EA1">
        <w:rPr>
          <w:rFonts w:asciiTheme="minorHAnsi" w:hAnsiTheme="minorHAnsi" w:cs="B Titr" w:hint="cs"/>
          <w:color w:val="auto"/>
          <w:sz w:val="24"/>
          <w:szCs w:val="24"/>
          <w:rtl/>
        </w:rPr>
        <w:t>ی‌</w:t>
      </w:r>
      <w:r w:rsidRPr="006F4EA1">
        <w:rPr>
          <w:rFonts w:asciiTheme="minorHAnsi" w:hAnsiTheme="minorHAnsi" w:cs="B Titr" w:hint="eastAsia"/>
          <w:color w:val="auto"/>
          <w:sz w:val="24"/>
          <w:szCs w:val="24"/>
          <w:rtl/>
        </w:rPr>
        <w:t>طالب</w:t>
      </w:r>
      <w:r w:rsidRPr="006F4EA1">
        <w:rPr>
          <w:rFonts w:asciiTheme="minorHAnsi" w:hAnsiTheme="minorHAnsi" w:cs="B Titr" w:hint="cs"/>
          <w:color w:val="auto"/>
          <w:sz w:val="24"/>
          <w:szCs w:val="24"/>
          <w:rtl/>
        </w:rPr>
        <w:t>»:</w:t>
      </w:r>
      <w:r w:rsidRPr="003C213A">
        <w:rPr>
          <w:rFonts w:hint="cs"/>
          <w:rtl/>
        </w:rPr>
        <w:t xml:space="preserve"> «و من خواص أصحابه [أبی عبدالله علیه‌السلام] معاویة بن عمار مولی بنی دهن و هو حی من بجیلة و زید الشحام و عبد الله بن أبی یعفور و أبو جعفر محمد بن علی بن النعمان الأحول و أبو الفضل سدیر بن حکیم و عبد السلام بن عبد الرحمن و جابر بن یزید الجعفی»</w:t>
      </w:r>
      <w:r w:rsidR="00ED3253">
        <w:rPr>
          <w:rFonts w:hint="cs"/>
          <w:rtl/>
        </w:rPr>
        <w:t>.</w:t>
      </w:r>
      <w:r w:rsidR="00ED3253">
        <w:rPr>
          <w:rStyle w:val="FootnoteReference"/>
          <w:rtl/>
        </w:rPr>
        <w:footnoteReference w:id="282"/>
      </w:r>
    </w:p>
    <w:p w:rsidR="00E70AC6" w:rsidRPr="00E70AC6" w:rsidRDefault="00E70AC6" w:rsidP="00E70AC6">
      <w:pPr>
        <w:jc w:val="both"/>
        <w:rPr>
          <w:rFonts w:asciiTheme="minorHAnsi" w:hAnsiTheme="minorHAnsi"/>
          <w:color w:val="auto"/>
          <w:sz w:val="28"/>
          <w:rtl/>
        </w:rPr>
      </w:pPr>
      <w:r w:rsidRPr="00E70AC6">
        <w:rPr>
          <w:rFonts w:asciiTheme="minorHAnsi" w:hAnsiTheme="minorHAnsi" w:hint="cs"/>
          <w:color w:val="auto"/>
          <w:sz w:val="28"/>
          <w:rtl/>
        </w:rPr>
        <w:t xml:space="preserve">منظور از «خواص اصحاب»، اصحاب سر است که مطلبی بالاتر از توثیق را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رساند</w:t>
      </w:r>
      <w:r w:rsidRPr="00E70AC6">
        <w:rPr>
          <w:rFonts w:asciiTheme="minorHAnsi" w:hAnsiTheme="minorHAnsi" w:hint="cs"/>
          <w:color w:val="auto"/>
          <w:sz w:val="28"/>
          <w:rtl/>
        </w:rPr>
        <w:t>.</w:t>
      </w:r>
    </w:p>
    <w:p w:rsidR="00E70AC6" w:rsidRPr="003C213A" w:rsidRDefault="00E70AC6" w:rsidP="00ED3253">
      <w:pPr>
        <w:jc w:val="both"/>
        <w:rPr>
          <w:rtl/>
        </w:rPr>
      </w:pPr>
      <w:r w:rsidRPr="006F4EA1">
        <w:rPr>
          <w:rFonts w:asciiTheme="minorHAnsi" w:hAnsiTheme="minorHAnsi" w:cs="B Titr" w:hint="cs"/>
          <w:color w:val="auto"/>
          <w:sz w:val="24"/>
          <w:szCs w:val="24"/>
          <w:rtl/>
        </w:rPr>
        <w:t>«معالم العلماء»:</w:t>
      </w:r>
      <w:r w:rsidRPr="003C213A">
        <w:rPr>
          <w:rFonts w:hint="cs"/>
          <w:rtl/>
        </w:rPr>
        <w:t xml:space="preserve"> </w:t>
      </w:r>
      <w:r w:rsidRPr="003C213A">
        <w:rPr>
          <w:rtl/>
        </w:rPr>
        <w:t>«</w:t>
      </w:r>
      <w:r w:rsidRPr="003C213A">
        <w:rPr>
          <w:rFonts w:hint="cs"/>
          <w:rtl/>
        </w:rPr>
        <w:t xml:space="preserve">178 جابر بن یزید الجعفی: له أصل، و کتاب </w:t>
      </w:r>
      <w:r w:rsidRPr="003C213A">
        <w:rPr>
          <w:rtl/>
        </w:rPr>
        <w:t>التفس</w:t>
      </w:r>
      <w:r w:rsidRPr="003C213A">
        <w:rPr>
          <w:rFonts w:hint="cs"/>
          <w:rtl/>
        </w:rPr>
        <w:t>ی</w:t>
      </w:r>
      <w:r w:rsidRPr="003C213A">
        <w:rPr>
          <w:rFonts w:hint="eastAsia"/>
          <w:rtl/>
        </w:rPr>
        <w:t>ر</w:t>
      </w:r>
      <w:r w:rsidRPr="003C213A">
        <w:rPr>
          <w:rFonts w:hint="cs"/>
          <w:rtl/>
        </w:rPr>
        <w:t>»</w:t>
      </w:r>
      <w:r w:rsidR="00ED3253">
        <w:rPr>
          <w:rFonts w:hint="cs"/>
          <w:rtl/>
        </w:rPr>
        <w:t>.</w:t>
      </w:r>
      <w:r w:rsidR="00ED3253">
        <w:rPr>
          <w:rStyle w:val="FootnoteReference"/>
          <w:rtl/>
        </w:rPr>
        <w:footnoteReference w:id="283"/>
      </w:r>
    </w:p>
    <w:p w:rsidR="00E70AC6" w:rsidRPr="003C213A" w:rsidRDefault="00E70AC6" w:rsidP="00586B4D">
      <w:pPr>
        <w:jc w:val="both"/>
        <w:rPr>
          <w:rtl/>
        </w:rPr>
      </w:pPr>
      <w:r w:rsidRPr="006F4EA1">
        <w:rPr>
          <w:rFonts w:asciiTheme="minorHAnsi" w:hAnsiTheme="minorHAnsi" w:cs="B Titr" w:hint="cs"/>
          <w:color w:val="auto"/>
          <w:sz w:val="24"/>
          <w:szCs w:val="24"/>
          <w:rtl/>
        </w:rPr>
        <w:t>«رجال برقی»:</w:t>
      </w:r>
      <w:r w:rsidRPr="003C213A">
        <w:rPr>
          <w:rFonts w:hint="cs"/>
          <w:rtl/>
        </w:rPr>
        <w:t xml:space="preserve"> در این کتاب فقط به </w:t>
      </w:r>
      <w:r w:rsidRPr="003C213A">
        <w:rPr>
          <w:rtl/>
        </w:rPr>
        <w:t>طبقه‌ا</w:t>
      </w:r>
      <w:r w:rsidRPr="003C213A">
        <w:rPr>
          <w:rFonts w:hint="cs"/>
          <w:rtl/>
        </w:rPr>
        <w:t>ی راوی پرداخته شده و وی جزء اصحاب «امام باقر» و «امام صادق» علیهماالسلام دانسته شده است</w:t>
      </w:r>
      <w:r w:rsidR="00586B4D">
        <w:rPr>
          <w:rFonts w:hint="cs"/>
          <w:rtl/>
        </w:rPr>
        <w:t>.</w:t>
      </w:r>
      <w:r w:rsidR="00586B4D">
        <w:rPr>
          <w:rStyle w:val="FootnoteReference"/>
          <w:rtl/>
        </w:rPr>
        <w:footnoteReference w:id="284"/>
      </w:r>
    </w:p>
    <w:p w:rsidR="00E70AC6" w:rsidRPr="003C213A" w:rsidRDefault="00E70AC6" w:rsidP="00634270">
      <w:pPr>
        <w:jc w:val="both"/>
        <w:rPr>
          <w:rtl/>
        </w:rPr>
      </w:pPr>
      <w:r w:rsidRPr="006F4EA1">
        <w:rPr>
          <w:rFonts w:asciiTheme="minorHAnsi" w:hAnsiTheme="minorHAnsi" w:cs="B Titr" w:hint="cs"/>
          <w:color w:val="auto"/>
          <w:sz w:val="24"/>
          <w:szCs w:val="24"/>
          <w:rtl/>
        </w:rPr>
        <w:t>«رجال کشی»:</w:t>
      </w:r>
      <w:r w:rsidRPr="003C213A">
        <w:rPr>
          <w:rFonts w:hint="cs"/>
          <w:rtl/>
        </w:rPr>
        <w:t xml:space="preserve"> «کشی» 14 روایت در مورد «جابر بن یزید» نقل </w:t>
      </w:r>
      <w:r w:rsidRPr="003C213A">
        <w:rPr>
          <w:rtl/>
        </w:rPr>
        <w:t>م</w:t>
      </w:r>
      <w:r w:rsidRPr="003C213A">
        <w:rPr>
          <w:rFonts w:hint="cs"/>
          <w:rtl/>
        </w:rPr>
        <w:t>ی‌</w:t>
      </w:r>
      <w:r w:rsidRPr="003C213A">
        <w:rPr>
          <w:rFonts w:hint="eastAsia"/>
          <w:rtl/>
        </w:rPr>
        <w:t>کند</w:t>
      </w:r>
      <w:r w:rsidRPr="003C213A">
        <w:rPr>
          <w:rFonts w:hint="cs"/>
          <w:rtl/>
        </w:rPr>
        <w:t xml:space="preserve"> که 1 روایت آن در مذمت راوی و 13 روایت دیگر در مدح وی هستند:</w:t>
      </w:r>
    </w:p>
    <w:p w:rsidR="00E70AC6" w:rsidRPr="003C213A" w:rsidRDefault="00E70AC6" w:rsidP="00586B4D">
      <w:pPr>
        <w:jc w:val="both"/>
        <w:rPr>
          <w:rtl/>
        </w:rPr>
      </w:pPr>
      <w:r w:rsidRPr="006F4EA1">
        <w:rPr>
          <w:rFonts w:asciiTheme="minorHAnsi" w:hAnsiTheme="minorHAnsi" w:cs="B Titr" w:hint="cs"/>
          <w:color w:val="auto"/>
          <w:sz w:val="24"/>
          <w:szCs w:val="24"/>
          <w:rtl/>
        </w:rPr>
        <w:t>روایت ذم:</w:t>
      </w:r>
      <w:r w:rsidRPr="003C213A">
        <w:rPr>
          <w:rFonts w:hint="cs"/>
          <w:rtl/>
        </w:rPr>
        <w:t xml:space="preserve"> «335 حَدَّثَنِی </w:t>
      </w:r>
      <w:r w:rsidRPr="003C213A">
        <w:rPr>
          <w:rtl/>
        </w:rPr>
        <w:t>حَمْدَوَ</w:t>
      </w:r>
      <w:r w:rsidRPr="003C213A">
        <w:rPr>
          <w:rFonts w:hint="cs"/>
          <w:rtl/>
        </w:rPr>
        <w:t>ی</w:t>
      </w:r>
      <w:r w:rsidRPr="003C213A">
        <w:rPr>
          <w:rFonts w:hint="eastAsia"/>
          <w:rtl/>
        </w:rPr>
        <w:t>هِ</w:t>
      </w:r>
      <w:r w:rsidRPr="003C213A">
        <w:rPr>
          <w:rFonts w:hint="cs"/>
          <w:rtl/>
        </w:rPr>
        <w:t xml:space="preserve"> وَ </w:t>
      </w:r>
      <w:r w:rsidRPr="003C213A">
        <w:rPr>
          <w:rtl/>
        </w:rPr>
        <w:t>إِبْرَاهِ</w:t>
      </w:r>
      <w:r w:rsidRPr="003C213A">
        <w:rPr>
          <w:rFonts w:hint="cs"/>
          <w:rtl/>
        </w:rPr>
        <w:t>ی</w:t>
      </w:r>
      <w:r w:rsidRPr="003C213A">
        <w:rPr>
          <w:rFonts w:hint="eastAsia"/>
          <w:rtl/>
        </w:rPr>
        <w:t>مُ</w:t>
      </w:r>
      <w:r w:rsidRPr="003C213A">
        <w:rPr>
          <w:rFonts w:hint="cs"/>
          <w:rtl/>
        </w:rPr>
        <w:t xml:space="preserve"> ابْنَا نُصَیرٍ، قَالا حَدَّثَنَا مُحَمَّدُ بْنُ عِیسَی، عَنْ عَلِی بْنِ الْحَکمِ، عَنِ ابْنِ بُکیرٍ، عَنْ زُرَارَةَ، </w:t>
      </w:r>
      <w:r w:rsidRPr="003C213A">
        <w:rPr>
          <w:rtl/>
        </w:rPr>
        <w:t>قَالَ</w:t>
      </w:r>
      <w:r w:rsidRPr="003C213A">
        <w:rPr>
          <w:rFonts w:hint="cs"/>
          <w:rtl/>
        </w:rPr>
        <w:t xml:space="preserve"> سَأَلْتُ أَبَا عَبْدِ اللَّهِ (ع) عَنْ أَحَادِیثِ جَابِرٍ فَقَالَ مَا رَأَیتُهُ عِنْدَ أبی قَطُّ إِلَّا مَرَّةً وَاحِدَةً وَ مَا دَخَلَ عَلَی قَطُّ»</w:t>
      </w:r>
      <w:r w:rsidR="00586B4D">
        <w:rPr>
          <w:rFonts w:hint="cs"/>
          <w:rtl/>
        </w:rPr>
        <w:t>.</w:t>
      </w:r>
      <w:r w:rsidR="00586B4D">
        <w:rPr>
          <w:rStyle w:val="FootnoteReference"/>
          <w:rtl/>
        </w:rPr>
        <w:footnoteReference w:id="285"/>
      </w:r>
    </w:p>
    <w:p w:rsidR="00E70AC6" w:rsidRPr="00E70AC6" w:rsidRDefault="00E70AC6" w:rsidP="00E70AC6">
      <w:pPr>
        <w:jc w:val="both"/>
        <w:rPr>
          <w:rFonts w:asciiTheme="minorHAnsi" w:hAnsiTheme="minorHAnsi"/>
          <w:color w:val="auto"/>
          <w:sz w:val="28"/>
          <w:rtl/>
        </w:rPr>
      </w:pPr>
      <w:r w:rsidRPr="00E70AC6">
        <w:rPr>
          <w:rFonts w:asciiTheme="minorHAnsi" w:hAnsiTheme="minorHAnsi" w:hint="cs"/>
          <w:color w:val="auto"/>
          <w:sz w:val="28"/>
          <w:rtl/>
        </w:rPr>
        <w:t xml:space="preserve">«حمدویه» نزد ما پذیرفته شده است و غلو را در مورد او رد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کن</w:t>
      </w:r>
      <w:r w:rsidRPr="00E70AC6">
        <w:rPr>
          <w:rFonts w:asciiTheme="minorHAnsi" w:hAnsiTheme="minorHAnsi" w:hint="cs"/>
          <w:color w:val="auto"/>
          <w:sz w:val="28"/>
          <w:rtl/>
        </w:rPr>
        <w:t>ی</w:t>
      </w:r>
      <w:r w:rsidRPr="00E70AC6">
        <w:rPr>
          <w:rFonts w:asciiTheme="minorHAnsi" w:hAnsiTheme="minorHAnsi" w:hint="eastAsia"/>
          <w:color w:val="auto"/>
          <w:sz w:val="28"/>
          <w:rtl/>
        </w:rPr>
        <w:t>م</w:t>
      </w:r>
      <w:r w:rsidRPr="00E70AC6">
        <w:rPr>
          <w:rFonts w:asciiTheme="minorHAnsi" w:hAnsiTheme="minorHAnsi" w:hint="cs"/>
          <w:color w:val="auto"/>
          <w:sz w:val="28"/>
          <w:rtl/>
        </w:rPr>
        <w:t xml:space="preserve"> و چون باقی راویان ثقه هستند، روایت صحیحه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شود</w:t>
      </w:r>
      <w:r w:rsidRPr="00E70AC6">
        <w:rPr>
          <w:rFonts w:asciiTheme="minorHAnsi" w:hAnsiTheme="minorHAnsi" w:hint="cs"/>
          <w:color w:val="auto"/>
          <w:sz w:val="28"/>
          <w:rtl/>
        </w:rPr>
        <w:t>. این روایت، تنها روایتی است که در ذم «جابر بن یزید» وارد شده است.</w:t>
      </w:r>
    </w:p>
    <w:p w:rsidR="00E70AC6" w:rsidRPr="006F4EA1" w:rsidRDefault="00E70AC6" w:rsidP="00634270">
      <w:pPr>
        <w:jc w:val="both"/>
        <w:rPr>
          <w:rFonts w:asciiTheme="minorHAnsi" w:hAnsiTheme="minorHAnsi" w:cs="B Titr"/>
          <w:color w:val="auto"/>
          <w:sz w:val="24"/>
          <w:szCs w:val="24"/>
          <w:rtl/>
        </w:rPr>
      </w:pPr>
      <w:r w:rsidRPr="006F4EA1">
        <w:rPr>
          <w:rFonts w:asciiTheme="minorHAnsi" w:hAnsiTheme="minorHAnsi" w:cs="B Titr" w:hint="cs"/>
          <w:color w:val="auto"/>
          <w:sz w:val="24"/>
          <w:szCs w:val="24"/>
          <w:rtl/>
        </w:rPr>
        <w:t>روایات مدح:</w:t>
      </w:r>
    </w:p>
    <w:p w:rsidR="00E70AC6" w:rsidRPr="003C213A" w:rsidRDefault="00E70AC6" w:rsidP="00586B4D">
      <w:pPr>
        <w:jc w:val="both"/>
        <w:rPr>
          <w:rtl/>
        </w:rPr>
      </w:pPr>
      <w:r w:rsidRPr="00346B7A">
        <w:rPr>
          <w:rFonts w:asciiTheme="minorHAnsi" w:hAnsiTheme="minorHAnsi" w:cs="B Titr" w:hint="cs"/>
          <w:color w:val="auto"/>
          <w:sz w:val="24"/>
          <w:szCs w:val="24"/>
          <w:rtl/>
        </w:rPr>
        <w:t>1.</w:t>
      </w:r>
      <w:r w:rsidRPr="003C213A">
        <w:rPr>
          <w:rFonts w:hint="cs"/>
          <w:rtl/>
        </w:rPr>
        <w:t xml:space="preserve"> </w:t>
      </w:r>
      <w:r w:rsidRPr="003C213A">
        <w:rPr>
          <w:rtl/>
        </w:rPr>
        <w:t>«</w:t>
      </w:r>
      <w:r w:rsidRPr="003C213A">
        <w:rPr>
          <w:rFonts w:hint="cs"/>
          <w:rtl/>
        </w:rPr>
        <w:t xml:space="preserve">336 حَمْدَوَیهِ وَ إِبْرَاهِیمُ، قَالا حَدَّثَنَا مُحَمَّدُ بْنُ عِیسَی، عَنْ عَلِی </w:t>
      </w:r>
      <w:r w:rsidRPr="003C213A">
        <w:rPr>
          <w:rtl/>
        </w:rPr>
        <w:t>بْنِ</w:t>
      </w:r>
      <w:r w:rsidRPr="003C213A">
        <w:rPr>
          <w:rFonts w:hint="cs"/>
          <w:rtl/>
        </w:rPr>
        <w:t xml:space="preserve"> الْحَکمِ، عَنْ زِیادِ بْنِ أبی الْحَلَالِ، </w:t>
      </w:r>
      <w:r w:rsidRPr="003C213A">
        <w:rPr>
          <w:rtl/>
        </w:rPr>
        <w:t>قَالَ</w:t>
      </w:r>
      <w:r w:rsidRPr="003C213A">
        <w:rPr>
          <w:rFonts w:hint="cs"/>
          <w:rtl/>
        </w:rPr>
        <w:t xml:space="preserve"> اخْتَلَفَ أَصْحَابُنَا فِی أَحَادِیثِ جَابِرٍ الْجُعْفِی، فَقُلْتُ لَهُمْ أَسْأَلُ أَبَا عَبْدِ اللَّهِ (ع)، فَلَمَّا دَخَلْتُ ابْتَدَأَنِی، فَقَالَ رَحِمَ اللَّهُ جَابِرَ الْجُعْفِی کانَ یصْدُقُ عَلَینَا، لَعَنَ اللَّهُ الْمُغِیرَةَ بْنَ سَعِیدٍ کانَ یکذِبُ عَلَینَا»</w:t>
      </w:r>
      <w:r w:rsidR="00586B4D">
        <w:rPr>
          <w:rFonts w:hint="cs"/>
          <w:rtl/>
        </w:rPr>
        <w:t>.</w:t>
      </w:r>
      <w:r w:rsidR="00586B4D">
        <w:rPr>
          <w:rStyle w:val="FootnoteReference"/>
          <w:rtl/>
        </w:rPr>
        <w:footnoteReference w:id="286"/>
      </w:r>
    </w:p>
    <w:p w:rsidR="00E70AC6" w:rsidRPr="00E70AC6" w:rsidRDefault="00E70AC6" w:rsidP="00E70AC6">
      <w:pPr>
        <w:jc w:val="both"/>
        <w:rPr>
          <w:rFonts w:asciiTheme="minorHAnsi" w:hAnsiTheme="minorHAnsi"/>
          <w:color w:val="auto"/>
          <w:sz w:val="28"/>
          <w:rtl/>
        </w:rPr>
      </w:pPr>
      <w:r w:rsidRPr="00E70AC6">
        <w:rPr>
          <w:rFonts w:asciiTheme="minorHAnsi" w:hAnsiTheme="minorHAnsi" w:hint="cs"/>
          <w:color w:val="auto"/>
          <w:sz w:val="28"/>
          <w:rtl/>
        </w:rPr>
        <w:t xml:space="preserve">در این روایت «زیاد بن أبی الحلال» وجود دارد که «نجاشی» وی را توثیق کرده است و </w:t>
      </w:r>
      <w:r w:rsidRPr="00E70AC6">
        <w:rPr>
          <w:rFonts w:asciiTheme="minorHAnsi" w:hAnsiTheme="minorHAnsi"/>
          <w:color w:val="auto"/>
          <w:sz w:val="28"/>
          <w:rtl/>
        </w:rPr>
        <w:t>ازآنجا</w:t>
      </w:r>
      <w:r w:rsidRPr="00E70AC6">
        <w:rPr>
          <w:rFonts w:asciiTheme="minorHAnsi" w:hAnsiTheme="minorHAnsi" w:hint="cs"/>
          <w:color w:val="auto"/>
          <w:sz w:val="28"/>
          <w:rtl/>
        </w:rPr>
        <w:t>یی‌</w:t>
      </w:r>
      <w:r w:rsidRPr="00E70AC6">
        <w:rPr>
          <w:rFonts w:asciiTheme="minorHAnsi" w:hAnsiTheme="minorHAnsi" w:hint="eastAsia"/>
          <w:color w:val="auto"/>
          <w:sz w:val="28"/>
          <w:rtl/>
        </w:rPr>
        <w:t>که</w:t>
      </w:r>
      <w:r w:rsidRPr="00E70AC6">
        <w:rPr>
          <w:rFonts w:asciiTheme="minorHAnsi" w:hAnsiTheme="minorHAnsi" w:hint="cs"/>
          <w:color w:val="auto"/>
          <w:sz w:val="28"/>
          <w:rtl/>
        </w:rPr>
        <w:t xml:space="preserve"> «حمدویه» را نیز ثقه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دان</w:t>
      </w:r>
      <w:r w:rsidRPr="00E70AC6">
        <w:rPr>
          <w:rFonts w:asciiTheme="minorHAnsi" w:hAnsiTheme="minorHAnsi" w:hint="cs"/>
          <w:color w:val="auto"/>
          <w:sz w:val="28"/>
          <w:rtl/>
        </w:rPr>
        <w:t>ی</w:t>
      </w:r>
      <w:r w:rsidRPr="00E70AC6">
        <w:rPr>
          <w:rFonts w:asciiTheme="minorHAnsi" w:hAnsiTheme="minorHAnsi" w:hint="eastAsia"/>
          <w:color w:val="auto"/>
          <w:sz w:val="28"/>
          <w:rtl/>
        </w:rPr>
        <w:t>م</w:t>
      </w:r>
      <w:r w:rsidRPr="00E70AC6">
        <w:rPr>
          <w:rFonts w:asciiTheme="minorHAnsi" w:hAnsiTheme="minorHAnsi" w:hint="cs"/>
          <w:color w:val="auto"/>
          <w:sz w:val="28"/>
          <w:rtl/>
        </w:rPr>
        <w:t>، این روایت صحیح السند است.</w:t>
      </w:r>
    </w:p>
    <w:p w:rsidR="00E70AC6" w:rsidRPr="003C213A" w:rsidRDefault="00E70AC6" w:rsidP="00B67B4B">
      <w:pPr>
        <w:jc w:val="both"/>
        <w:rPr>
          <w:rtl/>
        </w:rPr>
      </w:pPr>
      <w:r w:rsidRPr="00346B7A">
        <w:rPr>
          <w:rFonts w:asciiTheme="minorHAnsi" w:hAnsiTheme="minorHAnsi" w:cs="B Titr" w:hint="cs"/>
          <w:color w:val="auto"/>
          <w:sz w:val="24"/>
          <w:szCs w:val="24"/>
          <w:rtl/>
        </w:rPr>
        <w:t>2.</w:t>
      </w:r>
      <w:r w:rsidRPr="003C213A">
        <w:rPr>
          <w:rFonts w:hint="cs"/>
          <w:rtl/>
        </w:rPr>
        <w:t xml:space="preserve"> </w:t>
      </w:r>
      <w:r w:rsidRPr="003C213A">
        <w:rPr>
          <w:rtl/>
        </w:rPr>
        <w:t>«</w:t>
      </w:r>
      <w:r w:rsidRPr="003C213A">
        <w:rPr>
          <w:rFonts w:hint="cs"/>
          <w:rtl/>
        </w:rPr>
        <w:t xml:space="preserve">337 حَمْدَوَیهِ، قَالَ حَدَّثَنَا یعْقُوبُ بْنُ یزِیدَ، عَنِ ابْنِ أبی عُمَیرٍ، عَنْ عَبْدِ الْحَمِیدِ بْنِ أبی الْعُلَا، </w:t>
      </w:r>
      <w:r w:rsidRPr="003C213A">
        <w:rPr>
          <w:rtl/>
        </w:rPr>
        <w:t>قَالَ</w:t>
      </w:r>
      <w:r w:rsidRPr="003C213A">
        <w:rPr>
          <w:rFonts w:hint="cs"/>
          <w:rtl/>
        </w:rPr>
        <w:t xml:space="preserve"> دَخَلْتُ الْمَسْجِدَ حِینَ قُتِلَ الْوَلِیدُ، فَإِذَا النَّاسُ مُجْتَمِعُونَ، قَالَ فَأَتَیتُهُمْ فَإِذَا جَابِرٌ الْجُعْفِی عَلَیهِ عِمَامَةُ خَزٍّ حَمْرَاءُ وَ إِذَا هُوَ یقُولُ: حَدَّثَنِی وَصِی الْأَوْصِیاءِ وَ وَارِثُ عِلْمِ الْأَنْبِیاءِ مُحَمَّدُ بْنُ عَلِی (ع)، قَالَ، فَقَالَ النَّاسُ جُنَّ جَابِرٌ جُنَّ جَابِرٌ»</w:t>
      </w:r>
      <w:r w:rsidR="00B67B4B">
        <w:rPr>
          <w:rFonts w:hint="cs"/>
          <w:rtl/>
        </w:rPr>
        <w:t>.</w:t>
      </w:r>
      <w:r w:rsidR="00B67B4B">
        <w:rPr>
          <w:rStyle w:val="FootnoteReference"/>
          <w:rtl/>
        </w:rPr>
        <w:footnoteReference w:id="287"/>
      </w:r>
    </w:p>
    <w:p w:rsidR="00E70AC6" w:rsidRPr="00E70AC6" w:rsidRDefault="00E70AC6" w:rsidP="00E70AC6">
      <w:pPr>
        <w:jc w:val="both"/>
        <w:rPr>
          <w:rFonts w:asciiTheme="minorHAnsi" w:hAnsiTheme="minorHAnsi"/>
          <w:color w:val="auto"/>
          <w:sz w:val="28"/>
          <w:rtl/>
        </w:rPr>
      </w:pPr>
      <w:r w:rsidRPr="00E70AC6">
        <w:rPr>
          <w:rFonts w:asciiTheme="minorHAnsi" w:hAnsiTheme="minorHAnsi" w:hint="cs"/>
          <w:color w:val="auto"/>
          <w:sz w:val="28"/>
          <w:rtl/>
        </w:rPr>
        <w:t xml:space="preserve">در این روایت «عبدالحمید بن أبی العلا» آمده است که نزد مشهور مهمل است؛ اما چون «ابن </w:t>
      </w:r>
      <w:r w:rsidRPr="00E70AC6">
        <w:rPr>
          <w:rFonts w:asciiTheme="minorHAnsi" w:hAnsiTheme="minorHAnsi"/>
          <w:color w:val="auto"/>
          <w:sz w:val="28"/>
          <w:rtl/>
        </w:rPr>
        <w:t>أبی</w:t>
      </w:r>
      <w:r w:rsidRPr="00E70AC6">
        <w:rPr>
          <w:rFonts w:asciiTheme="minorHAnsi" w:hAnsiTheme="minorHAnsi" w:hint="cs"/>
          <w:color w:val="auto"/>
          <w:sz w:val="28"/>
          <w:rtl/>
        </w:rPr>
        <w:t xml:space="preserve"> عمیر» از او روایت دارد، بر اساس </w:t>
      </w:r>
      <w:r w:rsidRPr="00E70AC6">
        <w:rPr>
          <w:rFonts w:asciiTheme="minorHAnsi" w:hAnsiTheme="minorHAnsi"/>
          <w:color w:val="auto"/>
          <w:sz w:val="28"/>
          <w:rtl/>
        </w:rPr>
        <w:t>قاعده‌</w:t>
      </w:r>
      <w:r w:rsidRPr="00E70AC6">
        <w:rPr>
          <w:rFonts w:asciiTheme="minorHAnsi" w:hAnsiTheme="minorHAnsi" w:hint="cs"/>
          <w:color w:val="auto"/>
          <w:sz w:val="28"/>
          <w:rtl/>
        </w:rPr>
        <w:t xml:space="preserve">ی مشایخ ثقات، وی را ثقه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دان</w:t>
      </w:r>
      <w:r w:rsidRPr="00E70AC6">
        <w:rPr>
          <w:rFonts w:asciiTheme="minorHAnsi" w:hAnsiTheme="minorHAnsi" w:hint="cs"/>
          <w:color w:val="auto"/>
          <w:sz w:val="28"/>
          <w:rtl/>
        </w:rPr>
        <w:t>ی</w:t>
      </w:r>
      <w:r w:rsidRPr="00E70AC6">
        <w:rPr>
          <w:rFonts w:asciiTheme="minorHAnsi" w:hAnsiTheme="minorHAnsi" w:hint="eastAsia"/>
          <w:color w:val="auto"/>
          <w:sz w:val="28"/>
          <w:rtl/>
        </w:rPr>
        <w:t>م</w:t>
      </w:r>
      <w:r w:rsidRPr="00E70AC6">
        <w:rPr>
          <w:rFonts w:asciiTheme="minorHAnsi" w:hAnsiTheme="minorHAnsi" w:hint="cs"/>
          <w:color w:val="auto"/>
          <w:sz w:val="28"/>
          <w:rtl/>
        </w:rPr>
        <w:t xml:space="preserve"> و درنتیجه این روایت نیز صحیحه است.</w:t>
      </w:r>
    </w:p>
    <w:p w:rsidR="00E70AC6" w:rsidRPr="00E70AC6" w:rsidRDefault="00E70AC6" w:rsidP="00E70AC6">
      <w:pPr>
        <w:jc w:val="both"/>
        <w:rPr>
          <w:rFonts w:asciiTheme="minorHAnsi" w:hAnsiTheme="minorHAnsi"/>
          <w:color w:val="auto"/>
          <w:sz w:val="28"/>
          <w:rtl/>
        </w:rPr>
      </w:pPr>
      <w:r w:rsidRPr="00E70AC6">
        <w:rPr>
          <w:rFonts w:asciiTheme="minorHAnsi" w:hAnsiTheme="minorHAnsi" w:hint="cs"/>
          <w:color w:val="auto"/>
          <w:sz w:val="28"/>
          <w:rtl/>
        </w:rPr>
        <w:t xml:space="preserve">روایت دیگری در کافی هست که این روایت را تکمیل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کند</w:t>
      </w:r>
      <w:r w:rsidRPr="00E70AC6">
        <w:rPr>
          <w:rFonts w:asciiTheme="minorHAnsi" w:hAnsiTheme="minorHAnsi" w:hint="cs"/>
          <w:color w:val="auto"/>
          <w:sz w:val="28"/>
          <w:rtl/>
        </w:rPr>
        <w:t xml:space="preserve"> و در بررسی این روایت، آن را ذکر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کن</w:t>
      </w:r>
      <w:r w:rsidRPr="00E70AC6">
        <w:rPr>
          <w:rFonts w:asciiTheme="minorHAnsi" w:hAnsiTheme="minorHAnsi" w:hint="cs"/>
          <w:color w:val="auto"/>
          <w:sz w:val="28"/>
          <w:rtl/>
        </w:rPr>
        <w:t>ی</w:t>
      </w:r>
      <w:r w:rsidRPr="00E70AC6">
        <w:rPr>
          <w:rFonts w:asciiTheme="minorHAnsi" w:hAnsiTheme="minorHAnsi" w:hint="eastAsia"/>
          <w:color w:val="auto"/>
          <w:sz w:val="28"/>
          <w:rtl/>
        </w:rPr>
        <w:t>م</w:t>
      </w:r>
      <w:r w:rsidRPr="00E70AC6">
        <w:rPr>
          <w:rFonts w:asciiTheme="minorHAnsi" w:hAnsiTheme="minorHAnsi" w:hint="cs"/>
          <w:color w:val="auto"/>
          <w:sz w:val="28"/>
          <w:rtl/>
        </w:rPr>
        <w:t>.</w:t>
      </w:r>
    </w:p>
    <w:p w:rsidR="00E70AC6" w:rsidRPr="003C213A" w:rsidRDefault="00E70AC6" w:rsidP="00B67B4B">
      <w:pPr>
        <w:jc w:val="both"/>
        <w:rPr>
          <w:rtl/>
        </w:rPr>
      </w:pPr>
      <w:r w:rsidRPr="00346B7A">
        <w:rPr>
          <w:rFonts w:asciiTheme="minorHAnsi" w:hAnsiTheme="minorHAnsi" w:cs="B Titr" w:hint="cs"/>
          <w:color w:val="auto"/>
          <w:sz w:val="24"/>
          <w:szCs w:val="24"/>
          <w:rtl/>
        </w:rPr>
        <w:t xml:space="preserve">3. </w:t>
      </w:r>
      <w:r w:rsidRPr="003C213A">
        <w:rPr>
          <w:rtl/>
        </w:rPr>
        <w:t>«</w:t>
      </w:r>
      <w:r w:rsidRPr="003C213A">
        <w:rPr>
          <w:rFonts w:hint="cs"/>
          <w:rtl/>
        </w:rPr>
        <w:t xml:space="preserve">338 آدَمُ بْنُ مُحَمَّدٍ الْبَلْخِی، قَالَ حَدَّثَنَا عَلِی بْنُ الْحَسَنِ بْنِ هَارُونَ الدَّقَّاقُ، قَالَ حَدَّثَنَا عَلِی بْنُ أَحْمَدَ، قَالَ حَدَّثَنِی عَلِی بْنُ </w:t>
      </w:r>
      <w:r w:rsidRPr="003C213A">
        <w:rPr>
          <w:rtl/>
        </w:rPr>
        <w:t>سُلَ</w:t>
      </w:r>
      <w:r w:rsidRPr="003C213A">
        <w:rPr>
          <w:rFonts w:hint="cs"/>
          <w:rtl/>
        </w:rPr>
        <w:t>ی</w:t>
      </w:r>
      <w:r w:rsidRPr="003C213A">
        <w:rPr>
          <w:rFonts w:hint="eastAsia"/>
          <w:rtl/>
        </w:rPr>
        <w:t>مَانَ</w:t>
      </w:r>
      <w:r w:rsidRPr="003C213A">
        <w:rPr>
          <w:rFonts w:hint="cs"/>
          <w:rtl/>
        </w:rPr>
        <w:t xml:space="preserve">، قَالَ حَدَّثَنِی الْحَسَنُ بْنُ عَلِی بْنِ فَضَّالٍ، عَنْ عَلِی بْنِ حَسَّانَ، عَنِ الْمُفَضَّلِ بْنِ عُمَرَ الْجُعْفِی، </w:t>
      </w:r>
      <w:r w:rsidRPr="003C213A">
        <w:rPr>
          <w:rtl/>
        </w:rPr>
        <w:t>قَالَ</w:t>
      </w:r>
      <w:r w:rsidRPr="003C213A">
        <w:rPr>
          <w:rFonts w:hint="cs"/>
          <w:rtl/>
        </w:rPr>
        <w:t xml:space="preserve"> سَأَلْتُ أَبَا عَبْدِ اللَّهِ (ع) عَنْ تَفْسِیرِ جَابِرٍ فَقَالَ لَا تُحَدِّثْ بِهِ السَّفِلَةَ فَیذِیعُوهُ، أَ مَا تَقْرَأُ فِی کتَابِ اللَّهِ عَزَّ وَ </w:t>
      </w:r>
      <w:r w:rsidRPr="003C213A">
        <w:rPr>
          <w:rtl/>
        </w:rPr>
        <w:t>جَلَ</w:t>
      </w:r>
      <w:r w:rsidRPr="003C213A">
        <w:rPr>
          <w:rFonts w:hint="cs"/>
          <w:rtl/>
        </w:rPr>
        <w:t xml:space="preserve"> فَإِذا نُقِرَ فِی النَّاقُورِ، إِنَّ مِنَّا إِمَاماً مُسْتَتِراً فَإِذَا أَرَادَ اللَّهُ إِظْهَارَ أَمْرِهِ نَکتَ فِی قَلْبِهِ، فَظَهَرَ فَقَامَ بِأَمْرِ اللَّهِ»</w:t>
      </w:r>
      <w:r w:rsidR="00B67B4B">
        <w:rPr>
          <w:rFonts w:hint="cs"/>
          <w:rtl/>
        </w:rPr>
        <w:t>.</w:t>
      </w:r>
      <w:r w:rsidR="00B67B4B">
        <w:rPr>
          <w:rStyle w:val="FootnoteReference"/>
          <w:rtl/>
        </w:rPr>
        <w:footnoteReference w:id="288"/>
      </w:r>
    </w:p>
    <w:p w:rsidR="00E70AC6" w:rsidRPr="00E70AC6" w:rsidRDefault="00E70AC6" w:rsidP="00E70AC6">
      <w:pPr>
        <w:jc w:val="both"/>
        <w:rPr>
          <w:rFonts w:asciiTheme="minorHAnsi" w:hAnsiTheme="minorHAnsi"/>
          <w:color w:val="auto"/>
          <w:sz w:val="28"/>
          <w:rtl/>
        </w:rPr>
      </w:pPr>
      <w:r w:rsidRPr="00E70AC6">
        <w:rPr>
          <w:rFonts w:asciiTheme="minorHAnsi" w:hAnsiTheme="minorHAnsi" w:hint="cs"/>
          <w:color w:val="auto"/>
          <w:sz w:val="28"/>
          <w:rtl/>
        </w:rPr>
        <w:t xml:space="preserve">«آدم بن محمد البلخی» مهمل است و درنتیجه این روایت را </w:t>
      </w:r>
      <w:r w:rsidRPr="00E70AC6">
        <w:rPr>
          <w:rFonts w:asciiTheme="minorHAnsi" w:hAnsiTheme="minorHAnsi"/>
          <w:color w:val="auto"/>
          <w:sz w:val="28"/>
          <w:rtl/>
        </w:rPr>
        <w:t>نم</w:t>
      </w:r>
      <w:r w:rsidRPr="00E70AC6">
        <w:rPr>
          <w:rFonts w:asciiTheme="minorHAnsi" w:hAnsiTheme="minorHAnsi" w:hint="cs"/>
          <w:color w:val="auto"/>
          <w:sz w:val="28"/>
          <w:rtl/>
        </w:rPr>
        <w:t>ی‌</w:t>
      </w:r>
      <w:r w:rsidRPr="00E70AC6">
        <w:rPr>
          <w:rFonts w:asciiTheme="minorHAnsi" w:hAnsiTheme="minorHAnsi" w:hint="eastAsia"/>
          <w:color w:val="auto"/>
          <w:sz w:val="28"/>
          <w:rtl/>
        </w:rPr>
        <w:t>پذ</w:t>
      </w:r>
      <w:r w:rsidRPr="00E70AC6">
        <w:rPr>
          <w:rFonts w:asciiTheme="minorHAnsi" w:hAnsiTheme="minorHAnsi" w:hint="cs"/>
          <w:color w:val="auto"/>
          <w:sz w:val="28"/>
          <w:rtl/>
        </w:rPr>
        <w:t>ی</w:t>
      </w:r>
      <w:r w:rsidRPr="00E70AC6">
        <w:rPr>
          <w:rFonts w:asciiTheme="minorHAnsi" w:hAnsiTheme="minorHAnsi" w:hint="eastAsia"/>
          <w:color w:val="auto"/>
          <w:sz w:val="28"/>
          <w:rtl/>
        </w:rPr>
        <w:t>ر</w:t>
      </w:r>
      <w:r w:rsidRPr="00E70AC6">
        <w:rPr>
          <w:rFonts w:asciiTheme="minorHAnsi" w:hAnsiTheme="minorHAnsi" w:hint="cs"/>
          <w:color w:val="auto"/>
          <w:sz w:val="28"/>
          <w:rtl/>
        </w:rPr>
        <w:t>ی</w:t>
      </w:r>
      <w:r w:rsidRPr="00E70AC6">
        <w:rPr>
          <w:rFonts w:asciiTheme="minorHAnsi" w:hAnsiTheme="minorHAnsi" w:hint="eastAsia"/>
          <w:color w:val="auto"/>
          <w:sz w:val="28"/>
          <w:rtl/>
        </w:rPr>
        <w:t>م</w:t>
      </w:r>
      <w:r w:rsidRPr="00E70AC6">
        <w:rPr>
          <w:rFonts w:asciiTheme="minorHAnsi" w:hAnsiTheme="minorHAnsi" w:hint="cs"/>
          <w:color w:val="auto"/>
          <w:sz w:val="28"/>
          <w:rtl/>
        </w:rPr>
        <w:t>.</w:t>
      </w:r>
    </w:p>
    <w:p w:rsidR="00E70AC6" w:rsidRPr="003C213A" w:rsidRDefault="00E70AC6" w:rsidP="007B56F4">
      <w:pPr>
        <w:jc w:val="both"/>
        <w:rPr>
          <w:rtl/>
        </w:rPr>
      </w:pPr>
      <w:r w:rsidRPr="00346B7A">
        <w:rPr>
          <w:rFonts w:asciiTheme="minorHAnsi" w:hAnsiTheme="minorHAnsi" w:cs="B Titr" w:hint="cs"/>
          <w:color w:val="auto"/>
          <w:sz w:val="24"/>
          <w:szCs w:val="24"/>
          <w:rtl/>
        </w:rPr>
        <w:t>4.</w:t>
      </w:r>
      <w:r w:rsidRPr="003C213A">
        <w:rPr>
          <w:rFonts w:hint="cs"/>
          <w:rtl/>
        </w:rPr>
        <w:t xml:space="preserve"> </w:t>
      </w:r>
      <w:r w:rsidRPr="003C213A">
        <w:rPr>
          <w:rtl/>
        </w:rPr>
        <w:t>«</w:t>
      </w:r>
      <w:r w:rsidRPr="003C213A">
        <w:rPr>
          <w:rFonts w:hint="cs"/>
          <w:rtl/>
        </w:rPr>
        <w:t xml:space="preserve">339 جِبْرِیلُ بْنُ أَحْمَدَ، حَدَّثَنِی الشُّجَاعِی، عَنْ مُحَمَّدِ بْنِ الْحُسَینِ، عَنْ أَحْمَدَ بْنِ النَّضْرِ، عَنْ عَمْرِو بْنِ شِمْرٍ، عَنْ جَابِرٍ، </w:t>
      </w:r>
      <w:r w:rsidRPr="003C213A">
        <w:rPr>
          <w:rtl/>
        </w:rPr>
        <w:t>قَالَ</w:t>
      </w:r>
      <w:r w:rsidRPr="003C213A">
        <w:rPr>
          <w:rFonts w:hint="cs"/>
          <w:rtl/>
        </w:rPr>
        <w:t xml:space="preserve"> دَخَلْتُ عَلَی أبی جَعْفَرٍ (ع) وَ أَنَا شَابٌّ، فَقَالَ مَنْ أَنْتَ قُلْتُ مِنْ أَهْلِ الْکوفَةِ، قَالَ مِمَّنْ قُلْتُ مِنْ جُعْفِی، قَالَ مَا أَقْدَمَک إِلَی هَاهُنَا قُلْتُ طَلَبُ الْعِلْمِ، قَالَ مِمَّنْ قُلْتُ مِنْک، قَالَ فَإِذَا سَأَلَک أَحَدٌ مِنْ أَینَ أَنْتَ فَقُلْ مِنْ أَهْلِ الْمَدِینَةِ، قَالَ، قُلْتُ أَسْأَلُک قَبْلَ کلِّ </w:t>
      </w:r>
      <w:r w:rsidRPr="003C213A">
        <w:rPr>
          <w:rtl/>
        </w:rPr>
        <w:t>شَ</w:t>
      </w:r>
      <w:r w:rsidRPr="003C213A">
        <w:rPr>
          <w:rFonts w:hint="cs"/>
          <w:rtl/>
        </w:rPr>
        <w:t>ی‌</w:t>
      </w:r>
      <w:r w:rsidRPr="003C213A">
        <w:rPr>
          <w:rFonts w:hint="eastAsia"/>
          <w:rtl/>
        </w:rPr>
        <w:t>ءٍ</w:t>
      </w:r>
      <w:r w:rsidRPr="003C213A">
        <w:rPr>
          <w:rFonts w:hint="cs"/>
          <w:rtl/>
        </w:rPr>
        <w:t xml:space="preserve"> عَنْ هَذَا، أَ یحِلُّ لِی أَنْ أَکذِبَ قَالَ لَیسَ هَذَا بِکذِبٍ مَنْ کانَ فِی مَدِینَةٍ فَهُوَ مِنْ أَهْلِهَا حَتَّی یخْرُجَ، قَالَ وَ دَفَعَ إِلَی کتَاباً وَ قَالَ لِی إِنْ أَنْتَ حَدَّثْتَ بِهِ حَتَّی تَهْلِک بَنُو أُمَیةَ فَعَلَیک لَعْنَتِی وَ لَعْنَةُ آبَائِی، وَ </w:t>
      </w:r>
      <w:r w:rsidRPr="003C213A">
        <w:rPr>
          <w:rFonts w:hint="cs"/>
          <w:rtl/>
        </w:rPr>
        <w:lastRenderedPageBreak/>
        <w:t xml:space="preserve">إِذَا أَنْتَ کتَمْتَ مِنْهُ شَیئاً بَعْدَ هَلَاک بَنِی أُمَیةَ فَعَلَیک لَعْنَتِی وَ لَعْنَةُ آبَائِی، ثُمَّ دَفَعَ إِلَی کتَاباً آخَرَ ثُمَّ قَالَ وَ هَاک هَذَا فَإِنْ حَدَّثْتَ </w:t>
      </w:r>
      <w:r w:rsidRPr="003C213A">
        <w:rPr>
          <w:rtl/>
        </w:rPr>
        <w:t>بِشَ</w:t>
      </w:r>
      <w:r w:rsidRPr="003C213A">
        <w:rPr>
          <w:rFonts w:hint="cs"/>
          <w:rtl/>
        </w:rPr>
        <w:t>ی‌</w:t>
      </w:r>
      <w:r w:rsidRPr="003C213A">
        <w:rPr>
          <w:rFonts w:hint="eastAsia"/>
          <w:rtl/>
        </w:rPr>
        <w:t>ءٍ</w:t>
      </w:r>
      <w:r w:rsidRPr="003C213A">
        <w:rPr>
          <w:rFonts w:hint="cs"/>
          <w:rtl/>
        </w:rPr>
        <w:t xml:space="preserve"> مِنْهُ أَبَداً فَعَلَیک لَعْنَتِی وَ لَعْنَةُ آبَائِی»</w:t>
      </w:r>
      <w:r w:rsidR="007B56F4">
        <w:rPr>
          <w:rFonts w:hint="cs"/>
          <w:rtl/>
        </w:rPr>
        <w:t>.</w:t>
      </w:r>
      <w:r w:rsidR="007B56F4">
        <w:rPr>
          <w:rStyle w:val="FootnoteReference"/>
          <w:rtl/>
        </w:rPr>
        <w:footnoteReference w:id="289"/>
      </w:r>
    </w:p>
    <w:p w:rsidR="00E70AC6" w:rsidRPr="00E70AC6" w:rsidRDefault="00E70AC6" w:rsidP="00E70AC6">
      <w:pPr>
        <w:jc w:val="both"/>
        <w:rPr>
          <w:rFonts w:asciiTheme="minorHAnsi" w:hAnsiTheme="minorHAnsi"/>
          <w:color w:val="auto"/>
          <w:sz w:val="28"/>
          <w:rtl/>
        </w:rPr>
      </w:pPr>
      <w:r w:rsidRPr="00E70AC6">
        <w:rPr>
          <w:rFonts w:asciiTheme="minorHAnsi" w:hAnsiTheme="minorHAnsi" w:hint="cs"/>
          <w:color w:val="auto"/>
          <w:sz w:val="28"/>
          <w:rtl/>
        </w:rPr>
        <w:t xml:space="preserve">«جبریل بن احمد» مهمل است که در سند روایات </w:t>
      </w:r>
      <w:r w:rsidRPr="00E70AC6">
        <w:rPr>
          <w:rFonts w:asciiTheme="minorHAnsi" w:hAnsiTheme="minorHAnsi"/>
          <w:color w:val="auto"/>
          <w:sz w:val="28"/>
          <w:rtl/>
        </w:rPr>
        <w:t>شماره 340</w:t>
      </w:r>
      <w:r w:rsidRPr="00E70AC6">
        <w:rPr>
          <w:rFonts w:asciiTheme="minorHAnsi" w:hAnsiTheme="minorHAnsi" w:hint="cs"/>
          <w:color w:val="auto"/>
          <w:sz w:val="28"/>
          <w:rtl/>
        </w:rPr>
        <w:t>، 341 و 343 نیز آمده است.</w:t>
      </w:r>
    </w:p>
    <w:p w:rsidR="00E70AC6" w:rsidRPr="003C213A" w:rsidRDefault="00E70AC6" w:rsidP="003F6CF5">
      <w:pPr>
        <w:jc w:val="both"/>
        <w:rPr>
          <w:rtl/>
        </w:rPr>
      </w:pPr>
      <w:r w:rsidRPr="00346B7A">
        <w:rPr>
          <w:rFonts w:asciiTheme="minorHAnsi" w:hAnsiTheme="minorHAnsi" w:cs="B Titr" w:hint="cs"/>
          <w:color w:val="auto"/>
          <w:sz w:val="24"/>
          <w:szCs w:val="24"/>
          <w:rtl/>
        </w:rPr>
        <w:t xml:space="preserve">5. </w:t>
      </w:r>
      <w:r w:rsidRPr="003C213A">
        <w:rPr>
          <w:rtl/>
        </w:rPr>
        <w:t>«</w:t>
      </w:r>
      <w:r w:rsidRPr="003C213A">
        <w:rPr>
          <w:rFonts w:hint="cs"/>
          <w:rtl/>
        </w:rPr>
        <w:t xml:space="preserve">342 عَلِی بْنُ مُحَمَّدٍ، قَالَ حَدَّثَنِی مُحَمَّدُ بْنُ أَحْمَدَ، عَنْ یعْقُوبَ بْنِ یزِیدَ، عَنْ عَمْرِو بْنِ عُثْمَانَ، عَنْ أبی جَمِیلَةَ، عَنْ جَابِرٍ، </w:t>
      </w:r>
      <w:r w:rsidRPr="003C213A">
        <w:rPr>
          <w:rtl/>
        </w:rPr>
        <w:t>قَالَ</w:t>
      </w:r>
      <w:r w:rsidRPr="003C213A">
        <w:rPr>
          <w:rFonts w:hint="cs"/>
          <w:rtl/>
        </w:rPr>
        <w:t xml:space="preserve"> رَوَیتُ </w:t>
      </w:r>
      <w:r w:rsidRPr="003C213A">
        <w:rPr>
          <w:rtl/>
        </w:rPr>
        <w:t>خَمْسِ</w:t>
      </w:r>
      <w:r w:rsidRPr="003C213A">
        <w:rPr>
          <w:rFonts w:hint="cs"/>
          <w:rtl/>
        </w:rPr>
        <w:t>ی</w:t>
      </w:r>
      <w:r w:rsidRPr="003C213A">
        <w:rPr>
          <w:rFonts w:hint="eastAsia"/>
          <w:rtl/>
        </w:rPr>
        <w:t>ن‌أَلْفَ</w:t>
      </w:r>
      <w:r w:rsidRPr="003C213A">
        <w:rPr>
          <w:rFonts w:hint="cs"/>
          <w:rtl/>
        </w:rPr>
        <w:t xml:space="preserve"> حَدِیثٍ مَا سَمِعَهُ أَحَدٌ مِنِّی»</w:t>
      </w:r>
      <w:r w:rsidR="003F6CF5">
        <w:rPr>
          <w:rFonts w:hint="cs"/>
          <w:rtl/>
        </w:rPr>
        <w:t>.</w:t>
      </w:r>
      <w:r w:rsidR="003F6CF5">
        <w:rPr>
          <w:rStyle w:val="FootnoteReference"/>
          <w:rtl/>
        </w:rPr>
        <w:footnoteReference w:id="290"/>
      </w:r>
    </w:p>
    <w:p w:rsidR="00E70AC6" w:rsidRPr="00E70AC6" w:rsidRDefault="00E70AC6" w:rsidP="00E70AC6">
      <w:pPr>
        <w:jc w:val="both"/>
        <w:rPr>
          <w:rFonts w:asciiTheme="minorHAnsi" w:hAnsiTheme="minorHAnsi"/>
          <w:color w:val="auto"/>
          <w:sz w:val="28"/>
          <w:rtl/>
        </w:rPr>
      </w:pPr>
      <w:r w:rsidRPr="00E70AC6">
        <w:rPr>
          <w:rFonts w:asciiTheme="minorHAnsi" w:hAnsiTheme="minorHAnsi" w:hint="cs"/>
          <w:color w:val="auto"/>
          <w:sz w:val="28"/>
          <w:rtl/>
        </w:rPr>
        <w:t xml:space="preserve">«علی بن محمد» اختلافی است و ما او را ضعیف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دان</w:t>
      </w:r>
      <w:r w:rsidRPr="00E70AC6">
        <w:rPr>
          <w:rFonts w:asciiTheme="minorHAnsi" w:hAnsiTheme="minorHAnsi" w:hint="cs"/>
          <w:color w:val="auto"/>
          <w:sz w:val="28"/>
          <w:rtl/>
        </w:rPr>
        <w:t>ی</w:t>
      </w:r>
      <w:r w:rsidRPr="00E70AC6">
        <w:rPr>
          <w:rFonts w:asciiTheme="minorHAnsi" w:hAnsiTheme="minorHAnsi" w:hint="eastAsia"/>
          <w:color w:val="auto"/>
          <w:sz w:val="28"/>
          <w:rtl/>
        </w:rPr>
        <w:t>م</w:t>
      </w:r>
      <w:r w:rsidRPr="00E70AC6">
        <w:rPr>
          <w:rFonts w:asciiTheme="minorHAnsi" w:hAnsiTheme="minorHAnsi" w:hint="cs"/>
          <w:color w:val="auto"/>
          <w:sz w:val="28"/>
          <w:rtl/>
        </w:rPr>
        <w:t>.</w:t>
      </w:r>
    </w:p>
    <w:p w:rsidR="00E70AC6" w:rsidRPr="003C213A" w:rsidRDefault="00E70AC6" w:rsidP="003F6CF5">
      <w:pPr>
        <w:jc w:val="both"/>
        <w:rPr>
          <w:rtl/>
        </w:rPr>
      </w:pPr>
      <w:r w:rsidRPr="00346B7A">
        <w:rPr>
          <w:rFonts w:asciiTheme="minorHAnsi" w:hAnsiTheme="minorHAnsi" w:cs="B Titr" w:hint="cs"/>
          <w:color w:val="auto"/>
          <w:sz w:val="24"/>
          <w:szCs w:val="24"/>
          <w:rtl/>
        </w:rPr>
        <w:t>6.</w:t>
      </w:r>
      <w:r w:rsidRPr="003C213A">
        <w:rPr>
          <w:rFonts w:hint="cs"/>
          <w:rtl/>
        </w:rPr>
        <w:t xml:space="preserve"> </w:t>
      </w:r>
      <w:r w:rsidRPr="003C213A">
        <w:rPr>
          <w:rtl/>
        </w:rPr>
        <w:t>«</w:t>
      </w:r>
      <w:r w:rsidRPr="003C213A">
        <w:rPr>
          <w:rFonts w:hint="cs"/>
          <w:rtl/>
        </w:rPr>
        <w:t xml:space="preserve">344 نَصْرُ بْنُ الصَّبَّاحِ، قَالَ حَدَّثَنَا أَبُو یعْقُوبَ إِسْحَاقُ بْنُ مُحَمَّدٍ الْبَصْرِی، قَالَ حَدَّثَنَا عَلِی بْنُ عَبْدِ اللَّهِ، </w:t>
      </w:r>
      <w:r w:rsidRPr="003C213A">
        <w:rPr>
          <w:rtl/>
        </w:rPr>
        <w:t>قَالَ</w:t>
      </w:r>
      <w:r w:rsidRPr="003C213A">
        <w:rPr>
          <w:rFonts w:hint="cs"/>
          <w:rtl/>
        </w:rPr>
        <w:t>: خَرَجَ جَابِرٌ ذَاتَ یوْمٍ وَ عَلَی رَأْسِهِ قَوْصَرَةٌ رَاکباً قَصَبَةً حَتَّی مَرَّ عَلَی سِکک الْکوفَةِ، فَجَعَلَ النَّاسُ یقُولُونَ جُنَّ جَابِرٌ جُنَّ جَابِرٌ! فَلَبِثْنَا بَعْدَ ذَلِک أَیاماً، فَإِذَا کتَابُ هِشَامٍ قَدْ جَاءَ بِحَمْلِهِ إِلَیهِ، قَالَ، فَسَأَلَ عَنْهُ الْأَمِیرُ فَشَهِدُوا عِنْدَهُ أَنَّهُ قَدِ اخْتَلَطَ، وَ کتَبَ بِذَلِک إِلَی هِشَامٍ، فَلَمْ یتَعَرَّضْ لَهُ، ثُمَّ رَجَعَ إِلَی مَا کانَ مِنْ حَالِهِ الْأَوَّلِ»</w:t>
      </w:r>
      <w:r w:rsidR="003F6CF5">
        <w:rPr>
          <w:rFonts w:hint="cs"/>
          <w:rtl/>
        </w:rPr>
        <w:t>.</w:t>
      </w:r>
      <w:r w:rsidR="003F6CF5">
        <w:rPr>
          <w:rStyle w:val="FootnoteReference"/>
          <w:rtl/>
        </w:rPr>
        <w:footnoteReference w:id="291"/>
      </w:r>
    </w:p>
    <w:p w:rsidR="00E70AC6" w:rsidRPr="00E70AC6" w:rsidRDefault="00E70AC6" w:rsidP="00E70AC6">
      <w:pPr>
        <w:jc w:val="both"/>
        <w:rPr>
          <w:rFonts w:asciiTheme="minorHAnsi" w:hAnsiTheme="minorHAnsi"/>
          <w:color w:val="auto"/>
          <w:sz w:val="28"/>
          <w:rtl/>
        </w:rPr>
      </w:pPr>
      <w:r w:rsidRPr="00E70AC6">
        <w:rPr>
          <w:rFonts w:asciiTheme="minorHAnsi" w:hAnsiTheme="minorHAnsi" w:hint="cs"/>
          <w:color w:val="auto"/>
          <w:sz w:val="28"/>
          <w:rtl/>
        </w:rPr>
        <w:t xml:space="preserve">«نصر بن صباح» اختلافی است و ما وی را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پذ</w:t>
      </w:r>
      <w:r w:rsidRPr="00E70AC6">
        <w:rPr>
          <w:rFonts w:asciiTheme="minorHAnsi" w:hAnsiTheme="minorHAnsi" w:hint="cs"/>
          <w:color w:val="auto"/>
          <w:sz w:val="28"/>
          <w:rtl/>
        </w:rPr>
        <w:t>ی</w:t>
      </w:r>
      <w:r w:rsidRPr="00E70AC6">
        <w:rPr>
          <w:rFonts w:asciiTheme="minorHAnsi" w:hAnsiTheme="minorHAnsi" w:hint="eastAsia"/>
          <w:color w:val="auto"/>
          <w:sz w:val="28"/>
          <w:rtl/>
        </w:rPr>
        <w:t>ر</w:t>
      </w:r>
      <w:r w:rsidRPr="00E70AC6">
        <w:rPr>
          <w:rFonts w:asciiTheme="minorHAnsi" w:hAnsiTheme="minorHAnsi" w:hint="cs"/>
          <w:color w:val="auto"/>
          <w:sz w:val="28"/>
          <w:rtl/>
        </w:rPr>
        <w:t>ی</w:t>
      </w:r>
      <w:r w:rsidRPr="00E70AC6">
        <w:rPr>
          <w:rFonts w:asciiTheme="minorHAnsi" w:hAnsiTheme="minorHAnsi" w:hint="eastAsia"/>
          <w:color w:val="auto"/>
          <w:sz w:val="28"/>
          <w:rtl/>
        </w:rPr>
        <w:t>م</w:t>
      </w:r>
      <w:r w:rsidRPr="00E70AC6">
        <w:rPr>
          <w:rFonts w:asciiTheme="minorHAnsi" w:hAnsiTheme="minorHAnsi" w:hint="cs"/>
          <w:color w:val="auto"/>
          <w:sz w:val="28"/>
          <w:rtl/>
        </w:rPr>
        <w:t>؛ اما «اسحاق بن محمد البصری» غالی و ضعیف است و در سند روایات شماره 345، 346 و 347 نیز آمده است.</w:t>
      </w:r>
    </w:p>
    <w:p w:rsidR="00E70AC6" w:rsidRPr="003C213A" w:rsidRDefault="00E70AC6" w:rsidP="004821A1">
      <w:pPr>
        <w:jc w:val="both"/>
        <w:rPr>
          <w:rtl/>
        </w:rPr>
      </w:pPr>
      <w:r w:rsidRPr="00346B7A">
        <w:rPr>
          <w:rFonts w:asciiTheme="minorHAnsi" w:hAnsiTheme="minorHAnsi" w:cs="B Titr" w:hint="cs"/>
          <w:color w:val="auto"/>
          <w:sz w:val="24"/>
          <w:szCs w:val="24"/>
          <w:rtl/>
        </w:rPr>
        <w:t>7.</w:t>
      </w:r>
      <w:r w:rsidRPr="003C213A">
        <w:rPr>
          <w:rFonts w:hint="cs"/>
          <w:rtl/>
        </w:rPr>
        <w:t xml:space="preserve"> </w:t>
      </w:r>
      <w:r w:rsidRPr="003C213A">
        <w:rPr>
          <w:rtl/>
        </w:rPr>
        <w:t>«</w:t>
      </w:r>
      <w:r w:rsidRPr="003C213A">
        <w:rPr>
          <w:rFonts w:hint="cs"/>
          <w:rtl/>
        </w:rPr>
        <w:t xml:space="preserve">348 حَدَّثَنِی مُحَمَّدُ بْنُ مَسْعُودٍ، قَالَ حَدَّثَنِی مُحَمَّدُ بْنُ نُصَیرٍ، عَنْ مُحَمَّدِ بْنِ عِیسَی وَ حَمْدَوَیهِ بْنِ نُصَیرٍ، قَالَ حَدَّثَنِی مُحَمَّدُ بْنُ عِیسَی، عَنْ عَلِی بْنِ الْحَکمِ، عَنْ عُرْوَةَ بْنِ مُوسَی، </w:t>
      </w:r>
      <w:r w:rsidRPr="003C213A">
        <w:rPr>
          <w:rtl/>
        </w:rPr>
        <w:t>قَالَ</w:t>
      </w:r>
      <w:r w:rsidRPr="003C213A">
        <w:rPr>
          <w:rFonts w:hint="cs"/>
          <w:rtl/>
        </w:rPr>
        <w:t>: کنْتُ جَالِساً مَعَ أبی مَرْیمَ الْحَنَّاطِ وَ جَابِرٌ عِنْدَهُ جَالِسٌ، فَقَامَ أَبُو مَرْیمَ فَجَاءَ بِدَوْرَقٍ مِنْ مَاءِ بِئْرِ مَنَازِلِ ابْنِ عِکرِمَةَ، فَقَالَ لَهُ جَابِرٌ وَیحَک یا أَبَا مَرْیمَ کأَنِّی بِک قَدِ اسْتَغْنَیتَ عَنْ هَذِهِ الْبِئْرِ وَ اغْتَرَفْتَ مِنْ هَاهُنَا مِنْ مَاءِ الْفُرَاتِ! فَقَالَ لَهُ أَبُو مَرْیمَ مَا أَلْوَمَ النَّاسَ أَنْ یسَمُّونَا کذَّابِینَ وَ کانَ مَوْلَی لِجَعْفَرٍ (ع) کیفَ ی</w:t>
      </w:r>
      <w:r w:rsidRPr="003C213A">
        <w:rPr>
          <w:rFonts w:hint="eastAsia"/>
          <w:rtl/>
        </w:rPr>
        <w:t>جِ</w:t>
      </w:r>
      <w:r w:rsidRPr="003C213A">
        <w:rPr>
          <w:rFonts w:hint="cs"/>
          <w:rtl/>
        </w:rPr>
        <w:t>ی‌</w:t>
      </w:r>
      <w:r w:rsidRPr="003C213A">
        <w:rPr>
          <w:rFonts w:hint="eastAsia"/>
          <w:rtl/>
        </w:rPr>
        <w:t>ءُ</w:t>
      </w:r>
      <w:r w:rsidRPr="003C213A">
        <w:rPr>
          <w:rFonts w:hint="cs"/>
          <w:rtl/>
        </w:rPr>
        <w:t xml:space="preserve"> مَاءُ الْفُرَاتِ إِلَی هَاهُنَا! قَالَ وَیحَک إِنَّهُ یحْتَفِرُ هَاهُنَا نَهَرٌ أَوَّلُهُ عَذَابٌ عَلَی النَّاسِ وَ آخِرُهُ رَحْمَةٌ یجْرِی فِیهِ مَاءُ الْفُرَاتِ فَتَخْرُجُ الْمَرْأَةُ الضَّعِیفَةُ وَ الصَّبِی فَیغْتَرِفُ مِنْهُ وَ یجْعَلُ لَهُ أَبْوَابٌ فِی بَنِی رُوَاسَ وَ فِی بَنِی موهیة [مَوْهِبَةَ] وَ عِنْدَ بِئْرِ بَنِی کنْدَةَ وَ فِی بَنِی زُرَارَةَ حَتَّی تَتَغَامَسَ فِیهِ الصِّبْیانُ. قَالَ عَلِی: إِنَّهُ قَدْ کانَ ذَلِک وَ أَنَّ الَّذِی حَدَّثَ عَلِی وَ عَهِدَهُ لَعَلَّ أَنَّهُ قَدْ سَمِعَ بِهَذَا الْحَدِیثِ قَبْلَ أَنْ یکونَ»</w:t>
      </w:r>
      <w:r w:rsidR="004821A1">
        <w:rPr>
          <w:rFonts w:hint="cs"/>
          <w:rtl/>
        </w:rPr>
        <w:t>.</w:t>
      </w:r>
      <w:r w:rsidR="004821A1">
        <w:rPr>
          <w:rStyle w:val="FootnoteReference"/>
          <w:rtl/>
        </w:rPr>
        <w:footnoteReference w:id="292"/>
      </w:r>
    </w:p>
    <w:p w:rsidR="00E70AC6" w:rsidRPr="00E70AC6" w:rsidRDefault="00E70AC6" w:rsidP="00E70AC6">
      <w:pPr>
        <w:jc w:val="both"/>
        <w:rPr>
          <w:rFonts w:asciiTheme="minorHAnsi" w:hAnsiTheme="minorHAnsi"/>
          <w:color w:val="auto"/>
          <w:sz w:val="28"/>
        </w:rPr>
      </w:pPr>
      <w:r w:rsidRPr="00E70AC6">
        <w:rPr>
          <w:rFonts w:asciiTheme="minorHAnsi" w:hAnsiTheme="minorHAnsi" w:hint="cs"/>
          <w:color w:val="auto"/>
          <w:sz w:val="28"/>
          <w:rtl/>
        </w:rPr>
        <w:t xml:space="preserve">«محمد بن نصیر» اختلافی است و ما او را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پذ</w:t>
      </w:r>
      <w:r w:rsidRPr="00E70AC6">
        <w:rPr>
          <w:rFonts w:asciiTheme="minorHAnsi" w:hAnsiTheme="minorHAnsi" w:hint="cs"/>
          <w:color w:val="auto"/>
          <w:sz w:val="28"/>
          <w:rtl/>
        </w:rPr>
        <w:t>ی</w:t>
      </w:r>
      <w:r w:rsidRPr="00E70AC6">
        <w:rPr>
          <w:rFonts w:asciiTheme="minorHAnsi" w:hAnsiTheme="minorHAnsi" w:hint="eastAsia"/>
          <w:color w:val="auto"/>
          <w:sz w:val="28"/>
          <w:rtl/>
        </w:rPr>
        <w:t>ر</w:t>
      </w:r>
      <w:r w:rsidRPr="00E70AC6">
        <w:rPr>
          <w:rFonts w:asciiTheme="minorHAnsi" w:hAnsiTheme="minorHAnsi" w:hint="cs"/>
          <w:color w:val="auto"/>
          <w:sz w:val="28"/>
          <w:rtl/>
        </w:rPr>
        <w:t>ی</w:t>
      </w:r>
      <w:r w:rsidRPr="00E70AC6">
        <w:rPr>
          <w:rFonts w:asciiTheme="minorHAnsi" w:hAnsiTheme="minorHAnsi" w:hint="eastAsia"/>
          <w:color w:val="auto"/>
          <w:sz w:val="28"/>
          <w:rtl/>
        </w:rPr>
        <w:t>م</w:t>
      </w:r>
      <w:r w:rsidRPr="00E70AC6">
        <w:rPr>
          <w:rFonts w:asciiTheme="minorHAnsi" w:hAnsiTheme="minorHAnsi" w:hint="cs"/>
          <w:color w:val="auto"/>
          <w:sz w:val="28"/>
          <w:rtl/>
        </w:rPr>
        <w:t xml:space="preserve">. «عروه بن موسی» مهمل است و درنتیجه </w:t>
      </w:r>
      <w:r w:rsidRPr="00E70AC6">
        <w:rPr>
          <w:rFonts w:asciiTheme="minorHAnsi" w:hAnsiTheme="minorHAnsi"/>
          <w:color w:val="auto"/>
          <w:sz w:val="28"/>
          <w:rtl/>
        </w:rPr>
        <w:t>نم</w:t>
      </w:r>
      <w:r w:rsidRPr="00E70AC6">
        <w:rPr>
          <w:rFonts w:asciiTheme="minorHAnsi" w:hAnsiTheme="minorHAnsi" w:hint="cs"/>
          <w:color w:val="auto"/>
          <w:sz w:val="28"/>
          <w:rtl/>
        </w:rPr>
        <w:t>ی‌</w:t>
      </w:r>
      <w:r w:rsidRPr="00E70AC6">
        <w:rPr>
          <w:rFonts w:asciiTheme="minorHAnsi" w:hAnsiTheme="minorHAnsi" w:hint="eastAsia"/>
          <w:color w:val="auto"/>
          <w:sz w:val="28"/>
          <w:rtl/>
        </w:rPr>
        <w:t>توان</w:t>
      </w:r>
      <w:r w:rsidRPr="00E70AC6">
        <w:rPr>
          <w:rFonts w:asciiTheme="minorHAnsi" w:hAnsiTheme="minorHAnsi" w:hint="cs"/>
          <w:color w:val="auto"/>
          <w:sz w:val="28"/>
          <w:rtl/>
        </w:rPr>
        <w:t xml:space="preserve"> به سند اعتماد کرد.</w:t>
      </w:r>
    </w:p>
    <w:p w:rsidR="00E70AC6" w:rsidRPr="003C213A" w:rsidRDefault="00E70AC6" w:rsidP="004821A1">
      <w:pPr>
        <w:jc w:val="both"/>
        <w:rPr>
          <w:rtl/>
        </w:rPr>
      </w:pPr>
      <w:r w:rsidRPr="00346B7A">
        <w:rPr>
          <w:rFonts w:asciiTheme="minorHAnsi" w:hAnsiTheme="minorHAnsi" w:cs="B Titr" w:hint="cs"/>
          <w:color w:val="auto"/>
          <w:sz w:val="24"/>
          <w:szCs w:val="24"/>
          <w:rtl/>
        </w:rPr>
        <w:t>8.</w:t>
      </w:r>
      <w:r w:rsidRPr="003C213A">
        <w:rPr>
          <w:rFonts w:hint="cs"/>
          <w:rtl/>
        </w:rPr>
        <w:t xml:space="preserve"> </w:t>
      </w:r>
      <w:r w:rsidRPr="003C213A">
        <w:rPr>
          <w:rtl/>
        </w:rPr>
        <w:t>«</w:t>
      </w:r>
      <w:r w:rsidRPr="003C213A">
        <w:rPr>
          <w:rFonts w:hint="cs"/>
          <w:rtl/>
        </w:rPr>
        <w:t xml:space="preserve">699 رُوِی عَنْ مُحَمَّدِ بْنِ سِنَانٍ، عَنْ عَبْدِ اللَّهِ بْنِ جَبَلَةَ الْکنَانِی، عَنْ ذَرِیحٍ الْمُحَارِبِی </w:t>
      </w:r>
      <w:r w:rsidRPr="003C213A">
        <w:rPr>
          <w:rtl/>
        </w:rPr>
        <w:t>قَالَ</w:t>
      </w:r>
      <w:r w:rsidRPr="003C213A">
        <w:rPr>
          <w:rFonts w:hint="cs"/>
          <w:rtl/>
        </w:rPr>
        <w:t>، قُلْتُ لِأَبِی عَبْدِ اللَّهِ (ع) بِالْمَدِینَةِ مَا تَقُولُ فِی أَحَادِیثِ جَابِرٍ قَالَ تَلْقَانِی بِمَکةَ، قَالَ فَلَقِیتُهُ بِمَکةَ فَقَالَ تَلْقَانِی بِمِنًی، قَالَ فَلَقِیتُهُ بِمِنًی فَقَالَ لِی مَا تَصْنَعُ بِأَحَادِیثِ جَابِرٍ! الْهُ عَنْ أَحَادِیثِ جَابِرٍ فَإِنَّهَا إِذَا وَقَعَتْ إِلَی السَّفِلَةِ أَذَاعُوهَا. قَالَ عَبْدُ اللَّهِ بْنُ جَبَلَةَ: فَأَحْسَبُ ذَرِیحاً سَفِلَةً»</w:t>
      </w:r>
      <w:r w:rsidR="004821A1">
        <w:rPr>
          <w:rFonts w:hint="cs"/>
          <w:rtl/>
        </w:rPr>
        <w:t>.</w:t>
      </w:r>
      <w:r w:rsidR="004821A1">
        <w:rPr>
          <w:rStyle w:val="FootnoteReference"/>
          <w:rtl/>
        </w:rPr>
        <w:footnoteReference w:id="293"/>
      </w:r>
    </w:p>
    <w:p w:rsidR="00E70AC6" w:rsidRPr="00E70AC6" w:rsidRDefault="00E70AC6" w:rsidP="00E70AC6">
      <w:pPr>
        <w:jc w:val="both"/>
        <w:rPr>
          <w:rFonts w:asciiTheme="minorHAnsi" w:hAnsiTheme="minorHAnsi"/>
          <w:color w:val="auto"/>
          <w:sz w:val="28"/>
          <w:rtl/>
        </w:rPr>
      </w:pPr>
      <w:r w:rsidRPr="00E70AC6">
        <w:rPr>
          <w:rFonts w:asciiTheme="minorHAnsi" w:hAnsiTheme="minorHAnsi" w:hint="cs"/>
          <w:color w:val="auto"/>
          <w:sz w:val="28"/>
          <w:rtl/>
        </w:rPr>
        <w:t>این روایت مرسله است.</w:t>
      </w:r>
    </w:p>
    <w:p w:rsidR="00E70AC6" w:rsidRPr="003C213A" w:rsidRDefault="00E70AC6" w:rsidP="004821A1">
      <w:pPr>
        <w:jc w:val="both"/>
        <w:rPr>
          <w:rtl/>
        </w:rPr>
      </w:pPr>
      <w:r w:rsidRPr="00346B7A">
        <w:rPr>
          <w:rFonts w:asciiTheme="minorHAnsi" w:hAnsiTheme="minorHAnsi" w:cs="B Titr" w:hint="cs"/>
          <w:color w:val="auto"/>
          <w:sz w:val="24"/>
          <w:szCs w:val="24"/>
          <w:rtl/>
        </w:rPr>
        <w:t>9.</w:t>
      </w:r>
      <w:r w:rsidRPr="003C213A">
        <w:rPr>
          <w:rFonts w:hint="cs"/>
          <w:rtl/>
        </w:rPr>
        <w:t xml:space="preserve"> </w:t>
      </w:r>
      <w:r w:rsidRPr="003C213A">
        <w:rPr>
          <w:rtl/>
        </w:rPr>
        <w:t>«</w:t>
      </w:r>
      <w:r w:rsidRPr="003C213A">
        <w:rPr>
          <w:rFonts w:hint="cs"/>
          <w:rtl/>
        </w:rPr>
        <w:t>917 وَجَدْتُ بِخَطِّ مُحَمَّدِ بْنِ شَاذَانَ بْنِ نُعَیمٍ فِی کتَابِهِ، سَمِعْتُ أَبَا مُحَمَّدٍ الْقَمَّاصَ الْحَسَنَ بْنَ عَلَوِیةَ الثِّقَةَ، یقُولُ، سَمِعْتُ الْفَضْلَ بْنَ شَاذَانَ، ی</w:t>
      </w:r>
      <w:r w:rsidRPr="003C213A">
        <w:rPr>
          <w:rFonts w:hint="eastAsia"/>
          <w:rtl/>
        </w:rPr>
        <w:t>قُولُ</w:t>
      </w:r>
      <w:r w:rsidRPr="003C213A">
        <w:rPr>
          <w:rFonts w:hint="cs"/>
          <w:rtl/>
        </w:rPr>
        <w:t>: حَجَّ یونُسُ بْنُ عَبْدِ الرَّحْمَنِ أَرْبَعاً وَ خَمْسِینَ حَجَّةً، وَ اعْتَمَرَ أَرْبَعاً وَ خَمْسِینَ عُمْرَةً، وَ أَلَّفَ أَلْفَ جِلْدٍ رَدّاً عَلَی الْمُخَالِفِینَ، وَ یقَالُ: انْتَهَی عِلْمُ الْأَئِمَّةِ (ع) إِلَی أَرْبَعَةِ نَفَرٍ أَوَّلُهُمْ سَلْمَانُ الْفَارِسِی وَ الثَّانِی جَابِرٌ وَ الثَّالِثُ السَّیدُ وَ الرَّابِعُ یونُسُ بْنُ عَبْدِ الرَّحْمَنِ»</w:t>
      </w:r>
      <w:r w:rsidR="004821A1">
        <w:rPr>
          <w:rFonts w:hint="cs"/>
          <w:rtl/>
        </w:rPr>
        <w:t>.</w:t>
      </w:r>
      <w:r w:rsidR="004821A1">
        <w:rPr>
          <w:rStyle w:val="FootnoteReference"/>
          <w:rtl/>
        </w:rPr>
        <w:footnoteReference w:id="294"/>
      </w:r>
    </w:p>
    <w:p w:rsidR="00E70AC6" w:rsidRPr="00E70AC6" w:rsidRDefault="00E70AC6" w:rsidP="00E70AC6">
      <w:pPr>
        <w:jc w:val="both"/>
        <w:rPr>
          <w:rFonts w:asciiTheme="minorHAnsi" w:hAnsiTheme="minorHAnsi"/>
          <w:color w:val="auto"/>
          <w:sz w:val="28"/>
          <w:rtl/>
        </w:rPr>
      </w:pPr>
      <w:r w:rsidRPr="00E70AC6">
        <w:rPr>
          <w:rFonts w:asciiTheme="minorHAnsi" w:hAnsiTheme="minorHAnsi" w:hint="cs"/>
          <w:color w:val="auto"/>
          <w:sz w:val="28"/>
          <w:rtl/>
        </w:rPr>
        <w:t xml:space="preserve">در مورد عبارت «وجدت بخط» باید توجه شود که این کلام از هر شخص پذیرفته نیست؛ زیرا امری اجتهادی است و باید مهارت شخص در تشخیص خط برای ما اطمینان بیاورد و ازآنجایی‌که این مهارت در مورد «کشی» ثابت نشده است، </w:t>
      </w:r>
      <w:r w:rsidRPr="00E70AC6">
        <w:rPr>
          <w:rFonts w:asciiTheme="minorHAnsi" w:hAnsiTheme="minorHAnsi"/>
          <w:color w:val="auto"/>
          <w:sz w:val="28"/>
          <w:rtl/>
        </w:rPr>
        <w:t>نم</w:t>
      </w:r>
      <w:r w:rsidRPr="00E70AC6">
        <w:rPr>
          <w:rFonts w:asciiTheme="minorHAnsi" w:hAnsiTheme="minorHAnsi" w:hint="cs"/>
          <w:color w:val="auto"/>
          <w:sz w:val="28"/>
          <w:rtl/>
        </w:rPr>
        <w:t>ی‌</w:t>
      </w:r>
      <w:r w:rsidRPr="00E70AC6">
        <w:rPr>
          <w:rFonts w:asciiTheme="minorHAnsi" w:hAnsiTheme="minorHAnsi" w:hint="eastAsia"/>
          <w:color w:val="auto"/>
          <w:sz w:val="28"/>
          <w:rtl/>
        </w:rPr>
        <w:t>توان</w:t>
      </w:r>
      <w:r w:rsidRPr="00E70AC6">
        <w:rPr>
          <w:rFonts w:asciiTheme="minorHAnsi" w:hAnsiTheme="minorHAnsi" w:hint="cs"/>
          <w:color w:val="auto"/>
          <w:sz w:val="28"/>
          <w:rtl/>
        </w:rPr>
        <w:t>ی</w:t>
      </w:r>
      <w:r w:rsidRPr="00E70AC6">
        <w:rPr>
          <w:rFonts w:asciiTheme="minorHAnsi" w:hAnsiTheme="minorHAnsi" w:hint="eastAsia"/>
          <w:color w:val="auto"/>
          <w:sz w:val="28"/>
          <w:rtl/>
        </w:rPr>
        <w:t>م</w:t>
      </w:r>
      <w:r w:rsidRPr="00E70AC6">
        <w:rPr>
          <w:rFonts w:asciiTheme="minorHAnsi" w:hAnsiTheme="minorHAnsi" w:hint="cs"/>
          <w:color w:val="auto"/>
          <w:sz w:val="28"/>
          <w:rtl/>
        </w:rPr>
        <w:t xml:space="preserve"> به این روایت اعتماد کنیم.</w:t>
      </w:r>
    </w:p>
    <w:p w:rsidR="00E70AC6" w:rsidRPr="00E70AC6" w:rsidRDefault="00E70AC6" w:rsidP="00E70AC6">
      <w:pPr>
        <w:jc w:val="both"/>
        <w:rPr>
          <w:rFonts w:asciiTheme="minorHAnsi" w:hAnsiTheme="minorHAnsi"/>
          <w:color w:val="auto"/>
          <w:sz w:val="28"/>
          <w:rtl/>
        </w:rPr>
      </w:pPr>
      <w:r w:rsidRPr="00E70AC6">
        <w:rPr>
          <w:rFonts w:asciiTheme="minorHAnsi" w:hAnsiTheme="minorHAnsi" w:hint="cs"/>
          <w:color w:val="auto"/>
          <w:sz w:val="28"/>
          <w:rtl/>
        </w:rPr>
        <w:t>درنتیجه دو روایت مادحه و یک روایت ذامه را پذیرفتیم و باقی روایات را دارای اشکال سندی دانستیم که باید روایات پذیرفته شده را بررسی کنیم.</w:t>
      </w:r>
    </w:p>
    <w:p w:rsidR="00E70AC6" w:rsidRPr="003C213A" w:rsidRDefault="00E70AC6" w:rsidP="00634270">
      <w:pPr>
        <w:jc w:val="both"/>
        <w:rPr>
          <w:rtl/>
        </w:rPr>
      </w:pPr>
      <w:r w:rsidRPr="004821A1">
        <w:rPr>
          <w:rFonts w:asciiTheme="minorHAnsi" w:hAnsiTheme="minorHAnsi" w:cs="B Titr" w:hint="cs"/>
          <w:color w:val="auto"/>
          <w:sz w:val="24"/>
          <w:szCs w:val="24"/>
          <w:rtl/>
        </w:rPr>
        <w:t>اولین روایت مدح:</w:t>
      </w:r>
      <w:r w:rsidRPr="003C213A">
        <w:rPr>
          <w:rFonts w:hint="cs"/>
          <w:rtl/>
        </w:rPr>
        <w:t xml:space="preserve"> در اولین روایت مدح </w:t>
      </w:r>
      <w:r w:rsidRPr="003C213A">
        <w:rPr>
          <w:rtl/>
        </w:rPr>
        <w:t>ا</w:t>
      </w:r>
      <w:r w:rsidRPr="003C213A">
        <w:rPr>
          <w:rFonts w:hint="cs"/>
          <w:rtl/>
        </w:rPr>
        <w:t>ی</w:t>
      </w:r>
      <w:r w:rsidRPr="003C213A">
        <w:rPr>
          <w:rFonts w:hint="eastAsia"/>
          <w:rtl/>
        </w:rPr>
        <w:t>ن‌گونه</w:t>
      </w:r>
      <w:r w:rsidRPr="003C213A">
        <w:rPr>
          <w:rFonts w:hint="cs"/>
          <w:rtl/>
        </w:rPr>
        <w:t xml:space="preserve"> آمده است: «عَنْ زِیادِ بْنِ أبی الْحَلَالِ، </w:t>
      </w:r>
      <w:r w:rsidRPr="003C213A">
        <w:rPr>
          <w:rtl/>
        </w:rPr>
        <w:t>قَالَ</w:t>
      </w:r>
      <w:r w:rsidRPr="003C213A">
        <w:rPr>
          <w:rFonts w:hint="cs"/>
          <w:rtl/>
        </w:rPr>
        <w:t xml:space="preserve"> اخْتَلَفَ أَصْحَابُنَا فِی أَحَادِیثِ جَابِرٍ الْجُعْفِی، فَقُلْتُ لَهُمْ أَسْأَلُ أَبَا عَبْدِ اللَّهِ (ع)، فَلَمَّا دَخَلْتُ ابْتَدَأَنِی، فَقَالَ رَحِمَ اللَّهُ جَابِرَ الْجُعْفِی کانَ یصْدُقُ عَلَینَا، لَعَنَ اللَّهُ الْمُغِیرَةَ بْنَ سَعِیدٍ کانَ یکذِبُ عَلَینَا».</w:t>
      </w:r>
      <w:r w:rsidRPr="00CD7AB1">
        <w:rPr>
          <w:vertAlign w:val="superscript"/>
          <w:rtl/>
        </w:rPr>
        <w:footnoteReference w:id="295"/>
      </w:r>
    </w:p>
    <w:p w:rsidR="00E70AC6" w:rsidRPr="00E70AC6" w:rsidRDefault="00E70AC6" w:rsidP="00E70AC6">
      <w:pPr>
        <w:jc w:val="both"/>
        <w:rPr>
          <w:rFonts w:asciiTheme="minorHAnsi" w:hAnsiTheme="minorHAnsi"/>
          <w:color w:val="auto"/>
          <w:sz w:val="28"/>
          <w:rtl/>
        </w:rPr>
      </w:pPr>
      <w:r w:rsidRPr="00E70AC6">
        <w:rPr>
          <w:rFonts w:asciiTheme="minorHAnsi" w:hAnsiTheme="minorHAnsi" w:hint="cs"/>
          <w:color w:val="auto"/>
          <w:sz w:val="28"/>
          <w:rtl/>
        </w:rPr>
        <w:lastRenderedPageBreak/>
        <w:t xml:space="preserve">اصحاب در احادیث «جابر بن یزید» اختلاف داشتند و «زیاد بن أبی حلال» به دنبال این بوده است که مسئله را از «امام صادق علیه‌السلام» سؤال کند. وی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گو</w:t>
      </w:r>
      <w:r w:rsidRPr="00E70AC6">
        <w:rPr>
          <w:rFonts w:asciiTheme="minorHAnsi" w:hAnsiTheme="minorHAnsi" w:hint="cs"/>
          <w:color w:val="auto"/>
          <w:sz w:val="28"/>
          <w:rtl/>
        </w:rPr>
        <w:t>ی</w:t>
      </w:r>
      <w:r w:rsidRPr="00E70AC6">
        <w:rPr>
          <w:rFonts w:asciiTheme="minorHAnsi" w:hAnsiTheme="minorHAnsi" w:hint="eastAsia"/>
          <w:color w:val="auto"/>
          <w:sz w:val="28"/>
          <w:rtl/>
        </w:rPr>
        <w:t>د</w:t>
      </w:r>
      <w:r w:rsidRPr="00E70AC6">
        <w:rPr>
          <w:rFonts w:asciiTheme="minorHAnsi" w:hAnsiTheme="minorHAnsi" w:hint="cs"/>
          <w:color w:val="auto"/>
          <w:sz w:val="28"/>
          <w:rtl/>
        </w:rPr>
        <w:t xml:space="preserve"> زمانی که بر «امام صادق علیه‌السلام» وارد شدم، قبل از پرسش من، ایشان برای «جابر بن یزید» ترحم نمودند که</w:t>
      </w:r>
      <w:r w:rsidRPr="00E70AC6">
        <w:rPr>
          <w:rFonts w:asciiTheme="minorHAnsi" w:hAnsiTheme="minorHAnsi"/>
          <w:color w:val="auto"/>
          <w:sz w:val="28"/>
          <w:rtl/>
        </w:rPr>
        <w:t xml:space="preserve"> </w:t>
      </w:r>
      <w:r w:rsidRPr="00E70AC6">
        <w:rPr>
          <w:rFonts w:asciiTheme="minorHAnsi" w:hAnsiTheme="minorHAnsi" w:hint="cs"/>
          <w:color w:val="auto"/>
          <w:sz w:val="28"/>
          <w:rtl/>
        </w:rPr>
        <w:t xml:space="preserve">این عبارت مدحی برای راوی محسوب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شود</w:t>
      </w:r>
      <w:r w:rsidRPr="00E70AC6">
        <w:rPr>
          <w:rFonts w:asciiTheme="minorHAnsi" w:hAnsiTheme="minorHAnsi" w:hint="cs"/>
          <w:color w:val="auto"/>
          <w:sz w:val="28"/>
          <w:rtl/>
        </w:rPr>
        <w:t xml:space="preserve">. سپس «امام صادق علیه‌السلام» تعبیر «کان یصدق علینا» را در مورد «جابر بن یزید» به کار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برند</w:t>
      </w:r>
      <w:r w:rsidRPr="00E70AC6">
        <w:rPr>
          <w:rFonts w:asciiTheme="minorHAnsi" w:hAnsiTheme="minorHAnsi" w:hint="cs"/>
          <w:color w:val="auto"/>
          <w:sz w:val="28"/>
          <w:rtl/>
        </w:rPr>
        <w:t xml:space="preserve"> که ثقه بودن وی را نشان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دهد</w:t>
      </w:r>
      <w:r w:rsidRPr="00E70AC6">
        <w:rPr>
          <w:rFonts w:asciiTheme="minorHAnsi" w:hAnsiTheme="minorHAnsi" w:hint="cs"/>
          <w:color w:val="auto"/>
          <w:sz w:val="28"/>
          <w:rtl/>
        </w:rPr>
        <w:t>.</w:t>
      </w:r>
    </w:p>
    <w:p w:rsidR="00E70AC6" w:rsidRPr="00E70AC6" w:rsidRDefault="00E70AC6" w:rsidP="00E70AC6">
      <w:pPr>
        <w:jc w:val="both"/>
        <w:rPr>
          <w:rFonts w:asciiTheme="minorHAnsi" w:hAnsiTheme="minorHAnsi"/>
          <w:color w:val="auto"/>
          <w:sz w:val="28"/>
          <w:rtl/>
        </w:rPr>
      </w:pPr>
      <w:r w:rsidRPr="00E70AC6">
        <w:rPr>
          <w:rFonts w:asciiTheme="minorHAnsi" w:hAnsiTheme="minorHAnsi" w:hint="cs"/>
          <w:color w:val="auto"/>
          <w:sz w:val="28"/>
          <w:rtl/>
        </w:rPr>
        <w:t xml:space="preserve">سپس «امام صادق علیه‌السلام» بین «جابر بن یزید» و «مغیره بن سعید» تقابل ایجاد کرده و برای «جابر بن یزید» ترحم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کنند</w:t>
      </w:r>
      <w:r w:rsidRPr="00E70AC6">
        <w:rPr>
          <w:rFonts w:asciiTheme="minorHAnsi" w:hAnsiTheme="minorHAnsi" w:hint="cs"/>
          <w:color w:val="auto"/>
          <w:sz w:val="28"/>
          <w:rtl/>
        </w:rPr>
        <w:t xml:space="preserve"> و «مغیره بن سعید» را لعن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نما</w:t>
      </w:r>
      <w:r w:rsidRPr="00E70AC6">
        <w:rPr>
          <w:rFonts w:asciiTheme="minorHAnsi" w:hAnsiTheme="minorHAnsi" w:hint="cs"/>
          <w:color w:val="auto"/>
          <w:sz w:val="28"/>
          <w:rtl/>
        </w:rPr>
        <w:t>ی</w:t>
      </w:r>
      <w:r w:rsidRPr="00E70AC6">
        <w:rPr>
          <w:rFonts w:asciiTheme="minorHAnsi" w:hAnsiTheme="minorHAnsi" w:hint="eastAsia"/>
          <w:color w:val="auto"/>
          <w:sz w:val="28"/>
          <w:rtl/>
        </w:rPr>
        <w:t>ند</w:t>
      </w:r>
      <w:r w:rsidRPr="00E70AC6">
        <w:rPr>
          <w:rFonts w:asciiTheme="minorHAnsi" w:hAnsiTheme="minorHAnsi" w:hint="cs"/>
          <w:color w:val="auto"/>
          <w:sz w:val="28"/>
          <w:rtl/>
        </w:rPr>
        <w:t xml:space="preserve">. این تقابل نیز </w:t>
      </w:r>
      <w:r w:rsidRPr="00E70AC6">
        <w:rPr>
          <w:rFonts w:asciiTheme="minorHAnsi" w:hAnsiTheme="minorHAnsi"/>
          <w:color w:val="auto"/>
          <w:sz w:val="28"/>
          <w:rtl/>
        </w:rPr>
        <w:t>نکته‌ا</w:t>
      </w:r>
      <w:r w:rsidRPr="00E70AC6">
        <w:rPr>
          <w:rFonts w:asciiTheme="minorHAnsi" w:hAnsiTheme="minorHAnsi" w:hint="cs"/>
          <w:color w:val="auto"/>
          <w:sz w:val="28"/>
          <w:rtl/>
        </w:rPr>
        <w:t xml:space="preserve">ی را نشان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دهد</w:t>
      </w:r>
      <w:r w:rsidRPr="00E70AC6">
        <w:rPr>
          <w:rFonts w:asciiTheme="minorHAnsi" w:hAnsiTheme="minorHAnsi" w:hint="cs"/>
          <w:color w:val="auto"/>
          <w:sz w:val="28"/>
          <w:rtl/>
        </w:rPr>
        <w:t xml:space="preserve">. «مغیره بن سعید» از غلات و مؤسس </w:t>
      </w:r>
      <w:r w:rsidRPr="00E70AC6">
        <w:rPr>
          <w:rFonts w:asciiTheme="minorHAnsi" w:hAnsiTheme="minorHAnsi"/>
          <w:color w:val="auto"/>
          <w:sz w:val="28"/>
          <w:rtl/>
        </w:rPr>
        <w:t>فرقه‌</w:t>
      </w:r>
      <w:r w:rsidRPr="00E70AC6">
        <w:rPr>
          <w:rFonts w:asciiTheme="minorHAnsi" w:hAnsiTheme="minorHAnsi" w:hint="cs"/>
          <w:color w:val="auto"/>
          <w:sz w:val="28"/>
          <w:rtl/>
        </w:rPr>
        <w:t xml:space="preserve">ی «مغیریه» است. مخالفان «جابر بن یزید» وی را نیز از غلات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دانستند</w:t>
      </w:r>
      <w:r w:rsidRPr="00E70AC6">
        <w:rPr>
          <w:rFonts w:asciiTheme="minorHAnsi" w:hAnsiTheme="minorHAnsi" w:hint="cs"/>
          <w:color w:val="auto"/>
          <w:sz w:val="28"/>
          <w:rtl/>
        </w:rPr>
        <w:t xml:space="preserve"> و اینکه «امام صادق علیه‌السلام» از بین اصحاب، «مغیره بن سعید» را مقابل «جابر بن یزید» قرار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دهند</w:t>
      </w:r>
      <w:r w:rsidRPr="00E70AC6">
        <w:rPr>
          <w:rFonts w:asciiTheme="minorHAnsi" w:hAnsiTheme="minorHAnsi" w:hint="cs"/>
          <w:color w:val="auto"/>
          <w:sz w:val="28"/>
          <w:rtl/>
        </w:rPr>
        <w:t>، برای تفاوت گذاشتن بین این دو راوی بوده است.</w:t>
      </w:r>
    </w:p>
    <w:p w:rsidR="00E70AC6" w:rsidRPr="00E70AC6" w:rsidRDefault="00E70AC6" w:rsidP="00E70AC6">
      <w:pPr>
        <w:jc w:val="both"/>
        <w:rPr>
          <w:rFonts w:asciiTheme="minorHAnsi" w:hAnsiTheme="minorHAnsi"/>
          <w:color w:val="auto"/>
          <w:sz w:val="28"/>
          <w:u w:val="single"/>
          <w:rtl/>
        </w:rPr>
      </w:pPr>
      <w:r w:rsidRPr="00E70AC6">
        <w:rPr>
          <w:rFonts w:asciiTheme="minorHAnsi" w:hAnsiTheme="minorHAnsi" w:hint="cs"/>
          <w:color w:val="auto"/>
          <w:sz w:val="28"/>
          <w:u w:val="single"/>
          <w:rtl/>
        </w:rPr>
        <w:t>این روایت صحیحه است و دلالت آن بر صادق بودن «جابر بن یزید» نیز کالنص است.</w:t>
      </w:r>
    </w:p>
    <w:p w:rsidR="00E70AC6" w:rsidRPr="003C213A" w:rsidRDefault="00E70AC6" w:rsidP="00634270">
      <w:pPr>
        <w:jc w:val="both"/>
        <w:rPr>
          <w:rtl/>
        </w:rPr>
      </w:pPr>
      <w:r w:rsidRPr="00346B7A">
        <w:rPr>
          <w:rFonts w:asciiTheme="minorHAnsi" w:hAnsiTheme="minorHAnsi" w:cs="B Titr" w:hint="cs"/>
          <w:color w:val="auto"/>
          <w:sz w:val="24"/>
          <w:szCs w:val="24"/>
          <w:rtl/>
        </w:rPr>
        <w:t>دومین روایت مدح:</w:t>
      </w:r>
      <w:r w:rsidRPr="003C213A">
        <w:rPr>
          <w:rFonts w:hint="cs"/>
          <w:rtl/>
        </w:rPr>
        <w:t xml:space="preserve"> در این روایت </w:t>
      </w:r>
      <w:r w:rsidRPr="003C213A">
        <w:rPr>
          <w:rtl/>
        </w:rPr>
        <w:t>ا</w:t>
      </w:r>
      <w:r w:rsidRPr="003C213A">
        <w:rPr>
          <w:rFonts w:hint="cs"/>
          <w:rtl/>
        </w:rPr>
        <w:t>ی</w:t>
      </w:r>
      <w:r w:rsidRPr="003C213A">
        <w:rPr>
          <w:rFonts w:hint="eastAsia"/>
          <w:rtl/>
        </w:rPr>
        <w:t>ن‌گونه</w:t>
      </w:r>
      <w:r w:rsidRPr="003C213A">
        <w:rPr>
          <w:rFonts w:hint="cs"/>
          <w:rtl/>
        </w:rPr>
        <w:t xml:space="preserve"> آمده است: «عَنْ عَبْدِ الْحَمِیدِ بْنِ أبی الْعُلَا، </w:t>
      </w:r>
      <w:r w:rsidRPr="003C213A">
        <w:rPr>
          <w:rtl/>
        </w:rPr>
        <w:t>قَالَ</w:t>
      </w:r>
      <w:r w:rsidRPr="003C213A">
        <w:rPr>
          <w:rFonts w:hint="cs"/>
          <w:rtl/>
        </w:rPr>
        <w:t xml:space="preserve"> دَخَلْتُ الْمَسْجِدَ حِینَ قُتِلَ الْوَلِیدُ، فَإِذَا النَّاسُ مُجْتَمِعُونَ، قَالَ فَأَتَیتُهُمْ فَإِذَا جَابِرٌ الْجُعْفِی عَلَیهِ عِمَامَةُ خَزٍّ حَمْرَاءُ وَ إِذَا هُوَ یقُولُ: حَدَّثَنِی وَصِی الْأَوْصِیاءِ وَ وَارِثُ عِلْمِ الْأَنْبِیاءِ مُحَمَّدُ بْنُ عَلِی (ع)، قَالَ، فَقَالَ النَّاسُ جُنَّ جَابِرٌ جُنَّ جَابِرٌ».</w:t>
      </w:r>
      <w:r w:rsidRPr="00CD7AB1">
        <w:rPr>
          <w:vertAlign w:val="superscript"/>
          <w:rtl/>
        </w:rPr>
        <w:footnoteReference w:id="296"/>
      </w:r>
    </w:p>
    <w:p w:rsidR="00E70AC6" w:rsidRPr="00E70AC6" w:rsidRDefault="00E70AC6" w:rsidP="00E70AC6">
      <w:pPr>
        <w:jc w:val="both"/>
        <w:rPr>
          <w:rFonts w:asciiTheme="minorHAnsi" w:hAnsiTheme="minorHAnsi"/>
          <w:color w:val="auto"/>
          <w:sz w:val="28"/>
          <w:rtl/>
        </w:rPr>
      </w:pPr>
      <w:r w:rsidRPr="00E70AC6">
        <w:rPr>
          <w:rFonts w:asciiTheme="minorHAnsi" w:hAnsiTheme="minorHAnsi" w:hint="cs"/>
          <w:color w:val="auto"/>
          <w:sz w:val="28"/>
          <w:rtl/>
        </w:rPr>
        <w:t xml:space="preserve">«عبدالحمید بن أبی العلا»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گو</w:t>
      </w:r>
      <w:r w:rsidRPr="00E70AC6">
        <w:rPr>
          <w:rFonts w:asciiTheme="minorHAnsi" w:hAnsiTheme="minorHAnsi" w:hint="cs"/>
          <w:color w:val="auto"/>
          <w:sz w:val="28"/>
          <w:rtl/>
        </w:rPr>
        <w:t>ی</w:t>
      </w:r>
      <w:r w:rsidRPr="00E70AC6">
        <w:rPr>
          <w:rFonts w:asciiTheme="minorHAnsi" w:hAnsiTheme="minorHAnsi" w:hint="eastAsia"/>
          <w:color w:val="auto"/>
          <w:sz w:val="28"/>
          <w:rtl/>
        </w:rPr>
        <w:t>د</w:t>
      </w:r>
      <w:r w:rsidRPr="00E70AC6">
        <w:rPr>
          <w:rFonts w:asciiTheme="minorHAnsi" w:hAnsiTheme="minorHAnsi" w:hint="cs"/>
          <w:color w:val="auto"/>
          <w:sz w:val="28"/>
          <w:rtl/>
        </w:rPr>
        <w:t xml:space="preserve">: در زمان قتل «ولید» وارد مسجد شدم و مردم نیز در مسجد جمع شده بودند که «جابر بن یزید» با </w:t>
      </w:r>
      <w:r w:rsidRPr="00E70AC6">
        <w:rPr>
          <w:rFonts w:asciiTheme="minorHAnsi" w:hAnsiTheme="minorHAnsi"/>
          <w:color w:val="auto"/>
          <w:sz w:val="28"/>
          <w:rtl/>
        </w:rPr>
        <w:t>عمامه‌ا</w:t>
      </w:r>
      <w:r w:rsidRPr="00E70AC6">
        <w:rPr>
          <w:rFonts w:asciiTheme="minorHAnsi" w:hAnsiTheme="minorHAnsi" w:hint="cs"/>
          <w:color w:val="auto"/>
          <w:sz w:val="28"/>
          <w:rtl/>
        </w:rPr>
        <w:t xml:space="preserve">ی از مخمل قرمز وارد شد و </w:t>
      </w:r>
      <w:r w:rsidRPr="00E70AC6">
        <w:rPr>
          <w:rFonts w:asciiTheme="minorHAnsi" w:hAnsiTheme="minorHAnsi"/>
          <w:color w:val="auto"/>
          <w:sz w:val="28"/>
          <w:rtl/>
        </w:rPr>
        <w:t>ا</w:t>
      </w:r>
      <w:r w:rsidRPr="00E70AC6">
        <w:rPr>
          <w:rFonts w:asciiTheme="minorHAnsi" w:hAnsiTheme="minorHAnsi" w:hint="cs"/>
          <w:color w:val="auto"/>
          <w:sz w:val="28"/>
          <w:rtl/>
        </w:rPr>
        <w:t>ی</w:t>
      </w:r>
      <w:r w:rsidRPr="00E70AC6">
        <w:rPr>
          <w:rFonts w:asciiTheme="minorHAnsi" w:hAnsiTheme="minorHAnsi" w:hint="eastAsia"/>
          <w:color w:val="auto"/>
          <w:sz w:val="28"/>
          <w:rtl/>
        </w:rPr>
        <w:t>ن‌گونه</w:t>
      </w:r>
      <w:r w:rsidRPr="00E70AC6">
        <w:rPr>
          <w:rFonts w:asciiTheme="minorHAnsi" w:hAnsiTheme="minorHAnsi" w:hint="cs"/>
          <w:color w:val="auto"/>
          <w:sz w:val="28"/>
          <w:rtl/>
        </w:rPr>
        <w:t xml:space="preserve">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گفت</w:t>
      </w:r>
      <w:r w:rsidRPr="00E70AC6">
        <w:rPr>
          <w:rFonts w:asciiTheme="minorHAnsi" w:hAnsiTheme="minorHAnsi" w:hint="cs"/>
          <w:color w:val="auto"/>
          <w:sz w:val="28"/>
          <w:rtl/>
        </w:rPr>
        <w:t xml:space="preserve">: وصی الاوصیاء و وارث علم انبیاء «امام باقر علیه‌السلام» </w:t>
      </w:r>
      <w:r w:rsidRPr="00E70AC6">
        <w:rPr>
          <w:rFonts w:asciiTheme="minorHAnsi" w:hAnsiTheme="minorHAnsi"/>
          <w:color w:val="auto"/>
          <w:sz w:val="28"/>
          <w:rtl/>
        </w:rPr>
        <w:t>ا</w:t>
      </w:r>
      <w:r w:rsidRPr="00E70AC6">
        <w:rPr>
          <w:rFonts w:asciiTheme="minorHAnsi" w:hAnsiTheme="minorHAnsi" w:hint="cs"/>
          <w:color w:val="auto"/>
          <w:sz w:val="28"/>
          <w:rtl/>
        </w:rPr>
        <w:t>ی</w:t>
      </w:r>
      <w:r w:rsidRPr="00E70AC6">
        <w:rPr>
          <w:rFonts w:asciiTheme="minorHAnsi" w:hAnsiTheme="minorHAnsi" w:hint="eastAsia"/>
          <w:color w:val="auto"/>
          <w:sz w:val="28"/>
          <w:rtl/>
        </w:rPr>
        <w:t>ن‌گونه</w:t>
      </w:r>
      <w:r w:rsidRPr="00E70AC6">
        <w:rPr>
          <w:rFonts w:asciiTheme="minorHAnsi" w:hAnsiTheme="minorHAnsi" w:hint="cs"/>
          <w:color w:val="auto"/>
          <w:sz w:val="28"/>
          <w:rtl/>
        </w:rPr>
        <w:t xml:space="preserve"> فرمود. مردم با دیدن نوع لباس «جابر بن یزید» وی را دیوانه خواندند.</w:t>
      </w:r>
    </w:p>
    <w:p w:rsidR="00E70AC6" w:rsidRPr="003C213A" w:rsidRDefault="00E70AC6" w:rsidP="00634270">
      <w:pPr>
        <w:jc w:val="both"/>
        <w:rPr>
          <w:rtl/>
        </w:rPr>
      </w:pPr>
      <w:r w:rsidRPr="00346B7A">
        <w:rPr>
          <w:rFonts w:asciiTheme="minorHAnsi" w:hAnsiTheme="minorHAnsi" w:cs="B Titr" w:hint="cs"/>
          <w:color w:val="auto"/>
          <w:sz w:val="24"/>
          <w:szCs w:val="24"/>
          <w:rtl/>
        </w:rPr>
        <w:t>روایت ذامه:</w:t>
      </w:r>
      <w:r w:rsidRPr="003C213A">
        <w:rPr>
          <w:rFonts w:hint="cs"/>
          <w:rtl/>
        </w:rPr>
        <w:t xml:space="preserve"> در این روایت آمده است: «عَنْ زُرَارَةَ، </w:t>
      </w:r>
      <w:r w:rsidRPr="003C213A">
        <w:rPr>
          <w:rtl/>
        </w:rPr>
        <w:t>قَالَ</w:t>
      </w:r>
      <w:r w:rsidRPr="003C213A">
        <w:rPr>
          <w:rFonts w:hint="cs"/>
          <w:rtl/>
        </w:rPr>
        <w:t xml:space="preserve"> سَأَلْتُ أَبَا عَبْدِ اللَّهِ علیه‌السلام عَنْ أَحَادِیثِ جَابِرٍ فَقَالَ مَا رَأَیتُهُ عِنْدَ أبی قَطُّ إِلَّا مَرَّةً وَاحِدَةً وَ مَا دَخَلَ عَلَی قَطُّ».</w:t>
      </w:r>
      <w:r w:rsidRPr="00CD7AB1">
        <w:rPr>
          <w:vertAlign w:val="superscript"/>
          <w:rtl/>
        </w:rPr>
        <w:footnoteReference w:id="297"/>
      </w:r>
      <w:r w:rsidRPr="003C213A">
        <w:rPr>
          <w:rFonts w:hint="cs"/>
          <w:rtl/>
        </w:rPr>
        <w:t xml:space="preserve"> در این روایت آمده است که از «امام صادق علیه‌السلام» در مورد احادیث «جابر بن یزید» سؤال شد و ایشان فرمودند وی را فقط ی</w:t>
      </w:r>
      <w:r w:rsidRPr="003C213A">
        <w:rPr>
          <w:rFonts w:hint="eastAsia"/>
          <w:rtl/>
        </w:rPr>
        <w:t>ک‌بار</w:t>
      </w:r>
      <w:r w:rsidRPr="003C213A">
        <w:rPr>
          <w:rFonts w:hint="cs"/>
          <w:rtl/>
        </w:rPr>
        <w:t xml:space="preserve"> نزد پدرم دیدم و هرگز نزد من نیامده است.</w:t>
      </w:r>
    </w:p>
    <w:p w:rsidR="00E70AC6" w:rsidRPr="00E70AC6" w:rsidRDefault="00E70AC6" w:rsidP="00E70AC6">
      <w:pPr>
        <w:jc w:val="both"/>
        <w:rPr>
          <w:rFonts w:asciiTheme="minorHAnsi" w:hAnsiTheme="minorHAnsi"/>
          <w:color w:val="auto"/>
          <w:sz w:val="28"/>
          <w:rtl/>
        </w:rPr>
      </w:pPr>
      <w:r w:rsidRPr="00E70AC6">
        <w:rPr>
          <w:rFonts w:asciiTheme="minorHAnsi" w:hAnsiTheme="minorHAnsi" w:hint="cs"/>
          <w:color w:val="auto"/>
          <w:sz w:val="28"/>
          <w:rtl/>
        </w:rPr>
        <w:t xml:space="preserve">طبق این روایت، روایات «جابر بن یزید» </w:t>
      </w:r>
      <w:r w:rsidRPr="00E70AC6">
        <w:rPr>
          <w:rFonts w:asciiTheme="minorHAnsi" w:hAnsiTheme="minorHAnsi"/>
          <w:color w:val="auto"/>
          <w:sz w:val="28"/>
          <w:rtl/>
        </w:rPr>
        <w:t>ساخته‌</w:t>
      </w:r>
      <w:r w:rsidRPr="00E70AC6">
        <w:rPr>
          <w:rFonts w:asciiTheme="minorHAnsi" w:hAnsiTheme="minorHAnsi" w:hint="cs"/>
          <w:color w:val="auto"/>
          <w:sz w:val="28"/>
          <w:rtl/>
        </w:rPr>
        <w:t>ی خود راوی بوده است.</w:t>
      </w:r>
    </w:p>
    <w:p w:rsidR="00E70AC6" w:rsidRPr="003C213A" w:rsidRDefault="00E70AC6" w:rsidP="00634270">
      <w:pPr>
        <w:jc w:val="both"/>
        <w:rPr>
          <w:rtl/>
        </w:rPr>
      </w:pPr>
      <w:r w:rsidRPr="003C213A">
        <w:rPr>
          <w:rFonts w:hint="cs"/>
          <w:rtl/>
        </w:rPr>
        <w:t xml:space="preserve">«مرحوم خویی» این حدیث را </w:t>
      </w:r>
      <w:r w:rsidRPr="003C213A">
        <w:rPr>
          <w:rtl/>
        </w:rPr>
        <w:t>تق</w:t>
      </w:r>
      <w:r w:rsidRPr="003C213A">
        <w:rPr>
          <w:rFonts w:hint="cs"/>
          <w:rtl/>
        </w:rPr>
        <w:t>ی</w:t>
      </w:r>
      <w:r w:rsidRPr="003C213A">
        <w:rPr>
          <w:rFonts w:hint="eastAsia"/>
          <w:rtl/>
        </w:rPr>
        <w:t>ه‌ا</w:t>
      </w:r>
      <w:r w:rsidRPr="003C213A">
        <w:rPr>
          <w:rFonts w:hint="cs"/>
          <w:rtl/>
        </w:rPr>
        <w:t xml:space="preserve">ی </w:t>
      </w:r>
      <w:r w:rsidRPr="003C213A">
        <w:rPr>
          <w:rtl/>
        </w:rPr>
        <w:t>م</w:t>
      </w:r>
      <w:r w:rsidRPr="003C213A">
        <w:rPr>
          <w:rFonts w:hint="cs"/>
          <w:rtl/>
        </w:rPr>
        <w:t>ی‌</w:t>
      </w:r>
      <w:r w:rsidRPr="003C213A">
        <w:rPr>
          <w:rFonts w:hint="eastAsia"/>
          <w:rtl/>
        </w:rPr>
        <w:t>دانند</w:t>
      </w:r>
      <w:r w:rsidRPr="003C213A">
        <w:rPr>
          <w:rFonts w:hint="cs"/>
          <w:rtl/>
        </w:rPr>
        <w:t>؛</w:t>
      </w:r>
      <w:r w:rsidRPr="00CD7AB1">
        <w:rPr>
          <w:vertAlign w:val="superscript"/>
          <w:rtl/>
        </w:rPr>
        <w:footnoteReference w:id="298"/>
      </w:r>
      <w:r w:rsidRPr="003C213A">
        <w:rPr>
          <w:rFonts w:hint="cs"/>
          <w:rtl/>
        </w:rPr>
        <w:t xml:space="preserve"> زیرا اگر «جابر بن یزید» اصلاً نزد «امام صادق علیه‌السلام» نرفته بود و فقط ی</w:t>
      </w:r>
      <w:r w:rsidRPr="003C213A">
        <w:rPr>
          <w:rFonts w:hint="eastAsia"/>
          <w:rtl/>
        </w:rPr>
        <w:t>ک‌بار</w:t>
      </w:r>
      <w:r w:rsidRPr="003C213A">
        <w:rPr>
          <w:rFonts w:hint="cs"/>
          <w:rtl/>
        </w:rPr>
        <w:t xml:space="preserve"> نزد «امام باقر علیه‌السلام» رفته باشد، مردم او را تکذیب کرده و دور او جمع </w:t>
      </w:r>
      <w:r w:rsidRPr="003C213A">
        <w:rPr>
          <w:rtl/>
        </w:rPr>
        <w:t>نم</w:t>
      </w:r>
      <w:r w:rsidRPr="003C213A">
        <w:rPr>
          <w:rFonts w:hint="cs"/>
          <w:rtl/>
        </w:rPr>
        <w:t>ی‌</w:t>
      </w:r>
      <w:r w:rsidRPr="003C213A">
        <w:rPr>
          <w:rFonts w:hint="eastAsia"/>
          <w:rtl/>
        </w:rPr>
        <w:t>شدند</w:t>
      </w:r>
      <w:r w:rsidRPr="003C213A">
        <w:rPr>
          <w:rFonts w:hint="cs"/>
          <w:rtl/>
        </w:rPr>
        <w:t xml:space="preserve">؛ اما اینکه وی موافقین و مخالفینی داشته و حکومت وقت دستور به قتل وی </w:t>
      </w:r>
      <w:r w:rsidRPr="003C213A">
        <w:rPr>
          <w:rtl/>
        </w:rPr>
        <w:t>م</w:t>
      </w:r>
      <w:r w:rsidRPr="003C213A">
        <w:rPr>
          <w:rFonts w:hint="cs"/>
          <w:rtl/>
        </w:rPr>
        <w:t>ی‌</w:t>
      </w:r>
      <w:r w:rsidRPr="003C213A">
        <w:rPr>
          <w:rFonts w:hint="eastAsia"/>
          <w:rtl/>
        </w:rPr>
        <w:t>دهد</w:t>
      </w:r>
      <w:r w:rsidRPr="003C213A">
        <w:rPr>
          <w:rFonts w:hint="cs"/>
          <w:rtl/>
        </w:rPr>
        <w:t xml:space="preserve">، احادیث مختلفی دارد که اصحاب در آنها اختلاف </w:t>
      </w:r>
      <w:r w:rsidRPr="003C213A">
        <w:rPr>
          <w:rtl/>
        </w:rPr>
        <w:t>داشته‌اند</w:t>
      </w:r>
      <w:r w:rsidRPr="003C213A">
        <w:rPr>
          <w:rFonts w:hint="cs"/>
          <w:rtl/>
        </w:rPr>
        <w:t xml:space="preserve"> و در مورد آنها از «امام صادق علیه‌السلام» سؤال </w:t>
      </w:r>
      <w:r w:rsidRPr="003C213A">
        <w:rPr>
          <w:rtl/>
        </w:rPr>
        <w:t>م</w:t>
      </w:r>
      <w:r w:rsidRPr="003C213A">
        <w:rPr>
          <w:rFonts w:hint="cs"/>
          <w:rtl/>
        </w:rPr>
        <w:t>ی‌</w:t>
      </w:r>
      <w:r w:rsidRPr="003C213A">
        <w:rPr>
          <w:rFonts w:hint="eastAsia"/>
          <w:rtl/>
        </w:rPr>
        <w:t>پرسند</w:t>
      </w:r>
      <w:r w:rsidRPr="003C213A">
        <w:rPr>
          <w:rFonts w:hint="cs"/>
          <w:rtl/>
        </w:rPr>
        <w:t xml:space="preserve">، نشان </w:t>
      </w:r>
      <w:r w:rsidRPr="003C213A">
        <w:rPr>
          <w:rtl/>
        </w:rPr>
        <w:t>م</w:t>
      </w:r>
      <w:r w:rsidRPr="003C213A">
        <w:rPr>
          <w:rFonts w:hint="cs"/>
          <w:rtl/>
        </w:rPr>
        <w:t>ی‌</w:t>
      </w:r>
      <w:r w:rsidRPr="003C213A">
        <w:rPr>
          <w:rFonts w:hint="eastAsia"/>
          <w:rtl/>
        </w:rPr>
        <w:t>دهد</w:t>
      </w:r>
      <w:r w:rsidRPr="003C213A">
        <w:rPr>
          <w:rFonts w:hint="cs"/>
          <w:rtl/>
        </w:rPr>
        <w:t xml:space="preserve"> که این کلام «امام صادق علیه‌السلام» </w:t>
      </w:r>
      <w:r w:rsidRPr="003C213A">
        <w:rPr>
          <w:rtl/>
        </w:rPr>
        <w:t>تق</w:t>
      </w:r>
      <w:r w:rsidRPr="003C213A">
        <w:rPr>
          <w:rFonts w:hint="cs"/>
          <w:rtl/>
        </w:rPr>
        <w:t>ی</w:t>
      </w:r>
      <w:r w:rsidRPr="003C213A">
        <w:rPr>
          <w:rFonts w:hint="eastAsia"/>
          <w:rtl/>
        </w:rPr>
        <w:t>ه‌ا</w:t>
      </w:r>
      <w:r w:rsidRPr="003C213A">
        <w:rPr>
          <w:rFonts w:hint="cs"/>
          <w:rtl/>
        </w:rPr>
        <w:t xml:space="preserve">ی و به‌منظور نجات جان وی بوده است؛ </w:t>
      </w:r>
      <w:r w:rsidRPr="003C213A">
        <w:rPr>
          <w:rtl/>
        </w:rPr>
        <w:t>همان‌گونه</w:t>
      </w:r>
      <w:r w:rsidRPr="003C213A">
        <w:rPr>
          <w:rFonts w:hint="cs"/>
          <w:rtl/>
        </w:rPr>
        <w:t xml:space="preserve"> که در مورد «زراره» نیز حدیث مشابهی وجود دارد.</w:t>
      </w:r>
    </w:p>
    <w:p w:rsidR="00E70AC6" w:rsidRPr="003C213A" w:rsidRDefault="00E70AC6" w:rsidP="002F5D3C">
      <w:pPr>
        <w:jc w:val="both"/>
        <w:rPr>
          <w:rtl/>
        </w:rPr>
      </w:pPr>
      <w:r w:rsidRPr="003C213A">
        <w:rPr>
          <w:rFonts w:hint="cs"/>
          <w:rtl/>
        </w:rPr>
        <w:t xml:space="preserve">«مرحوم خویی» روایت دیگری را نیز ذکر </w:t>
      </w:r>
      <w:r w:rsidRPr="003C213A">
        <w:rPr>
          <w:rtl/>
        </w:rPr>
        <w:t>م</w:t>
      </w:r>
      <w:r w:rsidRPr="003C213A">
        <w:rPr>
          <w:rFonts w:hint="cs"/>
          <w:rtl/>
        </w:rPr>
        <w:t>ی‌</w:t>
      </w:r>
      <w:r w:rsidRPr="003C213A">
        <w:rPr>
          <w:rFonts w:hint="eastAsia"/>
          <w:rtl/>
        </w:rPr>
        <w:t>کنند</w:t>
      </w:r>
      <w:r w:rsidRPr="003C213A">
        <w:rPr>
          <w:rFonts w:hint="cs"/>
          <w:rtl/>
        </w:rPr>
        <w:t xml:space="preserve"> که از اصحاب سر بودن «جابر بن یزید» را </w:t>
      </w:r>
      <w:r w:rsidRPr="003C213A">
        <w:rPr>
          <w:rtl/>
        </w:rPr>
        <w:t>م</w:t>
      </w:r>
      <w:r w:rsidRPr="003C213A">
        <w:rPr>
          <w:rFonts w:hint="cs"/>
          <w:rtl/>
        </w:rPr>
        <w:t>ی‌</w:t>
      </w:r>
      <w:r w:rsidRPr="003C213A">
        <w:rPr>
          <w:rFonts w:hint="eastAsia"/>
          <w:rtl/>
        </w:rPr>
        <w:t>رساند</w:t>
      </w:r>
      <w:r w:rsidRPr="003C213A">
        <w:rPr>
          <w:rFonts w:hint="cs"/>
          <w:rtl/>
        </w:rPr>
        <w:t>: «</w:t>
      </w:r>
      <w:r w:rsidRPr="003C213A">
        <w:rPr>
          <w:rtl/>
        </w:rPr>
        <w:t>أن الصادق علیه‌السلام أراه ملکوت السماوات و الأرض</w:t>
      </w:r>
      <w:r w:rsidRPr="003C213A">
        <w:rPr>
          <w:rFonts w:hint="cs"/>
          <w:rtl/>
        </w:rPr>
        <w:t>»</w:t>
      </w:r>
      <w:r w:rsidR="002F5D3C">
        <w:rPr>
          <w:rFonts w:hint="cs"/>
          <w:rtl/>
        </w:rPr>
        <w:t>.</w:t>
      </w:r>
      <w:r w:rsidRPr="00CD7AB1">
        <w:rPr>
          <w:vertAlign w:val="superscript"/>
          <w:rtl/>
        </w:rPr>
        <w:footnoteReference w:id="299"/>
      </w:r>
    </w:p>
    <w:p w:rsidR="00E70AC6" w:rsidRPr="003C213A" w:rsidRDefault="00E70AC6" w:rsidP="00634270">
      <w:pPr>
        <w:jc w:val="both"/>
        <w:rPr>
          <w:rtl/>
        </w:rPr>
      </w:pPr>
      <w:r w:rsidRPr="00B65A7A">
        <w:rPr>
          <w:rFonts w:asciiTheme="minorHAnsi" w:hAnsiTheme="minorHAnsi" w:cs="B Titr"/>
          <w:color w:val="auto"/>
          <w:sz w:val="24"/>
          <w:szCs w:val="24"/>
          <w:rtl/>
        </w:rPr>
        <w:t>جمع‌بند</w:t>
      </w:r>
      <w:r w:rsidRPr="00B65A7A">
        <w:rPr>
          <w:rFonts w:asciiTheme="minorHAnsi" w:hAnsiTheme="minorHAnsi" w:cs="B Titr" w:hint="cs"/>
          <w:color w:val="auto"/>
          <w:sz w:val="24"/>
          <w:szCs w:val="24"/>
          <w:rtl/>
        </w:rPr>
        <w:t>ی:</w:t>
      </w:r>
      <w:r w:rsidRPr="003C213A">
        <w:rPr>
          <w:rFonts w:hint="cs"/>
          <w:rtl/>
        </w:rPr>
        <w:t xml:space="preserve"> «جابر بن یزید» نه‌تنها امامی و</w:t>
      </w:r>
      <w:r w:rsidRPr="003C213A">
        <w:rPr>
          <w:rtl/>
        </w:rPr>
        <w:t xml:space="preserve"> </w:t>
      </w:r>
      <w:r w:rsidRPr="003C213A">
        <w:rPr>
          <w:rFonts w:hint="cs"/>
          <w:rtl/>
        </w:rPr>
        <w:t xml:space="preserve">ثقه است، بلکه از اصحاب سر است و در این مورد با «ابن شهرآشوب» موافق هستیم. دلیل اصلی توثیق وی </w:t>
      </w:r>
      <w:r w:rsidRPr="003C213A">
        <w:rPr>
          <w:rtl/>
        </w:rPr>
        <w:t>موثقه‌</w:t>
      </w:r>
      <w:r w:rsidRPr="003C213A">
        <w:rPr>
          <w:rFonts w:hint="cs"/>
          <w:rtl/>
        </w:rPr>
        <w:t xml:space="preserve">ی «أبی الحلال» است که در آنجا «امام صادق علیه‌السلام» تصریح به صدق «جابر بن یزید» </w:t>
      </w:r>
      <w:r w:rsidRPr="003C213A">
        <w:rPr>
          <w:rtl/>
        </w:rPr>
        <w:t>م</w:t>
      </w:r>
      <w:r w:rsidRPr="003C213A">
        <w:rPr>
          <w:rFonts w:hint="cs"/>
          <w:rtl/>
        </w:rPr>
        <w:t>ی‌</w:t>
      </w:r>
      <w:r w:rsidRPr="003C213A">
        <w:rPr>
          <w:rFonts w:hint="eastAsia"/>
          <w:rtl/>
        </w:rPr>
        <w:t>کنند</w:t>
      </w:r>
      <w:r w:rsidRPr="003C213A">
        <w:rPr>
          <w:rFonts w:hint="cs"/>
          <w:rtl/>
        </w:rPr>
        <w:t xml:space="preserve">. روایت مقابل نیز </w:t>
      </w:r>
      <w:r w:rsidRPr="003C213A">
        <w:rPr>
          <w:rtl/>
        </w:rPr>
        <w:t>نم</w:t>
      </w:r>
      <w:r w:rsidRPr="003C213A">
        <w:rPr>
          <w:rFonts w:hint="cs"/>
          <w:rtl/>
        </w:rPr>
        <w:t>ی‌</w:t>
      </w:r>
      <w:r w:rsidRPr="003C213A">
        <w:rPr>
          <w:rFonts w:hint="eastAsia"/>
          <w:rtl/>
        </w:rPr>
        <w:t>تواند</w:t>
      </w:r>
      <w:r w:rsidRPr="003C213A">
        <w:rPr>
          <w:rFonts w:hint="cs"/>
          <w:rtl/>
        </w:rPr>
        <w:t xml:space="preserve"> به عنوان معارض محسوب شود؛ زیرا </w:t>
      </w:r>
      <w:r w:rsidRPr="003C213A">
        <w:rPr>
          <w:rtl/>
        </w:rPr>
        <w:t>تق</w:t>
      </w:r>
      <w:r w:rsidRPr="003C213A">
        <w:rPr>
          <w:rFonts w:hint="cs"/>
          <w:rtl/>
        </w:rPr>
        <w:t>ی</w:t>
      </w:r>
      <w:r w:rsidRPr="003C213A">
        <w:rPr>
          <w:rFonts w:hint="eastAsia"/>
          <w:rtl/>
        </w:rPr>
        <w:t>ه‌ا</w:t>
      </w:r>
      <w:r w:rsidRPr="003C213A">
        <w:rPr>
          <w:rFonts w:hint="cs"/>
          <w:rtl/>
        </w:rPr>
        <w:t>ی است.</w:t>
      </w:r>
    </w:p>
    <w:p w:rsidR="00E70AC6" w:rsidRPr="00E70AC6" w:rsidRDefault="00E70AC6" w:rsidP="00E70AC6">
      <w:pPr>
        <w:jc w:val="both"/>
        <w:rPr>
          <w:rFonts w:asciiTheme="minorHAnsi" w:hAnsiTheme="minorHAnsi"/>
          <w:color w:val="auto"/>
          <w:sz w:val="28"/>
          <w:rtl/>
        </w:rPr>
      </w:pPr>
      <w:r w:rsidRPr="00E70AC6">
        <w:rPr>
          <w:rFonts w:asciiTheme="minorHAnsi" w:hAnsiTheme="minorHAnsi" w:hint="cs"/>
          <w:color w:val="auto"/>
          <w:sz w:val="28"/>
          <w:rtl/>
        </w:rPr>
        <w:t xml:space="preserve">«مرحوم خویی» </w:t>
      </w:r>
      <w:r w:rsidRPr="00E70AC6">
        <w:rPr>
          <w:rFonts w:asciiTheme="minorHAnsi" w:hAnsiTheme="minorHAnsi"/>
          <w:color w:val="auto"/>
          <w:sz w:val="28"/>
          <w:rtl/>
        </w:rPr>
        <w:t>راه‌ها</w:t>
      </w:r>
      <w:r w:rsidRPr="00E70AC6">
        <w:rPr>
          <w:rFonts w:asciiTheme="minorHAnsi" w:hAnsiTheme="minorHAnsi" w:hint="cs"/>
          <w:color w:val="auto"/>
          <w:sz w:val="28"/>
          <w:rtl/>
        </w:rPr>
        <w:t xml:space="preserve">ی جزء راویان تفسیر «علی بن ابراهیم» و از مشایخ </w:t>
      </w:r>
      <w:r w:rsidRPr="00E70AC6">
        <w:rPr>
          <w:rFonts w:asciiTheme="minorHAnsi" w:hAnsiTheme="minorHAnsi"/>
          <w:color w:val="auto"/>
          <w:sz w:val="28"/>
          <w:rtl/>
        </w:rPr>
        <w:t>باواسطه‌</w:t>
      </w:r>
      <w:r w:rsidRPr="00E70AC6">
        <w:rPr>
          <w:rFonts w:asciiTheme="minorHAnsi" w:hAnsiTheme="minorHAnsi" w:hint="cs"/>
          <w:color w:val="auto"/>
          <w:sz w:val="28"/>
          <w:rtl/>
        </w:rPr>
        <w:t xml:space="preserve">ی «کامل الزیارات» بودن را نیز برای توثیق وی بیان </w:t>
      </w:r>
      <w:r w:rsidRPr="00E70AC6">
        <w:rPr>
          <w:rFonts w:asciiTheme="minorHAnsi" w:hAnsiTheme="minorHAnsi"/>
          <w:color w:val="auto"/>
          <w:sz w:val="28"/>
          <w:rtl/>
        </w:rPr>
        <w:t>کرده‌اند</w:t>
      </w:r>
      <w:r w:rsidRPr="00E70AC6">
        <w:rPr>
          <w:rFonts w:asciiTheme="minorHAnsi" w:hAnsiTheme="minorHAnsi" w:hint="cs"/>
          <w:color w:val="auto"/>
          <w:sz w:val="28"/>
          <w:rtl/>
        </w:rPr>
        <w:t xml:space="preserve"> که گفته شد این دو راه را برای توثیق </w:t>
      </w:r>
      <w:r w:rsidRPr="00E70AC6">
        <w:rPr>
          <w:rFonts w:asciiTheme="minorHAnsi" w:hAnsiTheme="minorHAnsi"/>
          <w:color w:val="auto"/>
          <w:sz w:val="28"/>
          <w:rtl/>
        </w:rPr>
        <w:t>نم</w:t>
      </w:r>
      <w:r w:rsidRPr="00E70AC6">
        <w:rPr>
          <w:rFonts w:asciiTheme="minorHAnsi" w:hAnsiTheme="minorHAnsi" w:hint="cs"/>
          <w:color w:val="auto"/>
          <w:sz w:val="28"/>
          <w:rtl/>
        </w:rPr>
        <w:t>ی‌</w:t>
      </w:r>
      <w:r w:rsidRPr="00E70AC6">
        <w:rPr>
          <w:rFonts w:asciiTheme="minorHAnsi" w:hAnsiTheme="minorHAnsi" w:hint="eastAsia"/>
          <w:color w:val="auto"/>
          <w:sz w:val="28"/>
          <w:rtl/>
        </w:rPr>
        <w:t>پذ</w:t>
      </w:r>
      <w:r w:rsidRPr="00E70AC6">
        <w:rPr>
          <w:rFonts w:asciiTheme="minorHAnsi" w:hAnsiTheme="minorHAnsi" w:hint="cs"/>
          <w:color w:val="auto"/>
          <w:sz w:val="28"/>
          <w:rtl/>
        </w:rPr>
        <w:t>ی</w:t>
      </w:r>
      <w:r w:rsidRPr="00E70AC6">
        <w:rPr>
          <w:rFonts w:asciiTheme="minorHAnsi" w:hAnsiTheme="minorHAnsi" w:hint="eastAsia"/>
          <w:color w:val="auto"/>
          <w:sz w:val="28"/>
          <w:rtl/>
        </w:rPr>
        <w:t>ر</w:t>
      </w:r>
      <w:r w:rsidRPr="00E70AC6">
        <w:rPr>
          <w:rFonts w:asciiTheme="minorHAnsi" w:hAnsiTheme="minorHAnsi" w:hint="cs"/>
          <w:color w:val="auto"/>
          <w:sz w:val="28"/>
          <w:rtl/>
        </w:rPr>
        <w:t>ی</w:t>
      </w:r>
      <w:r w:rsidRPr="00E70AC6">
        <w:rPr>
          <w:rFonts w:asciiTheme="minorHAnsi" w:hAnsiTheme="minorHAnsi" w:hint="eastAsia"/>
          <w:color w:val="auto"/>
          <w:sz w:val="28"/>
          <w:rtl/>
        </w:rPr>
        <w:t>م</w:t>
      </w:r>
      <w:r w:rsidRPr="00E70AC6">
        <w:rPr>
          <w:rFonts w:asciiTheme="minorHAnsi" w:hAnsiTheme="minorHAnsi" w:hint="cs"/>
          <w:color w:val="auto"/>
          <w:sz w:val="28"/>
          <w:rtl/>
        </w:rPr>
        <w:t>.</w:t>
      </w:r>
    </w:p>
    <w:p w:rsidR="00E70AC6" w:rsidRPr="00E70AC6" w:rsidRDefault="00E70AC6" w:rsidP="00E70AC6">
      <w:pPr>
        <w:jc w:val="both"/>
        <w:rPr>
          <w:rFonts w:asciiTheme="minorHAnsi" w:hAnsiTheme="minorHAnsi"/>
          <w:color w:val="auto"/>
          <w:sz w:val="28"/>
          <w:rtl/>
        </w:rPr>
      </w:pPr>
      <w:r w:rsidRPr="00E70AC6">
        <w:rPr>
          <w:rFonts w:asciiTheme="minorHAnsi" w:hAnsiTheme="minorHAnsi" w:hint="cs"/>
          <w:color w:val="auto"/>
          <w:sz w:val="28"/>
          <w:rtl/>
        </w:rPr>
        <w:t xml:space="preserve">«مرحوم مامقانی» نیز وثاقت این راوی را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پذ</w:t>
      </w:r>
      <w:r w:rsidRPr="00E70AC6">
        <w:rPr>
          <w:rFonts w:asciiTheme="minorHAnsi" w:hAnsiTheme="minorHAnsi" w:hint="cs"/>
          <w:color w:val="auto"/>
          <w:sz w:val="28"/>
          <w:rtl/>
        </w:rPr>
        <w:t>ی</w:t>
      </w:r>
      <w:r w:rsidRPr="00E70AC6">
        <w:rPr>
          <w:rFonts w:asciiTheme="minorHAnsi" w:hAnsiTheme="minorHAnsi" w:hint="eastAsia"/>
          <w:color w:val="auto"/>
          <w:sz w:val="28"/>
          <w:rtl/>
        </w:rPr>
        <w:t>رند</w:t>
      </w:r>
      <w:r w:rsidRPr="00E70AC6">
        <w:rPr>
          <w:rFonts w:asciiTheme="minorHAnsi" w:hAnsiTheme="minorHAnsi" w:hint="cs"/>
          <w:color w:val="auto"/>
          <w:sz w:val="28"/>
          <w:rtl/>
        </w:rPr>
        <w:t>.</w:t>
      </w:r>
    </w:p>
    <w:p w:rsidR="00E70AC6" w:rsidRPr="00E70AC6" w:rsidRDefault="00E70AC6" w:rsidP="00B65A7A">
      <w:pPr>
        <w:pStyle w:val="2"/>
        <w:rPr>
          <w:rtl/>
        </w:rPr>
      </w:pPr>
      <w:bookmarkStart w:id="359" w:name="_Toc40762590"/>
      <w:r w:rsidRPr="00E70AC6">
        <w:rPr>
          <w:rFonts w:hint="cs"/>
          <w:rtl/>
        </w:rPr>
        <w:t>14. «جعفر بن محمد العلوی الاشعری» از نوادگان امام سجاد علیه‌السلام.</w:t>
      </w:r>
      <w:bookmarkEnd w:id="359"/>
    </w:p>
    <w:p w:rsidR="00E70AC6" w:rsidRPr="00E70AC6" w:rsidRDefault="00E70AC6" w:rsidP="00E70AC6">
      <w:pPr>
        <w:jc w:val="both"/>
        <w:rPr>
          <w:rFonts w:asciiTheme="minorHAnsi" w:hAnsiTheme="minorHAnsi"/>
          <w:color w:val="auto"/>
          <w:sz w:val="28"/>
          <w:rtl/>
        </w:rPr>
      </w:pPr>
      <w:r w:rsidRPr="00E70AC6">
        <w:rPr>
          <w:rFonts w:asciiTheme="minorHAnsi" w:hAnsiTheme="minorHAnsi" w:hint="cs"/>
          <w:color w:val="auto"/>
          <w:sz w:val="28"/>
          <w:rtl/>
        </w:rPr>
        <w:t xml:space="preserve">این راوی توثیق خاص ندارد. متولد 224 و متوفای 308 است، اصالتاً قمی است و مادرش سامرایی و پدرش از </w:t>
      </w:r>
      <w:r w:rsidRPr="00E70AC6">
        <w:rPr>
          <w:rFonts w:asciiTheme="minorHAnsi" w:hAnsiTheme="minorHAnsi"/>
          <w:color w:val="auto"/>
          <w:sz w:val="28"/>
          <w:rtl/>
        </w:rPr>
        <w:t>اشعر</w:t>
      </w:r>
      <w:r w:rsidRPr="00E70AC6">
        <w:rPr>
          <w:rFonts w:asciiTheme="minorHAnsi" w:hAnsiTheme="minorHAnsi" w:hint="cs"/>
          <w:color w:val="auto"/>
          <w:sz w:val="28"/>
          <w:rtl/>
        </w:rPr>
        <w:t>ی‌</w:t>
      </w:r>
      <w:r w:rsidRPr="00E70AC6">
        <w:rPr>
          <w:rFonts w:asciiTheme="minorHAnsi" w:hAnsiTheme="minorHAnsi" w:hint="eastAsia"/>
          <w:color w:val="auto"/>
          <w:sz w:val="28"/>
          <w:rtl/>
        </w:rPr>
        <w:t>ها</w:t>
      </w:r>
      <w:r w:rsidRPr="00E70AC6">
        <w:rPr>
          <w:rFonts w:asciiTheme="minorHAnsi" w:hAnsiTheme="minorHAnsi" w:hint="cs"/>
          <w:color w:val="auto"/>
          <w:sz w:val="28"/>
          <w:rtl/>
        </w:rPr>
        <w:t>ی قم است.</w:t>
      </w:r>
    </w:p>
    <w:p w:rsidR="00E70AC6" w:rsidRPr="00E70AC6" w:rsidRDefault="00E70AC6" w:rsidP="00E70AC6">
      <w:pPr>
        <w:jc w:val="both"/>
        <w:rPr>
          <w:rFonts w:asciiTheme="minorHAnsi" w:hAnsiTheme="minorHAnsi"/>
          <w:color w:val="auto"/>
          <w:sz w:val="28"/>
          <w:rtl/>
        </w:rPr>
      </w:pPr>
      <w:r w:rsidRPr="00E70AC6">
        <w:rPr>
          <w:rFonts w:asciiTheme="minorHAnsi" w:hAnsiTheme="minorHAnsi" w:hint="cs"/>
          <w:color w:val="auto"/>
          <w:sz w:val="28"/>
          <w:rtl/>
        </w:rPr>
        <w:t>چند راه برای توثیق وی وجود دارد:</w:t>
      </w:r>
    </w:p>
    <w:p w:rsidR="00E70AC6" w:rsidRPr="003C213A" w:rsidRDefault="008F227A" w:rsidP="00634270">
      <w:pPr>
        <w:jc w:val="both"/>
        <w:rPr>
          <w:rtl/>
        </w:rPr>
      </w:pPr>
      <w:r>
        <w:rPr>
          <w:rFonts w:asciiTheme="minorHAnsi" w:hAnsiTheme="minorHAnsi" w:cs="B Titr" w:hint="cs"/>
          <w:color w:val="auto"/>
          <w:sz w:val="24"/>
          <w:szCs w:val="24"/>
          <w:rtl/>
        </w:rPr>
        <w:lastRenderedPageBreak/>
        <w:t>الف)</w:t>
      </w:r>
      <w:r w:rsidR="00E70AC6" w:rsidRPr="00B65A7A">
        <w:rPr>
          <w:rFonts w:asciiTheme="minorHAnsi" w:hAnsiTheme="minorHAnsi" w:cs="B Titr" w:hint="cs"/>
          <w:color w:val="auto"/>
          <w:sz w:val="24"/>
          <w:szCs w:val="24"/>
          <w:rtl/>
        </w:rPr>
        <w:t xml:space="preserve"> راویان «نوادر الحکمه»: </w:t>
      </w:r>
      <w:r w:rsidR="00E70AC6" w:rsidRPr="003C213A">
        <w:rPr>
          <w:rFonts w:hint="cs"/>
          <w:rtl/>
        </w:rPr>
        <w:t>«محمد بن احمد بن یحیی» 7 روایت از این راوی نقل کرده است و نام وی در موارد استثنا شده نیز نیامده است؛ اما گفته شد که این راه، مورد پذیرش ما نیست.</w:t>
      </w:r>
    </w:p>
    <w:p w:rsidR="00E70AC6" w:rsidRPr="003C213A" w:rsidRDefault="008F227A" w:rsidP="00634270">
      <w:pPr>
        <w:jc w:val="both"/>
        <w:rPr>
          <w:rtl/>
        </w:rPr>
      </w:pPr>
      <w:r>
        <w:rPr>
          <w:rFonts w:asciiTheme="minorHAnsi" w:hAnsiTheme="minorHAnsi" w:cs="B Titr" w:hint="cs"/>
          <w:color w:val="auto"/>
          <w:sz w:val="24"/>
          <w:szCs w:val="24"/>
          <w:rtl/>
        </w:rPr>
        <w:t>ب)</w:t>
      </w:r>
      <w:r w:rsidR="00E70AC6" w:rsidRPr="008F227A">
        <w:rPr>
          <w:rFonts w:asciiTheme="minorHAnsi" w:hAnsiTheme="minorHAnsi" w:cs="B Titr" w:hint="cs"/>
          <w:color w:val="auto"/>
          <w:sz w:val="24"/>
          <w:szCs w:val="24"/>
          <w:rtl/>
        </w:rPr>
        <w:t xml:space="preserve"> جزء راویان </w:t>
      </w:r>
      <w:r w:rsidR="00E70AC6" w:rsidRPr="008F227A">
        <w:rPr>
          <w:rFonts w:asciiTheme="minorHAnsi" w:hAnsiTheme="minorHAnsi" w:cs="B Titr"/>
          <w:color w:val="auto"/>
          <w:sz w:val="24"/>
          <w:szCs w:val="24"/>
          <w:rtl/>
        </w:rPr>
        <w:t>باواسطه‌</w:t>
      </w:r>
      <w:r w:rsidR="00E70AC6" w:rsidRPr="008F227A">
        <w:rPr>
          <w:rFonts w:asciiTheme="minorHAnsi" w:hAnsiTheme="minorHAnsi" w:cs="B Titr" w:hint="cs"/>
          <w:color w:val="auto"/>
          <w:sz w:val="24"/>
          <w:szCs w:val="24"/>
          <w:rtl/>
        </w:rPr>
        <w:t>ی «کامل الزیارات» بودن:</w:t>
      </w:r>
      <w:r w:rsidR="00E70AC6" w:rsidRPr="00CD7AB1">
        <w:rPr>
          <w:vertAlign w:val="superscript"/>
          <w:rtl/>
        </w:rPr>
        <w:footnoteReference w:id="300"/>
      </w:r>
      <w:r w:rsidR="00E70AC6" w:rsidRPr="003C213A">
        <w:rPr>
          <w:rFonts w:hint="cs"/>
          <w:rtl/>
        </w:rPr>
        <w:t xml:space="preserve"> گفته شد که این راه نیز مورد پذیرش نیست.</w:t>
      </w:r>
    </w:p>
    <w:p w:rsidR="00E70AC6" w:rsidRPr="003C213A" w:rsidRDefault="008F227A" w:rsidP="00634270">
      <w:pPr>
        <w:jc w:val="both"/>
        <w:rPr>
          <w:rtl/>
        </w:rPr>
      </w:pPr>
      <w:r>
        <w:rPr>
          <w:rFonts w:asciiTheme="minorHAnsi" w:hAnsiTheme="minorHAnsi" w:cs="B Titr" w:hint="cs"/>
          <w:color w:val="auto"/>
          <w:sz w:val="24"/>
          <w:szCs w:val="24"/>
          <w:rtl/>
        </w:rPr>
        <w:t>ج)</w:t>
      </w:r>
      <w:r w:rsidR="00E70AC6" w:rsidRPr="003C213A">
        <w:rPr>
          <w:rFonts w:hint="cs"/>
          <w:rtl/>
        </w:rPr>
        <w:t xml:space="preserve"> </w:t>
      </w:r>
      <w:r w:rsidR="00E70AC6" w:rsidRPr="008F227A">
        <w:rPr>
          <w:rFonts w:asciiTheme="minorHAnsi" w:hAnsiTheme="minorHAnsi" w:cs="B Titr" w:hint="cs"/>
          <w:color w:val="auto"/>
          <w:sz w:val="24"/>
          <w:szCs w:val="24"/>
          <w:rtl/>
        </w:rPr>
        <w:t>کثرت روایت اجلاء مع عدم ورود قدح فیه:</w:t>
      </w:r>
      <w:r w:rsidR="00E70AC6" w:rsidRPr="003C213A">
        <w:rPr>
          <w:rFonts w:hint="cs"/>
          <w:rtl/>
        </w:rPr>
        <w:t xml:space="preserve"> این راوی 161 روایت نقل نموده که 155 مورد آن از «عبدالله بن میمون قداح» نقل شده است و این راویان از وی نقل روایت دارند:</w:t>
      </w:r>
    </w:p>
    <w:p w:rsidR="00E70AC6" w:rsidRPr="00E70AC6" w:rsidRDefault="00E70AC6" w:rsidP="00B65A7A">
      <w:pPr>
        <w:ind w:left="720"/>
        <w:jc w:val="both"/>
        <w:rPr>
          <w:rFonts w:asciiTheme="minorHAnsi" w:hAnsiTheme="minorHAnsi"/>
          <w:color w:val="auto"/>
          <w:sz w:val="28"/>
          <w:rtl/>
        </w:rPr>
      </w:pPr>
      <w:r w:rsidRPr="00E70AC6">
        <w:rPr>
          <w:rFonts w:asciiTheme="minorHAnsi" w:hAnsiTheme="minorHAnsi" w:hint="cs"/>
          <w:color w:val="auto"/>
          <w:sz w:val="28"/>
          <w:rtl/>
        </w:rPr>
        <w:t>«احمد بن محمد بن عیسی اشعری قمی» 7 روایت؛</w:t>
      </w:r>
    </w:p>
    <w:p w:rsidR="00E70AC6" w:rsidRPr="00E70AC6" w:rsidRDefault="00E70AC6" w:rsidP="00B65A7A">
      <w:pPr>
        <w:ind w:left="720"/>
        <w:jc w:val="both"/>
        <w:rPr>
          <w:rFonts w:asciiTheme="minorHAnsi" w:hAnsiTheme="minorHAnsi"/>
          <w:color w:val="auto"/>
          <w:sz w:val="28"/>
          <w:rtl/>
        </w:rPr>
      </w:pPr>
      <w:r w:rsidRPr="00E70AC6">
        <w:rPr>
          <w:rFonts w:asciiTheme="minorHAnsi" w:hAnsiTheme="minorHAnsi" w:hint="cs"/>
          <w:color w:val="auto"/>
          <w:sz w:val="28"/>
          <w:rtl/>
        </w:rPr>
        <w:t>«احمد بن محمد بن خالد برقی» 8 روایت؛</w:t>
      </w:r>
    </w:p>
    <w:p w:rsidR="00E70AC6" w:rsidRPr="00E70AC6" w:rsidRDefault="00E70AC6" w:rsidP="00B65A7A">
      <w:pPr>
        <w:ind w:left="720"/>
        <w:jc w:val="both"/>
        <w:rPr>
          <w:rFonts w:asciiTheme="minorHAnsi" w:hAnsiTheme="minorHAnsi"/>
          <w:color w:val="auto"/>
          <w:sz w:val="28"/>
          <w:rtl/>
        </w:rPr>
      </w:pPr>
      <w:r w:rsidRPr="00E70AC6">
        <w:rPr>
          <w:rFonts w:asciiTheme="minorHAnsi" w:hAnsiTheme="minorHAnsi" w:hint="cs"/>
          <w:color w:val="auto"/>
          <w:sz w:val="28"/>
          <w:rtl/>
        </w:rPr>
        <w:t>«محمد بن احمد بن یحیی بن عمران الاشعری» 7 روایت؛</w:t>
      </w:r>
    </w:p>
    <w:p w:rsidR="00E70AC6" w:rsidRPr="00E70AC6" w:rsidRDefault="00E70AC6" w:rsidP="00B65A7A">
      <w:pPr>
        <w:ind w:left="720"/>
        <w:jc w:val="both"/>
        <w:rPr>
          <w:rFonts w:asciiTheme="minorHAnsi" w:hAnsiTheme="minorHAnsi"/>
          <w:color w:val="auto"/>
          <w:sz w:val="28"/>
          <w:rtl/>
        </w:rPr>
      </w:pPr>
      <w:r w:rsidRPr="00E70AC6">
        <w:rPr>
          <w:rFonts w:asciiTheme="minorHAnsi" w:hAnsiTheme="minorHAnsi" w:hint="cs"/>
          <w:color w:val="auto"/>
          <w:sz w:val="28"/>
          <w:rtl/>
        </w:rPr>
        <w:t>«ابراهیم بن هاشم» 13 روایت.</w:t>
      </w:r>
    </w:p>
    <w:p w:rsidR="00E70AC6" w:rsidRPr="00E70AC6" w:rsidRDefault="00E70AC6" w:rsidP="00E70AC6">
      <w:pPr>
        <w:jc w:val="both"/>
        <w:rPr>
          <w:rFonts w:asciiTheme="minorHAnsi" w:hAnsiTheme="minorHAnsi"/>
          <w:color w:val="auto"/>
          <w:sz w:val="28"/>
          <w:rtl/>
        </w:rPr>
      </w:pPr>
      <w:r w:rsidRPr="00E70AC6">
        <w:rPr>
          <w:rFonts w:asciiTheme="minorHAnsi" w:hAnsiTheme="minorHAnsi" w:hint="cs"/>
          <w:color w:val="auto"/>
          <w:sz w:val="28"/>
          <w:rtl/>
        </w:rPr>
        <w:t xml:space="preserve">در مورد راوی قدحی نیز وارد نشده است و از این راه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توان</w:t>
      </w:r>
      <w:r w:rsidRPr="00E70AC6">
        <w:rPr>
          <w:rFonts w:asciiTheme="minorHAnsi" w:hAnsiTheme="minorHAnsi" w:hint="cs"/>
          <w:color w:val="auto"/>
          <w:sz w:val="28"/>
          <w:rtl/>
        </w:rPr>
        <w:t xml:space="preserve"> وثاقت وی را ثابت کرد.</w:t>
      </w:r>
    </w:p>
    <w:p w:rsidR="00E70AC6" w:rsidRPr="00E70AC6" w:rsidRDefault="00E70AC6" w:rsidP="008F227A">
      <w:pPr>
        <w:pStyle w:val="2"/>
        <w:rPr>
          <w:rtl/>
        </w:rPr>
      </w:pPr>
      <w:bookmarkStart w:id="360" w:name="_Toc40762591"/>
      <w:r w:rsidRPr="00E70AC6">
        <w:rPr>
          <w:rFonts w:hint="cs"/>
          <w:rtl/>
        </w:rPr>
        <w:t>15. «حسن بن علی بن أبی حمزه بطائنی»</w:t>
      </w:r>
      <w:bookmarkEnd w:id="360"/>
    </w:p>
    <w:p w:rsidR="00E70AC6" w:rsidRPr="003C213A" w:rsidRDefault="00E70AC6" w:rsidP="00462AC2">
      <w:pPr>
        <w:jc w:val="both"/>
        <w:rPr>
          <w:rtl/>
        </w:rPr>
      </w:pPr>
      <w:r w:rsidRPr="008F227A">
        <w:rPr>
          <w:rFonts w:asciiTheme="minorHAnsi" w:hAnsiTheme="minorHAnsi" w:cs="B Titr" w:hint="cs"/>
          <w:color w:val="auto"/>
          <w:sz w:val="24"/>
          <w:szCs w:val="24"/>
          <w:rtl/>
        </w:rPr>
        <w:t>«رجال کشی»:</w:t>
      </w:r>
      <w:r w:rsidRPr="003C213A">
        <w:rPr>
          <w:rFonts w:hint="cs"/>
          <w:rtl/>
        </w:rPr>
        <w:t xml:space="preserve"> «1042 مُحَمَّدُ </w:t>
      </w:r>
      <w:r w:rsidRPr="003C213A">
        <w:rPr>
          <w:rtl/>
        </w:rPr>
        <w:t>بْنُ</w:t>
      </w:r>
      <w:r w:rsidRPr="003C213A">
        <w:rPr>
          <w:rFonts w:hint="cs"/>
          <w:rtl/>
        </w:rPr>
        <w:t xml:space="preserve"> مَسْعُودٍ </w:t>
      </w:r>
      <w:r w:rsidRPr="003C213A">
        <w:rPr>
          <w:rtl/>
        </w:rPr>
        <w:t>قَالَ</w:t>
      </w:r>
      <w:r w:rsidRPr="003C213A">
        <w:rPr>
          <w:rFonts w:hint="cs"/>
          <w:rtl/>
        </w:rPr>
        <w:t xml:space="preserve"> سَأَلْتُ عَلِی بْنَ الْحَسَنِ بْنِ </w:t>
      </w:r>
      <w:r w:rsidRPr="003C213A">
        <w:rPr>
          <w:rtl/>
        </w:rPr>
        <w:t>فَضَّالٍ</w:t>
      </w:r>
      <w:r w:rsidRPr="003C213A">
        <w:rPr>
          <w:rFonts w:hint="cs"/>
          <w:rtl/>
        </w:rPr>
        <w:t xml:space="preserve"> عَنِ الْحَسَنِ بْنِ عَلِی بْنِ أبی حَمْزَةَ الْبَطَائِنِی فَقَالَ: کذَّابٌ مَلْعُونٌ رَوَیتُ عَنْهُ أَحَادِیثَ کثِیرَةً وَ کتَبْتُ عَنْهُ تَفْسِیرَ الْقُرْآنِ کلَّهُ مِنْ أَوَّلِهِ إِلَی آخِرِهِ، إِلَّا أَنِّی لَا أَسْتَحِلُّ أَنْ أَرْوِی عَنْهُ حَدِیثاً وَاحِداً»</w:t>
      </w:r>
      <w:r w:rsidR="00462AC2">
        <w:rPr>
          <w:rFonts w:hint="cs"/>
          <w:rtl/>
        </w:rPr>
        <w:t>.</w:t>
      </w:r>
      <w:r w:rsidR="00462AC2">
        <w:rPr>
          <w:rStyle w:val="FootnoteReference"/>
          <w:rtl/>
        </w:rPr>
        <w:footnoteReference w:id="301"/>
      </w:r>
    </w:p>
    <w:p w:rsidR="00E70AC6" w:rsidRPr="00E70AC6" w:rsidRDefault="00E70AC6" w:rsidP="00E70AC6">
      <w:pPr>
        <w:jc w:val="both"/>
        <w:rPr>
          <w:rFonts w:asciiTheme="minorHAnsi" w:hAnsiTheme="minorHAnsi"/>
          <w:color w:val="auto"/>
          <w:sz w:val="28"/>
          <w:rtl/>
        </w:rPr>
      </w:pPr>
      <w:r w:rsidRPr="00E70AC6">
        <w:rPr>
          <w:rFonts w:asciiTheme="minorHAnsi" w:hAnsiTheme="minorHAnsi" w:hint="cs"/>
          <w:color w:val="auto"/>
          <w:sz w:val="28"/>
          <w:rtl/>
        </w:rPr>
        <w:t xml:space="preserve">«محمد بن مسعود» نام «عیاشی» است. «علی بن الحسن بن فضال» رجالی است و کتاب از منابع رجالیون بعدی بوده و هم </w:t>
      </w:r>
      <w:r w:rsidRPr="00E70AC6">
        <w:rPr>
          <w:rFonts w:asciiTheme="minorHAnsi" w:hAnsiTheme="minorHAnsi"/>
          <w:color w:val="auto"/>
          <w:sz w:val="28"/>
          <w:rtl/>
        </w:rPr>
        <w:t>دوره‌</w:t>
      </w:r>
      <w:r w:rsidRPr="00E70AC6">
        <w:rPr>
          <w:rFonts w:asciiTheme="minorHAnsi" w:hAnsiTheme="minorHAnsi" w:hint="cs"/>
          <w:color w:val="auto"/>
          <w:sz w:val="28"/>
          <w:rtl/>
        </w:rPr>
        <w:t xml:space="preserve">ی «حسن بن علی بن أبی حمزه» بوده است؛ بنابراین نقل «کشی» حسی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شود</w:t>
      </w:r>
      <w:r w:rsidRPr="00E70AC6">
        <w:rPr>
          <w:rFonts w:asciiTheme="minorHAnsi" w:hAnsiTheme="minorHAnsi" w:hint="cs"/>
          <w:color w:val="auto"/>
          <w:sz w:val="28"/>
          <w:rtl/>
        </w:rPr>
        <w:t xml:space="preserve">. طبق این نقل، «علی بن الحسن بن فضال»، «حسن بن علی بن أبی حمزه» را کذاب و ملعون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داند</w:t>
      </w:r>
      <w:r w:rsidRPr="00E70AC6">
        <w:rPr>
          <w:rFonts w:asciiTheme="minorHAnsi" w:hAnsiTheme="minorHAnsi" w:hint="cs"/>
          <w:color w:val="auto"/>
          <w:sz w:val="28"/>
          <w:rtl/>
        </w:rPr>
        <w:t xml:space="preserve"> که تضعیف محکمی در مورد راوی محسوب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شود</w:t>
      </w:r>
      <w:r w:rsidRPr="00E70AC6">
        <w:rPr>
          <w:rFonts w:asciiTheme="minorHAnsi" w:hAnsiTheme="minorHAnsi" w:hint="cs"/>
          <w:color w:val="auto"/>
          <w:sz w:val="28"/>
          <w:rtl/>
        </w:rPr>
        <w:t>.</w:t>
      </w:r>
    </w:p>
    <w:p w:rsidR="00E70AC6" w:rsidRPr="00E70AC6" w:rsidRDefault="00E70AC6" w:rsidP="00B87867">
      <w:pPr>
        <w:jc w:val="both"/>
        <w:rPr>
          <w:rFonts w:asciiTheme="minorHAnsi" w:hAnsiTheme="minorHAnsi"/>
          <w:color w:val="auto"/>
          <w:sz w:val="28"/>
          <w:rtl/>
        </w:rPr>
      </w:pPr>
      <w:r w:rsidRPr="00E70AC6">
        <w:rPr>
          <w:rFonts w:asciiTheme="minorHAnsi" w:hAnsiTheme="minorHAnsi" w:hint="cs"/>
          <w:color w:val="auto"/>
          <w:sz w:val="28"/>
          <w:rtl/>
        </w:rPr>
        <w:t xml:space="preserve">همچنین «کشی» ذیل عنوان «شعیب العقرقوفی»، «حسن بن علی بن أبی حمزه» را کذاب </w:t>
      </w:r>
      <w:r w:rsidRPr="00E70AC6">
        <w:rPr>
          <w:rFonts w:asciiTheme="minorHAnsi" w:hAnsiTheme="minorHAnsi"/>
          <w:color w:val="auto"/>
          <w:sz w:val="28"/>
          <w:rtl/>
        </w:rPr>
        <w:t>م</w:t>
      </w:r>
      <w:r w:rsidRPr="00E70AC6">
        <w:rPr>
          <w:rFonts w:asciiTheme="minorHAnsi" w:hAnsiTheme="minorHAnsi" w:hint="cs"/>
          <w:color w:val="auto"/>
          <w:sz w:val="28"/>
          <w:rtl/>
        </w:rPr>
        <w:t>ی‌</w:t>
      </w:r>
      <w:r w:rsidRPr="00E70AC6">
        <w:rPr>
          <w:rFonts w:asciiTheme="minorHAnsi" w:hAnsiTheme="minorHAnsi" w:hint="eastAsia"/>
          <w:color w:val="auto"/>
          <w:sz w:val="28"/>
          <w:rtl/>
        </w:rPr>
        <w:t>داند</w:t>
      </w:r>
      <w:r w:rsidRPr="00E70AC6">
        <w:rPr>
          <w:rFonts w:asciiTheme="minorHAnsi" w:hAnsiTheme="minorHAnsi" w:hint="cs"/>
          <w:color w:val="auto"/>
          <w:sz w:val="28"/>
          <w:rtl/>
        </w:rPr>
        <w:t xml:space="preserve">: «َ الْحَسَنُ بْنُ عَلِی بْنِ أبی حَمْزَةَ </w:t>
      </w:r>
      <w:r w:rsidRPr="00E70AC6">
        <w:rPr>
          <w:rFonts w:asciiTheme="minorHAnsi" w:hAnsiTheme="minorHAnsi"/>
          <w:color w:val="auto"/>
          <w:sz w:val="28"/>
          <w:rtl/>
        </w:rPr>
        <w:t>کذَّاب</w:t>
      </w:r>
      <w:r w:rsidRPr="00E70AC6">
        <w:rPr>
          <w:rFonts w:asciiTheme="minorHAnsi" w:hAnsiTheme="minorHAnsi" w:hint="cs"/>
          <w:color w:val="auto"/>
          <w:sz w:val="28"/>
          <w:rtl/>
        </w:rPr>
        <w:t>»</w:t>
      </w:r>
      <w:r w:rsidR="00B87867">
        <w:rPr>
          <w:rFonts w:asciiTheme="minorHAnsi" w:hAnsiTheme="minorHAnsi" w:hint="cs"/>
          <w:color w:val="auto"/>
          <w:sz w:val="28"/>
          <w:rtl/>
        </w:rPr>
        <w:t>.</w:t>
      </w:r>
      <w:r w:rsidR="00B87867">
        <w:rPr>
          <w:rStyle w:val="FootnoteReference"/>
          <w:rFonts w:asciiTheme="minorHAnsi" w:hAnsiTheme="minorHAnsi"/>
          <w:color w:val="auto"/>
          <w:sz w:val="28"/>
          <w:rtl/>
        </w:rPr>
        <w:footnoteReference w:id="302"/>
      </w:r>
    </w:p>
    <w:p w:rsidR="00E70AC6" w:rsidRPr="003C213A" w:rsidRDefault="00E70AC6" w:rsidP="00B87867">
      <w:pPr>
        <w:jc w:val="both"/>
        <w:rPr>
          <w:rtl/>
        </w:rPr>
      </w:pPr>
      <w:r w:rsidRPr="00BE19B2">
        <w:rPr>
          <w:rFonts w:asciiTheme="minorHAnsi" w:hAnsiTheme="minorHAnsi" w:cs="B Titr" w:hint="cs"/>
          <w:color w:val="auto"/>
          <w:sz w:val="24"/>
          <w:szCs w:val="24"/>
          <w:rtl/>
        </w:rPr>
        <w:t>«رجال ابن غضائری»:</w:t>
      </w:r>
      <w:r w:rsidRPr="003C213A">
        <w:rPr>
          <w:rFonts w:hint="cs"/>
          <w:rtl/>
        </w:rPr>
        <w:t xml:space="preserve"> «الحسن بن علی بن أبی حمزة، مولی الأنصار، أبو محمّد. واقف ابن واقف، ضعیف فی نفسه، و أبوه أوثق منه. و قال الحسن بن علی بن فضّال: إنّی لأستحیی من اللّه أن أروی عن الحسن بن علی. و حدیث الرضا علیه‌السلام فیه مشهور»</w:t>
      </w:r>
      <w:r w:rsidR="00B87867">
        <w:rPr>
          <w:rFonts w:hint="cs"/>
          <w:rtl/>
        </w:rPr>
        <w:t>.</w:t>
      </w:r>
      <w:r w:rsidR="00B87867">
        <w:rPr>
          <w:rStyle w:val="FootnoteReference"/>
          <w:rtl/>
        </w:rPr>
        <w:footnoteReference w:id="303"/>
      </w:r>
    </w:p>
    <w:p w:rsidR="00E70AC6" w:rsidRPr="00E70AC6" w:rsidRDefault="00E70AC6" w:rsidP="00E70AC6">
      <w:pPr>
        <w:jc w:val="both"/>
        <w:rPr>
          <w:rFonts w:asciiTheme="minorHAnsi" w:hAnsiTheme="minorHAnsi"/>
          <w:color w:val="auto"/>
          <w:sz w:val="28"/>
          <w:rtl/>
        </w:rPr>
      </w:pPr>
      <w:r w:rsidRPr="00E70AC6">
        <w:rPr>
          <w:rFonts w:asciiTheme="minorHAnsi" w:hAnsiTheme="minorHAnsi" w:hint="cs"/>
          <w:color w:val="auto"/>
          <w:sz w:val="28"/>
          <w:rtl/>
        </w:rPr>
        <w:t>البته انتساب این کتاب به «ابن غضائری» مورد پذیرش نیست. عبارت «حدیث الرضا علیه‌السلام فیه مشهور» اشتباه نویسنده است؛ زیرا این حدیث در مورد پدر این راوی است.</w:t>
      </w:r>
    </w:p>
    <w:p w:rsidR="00E70AC6" w:rsidRPr="003C213A" w:rsidRDefault="00E70AC6" w:rsidP="00634270">
      <w:pPr>
        <w:jc w:val="both"/>
        <w:rPr>
          <w:rtl/>
        </w:rPr>
      </w:pPr>
      <w:r w:rsidRPr="003C213A">
        <w:rPr>
          <w:rFonts w:hint="cs"/>
          <w:rtl/>
        </w:rPr>
        <w:t xml:space="preserve">نام این راوی در «تفسیر علی بن ابراهیم» آمده و وی از روات </w:t>
      </w:r>
      <w:r w:rsidRPr="003C213A">
        <w:rPr>
          <w:rtl/>
        </w:rPr>
        <w:t>باواسطه‌</w:t>
      </w:r>
      <w:r w:rsidRPr="003C213A">
        <w:rPr>
          <w:rFonts w:hint="cs"/>
          <w:rtl/>
        </w:rPr>
        <w:t>ی «کامل الزیارات»</w:t>
      </w:r>
      <w:r w:rsidRPr="00CD7AB1">
        <w:rPr>
          <w:vertAlign w:val="superscript"/>
          <w:rtl/>
        </w:rPr>
        <w:footnoteReference w:id="304"/>
      </w:r>
      <w:r w:rsidRPr="003C213A">
        <w:rPr>
          <w:rFonts w:hint="cs"/>
          <w:rtl/>
        </w:rPr>
        <w:t xml:space="preserve"> نیز هست. «مرحوم خویی» </w:t>
      </w:r>
      <w:r w:rsidRPr="003C213A">
        <w:rPr>
          <w:rtl/>
        </w:rPr>
        <w:t>باوجودا</w:t>
      </w:r>
      <w:r w:rsidRPr="003C213A">
        <w:rPr>
          <w:rFonts w:hint="cs"/>
          <w:rtl/>
        </w:rPr>
        <w:t>ی</w:t>
      </w:r>
      <w:r w:rsidRPr="003C213A">
        <w:rPr>
          <w:rFonts w:hint="eastAsia"/>
          <w:rtl/>
        </w:rPr>
        <w:t>نکه</w:t>
      </w:r>
      <w:r w:rsidRPr="003C213A">
        <w:rPr>
          <w:rFonts w:hint="cs"/>
          <w:rtl/>
        </w:rPr>
        <w:t xml:space="preserve"> این دو راه را برای وثاقت </w:t>
      </w:r>
      <w:r w:rsidRPr="003C213A">
        <w:rPr>
          <w:rtl/>
        </w:rPr>
        <w:t>م</w:t>
      </w:r>
      <w:r w:rsidRPr="003C213A">
        <w:rPr>
          <w:rFonts w:hint="cs"/>
          <w:rtl/>
        </w:rPr>
        <w:t>ی‌</w:t>
      </w:r>
      <w:r w:rsidRPr="003C213A">
        <w:rPr>
          <w:rFonts w:hint="eastAsia"/>
          <w:rtl/>
        </w:rPr>
        <w:t>پذ</w:t>
      </w:r>
      <w:r w:rsidRPr="003C213A">
        <w:rPr>
          <w:rFonts w:hint="cs"/>
          <w:rtl/>
        </w:rPr>
        <w:t>ی</w:t>
      </w:r>
      <w:r w:rsidRPr="003C213A">
        <w:rPr>
          <w:rFonts w:hint="eastAsia"/>
          <w:rtl/>
        </w:rPr>
        <w:t>رند</w:t>
      </w:r>
      <w:r w:rsidRPr="003C213A">
        <w:rPr>
          <w:rFonts w:hint="cs"/>
          <w:rtl/>
        </w:rPr>
        <w:t xml:space="preserve">، به دلیل تضعیفات خاصی که برای این راوی بیان شده است، به این توثیقات عام نیز اعتماد </w:t>
      </w:r>
      <w:r w:rsidRPr="003C213A">
        <w:rPr>
          <w:rtl/>
        </w:rPr>
        <w:t>نم</w:t>
      </w:r>
      <w:r w:rsidRPr="003C213A">
        <w:rPr>
          <w:rFonts w:hint="cs"/>
          <w:rtl/>
        </w:rPr>
        <w:t>ی‌</w:t>
      </w:r>
      <w:r w:rsidRPr="003C213A">
        <w:rPr>
          <w:rFonts w:hint="eastAsia"/>
          <w:rtl/>
        </w:rPr>
        <w:t>کنند</w:t>
      </w:r>
      <w:r w:rsidRPr="003C213A">
        <w:rPr>
          <w:rFonts w:hint="cs"/>
          <w:rtl/>
        </w:rPr>
        <w:t>.</w:t>
      </w:r>
    </w:p>
    <w:p w:rsidR="00557FD0" w:rsidRDefault="00E70AC6" w:rsidP="00BE19B2">
      <w:pPr>
        <w:jc w:val="both"/>
        <w:rPr>
          <w:rFonts w:asciiTheme="minorHAnsi" w:hAnsiTheme="minorHAnsi"/>
          <w:color w:val="auto"/>
          <w:sz w:val="28"/>
        </w:rPr>
      </w:pPr>
      <w:r w:rsidRPr="003C213A">
        <w:rPr>
          <w:rFonts w:hint="cs"/>
          <w:rtl/>
        </w:rPr>
        <w:t xml:space="preserve">علت اختلافی بودن وی این تعبیر «ابن غضائری» است: </w:t>
      </w:r>
      <w:r w:rsidRPr="003C213A">
        <w:rPr>
          <w:rtl/>
        </w:rPr>
        <w:t>«</w:t>
      </w:r>
      <w:r w:rsidRPr="003C213A">
        <w:rPr>
          <w:rFonts w:hint="cs"/>
          <w:rtl/>
        </w:rPr>
        <w:t>و أبوه أوثق منه»</w:t>
      </w:r>
      <w:r w:rsidRPr="00CD7AB1">
        <w:rPr>
          <w:vertAlign w:val="superscript"/>
          <w:rtl/>
        </w:rPr>
        <w:footnoteReference w:id="305"/>
      </w:r>
      <w:r w:rsidRPr="003C213A">
        <w:rPr>
          <w:rtl/>
        </w:rPr>
        <w:t xml:space="preserve"> </w:t>
      </w:r>
      <w:r w:rsidRPr="003C213A">
        <w:rPr>
          <w:rFonts w:hint="cs"/>
          <w:rtl/>
        </w:rPr>
        <w:t xml:space="preserve">که گفته شده طبق این جمله، راوی ثقه است و پدر وی اوثق و اگر «ابن غضائری» شخصی را ثقه بداند، وثاقت وی حتماً ثابت </w:t>
      </w:r>
      <w:r w:rsidRPr="003C213A">
        <w:rPr>
          <w:rtl/>
        </w:rPr>
        <w:t>م</w:t>
      </w:r>
      <w:r w:rsidRPr="003C213A">
        <w:rPr>
          <w:rFonts w:hint="cs"/>
          <w:rtl/>
        </w:rPr>
        <w:t>ی‌</w:t>
      </w:r>
      <w:r w:rsidRPr="003C213A">
        <w:rPr>
          <w:rFonts w:hint="eastAsia"/>
          <w:rtl/>
        </w:rPr>
        <w:t>شود</w:t>
      </w:r>
      <w:r w:rsidRPr="003C213A">
        <w:rPr>
          <w:rFonts w:hint="cs"/>
          <w:rtl/>
        </w:rPr>
        <w:t xml:space="preserve">. این توثیق با تضعیفات کشی متعارض </w:t>
      </w:r>
      <w:r w:rsidRPr="003C213A">
        <w:rPr>
          <w:rtl/>
        </w:rPr>
        <w:t>م</w:t>
      </w:r>
      <w:r w:rsidRPr="003C213A">
        <w:rPr>
          <w:rFonts w:hint="cs"/>
          <w:rtl/>
        </w:rPr>
        <w:t>ی‌</w:t>
      </w:r>
      <w:r w:rsidRPr="003C213A">
        <w:rPr>
          <w:rFonts w:hint="eastAsia"/>
          <w:rtl/>
        </w:rPr>
        <w:t>شود</w:t>
      </w:r>
      <w:r w:rsidRPr="003C213A">
        <w:rPr>
          <w:rFonts w:hint="cs"/>
          <w:rtl/>
        </w:rPr>
        <w:t xml:space="preserve"> و... اما چون انتساب این کتاب به «ابن غضائری» برای ما ثابت نیست، تضعیفات بدون معارض </w:t>
      </w:r>
      <w:r w:rsidRPr="003C213A">
        <w:rPr>
          <w:rtl/>
        </w:rPr>
        <w:t>م</w:t>
      </w:r>
      <w:r w:rsidRPr="003C213A">
        <w:rPr>
          <w:rFonts w:hint="cs"/>
          <w:rtl/>
        </w:rPr>
        <w:t>ی‌</w:t>
      </w:r>
      <w:r w:rsidRPr="003C213A">
        <w:rPr>
          <w:rFonts w:hint="eastAsia"/>
          <w:rtl/>
        </w:rPr>
        <w:t>مانند</w:t>
      </w:r>
      <w:r w:rsidRPr="003C213A">
        <w:rPr>
          <w:rFonts w:hint="cs"/>
          <w:rtl/>
        </w:rPr>
        <w:t xml:space="preserve">. علاوه بر اینکه این عبارت «ابن غضائری» </w:t>
      </w:r>
      <w:r w:rsidRPr="003C213A">
        <w:rPr>
          <w:rtl/>
        </w:rPr>
        <w:t>کنا</w:t>
      </w:r>
      <w:r w:rsidRPr="003C213A">
        <w:rPr>
          <w:rFonts w:hint="cs"/>
          <w:rtl/>
        </w:rPr>
        <w:t>ی</w:t>
      </w:r>
      <w:r w:rsidRPr="003C213A">
        <w:rPr>
          <w:rFonts w:hint="eastAsia"/>
          <w:rtl/>
        </w:rPr>
        <w:t>ه‌ا</w:t>
      </w:r>
      <w:r w:rsidRPr="003C213A">
        <w:rPr>
          <w:rFonts w:hint="cs"/>
          <w:rtl/>
        </w:rPr>
        <w:t>ی به راوی است و در ادامه نیز از «علی بن فضال» نقل قول نکردن از راوی نقل شده است.</w:t>
      </w:r>
    </w:p>
    <w:p w:rsidR="00AE486D" w:rsidRPr="00AE486D" w:rsidRDefault="00AE486D" w:rsidP="00BE19B2">
      <w:pPr>
        <w:pStyle w:val="2"/>
        <w:rPr>
          <w:rtl/>
        </w:rPr>
      </w:pPr>
      <w:bookmarkStart w:id="361" w:name="_Toc40762592"/>
      <w:r w:rsidRPr="00AE486D">
        <w:rPr>
          <w:rFonts w:hint="cs"/>
          <w:rtl/>
        </w:rPr>
        <w:t>16. «حمدویه بن نصیر»</w:t>
      </w:r>
      <w:bookmarkEnd w:id="361"/>
    </w:p>
    <w:p w:rsidR="00AE486D" w:rsidRPr="003C213A" w:rsidRDefault="00AE486D" w:rsidP="005C53BB">
      <w:pPr>
        <w:jc w:val="both"/>
        <w:rPr>
          <w:rtl/>
        </w:rPr>
      </w:pPr>
      <w:r w:rsidRPr="00BE19B2">
        <w:rPr>
          <w:rFonts w:asciiTheme="minorHAnsi" w:hAnsiTheme="minorHAnsi" w:cs="B Titr" w:hint="cs"/>
          <w:color w:val="auto"/>
          <w:sz w:val="24"/>
          <w:szCs w:val="24"/>
          <w:rtl/>
        </w:rPr>
        <w:t>«رجال شیخ طوسی»:</w:t>
      </w:r>
      <w:r w:rsidRPr="003C213A">
        <w:rPr>
          <w:rFonts w:hint="cs"/>
          <w:rtl/>
        </w:rPr>
        <w:t xml:space="preserve"> </w:t>
      </w:r>
      <w:r w:rsidRPr="003C213A">
        <w:rPr>
          <w:rtl/>
        </w:rPr>
        <w:t>«</w:t>
      </w:r>
      <w:r w:rsidRPr="003C213A">
        <w:rPr>
          <w:rFonts w:hint="cs"/>
          <w:rtl/>
        </w:rPr>
        <w:t>9 حمدویه بن نصیر بن شاهی: سمع یعقوب بن یزید، روی عن العیاشی، یکنی أبا الحسن، عدیم النظیر فی زمانه، کثیر العلم و الروایة، ثقة، حسن المذهب»</w:t>
      </w:r>
      <w:r w:rsidR="005C53BB">
        <w:rPr>
          <w:rFonts w:hint="cs"/>
          <w:rtl/>
        </w:rPr>
        <w:t>.</w:t>
      </w:r>
      <w:r w:rsidR="005C53BB">
        <w:rPr>
          <w:rStyle w:val="FootnoteReference"/>
          <w:rtl/>
        </w:rPr>
        <w:footnoteReference w:id="306"/>
      </w:r>
    </w:p>
    <w:p w:rsidR="00AE486D" w:rsidRPr="003C213A" w:rsidRDefault="00AE486D" w:rsidP="005C53BB">
      <w:pPr>
        <w:jc w:val="both"/>
        <w:rPr>
          <w:rtl/>
        </w:rPr>
      </w:pPr>
      <w:r w:rsidRPr="00BE19B2">
        <w:rPr>
          <w:rFonts w:asciiTheme="minorHAnsi" w:hAnsiTheme="minorHAnsi" w:cs="B Titr" w:hint="cs"/>
          <w:color w:val="auto"/>
          <w:sz w:val="24"/>
          <w:szCs w:val="24"/>
          <w:rtl/>
        </w:rPr>
        <w:t>«تهذیب»:</w:t>
      </w:r>
      <w:r w:rsidRPr="003C213A">
        <w:rPr>
          <w:rFonts w:hint="cs"/>
          <w:rtl/>
        </w:rPr>
        <w:t xml:space="preserve"> در این کتاب روایتی ذکر شده که «حمدویه بن نصیر» در سند آن وجود دارد: </w:t>
      </w:r>
      <w:r w:rsidRPr="003C213A">
        <w:rPr>
          <w:rtl/>
        </w:rPr>
        <w:t>«</w:t>
      </w:r>
      <w:r w:rsidRPr="003C213A">
        <w:rPr>
          <w:rFonts w:hint="cs"/>
          <w:rtl/>
        </w:rPr>
        <w:t xml:space="preserve">950- 28- مُحَمَّدُ بْنُ مَسْعُودٍ عَنْ حَمْدَوَیهِ عَنْ مُحَمَّدِ بْنِ الْحُسَینِ عَنِ الْحَسَنِ بْنِ مَحْبُوبٍ عَنْ أَبِی أَیوبَ عَنْ إِسْمَاعِیلَ بْنِ جَابِرٍ قَالَ: سَمِعْتُ أَبَا عَبْدِ اللَّهِ ع یقُولُ وَ سَأَلَهُ إِنْسَانٌ عَنِ الرَّجُلِ تُدْرِکهُ الصَّلَاةُ </w:t>
      </w:r>
      <w:r w:rsidRPr="003C213A">
        <w:rPr>
          <w:rFonts w:hint="cs"/>
          <w:rtl/>
        </w:rPr>
        <w:lastRenderedPageBreak/>
        <w:t>وَ هُوَ فِی مَاءٍ یخُوضُهُ لَا یقْدِرُ عَلَی الْأَرْضِ قَالَ إِنْ کانَ فِی حَرْبٍ أَوْ سَبِیلٍ مِنْ سُبُلِ اللَّهِ فَلْیومِ إِیمَاءً وَ إِنْ کانَ فِی تِجَارَةٍ فَلَمْ یکنْ ینْبَغِی لَهُ أَنْ یخُوضَ الْمَاءَ حَتَّی یصَلِّی قَالَ قُلْتُ کیفَ یصْنَعُ قَالَ یقْضِیهَا إِذَا خَرَجَ مِنَ الْمَاءِ وَ قَدْ ضَیعَ»</w:t>
      </w:r>
      <w:r w:rsidR="005C53BB">
        <w:rPr>
          <w:rFonts w:hint="cs"/>
          <w:rtl/>
        </w:rPr>
        <w:t>.</w:t>
      </w:r>
      <w:r w:rsidR="005C53BB">
        <w:rPr>
          <w:rStyle w:val="FootnoteReference"/>
          <w:rtl/>
        </w:rPr>
        <w:footnoteReference w:id="307"/>
      </w:r>
    </w:p>
    <w:p w:rsidR="00AE486D" w:rsidRPr="003C213A" w:rsidRDefault="00AE486D" w:rsidP="00634270">
      <w:pPr>
        <w:jc w:val="both"/>
        <w:rPr>
          <w:rtl/>
        </w:rPr>
      </w:pPr>
      <w:r w:rsidRPr="003C213A">
        <w:rPr>
          <w:rFonts w:hint="cs"/>
          <w:rtl/>
        </w:rPr>
        <w:t xml:space="preserve">این روایت از روایاتی است جواز یا عدم جواز بدار در تیمم بر اساس آن تعیین </w:t>
      </w:r>
      <w:r w:rsidRPr="003C213A">
        <w:rPr>
          <w:rtl/>
        </w:rPr>
        <w:t>م</w:t>
      </w:r>
      <w:r w:rsidRPr="003C213A">
        <w:rPr>
          <w:rFonts w:hint="cs"/>
          <w:rtl/>
        </w:rPr>
        <w:t>ی‌</w:t>
      </w:r>
      <w:r w:rsidRPr="003C213A">
        <w:rPr>
          <w:rFonts w:hint="eastAsia"/>
          <w:rtl/>
        </w:rPr>
        <w:t>شود</w:t>
      </w:r>
      <w:r w:rsidRPr="003C213A">
        <w:rPr>
          <w:rFonts w:hint="cs"/>
          <w:rtl/>
        </w:rPr>
        <w:t xml:space="preserve">. اگر این روایت پذیرفته شود، باید گفته شود کسی که در وقت نماز آب داشته باشد، </w:t>
      </w:r>
      <w:r w:rsidRPr="003C213A">
        <w:rPr>
          <w:rtl/>
        </w:rPr>
        <w:t>وظ</w:t>
      </w:r>
      <w:r w:rsidRPr="003C213A">
        <w:rPr>
          <w:rFonts w:hint="cs"/>
          <w:rtl/>
        </w:rPr>
        <w:t>ی</w:t>
      </w:r>
      <w:r w:rsidRPr="003C213A">
        <w:rPr>
          <w:rFonts w:hint="eastAsia"/>
          <w:rtl/>
        </w:rPr>
        <w:t>فه‌</w:t>
      </w:r>
      <w:r w:rsidRPr="003C213A">
        <w:rPr>
          <w:rFonts w:hint="cs"/>
          <w:rtl/>
        </w:rPr>
        <w:t xml:space="preserve">ی او وضو است و اگر آب را از دست داد و تیمم کرد، قابل قبول نیست و باید نماز را قضا کند. کسانی که بدار را اجازه </w:t>
      </w:r>
      <w:r w:rsidRPr="003C213A">
        <w:rPr>
          <w:rtl/>
        </w:rPr>
        <w:t>م</w:t>
      </w:r>
      <w:r w:rsidRPr="003C213A">
        <w:rPr>
          <w:rFonts w:hint="cs"/>
          <w:rtl/>
        </w:rPr>
        <w:t>ی‌</w:t>
      </w:r>
      <w:r w:rsidRPr="003C213A">
        <w:rPr>
          <w:rFonts w:hint="eastAsia"/>
          <w:rtl/>
        </w:rPr>
        <w:t>دهند</w:t>
      </w:r>
      <w:r w:rsidRPr="003C213A">
        <w:rPr>
          <w:rFonts w:hint="cs"/>
          <w:rtl/>
        </w:rPr>
        <w:t xml:space="preserve">، باید این روایت را رد کنند و لذا در مورد این روایت بین فقهایی مانند «شیخ صدوق» از یک سو و «شیخ مفید» از سمت دیگر اختلاف است؛ اما کسی به این روایت اشکال سندی وارد نکرده است و اگر «حمدویه بن نصیر» به لحاظ وثاقت دارای اشکال بود، این ایراد وارد </w:t>
      </w:r>
      <w:r w:rsidRPr="003C213A">
        <w:rPr>
          <w:rtl/>
        </w:rPr>
        <w:t>م</w:t>
      </w:r>
      <w:r w:rsidRPr="003C213A">
        <w:rPr>
          <w:rFonts w:hint="cs"/>
          <w:rtl/>
        </w:rPr>
        <w:t>ی‌</w:t>
      </w:r>
      <w:r w:rsidRPr="003C213A">
        <w:rPr>
          <w:rFonts w:hint="eastAsia"/>
          <w:rtl/>
        </w:rPr>
        <w:t>شد</w:t>
      </w:r>
      <w:r w:rsidRPr="003C213A">
        <w:rPr>
          <w:rFonts w:hint="cs"/>
          <w:rtl/>
        </w:rPr>
        <w:t>.</w:t>
      </w:r>
    </w:p>
    <w:p w:rsidR="00AE486D" w:rsidRPr="003C213A" w:rsidRDefault="00AE486D" w:rsidP="005C53BB">
      <w:pPr>
        <w:jc w:val="both"/>
        <w:rPr>
          <w:rtl/>
        </w:rPr>
      </w:pPr>
      <w:r w:rsidRPr="00BE19B2">
        <w:rPr>
          <w:rFonts w:asciiTheme="minorHAnsi" w:hAnsiTheme="minorHAnsi" w:cs="B Titr" w:hint="cs"/>
          <w:color w:val="auto"/>
          <w:sz w:val="24"/>
          <w:szCs w:val="24"/>
          <w:rtl/>
        </w:rPr>
        <w:t>«رجال ابن داود»:</w:t>
      </w:r>
      <w:r w:rsidRPr="003C213A">
        <w:rPr>
          <w:rFonts w:hint="cs"/>
          <w:rtl/>
        </w:rPr>
        <w:t xml:space="preserve"> </w:t>
      </w:r>
      <w:r w:rsidRPr="003C213A">
        <w:rPr>
          <w:rtl/>
        </w:rPr>
        <w:t>«</w:t>
      </w:r>
      <w:r w:rsidRPr="003C213A">
        <w:rPr>
          <w:rFonts w:hint="cs"/>
          <w:rtl/>
        </w:rPr>
        <w:t xml:space="preserve">517 </w:t>
      </w:r>
      <w:r w:rsidRPr="003C213A">
        <w:rPr>
          <w:rtl/>
        </w:rPr>
        <w:t>حمدو</w:t>
      </w:r>
      <w:r w:rsidRPr="003C213A">
        <w:rPr>
          <w:rFonts w:hint="cs"/>
          <w:rtl/>
        </w:rPr>
        <w:t>ی</w:t>
      </w:r>
      <w:r w:rsidRPr="003C213A">
        <w:rPr>
          <w:rFonts w:hint="eastAsia"/>
          <w:rtl/>
        </w:rPr>
        <w:t>ه</w:t>
      </w:r>
      <w:r w:rsidRPr="003C213A">
        <w:rPr>
          <w:rFonts w:hint="cs"/>
          <w:rtl/>
        </w:rPr>
        <w:t>: بفتح الحاء و الدال المهملتین و الصوت، بن نصیر، بالفتح، بن شاهی، بالمعجمة، أبو الحسن لم [</w:t>
      </w:r>
      <w:r w:rsidRPr="003C213A">
        <w:rPr>
          <w:rtl/>
        </w:rPr>
        <w:t>جخ</w:t>
      </w:r>
      <w:r w:rsidRPr="003C213A">
        <w:rPr>
          <w:rFonts w:hint="cs"/>
          <w:rtl/>
        </w:rPr>
        <w:t>] أوحد زمانه لا نظیر له»</w:t>
      </w:r>
      <w:r w:rsidR="005C53BB">
        <w:rPr>
          <w:rFonts w:hint="cs"/>
          <w:rtl/>
        </w:rPr>
        <w:t>.</w:t>
      </w:r>
      <w:r w:rsidR="005C53BB">
        <w:rPr>
          <w:rStyle w:val="FootnoteReference"/>
          <w:rtl/>
        </w:rPr>
        <w:footnoteReference w:id="308"/>
      </w:r>
    </w:p>
    <w:p w:rsidR="00AE486D" w:rsidRPr="003C213A" w:rsidRDefault="00AE486D" w:rsidP="00010328">
      <w:pPr>
        <w:jc w:val="both"/>
        <w:rPr>
          <w:rtl/>
        </w:rPr>
      </w:pPr>
      <w:r w:rsidRPr="00BE19B2">
        <w:rPr>
          <w:rFonts w:asciiTheme="minorHAnsi" w:hAnsiTheme="minorHAnsi" w:cs="B Titr" w:hint="cs"/>
          <w:color w:val="auto"/>
          <w:sz w:val="24"/>
          <w:szCs w:val="24"/>
          <w:rtl/>
        </w:rPr>
        <w:t>«رجال علامه حلی»:</w:t>
      </w:r>
      <w:r w:rsidRPr="003C213A">
        <w:rPr>
          <w:rFonts w:hint="cs"/>
          <w:rtl/>
        </w:rPr>
        <w:t xml:space="preserve"> </w:t>
      </w:r>
      <w:r w:rsidRPr="003C213A">
        <w:rPr>
          <w:rtl/>
        </w:rPr>
        <w:t>«</w:t>
      </w:r>
      <w:r w:rsidRPr="003C213A">
        <w:rPr>
          <w:rFonts w:hint="cs"/>
          <w:rtl/>
        </w:rPr>
        <w:t xml:space="preserve">3 حمدویه بن نصیر بن </w:t>
      </w:r>
      <w:r w:rsidRPr="003C213A">
        <w:rPr>
          <w:rtl/>
        </w:rPr>
        <w:t>شاه</w:t>
      </w:r>
      <w:r w:rsidRPr="003C213A">
        <w:rPr>
          <w:rFonts w:hint="cs"/>
          <w:rtl/>
        </w:rPr>
        <w:t>ی: بالشین المعجمة. سمع یعقوب بن یزید روی عن العیاشی. یکنی أبا الحسن عدیم النظیر فی زمانه کثیر العلم و الفقه و الروایة، ثقة حسن المذهب»</w:t>
      </w:r>
      <w:r w:rsidR="00010328">
        <w:rPr>
          <w:rFonts w:hint="cs"/>
          <w:rtl/>
        </w:rPr>
        <w:t>.</w:t>
      </w:r>
      <w:r w:rsidR="00010328">
        <w:rPr>
          <w:rStyle w:val="FootnoteReference"/>
          <w:rtl/>
        </w:rPr>
        <w:footnoteReference w:id="309"/>
      </w:r>
    </w:p>
    <w:p w:rsidR="00AE486D" w:rsidRPr="003C213A" w:rsidRDefault="00AE486D" w:rsidP="00634270">
      <w:pPr>
        <w:jc w:val="both"/>
        <w:rPr>
          <w:rtl/>
        </w:rPr>
      </w:pPr>
      <w:r w:rsidRPr="00BE19B2">
        <w:rPr>
          <w:rFonts w:asciiTheme="minorHAnsi" w:hAnsiTheme="minorHAnsi" w:cs="B Titr" w:hint="cs"/>
          <w:color w:val="auto"/>
          <w:sz w:val="24"/>
          <w:szCs w:val="24"/>
          <w:rtl/>
        </w:rPr>
        <w:t>«مرحوم مامقانی»:</w:t>
      </w:r>
      <w:r w:rsidRPr="00CD7AB1">
        <w:rPr>
          <w:vertAlign w:val="superscript"/>
          <w:rtl/>
        </w:rPr>
        <w:footnoteReference w:id="310"/>
      </w:r>
      <w:r w:rsidRPr="003C213A">
        <w:rPr>
          <w:rFonts w:hint="cs"/>
          <w:rtl/>
        </w:rPr>
        <w:t xml:space="preserve"> ایشان عباراتی در مورد راوی ذکر کرده و در انتها در مورد وی </w:t>
      </w:r>
      <w:r w:rsidRPr="003C213A">
        <w:rPr>
          <w:rtl/>
        </w:rPr>
        <w:t>م</w:t>
      </w:r>
      <w:r w:rsidRPr="003C213A">
        <w:rPr>
          <w:rFonts w:hint="cs"/>
          <w:rtl/>
        </w:rPr>
        <w:t>ی‌</w:t>
      </w:r>
      <w:r w:rsidRPr="003C213A">
        <w:rPr>
          <w:rFonts w:hint="eastAsia"/>
          <w:rtl/>
        </w:rPr>
        <w:t>فرما</w:t>
      </w:r>
      <w:r w:rsidRPr="003C213A">
        <w:rPr>
          <w:rFonts w:hint="cs"/>
          <w:rtl/>
        </w:rPr>
        <w:t>ی</w:t>
      </w:r>
      <w:r w:rsidRPr="003C213A">
        <w:rPr>
          <w:rFonts w:hint="eastAsia"/>
          <w:rtl/>
        </w:rPr>
        <w:t>ند</w:t>
      </w:r>
      <w:r w:rsidRPr="003C213A">
        <w:rPr>
          <w:rFonts w:hint="cs"/>
          <w:rtl/>
        </w:rPr>
        <w:t xml:space="preserve">: </w:t>
      </w:r>
      <w:r w:rsidRPr="003C213A">
        <w:rPr>
          <w:rtl/>
        </w:rPr>
        <w:t>«فالرجل من الثقات بلا غمز من أحد</w:t>
      </w:r>
      <w:r w:rsidRPr="003C213A">
        <w:rPr>
          <w:rFonts w:hint="cs"/>
          <w:rtl/>
        </w:rPr>
        <w:t>».</w:t>
      </w:r>
    </w:p>
    <w:p w:rsidR="00AE486D" w:rsidRPr="003C213A" w:rsidRDefault="00AE486D" w:rsidP="00634270">
      <w:pPr>
        <w:jc w:val="both"/>
        <w:rPr>
          <w:rtl/>
        </w:rPr>
      </w:pPr>
      <w:r w:rsidRPr="00BE19B2">
        <w:rPr>
          <w:rFonts w:asciiTheme="minorHAnsi" w:hAnsiTheme="minorHAnsi" w:cs="B Titr" w:hint="cs"/>
          <w:color w:val="auto"/>
          <w:sz w:val="24"/>
          <w:szCs w:val="24"/>
          <w:rtl/>
        </w:rPr>
        <w:t>«مرحوم خویی»:</w:t>
      </w:r>
      <w:r w:rsidRPr="00CD7AB1">
        <w:rPr>
          <w:vertAlign w:val="superscript"/>
          <w:rtl/>
        </w:rPr>
        <w:footnoteReference w:id="311"/>
      </w:r>
      <w:r w:rsidRPr="003C213A">
        <w:rPr>
          <w:rFonts w:hint="cs"/>
          <w:rtl/>
        </w:rPr>
        <w:t xml:space="preserve"> ایشان در فقه مواردی را که «کشی» از «حمدویه بن نصیر» نقل </w:t>
      </w:r>
      <w:r w:rsidRPr="003C213A">
        <w:rPr>
          <w:rtl/>
        </w:rPr>
        <w:t>م</w:t>
      </w:r>
      <w:r w:rsidRPr="003C213A">
        <w:rPr>
          <w:rFonts w:hint="cs"/>
          <w:rtl/>
        </w:rPr>
        <w:t>ی‌</w:t>
      </w:r>
      <w:r w:rsidRPr="003C213A">
        <w:rPr>
          <w:rFonts w:hint="eastAsia"/>
          <w:rtl/>
        </w:rPr>
        <w:t>کنند</w:t>
      </w:r>
      <w:r w:rsidRPr="003C213A">
        <w:rPr>
          <w:rFonts w:hint="cs"/>
          <w:rtl/>
        </w:rPr>
        <w:t xml:space="preserve">، </w:t>
      </w:r>
      <w:r w:rsidRPr="003C213A">
        <w:rPr>
          <w:rtl/>
        </w:rPr>
        <w:t>نم</w:t>
      </w:r>
      <w:r w:rsidRPr="003C213A">
        <w:rPr>
          <w:rFonts w:hint="cs"/>
          <w:rtl/>
        </w:rPr>
        <w:t>ی‌</w:t>
      </w:r>
      <w:r w:rsidRPr="003C213A">
        <w:rPr>
          <w:rFonts w:hint="eastAsia"/>
          <w:rtl/>
        </w:rPr>
        <w:t>پذ</w:t>
      </w:r>
      <w:r w:rsidRPr="003C213A">
        <w:rPr>
          <w:rFonts w:hint="cs"/>
          <w:rtl/>
        </w:rPr>
        <w:t>ی</w:t>
      </w:r>
      <w:r w:rsidRPr="003C213A">
        <w:rPr>
          <w:rFonts w:hint="eastAsia"/>
          <w:rtl/>
        </w:rPr>
        <w:t>رند</w:t>
      </w:r>
      <w:r w:rsidRPr="003C213A">
        <w:rPr>
          <w:rFonts w:hint="cs"/>
          <w:rtl/>
        </w:rPr>
        <w:t>.</w:t>
      </w:r>
    </w:p>
    <w:p w:rsidR="00AE486D" w:rsidRPr="003C213A" w:rsidRDefault="00AE486D" w:rsidP="00CC39E2">
      <w:pPr>
        <w:jc w:val="both"/>
      </w:pPr>
      <w:r w:rsidRPr="00BE19B2">
        <w:rPr>
          <w:rFonts w:asciiTheme="minorHAnsi" w:hAnsiTheme="minorHAnsi" w:cs="B Titr" w:hint="cs"/>
          <w:color w:val="auto"/>
          <w:sz w:val="24"/>
          <w:szCs w:val="24"/>
          <w:rtl/>
        </w:rPr>
        <w:t>«مرحوم تستری»:</w:t>
      </w:r>
      <w:r w:rsidR="00264856" w:rsidRPr="00CC39E2">
        <w:rPr>
          <w:rStyle w:val="FootnoteReference"/>
          <w:rFonts w:asciiTheme="minorHAnsi" w:hAnsiTheme="minorHAnsi"/>
          <w:color w:val="auto"/>
          <w:sz w:val="28"/>
          <w:rtl/>
        </w:rPr>
        <w:footnoteReference w:id="312"/>
      </w:r>
    </w:p>
    <w:p w:rsidR="00AE486D" w:rsidRPr="003C213A" w:rsidRDefault="00AE486D" w:rsidP="00634270">
      <w:pPr>
        <w:jc w:val="both"/>
        <w:rPr>
          <w:rtl/>
        </w:rPr>
      </w:pPr>
      <w:r w:rsidRPr="00B672AB">
        <w:rPr>
          <w:rFonts w:asciiTheme="minorHAnsi" w:hAnsiTheme="minorHAnsi" w:cs="B Titr" w:hint="cs"/>
          <w:color w:val="auto"/>
          <w:sz w:val="24"/>
          <w:szCs w:val="24"/>
          <w:rtl/>
        </w:rPr>
        <w:t>کلام استاد:</w:t>
      </w:r>
      <w:r w:rsidRPr="003C213A">
        <w:rPr>
          <w:rFonts w:hint="cs"/>
          <w:rtl/>
        </w:rPr>
        <w:t xml:space="preserve"> «حمدویه بن نصیر» از رجالیون مکتب خراسان بوده و «عیاشی» از شاگردان وی بوده است. </w:t>
      </w:r>
      <w:r w:rsidRPr="003C213A">
        <w:rPr>
          <w:rtl/>
        </w:rPr>
        <w:t>ازآنجا</w:t>
      </w:r>
      <w:r w:rsidRPr="003C213A">
        <w:rPr>
          <w:rFonts w:hint="cs"/>
          <w:rtl/>
        </w:rPr>
        <w:t>یی‌</w:t>
      </w:r>
      <w:r w:rsidRPr="003C213A">
        <w:rPr>
          <w:rFonts w:hint="eastAsia"/>
          <w:rtl/>
        </w:rPr>
        <w:t>که</w:t>
      </w:r>
      <w:r w:rsidRPr="003C213A">
        <w:rPr>
          <w:rFonts w:hint="cs"/>
          <w:rtl/>
        </w:rPr>
        <w:t xml:space="preserve"> «کشی» نیز از «حمدویه بن نصیر» نقل قول مستقیم دارد و وفات «کشی» متوفای 340 است، علی‌القاعده این راوی تا اوایل سال 300 زنده بوده است. این راوی مربوط به غیبت صغراست. وی روایت مستقیم از امام ندارد.</w:t>
      </w:r>
    </w:p>
    <w:p w:rsidR="00AE486D" w:rsidRPr="003C213A" w:rsidRDefault="00AE486D" w:rsidP="00634270">
      <w:pPr>
        <w:jc w:val="both"/>
        <w:rPr>
          <w:rtl/>
        </w:rPr>
      </w:pPr>
      <w:r w:rsidRPr="00B672AB">
        <w:rPr>
          <w:rFonts w:asciiTheme="minorHAnsi" w:hAnsiTheme="minorHAnsi" w:cs="B Titr" w:hint="cs"/>
          <w:color w:val="auto"/>
          <w:sz w:val="24"/>
          <w:szCs w:val="24"/>
          <w:rtl/>
        </w:rPr>
        <w:t>اشکال:</w:t>
      </w:r>
      <w:r w:rsidRPr="003C213A">
        <w:rPr>
          <w:rFonts w:hint="cs"/>
          <w:rtl/>
        </w:rPr>
        <w:t xml:space="preserve"> گفته شد که کسی به روایت «حمدویه بن نصیر» اشکال سندی وارد نکرده است؛ اما باید کلام «مرحوم خویی» را نیز بررسی کرد. ایشان </w:t>
      </w:r>
      <w:r w:rsidRPr="003C213A">
        <w:rPr>
          <w:rtl/>
        </w:rPr>
        <w:t>م</w:t>
      </w:r>
      <w:r w:rsidRPr="003C213A">
        <w:rPr>
          <w:rFonts w:hint="cs"/>
          <w:rtl/>
        </w:rPr>
        <w:t>ی‌</w:t>
      </w:r>
      <w:r w:rsidRPr="003C213A">
        <w:rPr>
          <w:rFonts w:hint="eastAsia"/>
          <w:rtl/>
        </w:rPr>
        <w:t>فرما</w:t>
      </w:r>
      <w:r w:rsidRPr="003C213A">
        <w:rPr>
          <w:rFonts w:hint="cs"/>
          <w:rtl/>
        </w:rPr>
        <w:t>ی</w:t>
      </w:r>
      <w:r w:rsidRPr="003C213A">
        <w:rPr>
          <w:rFonts w:hint="eastAsia"/>
          <w:rtl/>
        </w:rPr>
        <w:t>ند</w:t>
      </w:r>
      <w:r w:rsidRPr="003C213A">
        <w:rPr>
          <w:rFonts w:hint="cs"/>
          <w:rtl/>
        </w:rPr>
        <w:t xml:space="preserve"> اگر «حمدویه بن نصیر» فرد مهمی است، چرا غیر از راویان مکتب خراسان مانند «عیاشی» و «کشی» از وی نقل روایت ندارد؟</w:t>
      </w:r>
    </w:p>
    <w:p w:rsidR="00AE486D" w:rsidRPr="003C213A" w:rsidRDefault="00AE486D" w:rsidP="00634270">
      <w:pPr>
        <w:jc w:val="both"/>
        <w:rPr>
          <w:rtl/>
        </w:rPr>
      </w:pPr>
      <w:r w:rsidRPr="00B672AB">
        <w:rPr>
          <w:rFonts w:asciiTheme="minorHAnsi" w:hAnsiTheme="minorHAnsi" w:cs="B Titr" w:hint="cs"/>
          <w:color w:val="auto"/>
          <w:sz w:val="24"/>
          <w:szCs w:val="24"/>
          <w:rtl/>
        </w:rPr>
        <w:t>جواب:</w:t>
      </w:r>
      <w:r w:rsidRPr="003C213A">
        <w:rPr>
          <w:rFonts w:hint="cs"/>
          <w:rtl/>
        </w:rPr>
        <w:t xml:space="preserve"> به این اشکال «مرحوم خویی» جوابی نقضی و جوابی حلی </w:t>
      </w:r>
      <w:r w:rsidRPr="003C213A">
        <w:rPr>
          <w:rtl/>
        </w:rPr>
        <w:t>م</w:t>
      </w:r>
      <w:r w:rsidRPr="003C213A">
        <w:rPr>
          <w:rFonts w:hint="cs"/>
          <w:rtl/>
        </w:rPr>
        <w:t>ی‌</w:t>
      </w:r>
      <w:r w:rsidRPr="003C213A">
        <w:rPr>
          <w:rFonts w:hint="eastAsia"/>
          <w:rtl/>
        </w:rPr>
        <w:t>ده</w:t>
      </w:r>
      <w:r w:rsidRPr="003C213A">
        <w:rPr>
          <w:rFonts w:hint="cs"/>
          <w:rtl/>
        </w:rPr>
        <w:t>ی</w:t>
      </w:r>
      <w:r w:rsidRPr="003C213A">
        <w:rPr>
          <w:rFonts w:hint="eastAsia"/>
          <w:rtl/>
        </w:rPr>
        <w:t>م</w:t>
      </w:r>
      <w:r w:rsidRPr="003C213A">
        <w:rPr>
          <w:rFonts w:hint="cs"/>
          <w:rtl/>
        </w:rPr>
        <w:t>:</w:t>
      </w:r>
    </w:p>
    <w:p w:rsidR="00AE486D" w:rsidRPr="003C213A" w:rsidRDefault="00AE486D" w:rsidP="00634270">
      <w:pPr>
        <w:jc w:val="both"/>
        <w:rPr>
          <w:rtl/>
        </w:rPr>
      </w:pPr>
      <w:r w:rsidRPr="00B672AB">
        <w:rPr>
          <w:rFonts w:asciiTheme="minorHAnsi" w:hAnsiTheme="minorHAnsi" w:cs="B Titr" w:hint="cs"/>
          <w:color w:val="auto"/>
          <w:sz w:val="24"/>
          <w:szCs w:val="24"/>
          <w:rtl/>
        </w:rPr>
        <w:t>جواب نقضی:</w:t>
      </w:r>
      <w:r w:rsidRPr="003C213A">
        <w:rPr>
          <w:rFonts w:hint="cs"/>
          <w:rtl/>
        </w:rPr>
        <w:t xml:space="preserve"> «ابن نوح» نیز از «حمدویه بن نصیر» در رجال نقل روایت دارد. در «رجال شیخ طوسی» صفحه 463 رقم 9، «جامع الروات» اردبیلی، جلد 1 صفحه 278 و «مرحوم مامقانی» در «تنقیح المقال»، جلد 1 صفحه 370 شماره 3350 </w:t>
      </w:r>
      <w:r w:rsidRPr="003C213A">
        <w:rPr>
          <w:rtl/>
        </w:rPr>
        <w:t>نقل‌ها</w:t>
      </w:r>
      <w:r w:rsidRPr="003C213A">
        <w:rPr>
          <w:rFonts w:hint="cs"/>
          <w:rtl/>
        </w:rPr>
        <w:t xml:space="preserve">ی «ابن نوح» از «حمدویه بن نصیر» را ذکر </w:t>
      </w:r>
      <w:r w:rsidRPr="003C213A">
        <w:rPr>
          <w:rtl/>
        </w:rPr>
        <w:t>م</w:t>
      </w:r>
      <w:r w:rsidRPr="003C213A">
        <w:rPr>
          <w:rFonts w:hint="cs"/>
          <w:rtl/>
        </w:rPr>
        <w:t>ی‌</w:t>
      </w:r>
      <w:r w:rsidRPr="003C213A">
        <w:rPr>
          <w:rFonts w:hint="eastAsia"/>
          <w:rtl/>
        </w:rPr>
        <w:t>کنند</w:t>
      </w:r>
      <w:r w:rsidRPr="003C213A">
        <w:rPr>
          <w:rFonts w:hint="cs"/>
          <w:rtl/>
        </w:rPr>
        <w:t xml:space="preserve"> </w:t>
      </w:r>
      <w:r w:rsidRPr="00D0516A">
        <w:rPr>
          <w:rFonts w:hint="cs"/>
          <w:color w:val="FF0000"/>
          <w:rtl/>
        </w:rPr>
        <w:t>[منابع بررسی شوند دقیقه 12:20 فایل شماره 25 جلسه 24ام].</w:t>
      </w:r>
    </w:p>
    <w:p w:rsidR="00AE486D" w:rsidRPr="00D0516A" w:rsidRDefault="00AE486D" w:rsidP="00634270">
      <w:pPr>
        <w:jc w:val="both"/>
        <w:rPr>
          <w:color w:val="FF0000"/>
          <w:rtl/>
        </w:rPr>
      </w:pPr>
      <w:r w:rsidRPr="00B672AB">
        <w:rPr>
          <w:rFonts w:asciiTheme="minorHAnsi" w:hAnsiTheme="minorHAnsi" w:cs="B Titr" w:hint="cs"/>
          <w:color w:val="auto"/>
          <w:sz w:val="24"/>
          <w:szCs w:val="24"/>
          <w:rtl/>
        </w:rPr>
        <w:t>جواب حلی:</w:t>
      </w:r>
      <w:r w:rsidRPr="003C213A">
        <w:rPr>
          <w:rFonts w:hint="cs"/>
          <w:rtl/>
        </w:rPr>
        <w:t xml:space="preserve"> اگر </w:t>
      </w:r>
      <w:r w:rsidRPr="003C213A">
        <w:rPr>
          <w:rtl/>
        </w:rPr>
        <w:t>راو</w:t>
      </w:r>
      <w:r w:rsidRPr="003C213A">
        <w:rPr>
          <w:rFonts w:hint="cs"/>
          <w:rtl/>
        </w:rPr>
        <w:t>ی‌</w:t>
      </w:r>
      <w:r w:rsidRPr="003C213A">
        <w:rPr>
          <w:rFonts w:hint="eastAsia"/>
          <w:rtl/>
        </w:rPr>
        <w:t>ا</w:t>
      </w:r>
      <w:r w:rsidRPr="003C213A">
        <w:rPr>
          <w:rFonts w:hint="cs"/>
          <w:rtl/>
        </w:rPr>
        <w:t xml:space="preserve">ی فقط در یک منطقه زندگی کرده باشد، عدم نقل اعلام سایر مناطق را مضر </w:t>
      </w:r>
      <w:r w:rsidRPr="003C213A">
        <w:rPr>
          <w:rtl/>
        </w:rPr>
        <w:t>نم</w:t>
      </w:r>
      <w:r w:rsidRPr="003C213A">
        <w:rPr>
          <w:rFonts w:hint="cs"/>
          <w:rtl/>
        </w:rPr>
        <w:t>ی‌</w:t>
      </w:r>
      <w:r w:rsidRPr="003C213A">
        <w:rPr>
          <w:rFonts w:hint="eastAsia"/>
          <w:rtl/>
        </w:rPr>
        <w:t>دان</w:t>
      </w:r>
      <w:r w:rsidRPr="003C213A">
        <w:rPr>
          <w:rFonts w:hint="cs"/>
          <w:rtl/>
        </w:rPr>
        <w:t>ی</w:t>
      </w:r>
      <w:r w:rsidRPr="003C213A">
        <w:rPr>
          <w:rFonts w:hint="eastAsia"/>
          <w:rtl/>
        </w:rPr>
        <w:t>م</w:t>
      </w:r>
      <w:r w:rsidRPr="003C213A">
        <w:rPr>
          <w:rFonts w:hint="cs"/>
          <w:rtl/>
        </w:rPr>
        <w:t xml:space="preserve">؛ اما اگر راوی به مناطق مختلف سفر کرده و از او نقل روایت نشده باشد، این راوی را مخدوش </w:t>
      </w:r>
      <w:r w:rsidRPr="003C213A">
        <w:rPr>
          <w:rtl/>
        </w:rPr>
        <w:t>م</w:t>
      </w:r>
      <w:r w:rsidRPr="003C213A">
        <w:rPr>
          <w:rFonts w:hint="cs"/>
          <w:rtl/>
        </w:rPr>
        <w:t>ی‌</w:t>
      </w:r>
      <w:r w:rsidRPr="003C213A">
        <w:rPr>
          <w:rFonts w:hint="eastAsia"/>
          <w:rtl/>
        </w:rPr>
        <w:t>دان</w:t>
      </w:r>
      <w:r w:rsidRPr="003C213A">
        <w:rPr>
          <w:rFonts w:hint="cs"/>
          <w:rtl/>
        </w:rPr>
        <w:t>ی</w:t>
      </w:r>
      <w:r w:rsidRPr="003C213A">
        <w:rPr>
          <w:rFonts w:hint="eastAsia"/>
          <w:rtl/>
        </w:rPr>
        <w:t>م</w:t>
      </w:r>
      <w:r w:rsidRPr="003C213A">
        <w:rPr>
          <w:rFonts w:hint="cs"/>
          <w:rtl/>
        </w:rPr>
        <w:t xml:space="preserve">. آنچه در کتاب «طبقات اعلام الشیعه» جلد 1 صفحه 123 در مورد زندگی «حمدویه بن نصیر» آمده این است که وی فقط در </w:t>
      </w:r>
      <w:r w:rsidRPr="003C213A">
        <w:rPr>
          <w:rtl/>
        </w:rPr>
        <w:t>منطقه‌</w:t>
      </w:r>
      <w:r w:rsidRPr="003C213A">
        <w:rPr>
          <w:rFonts w:hint="cs"/>
          <w:rtl/>
        </w:rPr>
        <w:t>ی خراسان زندگی کرده و اصالتاً نیز از «کش» از بلاد «سمرقند» است</w:t>
      </w:r>
      <w:r w:rsidRPr="003C213A">
        <w:rPr>
          <w:rtl/>
        </w:rPr>
        <w:t xml:space="preserve">؛ </w:t>
      </w:r>
      <w:r w:rsidRPr="003C213A">
        <w:rPr>
          <w:rFonts w:hint="cs"/>
          <w:rtl/>
        </w:rPr>
        <w:t xml:space="preserve">بنابراین عدم نقل دیگران از وی مضر نیست. </w:t>
      </w:r>
      <w:r w:rsidRPr="00D0516A">
        <w:rPr>
          <w:rFonts w:hint="cs"/>
          <w:color w:val="FF0000"/>
          <w:rtl/>
        </w:rPr>
        <w:t xml:space="preserve">[گویا در این کتاب نیامده است که وی فقط در این منطقه زندگی کرده است. دقیقه 13:04 فایل شماره 25 جلسه 24ام. عبارت این کتاب این است: </w:t>
      </w:r>
      <w:r w:rsidRPr="00D0516A">
        <w:rPr>
          <w:color w:val="FF0000"/>
          <w:rtl/>
        </w:rPr>
        <w:t>حمدویه بن نصیر الکشی</w:t>
      </w:r>
      <w:r w:rsidRPr="00D0516A">
        <w:rPr>
          <w:rFonts w:hint="cs"/>
          <w:color w:val="FF0000"/>
          <w:rtl/>
        </w:rPr>
        <w:t xml:space="preserve">: </w:t>
      </w:r>
      <w:r w:rsidRPr="00D0516A">
        <w:rPr>
          <w:color w:val="FF0000"/>
          <w:rtl/>
        </w:rPr>
        <w:t>أخو إبراهیم و کلاهما من مشایخ محمد بن عمر ابن عبد العزیز الکشی. أکثر الروایة عنه فی رجاله و هو یروی عن محمد بن الحسین بن أبی الخطاب و محمد بن اسماعیل الرازی و محمد بن عیسی</w:t>
      </w:r>
      <w:r w:rsidRPr="00D0516A">
        <w:rPr>
          <w:rFonts w:hint="cs"/>
          <w:color w:val="FF0000"/>
          <w:rtl/>
        </w:rPr>
        <w:t>].</w:t>
      </w:r>
    </w:p>
    <w:p w:rsidR="00AE486D" w:rsidRPr="00AE486D" w:rsidRDefault="00AE486D" w:rsidP="00AE486D">
      <w:pPr>
        <w:jc w:val="both"/>
        <w:rPr>
          <w:rFonts w:asciiTheme="minorHAnsi" w:hAnsiTheme="minorHAnsi"/>
          <w:color w:val="auto"/>
          <w:sz w:val="28"/>
          <w:rtl/>
        </w:rPr>
      </w:pPr>
      <w:r w:rsidRPr="00AE486D">
        <w:rPr>
          <w:rFonts w:asciiTheme="minorHAnsi" w:hAnsiTheme="minorHAnsi" w:hint="cs"/>
          <w:color w:val="auto"/>
          <w:sz w:val="28"/>
          <w:rtl/>
        </w:rPr>
        <w:t xml:space="preserve">بنابراین </w:t>
      </w:r>
      <w:r w:rsidRPr="00AE486D">
        <w:rPr>
          <w:rFonts w:asciiTheme="minorHAnsi" w:hAnsiTheme="minorHAnsi"/>
          <w:color w:val="auto"/>
          <w:sz w:val="28"/>
          <w:rtl/>
        </w:rPr>
        <w:t>نقل‌ها</w:t>
      </w:r>
      <w:r w:rsidRPr="00AE486D">
        <w:rPr>
          <w:rFonts w:asciiTheme="minorHAnsi" w:hAnsiTheme="minorHAnsi" w:hint="cs"/>
          <w:color w:val="auto"/>
          <w:sz w:val="28"/>
          <w:rtl/>
        </w:rPr>
        <w:t xml:space="preserve">یی که «کشی» از رجال «حمدویه بن نصیر» دارد را </w:t>
      </w:r>
      <w:r w:rsidRPr="00AE486D">
        <w:rPr>
          <w:rFonts w:asciiTheme="minorHAnsi" w:hAnsiTheme="minorHAnsi"/>
          <w:color w:val="auto"/>
          <w:sz w:val="28"/>
          <w:rtl/>
        </w:rPr>
        <w:t>م</w:t>
      </w:r>
      <w:r w:rsidRPr="00AE486D">
        <w:rPr>
          <w:rFonts w:asciiTheme="minorHAnsi" w:hAnsiTheme="minorHAnsi" w:hint="cs"/>
          <w:color w:val="auto"/>
          <w:sz w:val="28"/>
          <w:rtl/>
        </w:rPr>
        <w:t>ی‌</w:t>
      </w:r>
      <w:r w:rsidRPr="00AE486D">
        <w:rPr>
          <w:rFonts w:asciiTheme="minorHAnsi" w:hAnsiTheme="minorHAnsi" w:hint="eastAsia"/>
          <w:color w:val="auto"/>
          <w:sz w:val="28"/>
          <w:rtl/>
        </w:rPr>
        <w:t>پذ</w:t>
      </w:r>
      <w:r w:rsidRPr="00AE486D">
        <w:rPr>
          <w:rFonts w:asciiTheme="minorHAnsi" w:hAnsiTheme="minorHAnsi" w:hint="cs"/>
          <w:color w:val="auto"/>
          <w:sz w:val="28"/>
          <w:rtl/>
        </w:rPr>
        <w:t>ی</w:t>
      </w:r>
      <w:r w:rsidRPr="00AE486D">
        <w:rPr>
          <w:rFonts w:asciiTheme="minorHAnsi" w:hAnsiTheme="minorHAnsi" w:hint="eastAsia"/>
          <w:color w:val="auto"/>
          <w:sz w:val="28"/>
          <w:rtl/>
        </w:rPr>
        <w:t>ر</w:t>
      </w:r>
      <w:r w:rsidRPr="00AE486D">
        <w:rPr>
          <w:rFonts w:asciiTheme="minorHAnsi" w:hAnsiTheme="minorHAnsi" w:hint="cs"/>
          <w:color w:val="auto"/>
          <w:sz w:val="28"/>
          <w:rtl/>
        </w:rPr>
        <w:t>ی</w:t>
      </w:r>
      <w:r w:rsidRPr="00AE486D">
        <w:rPr>
          <w:rFonts w:asciiTheme="minorHAnsi" w:hAnsiTheme="minorHAnsi" w:hint="eastAsia"/>
          <w:color w:val="auto"/>
          <w:sz w:val="28"/>
          <w:rtl/>
        </w:rPr>
        <w:t>م</w:t>
      </w:r>
      <w:r w:rsidRPr="00AE486D">
        <w:rPr>
          <w:rFonts w:asciiTheme="minorHAnsi" w:hAnsiTheme="minorHAnsi" w:hint="cs"/>
          <w:color w:val="auto"/>
          <w:sz w:val="28"/>
          <w:rtl/>
        </w:rPr>
        <w:t xml:space="preserve"> و وی را امامی و ثقه </w:t>
      </w:r>
      <w:r w:rsidRPr="00AE486D">
        <w:rPr>
          <w:rFonts w:asciiTheme="minorHAnsi" w:hAnsiTheme="minorHAnsi"/>
          <w:color w:val="auto"/>
          <w:sz w:val="28"/>
          <w:rtl/>
        </w:rPr>
        <w:t>م</w:t>
      </w:r>
      <w:r w:rsidRPr="00AE486D">
        <w:rPr>
          <w:rFonts w:asciiTheme="minorHAnsi" w:hAnsiTheme="minorHAnsi" w:hint="cs"/>
          <w:color w:val="auto"/>
          <w:sz w:val="28"/>
          <w:rtl/>
        </w:rPr>
        <w:t>ی‌</w:t>
      </w:r>
      <w:r w:rsidRPr="00AE486D">
        <w:rPr>
          <w:rFonts w:asciiTheme="minorHAnsi" w:hAnsiTheme="minorHAnsi" w:hint="eastAsia"/>
          <w:color w:val="auto"/>
          <w:sz w:val="28"/>
          <w:rtl/>
        </w:rPr>
        <w:t>دان</w:t>
      </w:r>
      <w:r w:rsidRPr="00AE486D">
        <w:rPr>
          <w:rFonts w:asciiTheme="minorHAnsi" w:hAnsiTheme="minorHAnsi" w:hint="cs"/>
          <w:color w:val="auto"/>
          <w:sz w:val="28"/>
          <w:rtl/>
        </w:rPr>
        <w:t>ی</w:t>
      </w:r>
      <w:r w:rsidRPr="00AE486D">
        <w:rPr>
          <w:rFonts w:asciiTheme="minorHAnsi" w:hAnsiTheme="minorHAnsi" w:hint="eastAsia"/>
          <w:color w:val="auto"/>
          <w:sz w:val="28"/>
          <w:rtl/>
        </w:rPr>
        <w:t>م</w:t>
      </w:r>
      <w:r w:rsidRPr="00AE486D">
        <w:rPr>
          <w:rFonts w:asciiTheme="minorHAnsi" w:hAnsiTheme="minorHAnsi" w:hint="cs"/>
          <w:color w:val="auto"/>
          <w:sz w:val="28"/>
          <w:rtl/>
        </w:rPr>
        <w:t>.</w:t>
      </w:r>
    </w:p>
    <w:p w:rsidR="00AE486D" w:rsidRPr="00AE486D" w:rsidRDefault="00AE486D" w:rsidP="00AE486D">
      <w:pPr>
        <w:jc w:val="both"/>
        <w:rPr>
          <w:rFonts w:asciiTheme="minorHAnsi" w:hAnsiTheme="minorHAnsi"/>
          <w:color w:val="auto"/>
          <w:sz w:val="28"/>
          <w:rtl/>
        </w:rPr>
      </w:pPr>
      <w:r w:rsidRPr="00AE486D">
        <w:rPr>
          <w:rFonts w:asciiTheme="minorHAnsi" w:hAnsiTheme="minorHAnsi" w:hint="cs"/>
          <w:color w:val="auto"/>
          <w:sz w:val="28"/>
          <w:rtl/>
        </w:rPr>
        <w:t>روایات این راوی زیاد نیست. وی 61 روایت دارد که روایتی که در «تهذیب» آمده مهم است؛ اما در رجال، «کشی» از 1151 موردی که در مورد راویان بحث کرده است، 277 مورد از آنها را به «حمدویه بن نصیر» استناد کرده و از رجال وی استفاده کرده است.</w:t>
      </w:r>
    </w:p>
    <w:p w:rsidR="00AE486D" w:rsidRPr="00AE486D" w:rsidRDefault="00AE486D" w:rsidP="00B672AB">
      <w:pPr>
        <w:pStyle w:val="2"/>
        <w:rPr>
          <w:rtl/>
        </w:rPr>
      </w:pPr>
      <w:bookmarkStart w:id="362" w:name="_Toc40762593"/>
      <w:r w:rsidRPr="00AE486D">
        <w:rPr>
          <w:rFonts w:hint="cs"/>
          <w:rtl/>
        </w:rPr>
        <w:lastRenderedPageBreak/>
        <w:t>17. «حسین بن حسن بن ابان»</w:t>
      </w:r>
      <w:bookmarkEnd w:id="362"/>
    </w:p>
    <w:p w:rsidR="00AE486D" w:rsidRPr="003C213A" w:rsidRDefault="00AE486D" w:rsidP="00010328">
      <w:pPr>
        <w:jc w:val="both"/>
        <w:rPr>
          <w:rtl/>
        </w:rPr>
      </w:pPr>
      <w:r w:rsidRPr="008C76E9">
        <w:rPr>
          <w:rFonts w:asciiTheme="minorHAnsi" w:hAnsiTheme="minorHAnsi" w:cs="B Titr" w:hint="cs"/>
          <w:color w:val="auto"/>
          <w:sz w:val="24"/>
          <w:szCs w:val="24"/>
          <w:rtl/>
        </w:rPr>
        <w:t>«رجال طوسی»:</w:t>
      </w:r>
      <w:r w:rsidRPr="003C213A">
        <w:rPr>
          <w:rFonts w:hint="cs"/>
          <w:rtl/>
        </w:rPr>
        <w:t xml:space="preserve"> </w:t>
      </w:r>
      <w:r w:rsidRPr="003C213A">
        <w:rPr>
          <w:rtl/>
        </w:rPr>
        <w:t>«</w:t>
      </w:r>
      <w:r w:rsidRPr="003C213A">
        <w:rPr>
          <w:rFonts w:hint="cs"/>
          <w:rtl/>
        </w:rPr>
        <w:t>5845- 8 الحسین بن الحسن بن أبان: أدرکه و لم أعلم أنه روی عنه، و ذکر ابن قولویه أنه قرابة الصفار و سعد بن عبد الله، و هو أقدم منهما، لأنه روی عن الحسین بن سعید، و هما لم یرویا عنه»</w:t>
      </w:r>
      <w:r w:rsidR="00010328">
        <w:rPr>
          <w:rFonts w:hint="cs"/>
          <w:rtl/>
        </w:rPr>
        <w:t>.</w:t>
      </w:r>
      <w:r w:rsidR="00010328">
        <w:rPr>
          <w:rStyle w:val="FootnoteReference"/>
          <w:rtl/>
        </w:rPr>
        <w:footnoteReference w:id="313"/>
      </w:r>
    </w:p>
    <w:p w:rsidR="00AE486D" w:rsidRPr="003C213A" w:rsidRDefault="00AE486D" w:rsidP="00634270">
      <w:pPr>
        <w:jc w:val="both"/>
        <w:rPr>
          <w:rtl/>
        </w:rPr>
      </w:pPr>
      <w:r w:rsidRPr="008C76E9">
        <w:rPr>
          <w:rFonts w:asciiTheme="minorHAnsi" w:hAnsiTheme="minorHAnsi" w:cs="B Titr" w:hint="cs"/>
          <w:color w:val="auto"/>
          <w:sz w:val="24"/>
          <w:szCs w:val="24"/>
          <w:rtl/>
        </w:rPr>
        <w:t>«رجال نجاشی»:</w:t>
      </w:r>
      <w:r w:rsidRPr="003C213A">
        <w:rPr>
          <w:rFonts w:hint="cs"/>
          <w:rtl/>
        </w:rPr>
        <w:t xml:space="preserve"> این راوی در این کتاب عنوان مستقلی ندارد اما در طریق «نجاشی» به «حسین بن سعید اهوازی» آمده است که این طریق مورد قبول واقع شده و اعتراضی نسبت به آن نشده است.</w:t>
      </w:r>
    </w:p>
    <w:p w:rsidR="00AE486D" w:rsidRPr="003C213A" w:rsidRDefault="00AE486D" w:rsidP="00957B3A">
      <w:pPr>
        <w:jc w:val="both"/>
        <w:rPr>
          <w:rtl/>
        </w:rPr>
      </w:pPr>
      <w:r w:rsidRPr="008C76E9">
        <w:rPr>
          <w:rFonts w:asciiTheme="minorHAnsi" w:hAnsiTheme="minorHAnsi" w:cs="B Titr" w:hint="cs"/>
          <w:color w:val="auto"/>
          <w:sz w:val="24"/>
          <w:szCs w:val="24"/>
          <w:rtl/>
        </w:rPr>
        <w:t>«رجال ابن داود»:</w:t>
      </w:r>
      <w:r w:rsidRPr="003C213A">
        <w:rPr>
          <w:rFonts w:hint="cs"/>
          <w:rtl/>
        </w:rPr>
        <w:t xml:space="preserve"> در این کتاب ذیل عنوان «محمد بن اورمه» این عبارت آمده است: </w:t>
      </w:r>
      <w:r w:rsidRPr="003C213A">
        <w:rPr>
          <w:rtl/>
        </w:rPr>
        <w:t>«</w:t>
      </w:r>
      <w:r w:rsidRPr="003C213A">
        <w:rPr>
          <w:rFonts w:hint="cs"/>
          <w:rtl/>
        </w:rPr>
        <w:t>417 محمد بن أورمة:، بضم الهمزة و سکون الواو قبل الراء المضمومة، أبو جعفر القمی لم [</w:t>
      </w:r>
      <w:r w:rsidRPr="003C213A">
        <w:rPr>
          <w:rtl/>
        </w:rPr>
        <w:t>جخ</w:t>
      </w:r>
      <w:r w:rsidRPr="003C213A">
        <w:rPr>
          <w:rFonts w:hint="cs"/>
          <w:rtl/>
        </w:rPr>
        <w:t>] ضعیف روی عنه الحسین بن الحسن بن أبان و هو ثقة [</w:t>
      </w:r>
      <w:r w:rsidRPr="003C213A">
        <w:rPr>
          <w:rtl/>
        </w:rPr>
        <w:t>ست</w:t>
      </w:r>
      <w:r w:rsidRPr="003C213A">
        <w:rPr>
          <w:rFonts w:hint="cs"/>
          <w:rtl/>
        </w:rPr>
        <w:t>] فی روایاته تخلیط [ی</w:t>
      </w:r>
      <w:r w:rsidRPr="003C213A">
        <w:rPr>
          <w:rFonts w:hint="eastAsia"/>
          <w:rtl/>
        </w:rPr>
        <w:t>ه</w:t>
      </w:r>
      <w:r w:rsidRPr="003C213A">
        <w:rPr>
          <w:rFonts w:hint="cs"/>
          <w:rtl/>
        </w:rPr>
        <w:t>] طعن علیه بالغلو، فکل ما کان فی کتبه مما یوجد فی کتب الحسین بن سعید و غیره فإنه یعتمد علیه، و کل ما تفرد به لم یجز العمل علیه و لا یعتمد [</w:t>
      </w:r>
      <w:r w:rsidRPr="003C213A">
        <w:rPr>
          <w:rtl/>
        </w:rPr>
        <w:t>غض</w:t>
      </w:r>
      <w:r w:rsidRPr="003C213A">
        <w:rPr>
          <w:rFonts w:hint="cs"/>
          <w:rtl/>
        </w:rPr>
        <w:t>]: اتهمه القمیون بالغلو، و حدیثه نقی لا فساد فیه، و لم أر شیئا ینسب إلیه تضطرب فیه النفس إلا أوراقا فی تفسیر الباطن و أظنها موضوعة علیه، و رأیت کتابا خرج عن أبی الحسن علیه‌السلام إلی القمیین فی براءته مما قذف به [</w:t>
      </w:r>
      <w:r w:rsidRPr="003C213A">
        <w:rPr>
          <w:rtl/>
        </w:rPr>
        <w:t>جش</w:t>
      </w:r>
      <w:r w:rsidRPr="003C213A">
        <w:rPr>
          <w:rFonts w:hint="cs"/>
          <w:rtl/>
        </w:rPr>
        <w:t>] غمز القمیون علیه و رموه بالغلو حتی دس علیه من یفتک به فوجده یصلی من أول اللیل إلی آخره فتوقفوا عنه»</w:t>
      </w:r>
      <w:r w:rsidR="00957B3A">
        <w:rPr>
          <w:rFonts w:hint="cs"/>
          <w:rtl/>
        </w:rPr>
        <w:t>.</w:t>
      </w:r>
      <w:r w:rsidR="00957B3A">
        <w:rPr>
          <w:rStyle w:val="FootnoteReference"/>
          <w:rtl/>
        </w:rPr>
        <w:footnoteReference w:id="314"/>
      </w:r>
    </w:p>
    <w:p w:rsidR="00AE486D" w:rsidRPr="00AE486D" w:rsidRDefault="00AE486D" w:rsidP="00AE486D">
      <w:pPr>
        <w:jc w:val="both"/>
        <w:rPr>
          <w:rFonts w:asciiTheme="minorHAnsi" w:hAnsiTheme="minorHAnsi"/>
          <w:color w:val="auto"/>
          <w:sz w:val="28"/>
          <w:rtl/>
        </w:rPr>
      </w:pPr>
      <w:r w:rsidRPr="00AE486D">
        <w:rPr>
          <w:rFonts w:asciiTheme="minorHAnsi" w:hAnsiTheme="minorHAnsi"/>
          <w:color w:val="auto"/>
          <w:sz w:val="28"/>
          <w:rtl/>
        </w:rPr>
        <w:t>عمده‌</w:t>
      </w:r>
      <w:r w:rsidRPr="00AE486D">
        <w:rPr>
          <w:rFonts w:asciiTheme="minorHAnsi" w:hAnsiTheme="minorHAnsi" w:hint="cs"/>
          <w:color w:val="auto"/>
          <w:sz w:val="28"/>
          <w:rtl/>
        </w:rPr>
        <w:t>ی مطالب در مورد این راوی همین مطالبی است که در «رجال ابن</w:t>
      </w:r>
      <w:r w:rsidRPr="00AE486D">
        <w:rPr>
          <w:rFonts w:asciiTheme="minorHAnsi" w:hAnsiTheme="minorHAnsi"/>
          <w:color w:val="auto"/>
          <w:sz w:val="28"/>
          <w:rtl/>
        </w:rPr>
        <w:t xml:space="preserve"> </w:t>
      </w:r>
      <w:r w:rsidRPr="00AE486D">
        <w:rPr>
          <w:rFonts w:asciiTheme="minorHAnsi" w:hAnsiTheme="minorHAnsi" w:hint="cs"/>
          <w:color w:val="auto"/>
          <w:sz w:val="28"/>
          <w:rtl/>
        </w:rPr>
        <w:t xml:space="preserve">داود» آمده است و مورد بحث قرار گرفته است. در اینکه ضمیر مرجع «هو» در «هو ثقه [ست]» کیست و در اینکه این عبارت از خود «ابن داود» است یا اینکه آن را از </w:t>
      </w:r>
      <w:r w:rsidRPr="00AE486D">
        <w:rPr>
          <w:rFonts w:asciiTheme="minorHAnsi" w:hAnsiTheme="minorHAnsi"/>
          <w:color w:val="auto"/>
          <w:sz w:val="28"/>
          <w:rtl/>
        </w:rPr>
        <w:t>نسخه‌ا</w:t>
      </w:r>
      <w:r w:rsidRPr="00AE486D">
        <w:rPr>
          <w:rFonts w:asciiTheme="minorHAnsi" w:hAnsiTheme="minorHAnsi" w:hint="cs"/>
          <w:color w:val="auto"/>
          <w:sz w:val="28"/>
          <w:rtl/>
        </w:rPr>
        <w:t xml:space="preserve">ی از کتاب شیخ که در اختیار وی بوده است نقل </w:t>
      </w:r>
      <w:r w:rsidRPr="00AE486D">
        <w:rPr>
          <w:rFonts w:asciiTheme="minorHAnsi" w:hAnsiTheme="minorHAnsi"/>
          <w:color w:val="auto"/>
          <w:sz w:val="28"/>
          <w:rtl/>
        </w:rPr>
        <w:t>م</w:t>
      </w:r>
      <w:r w:rsidRPr="00AE486D">
        <w:rPr>
          <w:rFonts w:asciiTheme="minorHAnsi" w:hAnsiTheme="minorHAnsi" w:hint="cs"/>
          <w:color w:val="auto"/>
          <w:sz w:val="28"/>
          <w:rtl/>
        </w:rPr>
        <w:t>ی‌</w:t>
      </w:r>
      <w:r w:rsidRPr="00AE486D">
        <w:rPr>
          <w:rFonts w:asciiTheme="minorHAnsi" w:hAnsiTheme="minorHAnsi" w:hint="eastAsia"/>
          <w:color w:val="auto"/>
          <w:sz w:val="28"/>
          <w:rtl/>
        </w:rPr>
        <w:t>کند</w:t>
      </w:r>
      <w:r w:rsidRPr="00AE486D">
        <w:rPr>
          <w:rFonts w:asciiTheme="minorHAnsi" w:hAnsiTheme="minorHAnsi" w:hint="cs"/>
          <w:color w:val="auto"/>
          <w:sz w:val="28"/>
          <w:rtl/>
        </w:rPr>
        <w:t>، اختلاف است.</w:t>
      </w:r>
    </w:p>
    <w:p w:rsidR="00AE486D" w:rsidRPr="003C213A" w:rsidRDefault="00AE486D" w:rsidP="00957B3A">
      <w:pPr>
        <w:jc w:val="both"/>
        <w:rPr>
          <w:rtl/>
        </w:rPr>
      </w:pPr>
      <w:r w:rsidRPr="00937CFC">
        <w:rPr>
          <w:rFonts w:asciiTheme="minorHAnsi" w:hAnsiTheme="minorHAnsi" w:cs="B Titr" w:hint="cs"/>
          <w:color w:val="auto"/>
          <w:sz w:val="24"/>
          <w:szCs w:val="24"/>
          <w:rtl/>
        </w:rPr>
        <w:t>«مشرق الشمسین»:</w:t>
      </w:r>
      <w:r w:rsidRPr="00937CFC">
        <w:rPr>
          <w:rFonts w:asciiTheme="minorHAnsi" w:hAnsiTheme="minorHAnsi" w:cs="B Titr"/>
          <w:color w:val="auto"/>
          <w:sz w:val="24"/>
          <w:szCs w:val="24"/>
          <w:rtl/>
        </w:rPr>
        <w:softHyphen/>
      </w:r>
      <w:r w:rsidRPr="003C213A">
        <w:rPr>
          <w:rFonts w:hint="cs"/>
          <w:rtl/>
        </w:rPr>
        <w:t xml:space="preserve"> «شیخ بهایی» در مورد عبارت «شیخ طوسی» </w:t>
      </w:r>
      <w:r w:rsidRPr="003C213A">
        <w:rPr>
          <w:rtl/>
        </w:rPr>
        <w:t>م</w:t>
      </w:r>
      <w:r w:rsidRPr="003C213A">
        <w:rPr>
          <w:rFonts w:hint="cs"/>
          <w:rtl/>
        </w:rPr>
        <w:t>ی‌</w:t>
      </w:r>
      <w:r w:rsidRPr="003C213A">
        <w:rPr>
          <w:rFonts w:hint="eastAsia"/>
          <w:rtl/>
        </w:rPr>
        <w:t>فرما</w:t>
      </w:r>
      <w:r w:rsidRPr="003C213A">
        <w:rPr>
          <w:rFonts w:hint="cs"/>
          <w:rtl/>
        </w:rPr>
        <w:t>ی</w:t>
      </w:r>
      <w:r w:rsidRPr="003C213A">
        <w:rPr>
          <w:rFonts w:hint="eastAsia"/>
          <w:rtl/>
        </w:rPr>
        <w:t>ند</w:t>
      </w:r>
      <w:r w:rsidRPr="003C213A">
        <w:rPr>
          <w:rFonts w:hint="cs"/>
          <w:rtl/>
        </w:rPr>
        <w:t>: «و الشّیخ عدّه فی کتاب الرّجال تارة فی أصحاب العسکری علیه‌السلام و تارة فیمن لم یرو، و لم ینصّ بشی‌ء علیه، و لم یقف علی توثیقه إلّا فی غیر بابه فی ترجمة محمّد بن أورمة. و الحقّ أنّ عبارة الشّیخ هناک لیست صریحة فی توثیقه کما لا یخفی علی المتأمّل»</w:t>
      </w:r>
      <w:r w:rsidR="00957B3A">
        <w:rPr>
          <w:rFonts w:hint="cs"/>
          <w:rtl/>
        </w:rPr>
        <w:t>.</w:t>
      </w:r>
      <w:r w:rsidR="00957B3A">
        <w:rPr>
          <w:rStyle w:val="FootnoteReference"/>
          <w:rtl/>
        </w:rPr>
        <w:footnoteReference w:id="315"/>
      </w:r>
    </w:p>
    <w:p w:rsidR="00AE486D" w:rsidRPr="00AE486D" w:rsidRDefault="00AE486D" w:rsidP="00AE486D">
      <w:pPr>
        <w:jc w:val="both"/>
        <w:rPr>
          <w:rFonts w:asciiTheme="minorHAnsi" w:hAnsiTheme="minorHAnsi"/>
          <w:color w:val="auto"/>
          <w:sz w:val="28"/>
        </w:rPr>
      </w:pPr>
      <w:r w:rsidRPr="00AE486D">
        <w:rPr>
          <w:rFonts w:asciiTheme="minorHAnsi" w:hAnsiTheme="minorHAnsi" w:hint="cs"/>
          <w:color w:val="auto"/>
          <w:sz w:val="28"/>
          <w:rtl/>
        </w:rPr>
        <w:t xml:space="preserve">پس «شیخ بهایی» عبارت توثیق را متعلق به «شیخ طوسی» </w:t>
      </w:r>
      <w:r w:rsidRPr="00AE486D">
        <w:rPr>
          <w:rFonts w:asciiTheme="minorHAnsi" w:hAnsiTheme="minorHAnsi"/>
          <w:color w:val="auto"/>
          <w:sz w:val="28"/>
          <w:rtl/>
        </w:rPr>
        <w:t>م</w:t>
      </w:r>
      <w:r w:rsidRPr="00AE486D">
        <w:rPr>
          <w:rFonts w:asciiTheme="minorHAnsi" w:hAnsiTheme="minorHAnsi" w:hint="cs"/>
          <w:color w:val="auto"/>
          <w:sz w:val="28"/>
          <w:rtl/>
        </w:rPr>
        <w:t>ی‌</w:t>
      </w:r>
      <w:r w:rsidRPr="00AE486D">
        <w:rPr>
          <w:rFonts w:asciiTheme="minorHAnsi" w:hAnsiTheme="minorHAnsi" w:hint="eastAsia"/>
          <w:color w:val="auto"/>
          <w:sz w:val="28"/>
          <w:rtl/>
        </w:rPr>
        <w:t>داند</w:t>
      </w:r>
      <w:r w:rsidRPr="00AE486D">
        <w:rPr>
          <w:rFonts w:asciiTheme="minorHAnsi" w:hAnsiTheme="minorHAnsi" w:hint="cs"/>
          <w:color w:val="auto"/>
          <w:sz w:val="28"/>
          <w:rtl/>
        </w:rPr>
        <w:t xml:space="preserve"> که یا </w:t>
      </w:r>
      <w:r w:rsidRPr="00AE486D">
        <w:rPr>
          <w:rFonts w:asciiTheme="minorHAnsi" w:hAnsiTheme="minorHAnsi"/>
          <w:color w:val="auto"/>
          <w:sz w:val="28"/>
          <w:rtl/>
        </w:rPr>
        <w:t>نسخه‌ا</w:t>
      </w:r>
      <w:r w:rsidRPr="00AE486D">
        <w:rPr>
          <w:rFonts w:asciiTheme="minorHAnsi" w:hAnsiTheme="minorHAnsi" w:hint="cs"/>
          <w:color w:val="auto"/>
          <w:sz w:val="28"/>
          <w:rtl/>
        </w:rPr>
        <w:t xml:space="preserve">ی که در دست ایشان بوده متفاوت بوده یا برداشت ایشان از عبارت </w:t>
      </w:r>
      <w:r w:rsidRPr="00AE486D">
        <w:rPr>
          <w:rFonts w:asciiTheme="minorHAnsi" w:hAnsiTheme="minorHAnsi"/>
          <w:color w:val="auto"/>
          <w:sz w:val="28"/>
          <w:rtl/>
        </w:rPr>
        <w:t>ا</w:t>
      </w:r>
      <w:r w:rsidRPr="00AE486D">
        <w:rPr>
          <w:rFonts w:asciiTheme="minorHAnsi" w:hAnsiTheme="minorHAnsi" w:hint="cs"/>
          <w:color w:val="auto"/>
          <w:sz w:val="28"/>
          <w:rtl/>
        </w:rPr>
        <w:t>ی</w:t>
      </w:r>
      <w:r w:rsidRPr="00AE486D">
        <w:rPr>
          <w:rFonts w:asciiTheme="minorHAnsi" w:hAnsiTheme="minorHAnsi" w:hint="eastAsia"/>
          <w:color w:val="auto"/>
          <w:sz w:val="28"/>
          <w:rtl/>
        </w:rPr>
        <w:t>ن‌گونه</w:t>
      </w:r>
      <w:r w:rsidRPr="00AE486D">
        <w:rPr>
          <w:rFonts w:asciiTheme="minorHAnsi" w:hAnsiTheme="minorHAnsi" w:hint="cs"/>
          <w:color w:val="auto"/>
          <w:sz w:val="28"/>
          <w:rtl/>
        </w:rPr>
        <w:t xml:space="preserve"> بوده است.</w:t>
      </w:r>
    </w:p>
    <w:p w:rsidR="00AE486D" w:rsidRPr="003C213A" w:rsidRDefault="00AE486D" w:rsidP="00634270">
      <w:pPr>
        <w:jc w:val="both"/>
        <w:rPr>
          <w:rtl/>
        </w:rPr>
      </w:pPr>
      <w:r w:rsidRPr="00937CFC">
        <w:rPr>
          <w:rFonts w:asciiTheme="minorHAnsi" w:hAnsiTheme="minorHAnsi" w:cs="B Titr" w:hint="cs"/>
          <w:color w:val="auto"/>
          <w:sz w:val="24"/>
          <w:szCs w:val="24"/>
          <w:rtl/>
        </w:rPr>
        <w:t>«مرحوم مامقانی»:</w:t>
      </w:r>
      <w:r w:rsidRPr="00CC39E2">
        <w:rPr>
          <w:vertAlign w:val="superscript"/>
          <w:rtl/>
        </w:rPr>
        <w:footnoteReference w:id="316"/>
      </w:r>
      <w:r w:rsidRPr="003C213A">
        <w:rPr>
          <w:rFonts w:hint="cs"/>
          <w:rtl/>
        </w:rPr>
        <w:t xml:space="preserve"> ایشان با ذکر اقوال در مورد «حسین بن حسن بن ابان» و توثیقاتی که در مورد وی وجود دارد، در نهایت </w:t>
      </w:r>
      <w:r w:rsidRPr="003C213A">
        <w:rPr>
          <w:rtl/>
        </w:rPr>
        <w:t>رأ</w:t>
      </w:r>
      <w:r w:rsidRPr="003C213A">
        <w:rPr>
          <w:rFonts w:hint="cs"/>
          <w:rtl/>
        </w:rPr>
        <w:t xml:space="preserve">ی به وثاقت وی </w:t>
      </w:r>
      <w:r w:rsidRPr="003C213A">
        <w:rPr>
          <w:rtl/>
        </w:rPr>
        <w:t>م</w:t>
      </w:r>
      <w:r w:rsidRPr="003C213A">
        <w:rPr>
          <w:rFonts w:hint="cs"/>
          <w:rtl/>
        </w:rPr>
        <w:t>ی‌</w:t>
      </w:r>
      <w:r w:rsidRPr="003C213A">
        <w:rPr>
          <w:rFonts w:hint="eastAsia"/>
          <w:rtl/>
        </w:rPr>
        <w:t>دهند</w:t>
      </w:r>
      <w:r w:rsidRPr="003C213A">
        <w:rPr>
          <w:rFonts w:hint="cs"/>
          <w:rtl/>
        </w:rPr>
        <w:t xml:space="preserve"> و توثیقی را که در «رجال ابن داود» آمده بود، از خود «ابن داود» </w:t>
      </w:r>
      <w:r w:rsidRPr="003C213A">
        <w:rPr>
          <w:rtl/>
        </w:rPr>
        <w:t>م</w:t>
      </w:r>
      <w:r w:rsidRPr="003C213A">
        <w:rPr>
          <w:rFonts w:hint="cs"/>
          <w:rtl/>
        </w:rPr>
        <w:t>ی‌</w:t>
      </w:r>
      <w:r w:rsidRPr="003C213A">
        <w:rPr>
          <w:rFonts w:hint="eastAsia"/>
          <w:rtl/>
        </w:rPr>
        <w:t>دانند</w:t>
      </w:r>
      <w:r w:rsidRPr="003C213A">
        <w:rPr>
          <w:rFonts w:hint="cs"/>
          <w:rtl/>
        </w:rPr>
        <w:t xml:space="preserve"> نه نقل قول از «فهرست شیخ طوسی».</w:t>
      </w:r>
    </w:p>
    <w:p w:rsidR="00AE486D" w:rsidRPr="003C213A" w:rsidRDefault="00AE486D" w:rsidP="00CC39E2">
      <w:pPr>
        <w:jc w:val="both"/>
        <w:rPr>
          <w:rtl/>
        </w:rPr>
      </w:pPr>
      <w:r w:rsidRPr="00937CFC">
        <w:rPr>
          <w:rFonts w:asciiTheme="minorHAnsi" w:hAnsiTheme="minorHAnsi" w:cs="B Titr" w:hint="cs"/>
          <w:color w:val="auto"/>
          <w:sz w:val="24"/>
          <w:szCs w:val="24"/>
          <w:rtl/>
        </w:rPr>
        <w:t>«مرحوم خویی»:</w:t>
      </w:r>
      <w:r w:rsidRPr="00CC39E2">
        <w:rPr>
          <w:vertAlign w:val="superscript"/>
          <w:rtl/>
        </w:rPr>
        <w:footnoteReference w:id="317"/>
      </w:r>
      <w:r w:rsidRPr="003C213A">
        <w:rPr>
          <w:rFonts w:hint="cs"/>
          <w:rtl/>
        </w:rPr>
        <w:t xml:space="preserve"> ایشان دلایل اثبات وثاقت را ذکر کرده و به جز راه راویان «کامل الزیارات» بودن</w:t>
      </w:r>
      <w:r w:rsidR="00CC39E2">
        <w:rPr>
          <w:rFonts w:hint="cs"/>
          <w:rtl/>
        </w:rPr>
        <w:t>،</w:t>
      </w:r>
      <w:r w:rsidRPr="00CC39E2">
        <w:rPr>
          <w:vertAlign w:val="superscript"/>
          <w:rtl/>
        </w:rPr>
        <w:footnoteReference w:id="318"/>
      </w:r>
      <w:r w:rsidRPr="003C213A">
        <w:rPr>
          <w:rFonts w:hint="cs"/>
          <w:rtl/>
        </w:rPr>
        <w:t xml:space="preserve"> باقی </w:t>
      </w:r>
      <w:r w:rsidRPr="003C213A">
        <w:rPr>
          <w:rtl/>
        </w:rPr>
        <w:t>راه‌ها</w:t>
      </w:r>
      <w:r w:rsidRPr="003C213A">
        <w:rPr>
          <w:rFonts w:hint="cs"/>
          <w:rtl/>
        </w:rPr>
        <w:t xml:space="preserve">ی وثاقت را قابل پذیرش </w:t>
      </w:r>
      <w:r w:rsidRPr="003C213A">
        <w:rPr>
          <w:rtl/>
        </w:rPr>
        <w:t>نم</w:t>
      </w:r>
      <w:r w:rsidRPr="003C213A">
        <w:rPr>
          <w:rFonts w:hint="cs"/>
          <w:rtl/>
        </w:rPr>
        <w:t>ی‌</w:t>
      </w:r>
      <w:r w:rsidRPr="003C213A">
        <w:rPr>
          <w:rFonts w:hint="eastAsia"/>
          <w:rtl/>
        </w:rPr>
        <w:t>دانند</w:t>
      </w:r>
      <w:r w:rsidRPr="003C213A">
        <w:rPr>
          <w:rFonts w:hint="cs"/>
          <w:rtl/>
        </w:rPr>
        <w:t>.</w:t>
      </w:r>
    </w:p>
    <w:p w:rsidR="00AE486D" w:rsidRPr="003C213A" w:rsidRDefault="00AE486D" w:rsidP="00634270">
      <w:pPr>
        <w:jc w:val="both"/>
        <w:rPr>
          <w:rtl/>
        </w:rPr>
      </w:pPr>
      <w:r w:rsidRPr="00937CFC">
        <w:rPr>
          <w:rFonts w:asciiTheme="minorHAnsi" w:hAnsiTheme="minorHAnsi" w:cs="B Titr"/>
          <w:color w:val="auto"/>
          <w:sz w:val="24"/>
          <w:szCs w:val="24"/>
          <w:rtl/>
        </w:rPr>
        <w:t>جمع‌بند</w:t>
      </w:r>
      <w:r w:rsidRPr="00937CFC">
        <w:rPr>
          <w:rFonts w:asciiTheme="minorHAnsi" w:hAnsiTheme="minorHAnsi" w:cs="B Titr" w:hint="cs"/>
          <w:color w:val="auto"/>
          <w:sz w:val="24"/>
          <w:szCs w:val="24"/>
          <w:rtl/>
        </w:rPr>
        <w:t>ی استاد:</w:t>
      </w:r>
      <w:r w:rsidRPr="003C213A">
        <w:rPr>
          <w:rFonts w:hint="cs"/>
          <w:rtl/>
        </w:rPr>
        <w:t xml:space="preserve"> برای وثاقت «حسین بن حسن بن ابان» چند راه وجود دارد:</w:t>
      </w:r>
    </w:p>
    <w:p w:rsidR="00AE486D" w:rsidRPr="003C213A" w:rsidRDefault="00F667E9" w:rsidP="00634270">
      <w:pPr>
        <w:jc w:val="both"/>
        <w:rPr>
          <w:rtl/>
        </w:rPr>
      </w:pPr>
      <w:r>
        <w:rPr>
          <w:rFonts w:asciiTheme="minorHAnsi" w:hAnsiTheme="minorHAnsi" w:cs="B Titr" w:hint="cs"/>
          <w:color w:val="auto"/>
          <w:sz w:val="24"/>
          <w:szCs w:val="24"/>
          <w:rtl/>
        </w:rPr>
        <w:t>الف)</w:t>
      </w:r>
      <w:r w:rsidR="00AE486D" w:rsidRPr="003C213A">
        <w:rPr>
          <w:rFonts w:hint="cs"/>
          <w:rtl/>
        </w:rPr>
        <w:t xml:space="preserve"> جزء راویان </w:t>
      </w:r>
      <w:r w:rsidR="00AE486D" w:rsidRPr="003C213A">
        <w:rPr>
          <w:rtl/>
        </w:rPr>
        <w:t>باواسطه‌</w:t>
      </w:r>
      <w:r w:rsidR="00AE486D" w:rsidRPr="003C213A">
        <w:rPr>
          <w:rFonts w:hint="cs"/>
          <w:rtl/>
        </w:rPr>
        <w:t>ی «کامل الزیارات» بودن که گفته شد این راه مورد پذیرش نیست.</w:t>
      </w:r>
    </w:p>
    <w:p w:rsidR="00AE486D" w:rsidRPr="003C213A" w:rsidRDefault="00F667E9" w:rsidP="00634270">
      <w:pPr>
        <w:jc w:val="both"/>
        <w:rPr>
          <w:rtl/>
        </w:rPr>
      </w:pPr>
      <w:r>
        <w:rPr>
          <w:rFonts w:asciiTheme="minorHAnsi" w:hAnsiTheme="minorHAnsi" w:cs="B Titr" w:hint="cs"/>
          <w:color w:val="auto"/>
          <w:sz w:val="24"/>
          <w:szCs w:val="24"/>
          <w:rtl/>
        </w:rPr>
        <w:t>ب)</w:t>
      </w:r>
      <w:r w:rsidR="00AE486D" w:rsidRPr="003C213A">
        <w:rPr>
          <w:rFonts w:hint="cs"/>
          <w:rtl/>
        </w:rPr>
        <w:t xml:space="preserve"> عبارت «ابن داود» که مورد پذیرش ماست؛ زیرا قدما را تا زمان </w:t>
      </w:r>
      <w:r w:rsidR="00AE486D" w:rsidRPr="003C213A">
        <w:rPr>
          <w:rtl/>
        </w:rPr>
        <w:t>حمله‌</w:t>
      </w:r>
      <w:r w:rsidR="00AE486D" w:rsidRPr="003C213A">
        <w:rPr>
          <w:rFonts w:hint="cs"/>
          <w:rtl/>
        </w:rPr>
        <w:t xml:space="preserve">ی مغول محسوب </w:t>
      </w:r>
      <w:r w:rsidR="00AE486D" w:rsidRPr="003C213A">
        <w:rPr>
          <w:rtl/>
        </w:rPr>
        <w:t>م</w:t>
      </w:r>
      <w:r w:rsidR="00AE486D" w:rsidRPr="003C213A">
        <w:rPr>
          <w:rFonts w:hint="cs"/>
          <w:rtl/>
        </w:rPr>
        <w:t>ی‌</w:t>
      </w:r>
      <w:r w:rsidR="00AE486D" w:rsidRPr="003C213A">
        <w:rPr>
          <w:rFonts w:hint="eastAsia"/>
          <w:rtl/>
        </w:rPr>
        <w:t>کن</w:t>
      </w:r>
      <w:r w:rsidR="00AE486D" w:rsidRPr="003C213A">
        <w:rPr>
          <w:rFonts w:hint="cs"/>
          <w:rtl/>
        </w:rPr>
        <w:t>ی</w:t>
      </w:r>
      <w:r w:rsidR="00AE486D" w:rsidRPr="003C213A">
        <w:rPr>
          <w:rFonts w:hint="eastAsia"/>
          <w:rtl/>
        </w:rPr>
        <w:t>م</w:t>
      </w:r>
      <w:r w:rsidR="00AE486D" w:rsidRPr="003C213A">
        <w:rPr>
          <w:rFonts w:hint="cs"/>
          <w:rtl/>
        </w:rPr>
        <w:t xml:space="preserve"> نه تا زمان «شیخ طوسی» پس تفاوتی </w:t>
      </w:r>
      <w:r w:rsidR="00AE486D" w:rsidRPr="003C213A">
        <w:rPr>
          <w:rtl/>
        </w:rPr>
        <w:t>نم</w:t>
      </w:r>
      <w:r w:rsidR="00AE486D" w:rsidRPr="003C213A">
        <w:rPr>
          <w:rFonts w:hint="cs"/>
          <w:rtl/>
        </w:rPr>
        <w:t>ی‌</w:t>
      </w:r>
      <w:r w:rsidR="00AE486D" w:rsidRPr="003C213A">
        <w:rPr>
          <w:rFonts w:hint="eastAsia"/>
          <w:rtl/>
        </w:rPr>
        <w:t>کند</w:t>
      </w:r>
      <w:r w:rsidR="00AE486D" w:rsidRPr="003C213A">
        <w:rPr>
          <w:rFonts w:hint="cs"/>
          <w:rtl/>
        </w:rPr>
        <w:t xml:space="preserve"> که خود «ابن داود» راوی را توثیق کرده باشد یا آن را از «فهرست شیخ طوسی» گرفته باشد. اگر قدما را تا زمان «شیخ طوسی» حساب کنیم، توثیق «ابن داود» در صورتی مفید بود که آن را از «شیخ طوسی» نقل کرده باشد و چون در نسخ موجود از «فهرست شیخ طوسی» چنین عبارتی نیست، باید اعتبار </w:t>
      </w:r>
      <w:r w:rsidR="00AE486D" w:rsidRPr="003C213A">
        <w:rPr>
          <w:rtl/>
        </w:rPr>
        <w:t>نسخه‌ا</w:t>
      </w:r>
      <w:r w:rsidR="00AE486D" w:rsidRPr="003C213A">
        <w:rPr>
          <w:rFonts w:hint="cs"/>
          <w:rtl/>
        </w:rPr>
        <w:t xml:space="preserve">ی که در اختیار «ابن داود» بوده است، مورد بررسی قرار </w:t>
      </w:r>
      <w:r w:rsidR="00AE486D" w:rsidRPr="003C213A">
        <w:rPr>
          <w:rtl/>
        </w:rPr>
        <w:t>م</w:t>
      </w:r>
      <w:r w:rsidR="00AE486D" w:rsidRPr="003C213A">
        <w:rPr>
          <w:rFonts w:hint="cs"/>
          <w:rtl/>
        </w:rPr>
        <w:t>ی‌</w:t>
      </w:r>
      <w:r w:rsidR="00AE486D" w:rsidRPr="003C213A">
        <w:rPr>
          <w:rFonts w:hint="eastAsia"/>
          <w:rtl/>
        </w:rPr>
        <w:t>گرفت</w:t>
      </w:r>
      <w:r w:rsidR="00AE486D" w:rsidRPr="003C213A">
        <w:rPr>
          <w:rFonts w:hint="cs"/>
          <w:rtl/>
        </w:rPr>
        <w:t xml:space="preserve"> که آن نیز ثابت نیست.</w:t>
      </w:r>
    </w:p>
    <w:p w:rsidR="00AE486D" w:rsidRPr="00AE486D" w:rsidRDefault="00AE486D" w:rsidP="00AE486D">
      <w:pPr>
        <w:jc w:val="both"/>
        <w:rPr>
          <w:rFonts w:asciiTheme="minorHAnsi" w:hAnsiTheme="minorHAnsi"/>
          <w:color w:val="auto"/>
          <w:sz w:val="28"/>
          <w:rtl/>
        </w:rPr>
      </w:pPr>
      <w:r w:rsidRPr="00AE486D">
        <w:rPr>
          <w:rFonts w:asciiTheme="minorHAnsi" w:hAnsiTheme="minorHAnsi" w:hint="cs"/>
          <w:color w:val="auto"/>
          <w:sz w:val="28"/>
          <w:rtl/>
        </w:rPr>
        <w:t xml:space="preserve">ازآنجایی‌که «مرحوم خویی» قدما را تا زمان «شیخ طوسی» </w:t>
      </w:r>
      <w:r w:rsidRPr="00AE486D">
        <w:rPr>
          <w:rFonts w:asciiTheme="minorHAnsi" w:hAnsiTheme="minorHAnsi"/>
          <w:color w:val="auto"/>
          <w:sz w:val="28"/>
          <w:rtl/>
        </w:rPr>
        <w:t>م</w:t>
      </w:r>
      <w:r w:rsidRPr="00AE486D">
        <w:rPr>
          <w:rFonts w:asciiTheme="minorHAnsi" w:hAnsiTheme="minorHAnsi" w:hint="cs"/>
          <w:color w:val="auto"/>
          <w:sz w:val="28"/>
          <w:rtl/>
        </w:rPr>
        <w:t>ی‌</w:t>
      </w:r>
      <w:r w:rsidRPr="00AE486D">
        <w:rPr>
          <w:rFonts w:asciiTheme="minorHAnsi" w:hAnsiTheme="minorHAnsi" w:hint="eastAsia"/>
          <w:color w:val="auto"/>
          <w:sz w:val="28"/>
          <w:rtl/>
        </w:rPr>
        <w:t>دانند</w:t>
      </w:r>
      <w:r w:rsidRPr="00AE486D">
        <w:rPr>
          <w:rFonts w:asciiTheme="minorHAnsi" w:hAnsiTheme="minorHAnsi" w:hint="cs"/>
          <w:color w:val="auto"/>
          <w:sz w:val="28"/>
          <w:rtl/>
        </w:rPr>
        <w:t xml:space="preserve">، عبارت «ابن داود» را </w:t>
      </w:r>
      <w:r w:rsidRPr="00AE486D">
        <w:rPr>
          <w:rFonts w:asciiTheme="minorHAnsi" w:hAnsiTheme="minorHAnsi"/>
          <w:color w:val="auto"/>
          <w:sz w:val="28"/>
          <w:rtl/>
        </w:rPr>
        <w:t>نم</w:t>
      </w:r>
      <w:r w:rsidRPr="00AE486D">
        <w:rPr>
          <w:rFonts w:asciiTheme="minorHAnsi" w:hAnsiTheme="minorHAnsi" w:hint="cs"/>
          <w:color w:val="auto"/>
          <w:sz w:val="28"/>
          <w:rtl/>
        </w:rPr>
        <w:t>ی‌</w:t>
      </w:r>
      <w:r w:rsidRPr="00AE486D">
        <w:rPr>
          <w:rFonts w:asciiTheme="minorHAnsi" w:hAnsiTheme="minorHAnsi" w:hint="eastAsia"/>
          <w:color w:val="auto"/>
          <w:sz w:val="28"/>
          <w:rtl/>
        </w:rPr>
        <w:t>پذ</w:t>
      </w:r>
      <w:r w:rsidRPr="00AE486D">
        <w:rPr>
          <w:rFonts w:asciiTheme="minorHAnsi" w:hAnsiTheme="minorHAnsi" w:hint="cs"/>
          <w:color w:val="auto"/>
          <w:sz w:val="28"/>
          <w:rtl/>
        </w:rPr>
        <w:t>ی</w:t>
      </w:r>
      <w:r w:rsidRPr="00AE486D">
        <w:rPr>
          <w:rFonts w:asciiTheme="minorHAnsi" w:hAnsiTheme="minorHAnsi" w:hint="eastAsia"/>
          <w:color w:val="auto"/>
          <w:sz w:val="28"/>
          <w:rtl/>
        </w:rPr>
        <w:t>رند</w:t>
      </w:r>
      <w:r w:rsidRPr="00AE486D">
        <w:rPr>
          <w:rFonts w:asciiTheme="minorHAnsi" w:hAnsiTheme="minorHAnsi" w:hint="cs"/>
          <w:color w:val="auto"/>
          <w:sz w:val="28"/>
          <w:rtl/>
        </w:rPr>
        <w:t>.</w:t>
      </w:r>
    </w:p>
    <w:p w:rsidR="00AE486D" w:rsidRPr="003C213A" w:rsidRDefault="00F667E9" w:rsidP="00634270">
      <w:pPr>
        <w:jc w:val="both"/>
        <w:rPr>
          <w:rtl/>
        </w:rPr>
      </w:pPr>
      <w:r>
        <w:rPr>
          <w:rFonts w:asciiTheme="minorHAnsi" w:hAnsiTheme="minorHAnsi" w:cs="B Titr" w:hint="cs"/>
          <w:color w:val="auto"/>
          <w:sz w:val="24"/>
          <w:szCs w:val="24"/>
          <w:rtl/>
        </w:rPr>
        <w:t>ج)</w:t>
      </w:r>
      <w:r w:rsidR="00AE486D" w:rsidRPr="003C213A">
        <w:rPr>
          <w:rFonts w:hint="cs"/>
          <w:rtl/>
        </w:rPr>
        <w:t xml:space="preserve"> کثرت روایت اجلاء مع عدم ورود قدح فیه: «حسین بن حسن» 226 روایت دارد و این افراد که از </w:t>
      </w:r>
      <w:r w:rsidR="00AE486D" w:rsidRPr="003C213A">
        <w:rPr>
          <w:rtl/>
        </w:rPr>
        <w:t>سخت‌گ</w:t>
      </w:r>
      <w:r w:rsidR="00AE486D" w:rsidRPr="003C213A">
        <w:rPr>
          <w:rFonts w:hint="cs"/>
          <w:rtl/>
        </w:rPr>
        <w:t>ی</w:t>
      </w:r>
      <w:r w:rsidR="00AE486D" w:rsidRPr="003C213A">
        <w:rPr>
          <w:rFonts w:hint="eastAsia"/>
          <w:rtl/>
        </w:rPr>
        <w:t>ران</w:t>
      </w:r>
      <w:r w:rsidR="00AE486D" w:rsidRPr="003C213A">
        <w:rPr>
          <w:rFonts w:hint="cs"/>
          <w:rtl/>
        </w:rPr>
        <w:t xml:space="preserve"> رجال هستند، از وی نقل روایت دارند:</w:t>
      </w:r>
    </w:p>
    <w:p w:rsidR="00AE486D" w:rsidRPr="00AE486D" w:rsidRDefault="00AE486D" w:rsidP="00937CFC">
      <w:pPr>
        <w:ind w:left="720"/>
        <w:jc w:val="both"/>
        <w:rPr>
          <w:rFonts w:asciiTheme="minorHAnsi" w:hAnsiTheme="minorHAnsi"/>
          <w:color w:val="auto"/>
          <w:sz w:val="28"/>
          <w:rtl/>
        </w:rPr>
      </w:pPr>
      <w:r w:rsidRPr="00AE486D">
        <w:rPr>
          <w:rFonts w:asciiTheme="minorHAnsi" w:hAnsiTheme="minorHAnsi" w:hint="cs"/>
          <w:color w:val="auto"/>
          <w:sz w:val="28"/>
          <w:rtl/>
        </w:rPr>
        <w:t>«محمد بن حسن بن ولید»؛</w:t>
      </w:r>
    </w:p>
    <w:p w:rsidR="00AE486D" w:rsidRPr="00AE486D" w:rsidRDefault="00AE486D" w:rsidP="00937CFC">
      <w:pPr>
        <w:ind w:left="720"/>
        <w:jc w:val="both"/>
        <w:rPr>
          <w:rFonts w:asciiTheme="minorHAnsi" w:hAnsiTheme="minorHAnsi"/>
          <w:color w:val="auto"/>
          <w:sz w:val="28"/>
          <w:rtl/>
        </w:rPr>
      </w:pPr>
      <w:r w:rsidRPr="00AE486D">
        <w:rPr>
          <w:rFonts w:asciiTheme="minorHAnsi" w:hAnsiTheme="minorHAnsi" w:hint="cs"/>
          <w:color w:val="auto"/>
          <w:sz w:val="28"/>
          <w:rtl/>
        </w:rPr>
        <w:lastRenderedPageBreak/>
        <w:t>«سعد بن عبدالله الاشعری القمی»؛</w:t>
      </w:r>
    </w:p>
    <w:p w:rsidR="00AE486D" w:rsidRPr="00AE486D" w:rsidRDefault="00AE486D" w:rsidP="00937CFC">
      <w:pPr>
        <w:ind w:left="720"/>
        <w:jc w:val="both"/>
        <w:rPr>
          <w:rFonts w:asciiTheme="minorHAnsi" w:hAnsiTheme="minorHAnsi"/>
          <w:color w:val="auto"/>
          <w:sz w:val="28"/>
          <w:rtl/>
        </w:rPr>
      </w:pPr>
      <w:r w:rsidRPr="00AE486D">
        <w:rPr>
          <w:rFonts w:asciiTheme="minorHAnsi" w:hAnsiTheme="minorHAnsi" w:hint="cs"/>
          <w:color w:val="auto"/>
          <w:sz w:val="28"/>
          <w:rtl/>
        </w:rPr>
        <w:t>«محمد بن حسن صفار».</w:t>
      </w:r>
    </w:p>
    <w:p w:rsidR="00AE486D" w:rsidRPr="00AE486D" w:rsidRDefault="00AE486D" w:rsidP="00AE486D">
      <w:pPr>
        <w:jc w:val="both"/>
        <w:rPr>
          <w:rFonts w:asciiTheme="minorHAnsi" w:hAnsiTheme="minorHAnsi"/>
          <w:color w:val="auto"/>
          <w:sz w:val="28"/>
          <w:rtl/>
        </w:rPr>
      </w:pPr>
      <w:r w:rsidRPr="00AE486D">
        <w:rPr>
          <w:rFonts w:asciiTheme="minorHAnsi" w:hAnsiTheme="minorHAnsi" w:hint="cs"/>
          <w:color w:val="auto"/>
          <w:sz w:val="28"/>
          <w:rtl/>
        </w:rPr>
        <w:t>این راه نیز مورد پذیرش ماست.</w:t>
      </w:r>
    </w:p>
    <w:p w:rsidR="00AE486D" w:rsidRPr="003C213A" w:rsidRDefault="00F667E9" w:rsidP="00634270">
      <w:pPr>
        <w:jc w:val="both"/>
        <w:rPr>
          <w:rtl/>
        </w:rPr>
      </w:pPr>
      <w:r>
        <w:rPr>
          <w:rFonts w:asciiTheme="minorHAnsi" w:hAnsiTheme="minorHAnsi" w:cs="B Titr" w:hint="cs"/>
          <w:color w:val="auto"/>
          <w:sz w:val="24"/>
          <w:szCs w:val="24"/>
          <w:rtl/>
        </w:rPr>
        <w:t xml:space="preserve">د) </w:t>
      </w:r>
      <w:r w:rsidR="00AE486D" w:rsidRPr="00937CFC">
        <w:rPr>
          <w:rFonts w:asciiTheme="minorHAnsi" w:hAnsiTheme="minorHAnsi" w:cs="B Titr" w:hint="cs"/>
          <w:color w:val="auto"/>
          <w:sz w:val="24"/>
          <w:szCs w:val="24"/>
          <w:rtl/>
        </w:rPr>
        <w:t xml:space="preserve">شیخ اجازه بودن: </w:t>
      </w:r>
      <w:r w:rsidR="00AE486D" w:rsidRPr="003C213A">
        <w:rPr>
          <w:rFonts w:hint="cs"/>
          <w:rtl/>
        </w:rPr>
        <w:t>«علامه مجلسی» از این راه، راوی را توثیق کرده است که گفته شد این راه نیز مورد پذیرش نیست.</w:t>
      </w:r>
    </w:p>
    <w:p w:rsidR="00AE486D" w:rsidRPr="00AE486D" w:rsidRDefault="00AE486D" w:rsidP="00AE486D">
      <w:pPr>
        <w:jc w:val="both"/>
        <w:rPr>
          <w:rFonts w:asciiTheme="minorHAnsi" w:hAnsiTheme="minorHAnsi"/>
          <w:color w:val="auto"/>
          <w:sz w:val="28"/>
          <w:rtl/>
        </w:rPr>
      </w:pPr>
      <w:r w:rsidRPr="00AE486D">
        <w:rPr>
          <w:rFonts w:asciiTheme="minorHAnsi" w:hAnsiTheme="minorHAnsi" w:hint="cs"/>
          <w:color w:val="auto"/>
          <w:sz w:val="28"/>
          <w:rtl/>
        </w:rPr>
        <w:t xml:space="preserve"> کلام «مرحوم مامقانی» که این راوی را امامی و ثقه </w:t>
      </w:r>
      <w:r w:rsidRPr="00AE486D">
        <w:rPr>
          <w:rFonts w:asciiTheme="minorHAnsi" w:hAnsiTheme="minorHAnsi"/>
          <w:color w:val="auto"/>
          <w:sz w:val="28"/>
          <w:rtl/>
        </w:rPr>
        <w:t>م</w:t>
      </w:r>
      <w:r w:rsidRPr="00AE486D">
        <w:rPr>
          <w:rFonts w:asciiTheme="minorHAnsi" w:hAnsiTheme="minorHAnsi" w:hint="cs"/>
          <w:color w:val="auto"/>
          <w:sz w:val="28"/>
          <w:rtl/>
        </w:rPr>
        <w:t>ی‌</w:t>
      </w:r>
      <w:r w:rsidRPr="00AE486D">
        <w:rPr>
          <w:rFonts w:asciiTheme="minorHAnsi" w:hAnsiTheme="minorHAnsi" w:hint="eastAsia"/>
          <w:color w:val="auto"/>
          <w:sz w:val="28"/>
          <w:rtl/>
        </w:rPr>
        <w:t>داند</w:t>
      </w:r>
      <w:r w:rsidRPr="00AE486D">
        <w:rPr>
          <w:rFonts w:asciiTheme="minorHAnsi" w:hAnsiTheme="minorHAnsi" w:hint="cs"/>
          <w:color w:val="auto"/>
          <w:sz w:val="28"/>
          <w:rtl/>
        </w:rPr>
        <w:t xml:space="preserve"> صحیح</w:t>
      </w:r>
      <w:r w:rsidRPr="00AE486D">
        <w:rPr>
          <w:rFonts w:asciiTheme="minorHAnsi" w:hAnsiTheme="minorHAnsi"/>
          <w:color w:val="auto"/>
          <w:sz w:val="28"/>
          <w:rtl/>
        </w:rPr>
        <w:t xml:space="preserve"> </w:t>
      </w:r>
      <w:r w:rsidRPr="00AE486D">
        <w:rPr>
          <w:rFonts w:asciiTheme="minorHAnsi" w:hAnsiTheme="minorHAnsi" w:hint="cs"/>
          <w:color w:val="auto"/>
          <w:sz w:val="28"/>
          <w:rtl/>
        </w:rPr>
        <w:t xml:space="preserve">است. این راوی 226 روایت دارد که </w:t>
      </w:r>
      <w:r w:rsidRPr="00AE486D">
        <w:rPr>
          <w:rFonts w:asciiTheme="minorHAnsi" w:hAnsiTheme="minorHAnsi"/>
          <w:color w:val="auto"/>
          <w:sz w:val="28"/>
          <w:rtl/>
        </w:rPr>
        <w:t>عمده‌</w:t>
      </w:r>
      <w:r w:rsidRPr="00AE486D">
        <w:rPr>
          <w:rFonts w:asciiTheme="minorHAnsi" w:hAnsiTheme="minorHAnsi" w:hint="cs"/>
          <w:color w:val="auto"/>
          <w:sz w:val="28"/>
          <w:rtl/>
        </w:rPr>
        <w:t xml:space="preserve">ی روایات آن در طریق به «حسین بن سعید» واقع </w:t>
      </w:r>
      <w:r w:rsidRPr="00AE486D">
        <w:rPr>
          <w:rFonts w:asciiTheme="minorHAnsi" w:hAnsiTheme="minorHAnsi"/>
          <w:color w:val="auto"/>
          <w:sz w:val="28"/>
          <w:rtl/>
        </w:rPr>
        <w:t>م</w:t>
      </w:r>
      <w:r w:rsidRPr="00AE486D">
        <w:rPr>
          <w:rFonts w:asciiTheme="minorHAnsi" w:hAnsiTheme="minorHAnsi" w:hint="cs"/>
          <w:color w:val="auto"/>
          <w:sz w:val="28"/>
          <w:rtl/>
        </w:rPr>
        <w:t>ی‌</w:t>
      </w:r>
      <w:r w:rsidRPr="00AE486D">
        <w:rPr>
          <w:rFonts w:asciiTheme="minorHAnsi" w:hAnsiTheme="minorHAnsi" w:hint="eastAsia"/>
          <w:color w:val="auto"/>
          <w:sz w:val="28"/>
          <w:rtl/>
        </w:rPr>
        <w:t>شود</w:t>
      </w:r>
      <w:r w:rsidRPr="00AE486D">
        <w:rPr>
          <w:rFonts w:asciiTheme="minorHAnsi" w:hAnsiTheme="minorHAnsi" w:hint="cs"/>
          <w:color w:val="auto"/>
          <w:sz w:val="28"/>
          <w:rtl/>
        </w:rPr>
        <w:t>.</w:t>
      </w:r>
    </w:p>
    <w:p w:rsidR="00AE486D" w:rsidRPr="003C213A" w:rsidRDefault="00AE486D" w:rsidP="00CC39E2">
      <w:pPr>
        <w:pStyle w:val="2"/>
      </w:pPr>
      <w:bookmarkStart w:id="363" w:name="_Toc40762594"/>
      <w:r w:rsidRPr="003C213A">
        <w:rPr>
          <w:rFonts w:hint="cs"/>
          <w:rtl/>
        </w:rPr>
        <w:t>18. «خلید بن اوفی»</w:t>
      </w:r>
      <w:r w:rsidR="00CC39E2" w:rsidRPr="00CC39E2">
        <w:rPr>
          <w:rStyle w:val="FootnoteReference"/>
          <w:rFonts w:cs="B Mitra"/>
          <w:sz w:val="28"/>
          <w:szCs w:val="28"/>
          <w:rtl/>
        </w:rPr>
        <w:footnoteReference w:id="319"/>
      </w:r>
      <w:bookmarkEnd w:id="363"/>
    </w:p>
    <w:p w:rsidR="00AE486D" w:rsidRPr="003C213A" w:rsidRDefault="00AE486D" w:rsidP="005A1684">
      <w:pPr>
        <w:jc w:val="both"/>
        <w:rPr>
          <w:rtl/>
        </w:rPr>
      </w:pPr>
      <w:r w:rsidRPr="00F667E9">
        <w:rPr>
          <w:rFonts w:asciiTheme="minorHAnsi" w:hAnsiTheme="minorHAnsi" w:cs="B Titr" w:hint="cs"/>
          <w:color w:val="auto"/>
          <w:sz w:val="24"/>
          <w:szCs w:val="24"/>
          <w:rtl/>
        </w:rPr>
        <w:t>«فهرست شیخ طوسی»:</w:t>
      </w:r>
      <w:r w:rsidRPr="003C213A">
        <w:rPr>
          <w:rFonts w:hint="cs"/>
          <w:rtl/>
        </w:rPr>
        <w:t xml:space="preserve"> </w:t>
      </w:r>
      <w:r w:rsidRPr="003C213A">
        <w:rPr>
          <w:rtl/>
        </w:rPr>
        <w:t>«</w:t>
      </w:r>
      <w:r w:rsidRPr="003C213A">
        <w:rPr>
          <w:rFonts w:hint="cs"/>
          <w:rtl/>
        </w:rPr>
        <w:t xml:space="preserve">[841] أبو </w:t>
      </w:r>
      <w:r w:rsidRPr="003C213A">
        <w:rPr>
          <w:rtl/>
        </w:rPr>
        <w:t>الرب</w:t>
      </w:r>
      <w:r w:rsidRPr="003C213A">
        <w:rPr>
          <w:rFonts w:hint="cs"/>
          <w:rtl/>
        </w:rPr>
        <w:t>ی</w:t>
      </w:r>
      <w:r w:rsidRPr="003C213A">
        <w:rPr>
          <w:rFonts w:hint="eastAsia"/>
          <w:rtl/>
        </w:rPr>
        <w:t>ع</w:t>
      </w:r>
      <w:r w:rsidRPr="003C213A">
        <w:rPr>
          <w:rFonts w:hint="cs"/>
          <w:rtl/>
        </w:rPr>
        <w:t xml:space="preserve">: أبو الربیع الشامی. له کتاب. أخبرنا ابن أبی جید، عن محمّد بن </w:t>
      </w:r>
      <w:r w:rsidRPr="003C213A">
        <w:rPr>
          <w:rtl/>
        </w:rPr>
        <w:t>الحسن</w:t>
      </w:r>
      <w:r w:rsidRPr="003C213A">
        <w:rPr>
          <w:rFonts w:hint="cs"/>
          <w:rtl/>
        </w:rPr>
        <w:t>، عن سعد و الحمیری، عن محمّد بن الحسین، عن الحسن بن محبوب، عن خالد بن جریر، عن أبی الربیع الشامی»</w:t>
      </w:r>
      <w:r w:rsidR="005A1684">
        <w:rPr>
          <w:rFonts w:hint="cs"/>
          <w:rtl/>
        </w:rPr>
        <w:t>.</w:t>
      </w:r>
      <w:r w:rsidR="005A1684">
        <w:rPr>
          <w:rStyle w:val="FootnoteReference"/>
          <w:rtl/>
        </w:rPr>
        <w:footnoteReference w:id="320"/>
      </w:r>
    </w:p>
    <w:p w:rsidR="00AE486D" w:rsidRPr="003C213A" w:rsidRDefault="00AE486D" w:rsidP="005A1684">
      <w:pPr>
        <w:jc w:val="both"/>
        <w:rPr>
          <w:rtl/>
        </w:rPr>
      </w:pPr>
      <w:r w:rsidRPr="00F667E9">
        <w:rPr>
          <w:rFonts w:asciiTheme="minorHAnsi" w:hAnsiTheme="minorHAnsi" w:cs="B Titr" w:hint="cs"/>
          <w:color w:val="auto"/>
          <w:sz w:val="24"/>
          <w:szCs w:val="24"/>
          <w:rtl/>
        </w:rPr>
        <w:t>«رجال طوسی»:</w:t>
      </w:r>
      <w:r w:rsidRPr="003C213A">
        <w:rPr>
          <w:rFonts w:hint="cs"/>
          <w:rtl/>
        </w:rPr>
        <w:t xml:space="preserve"> «1388- 5 خالد بن أوفی، أبو </w:t>
      </w:r>
      <w:r w:rsidRPr="003C213A">
        <w:rPr>
          <w:rtl/>
        </w:rPr>
        <w:t>الرب</w:t>
      </w:r>
      <w:r w:rsidRPr="003C213A">
        <w:rPr>
          <w:rFonts w:hint="cs"/>
          <w:rtl/>
        </w:rPr>
        <w:t>ی</w:t>
      </w:r>
      <w:r w:rsidRPr="003C213A">
        <w:rPr>
          <w:rFonts w:hint="eastAsia"/>
          <w:rtl/>
        </w:rPr>
        <w:t>ع</w:t>
      </w:r>
      <w:r w:rsidRPr="003C213A">
        <w:rPr>
          <w:rFonts w:hint="cs"/>
          <w:rtl/>
        </w:rPr>
        <w:t>: العنزی الشامی»</w:t>
      </w:r>
      <w:r w:rsidR="005A1684">
        <w:rPr>
          <w:rFonts w:hint="cs"/>
          <w:rtl/>
        </w:rPr>
        <w:t>.</w:t>
      </w:r>
      <w:r w:rsidR="005A1684">
        <w:rPr>
          <w:rStyle w:val="FootnoteReference"/>
          <w:rtl/>
        </w:rPr>
        <w:footnoteReference w:id="321"/>
      </w:r>
    </w:p>
    <w:p w:rsidR="00AE486D" w:rsidRPr="00AE486D" w:rsidRDefault="00AE486D" w:rsidP="00AE486D">
      <w:pPr>
        <w:jc w:val="both"/>
        <w:rPr>
          <w:rFonts w:asciiTheme="minorHAnsi" w:hAnsiTheme="minorHAnsi"/>
          <w:color w:val="auto"/>
          <w:sz w:val="28"/>
          <w:rtl/>
        </w:rPr>
      </w:pPr>
      <w:r w:rsidRPr="00AE486D">
        <w:rPr>
          <w:rFonts w:asciiTheme="minorHAnsi" w:hAnsiTheme="minorHAnsi" w:hint="cs"/>
          <w:color w:val="auto"/>
          <w:sz w:val="28"/>
          <w:rtl/>
        </w:rPr>
        <w:t>در این کتاب نام راوی در اصحاب «امام باقر علیه‌السلام» آمده و توثیق یا تضعیفی برای وی آورده نشده است.</w:t>
      </w:r>
    </w:p>
    <w:p w:rsidR="00AE486D" w:rsidRPr="003C213A" w:rsidRDefault="00AE486D" w:rsidP="005A1684">
      <w:pPr>
        <w:jc w:val="both"/>
        <w:rPr>
          <w:rtl/>
        </w:rPr>
      </w:pPr>
      <w:r w:rsidRPr="00F667E9">
        <w:rPr>
          <w:rFonts w:asciiTheme="minorHAnsi" w:hAnsiTheme="minorHAnsi" w:cs="B Titr" w:hint="cs"/>
          <w:color w:val="auto"/>
          <w:sz w:val="24"/>
          <w:szCs w:val="24"/>
          <w:rtl/>
        </w:rPr>
        <w:t>«رجال نجاشی»:</w:t>
      </w:r>
      <w:r w:rsidRPr="003C213A">
        <w:rPr>
          <w:rFonts w:hint="cs"/>
          <w:rtl/>
        </w:rPr>
        <w:t xml:space="preserve"> </w:t>
      </w:r>
      <w:r w:rsidRPr="003C213A">
        <w:rPr>
          <w:rtl/>
        </w:rPr>
        <w:t>«</w:t>
      </w:r>
      <w:r w:rsidRPr="003C213A">
        <w:rPr>
          <w:rFonts w:hint="cs"/>
          <w:rtl/>
        </w:rPr>
        <w:t xml:space="preserve">1233 أبو الربیع </w:t>
      </w:r>
      <w:r w:rsidRPr="003C213A">
        <w:rPr>
          <w:rtl/>
        </w:rPr>
        <w:t>الشام</w:t>
      </w:r>
      <w:r w:rsidRPr="003C213A">
        <w:rPr>
          <w:rFonts w:hint="cs"/>
          <w:rtl/>
        </w:rPr>
        <w:t>ی: أخبرنا ابن نوح، عن الحسین بن علی، عن أحمد بن إدریس، عن محمد بن أحمد بن یحیی، عن محمد بن الحسین بن أبی الخطاب، عن الحسن بن محبوب عن خالد بن جریر، عن أبی الربیع الشامی بکتابه»</w:t>
      </w:r>
      <w:r w:rsidR="005A1684">
        <w:rPr>
          <w:rFonts w:hint="cs"/>
          <w:rtl/>
        </w:rPr>
        <w:t>.</w:t>
      </w:r>
      <w:r w:rsidR="005A1684">
        <w:rPr>
          <w:rStyle w:val="FootnoteReference"/>
          <w:rtl/>
        </w:rPr>
        <w:footnoteReference w:id="322"/>
      </w:r>
    </w:p>
    <w:p w:rsidR="00AE486D" w:rsidRPr="003C213A" w:rsidRDefault="00AE486D" w:rsidP="00073BDF">
      <w:pPr>
        <w:jc w:val="both"/>
        <w:rPr>
          <w:rtl/>
        </w:rPr>
      </w:pPr>
      <w:r w:rsidRPr="005A1684">
        <w:rPr>
          <w:rFonts w:asciiTheme="minorHAnsi" w:hAnsiTheme="minorHAnsi" w:cs="B Titr" w:hint="cs"/>
          <w:color w:val="auto"/>
          <w:sz w:val="24"/>
          <w:szCs w:val="24"/>
          <w:rtl/>
        </w:rPr>
        <w:t>«رجال برقی»:</w:t>
      </w:r>
      <w:r w:rsidRPr="003C213A">
        <w:rPr>
          <w:rFonts w:hint="cs"/>
          <w:rtl/>
        </w:rPr>
        <w:t xml:space="preserve"> در این کتاب نیز نام راوی بدون ذکر اطلاعات دیگری از وی در بین اصحاب «امام صادق علیه‌السلام» آمده است</w:t>
      </w:r>
      <w:r w:rsidR="00073BDF">
        <w:rPr>
          <w:rFonts w:hint="cs"/>
          <w:rtl/>
        </w:rPr>
        <w:t>.</w:t>
      </w:r>
      <w:r w:rsidR="00073BDF">
        <w:rPr>
          <w:rStyle w:val="FootnoteReference"/>
          <w:rtl/>
        </w:rPr>
        <w:footnoteReference w:id="323"/>
      </w:r>
    </w:p>
    <w:p w:rsidR="00AE486D" w:rsidRPr="00F667E9" w:rsidRDefault="00AE486D" w:rsidP="00634270">
      <w:pPr>
        <w:jc w:val="both"/>
        <w:rPr>
          <w:rFonts w:asciiTheme="minorHAnsi" w:hAnsiTheme="minorHAnsi" w:cs="B Titr"/>
          <w:color w:val="auto"/>
          <w:sz w:val="24"/>
          <w:szCs w:val="24"/>
          <w:rtl/>
        </w:rPr>
      </w:pPr>
      <w:r w:rsidRPr="00F667E9">
        <w:rPr>
          <w:rFonts w:asciiTheme="minorHAnsi" w:hAnsiTheme="minorHAnsi" w:cs="B Titr" w:hint="cs"/>
          <w:color w:val="auto"/>
          <w:sz w:val="24"/>
          <w:szCs w:val="24"/>
          <w:rtl/>
        </w:rPr>
        <w:t>«رجال ابن داود»:</w:t>
      </w:r>
      <w:r w:rsidRPr="00F667E9">
        <w:rPr>
          <w:rFonts w:asciiTheme="minorHAnsi" w:hAnsiTheme="minorHAnsi" w:cs="B Titr"/>
          <w:color w:val="auto"/>
          <w:sz w:val="24"/>
          <w:szCs w:val="24"/>
          <w:rtl/>
        </w:rPr>
        <w:softHyphen/>
      </w:r>
    </w:p>
    <w:p w:rsidR="00AE486D" w:rsidRPr="00AE486D" w:rsidRDefault="00AE486D" w:rsidP="005A1684">
      <w:pPr>
        <w:ind w:left="720"/>
        <w:jc w:val="both"/>
        <w:rPr>
          <w:rFonts w:asciiTheme="minorHAnsi" w:hAnsiTheme="minorHAnsi"/>
          <w:color w:val="auto"/>
          <w:sz w:val="28"/>
          <w:rtl/>
        </w:rPr>
      </w:pPr>
      <w:r w:rsidRPr="00AE486D">
        <w:rPr>
          <w:rFonts w:asciiTheme="minorHAnsi" w:hAnsiTheme="minorHAnsi"/>
          <w:color w:val="auto"/>
          <w:sz w:val="28"/>
          <w:rtl/>
        </w:rPr>
        <w:t>«</w:t>
      </w:r>
      <w:r w:rsidRPr="00AE486D">
        <w:rPr>
          <w:rFonts w:asciiTheme="minorHAnsi" w:hAnsiTheme="minorHAnsi" w:hint="cs"/>
          <w:color w:val="auto"/>
          <w:sz w:val="28"/>
          <w:rtl/>
        </w:rPr>
        <w:t xml:space="preserve">563 خلید بن أوفی، أبو </w:t>
      </w:r>
      <w:r w:rsidRPr="00AE486D">
        <w:rPr>
          <w:rFonts w:asciiTheme="minorHAnsi" w:hAnsiTheme="minorHAnsi"/>
          <w:color w:val="auto"/>
          <w:sz w:val="28"/>
          <w:rtl/>
        </w:rPr>
        <w:t>الرب</w:t>
      </w:r>
      <w:r w:rsidRPr="00AE486D">
        <w:rPr>
          <w:rFonts w:asciiTheme="minorHAnsi" w:hAnsiTheme="minorHAnsi" w:hint="cs"/>
          <w:color w:val="auto"/>
          <w:sz w:val="28"/>
          <w:rtl/>
        </w:rPr>
        <w:t>ی</w:t>
      </w:r>
      <w:r w:rsidRPr="00AE486D">
        <w:rPr>
          <w:rFonts w:asciiTheme="minorHAnsi" w:hAnsiTheme="minorHAnsi" w:hint="eastAsia"/>
          <w:color w:val="auto"/>
          <w:sz w:val="28"/>
          <w:rtl/>
        </w:rPr>
        <w:t>ع</w:t>
      </w:r>
      <w:r w:rsidRPr="00AE486D">
        <w:rPr>
          <w:rFonts w:asciiTheme="minorHAnsi" w:hAnsiTheme="minorHAnsi" w:hint="cs"/>
          <w:color w:val="auto"/>
          <w:sz w:val="28"/>
          <w:rtl/>
        </w:rPr>
        <w:t>: الشامی الغزی ق [</w:t>
      </w:r>
      <w:r w:rsidRPr="00AE486D">
        <w:rPr>
          <w:rFonts w:asciiTheme="minorHAnsi" w:hAnsiTheme="minorHAnsi"/>
          <w:color w:val="auto"/>
          <w:sz w:val="28"/>
          <w:rtl/>
        </w:rPr>
        <w:t>کش</w:t>
      </w:r>
      <w:r w:rsidR="005A1684">
        <w:rPr>
          <w:rFonts w:asciiTheme="minorHAnsi" w:hAnsiTheme="minorHAnsi" w:hint="cs"/>
          <w:color w:val="auto"/>
          <w:sz w:val="28"/>
          <w:rtl/>
        </w:rPr>
        <w:t>] مهمل»؛</w:t>
      </w:r>
      <w:r w:rsidR="005A1684">
        <w:rPr>
          <w:rStyle w:val="FootnoteReference"/>
          <w:rFonts w:asciiTheme="minorHAnsi" w:hAnsiTheme="minorHAnsi"/>
          <w:color w:val="auto"/>
          <w:sz w:val="28"/>
          <w:rtl/>
        </w:rPr>
        <w:footnoteReference w:id="324"/>
      </w:r>
    </w:p>
    <w:p w:rsidR="00AE486D" w:rsidRPr="00AE486D" w:rsidRDefault="00AE486D" w:rsidP="00073BDF">
      <w:pPr>
        <w:ind w:left="720"/>
        <w:jc w:val="both"/>
        <w:rPr>
          <w:rFonts w:asciiTheme="minorHAnsi" w:hAnsiTheme="minorHAnsi"/>
          <w:color w:val="auto"/>
          <w:sz w:val="28"/>
        </w:rPr>
      </w:pPr>
      <w:r w:rsidRPr="00AE486D">
        <w:rPr>
          <w:rFonts w:asciiTheme="minorHAnsi" w:hAnsiTheme="minorHAnsi"/>
          <w:color w:val="auto"/>
          <w:sz w:val="28"/>
          <w:rtl/>
        </w:rPr>
        <w:t>«</w:t>
      </w:r>
      <w:r w:rsidRPr="00AE486D">
        <w:rPr>
          <w:rFonts w:asciiTheme="minorHAnsi" w:hAnsiTheme="minorHAnsi" w:hint="cs"/>
          <w:color w:val="auto"/>
          <w:sz w:val="28"/>
          <w:rtl/>
        </w:rPr>
        <w:t xml:space="preserve">38 أبو الربیع </w:t>
      </w:r>
      <w:r w:rsidRPr="00AE486D">
        <w:rPr>
          <w:rFonts w:asciiTheme="minorHAnsi" w:hAnsiTheme="minorHAnsi"/>
          <w:color w:val="auto"/>
          <w:sz w:val="28"/>
          <w:rtl/>
        </w:rPr>
        <w:t>الشام</w:t>
      </w:r>
      <w:r w:rsidRPr="00AE486D">
        <w:rPr>
          <w:rFonts w:asciiTheme="minorHAnsi" w:hAnsiTheme="minorHAnsi" w:hint="cs"/>
          <w:color w:val="auto"/>
          <w:sz w:val="28"/>
          <w:rtl/>
        </w:rPr>
        <w:t xml:space="preserve">ی: ق [جخ، </w:t>
      </w:r>
      <w:r w:rsidRPr="00AE486D">
        <w:rPr>
          <w:rFonts w:asciiTheme="minorHAnsi" w:hAnsiTheme="minorHAnsi"/>
          <w:color w:val="auto"/>
          <w:sz w:val="28"/>
          <w:rtl/>
        </w:rPr>
        <w:t>ست</w:t>
      </w:r>
      <w:r w:rsidRPr="00AE486D">
        <w:rPr>
          <w:rFonts w:asciiTheme="minorHAnsi" w:hAnsiTheme="minorHAnsi" w:hint="cs"/>
          <w:color w:val="auto"/>
          <w:sz w:val="28"/>
          <w:rtl/>
        </w:rPr>
        <w:t>] مهمل»</w:t>
      </w:r>
      <w:r w:rsidR="00073BDF">
        <w:rPr>
          <w:rFonts w:asciiTheme="minorHAnsi" w:hAnsiTheme="minorHAnsi" w:hint="cs"/>
          <w:color w:val="auto"/>
          <w:sz w:val="28"/>
          <w:rtl/>
        </w:rPr>
        <w:t>.</w:t>
      </w:r>
      <w:r w:rsidR="00073BDF">
        <w:rPr>
          <w:rStyle w:val="FootnoteReference"/>
          <w:rFonts w:asciiTheme="minorHAnsi" w:hAnsiTheme="minorHAnsi"/>
          <w:color w:val="auto"/>
          <w:sz w:val="28"/>
          <w:rtl/>
        </w:rPr>
        <w:footnoteReference w:id="325"/>
      </w:r>
    </w:p>
    <w:p w:rsidR="00AE486D" w:rsidRPr="00AE486D" w:rsidRDefault="00AE486D" w:rsidP="00AE486D">
      <w:pPr>
        <w:jc w:val="both"/>
        <w:rPr>
          <w:rFonts w:asciiTheme="minorHAnsi" w:hAnsiTheme="minorHAnsi"/>
          <w:color w:val="auto"/>
          <w:sz w:val="28"/>
          <w:rtl/>
        </w:rPr>
      </w:pPr>
      <w:r w:rsidRPr="00AE486D">
        <w:rPr>
          <w:rFonts w:asciiTheme="minorHAnsi" w:hAnsiTheme="minorHAnsi" w:hint="cs"/>
          <w:color w:val="auto"/>
          <w:sz w:val="28"/>
          <w:rtl/>
        </w:rPr>
        <w:t>در این کتاب دو بار نام راوی آورده شده و در هر دو بار به مهمل بودن وی تصریح شده است.</w:t>
      </w:r>
    </w:p>
    <w:p w:rsidR="00AE486D" w:rsidRPr="003C213A" w:rsidRDefault="00AE486D" w:rsidP="00B13F6C">
      <w:pPr>
        <w:jc w:val="both"/>
        <w:rPr>
          <w:rtl/>
        </w:rPr>
      </w:pPr>
      <w:r w:rsidRPr="00F667E9">
        <w:rPr>
          <w:rFonts w:asciiTheme="minorHAnsi" w:hAnsiTheme="minorHAnsi" w:cs="B Titr" w:hint="cs"/>
          <w:color w:val="auto"/>
          <w:sz w:val="24"/>
          <w:szCs w:val="24"/>
          <w:rtl/>
        </w:rPr>
        <w:t>«رجال علامه حلی»:</w:t>
      </w:r>
      <w:r w:rsidRPr="003C213A">
        <w:rPr>
          <w:rFonts w:hint="cs"/>
          <w:rtl/>
        </w:rPr>
        <w:t xml:space="preserve"> </w:t>
      </w:r>
      <w:r w:rsidRPr="003C213A">
        <w:rPr>
          <w:rtl/>
        </w:rPr>
        <w:t>«</w:t>
      </w:r>
      <w:r w:rsidRPr="003C213A">
        <w:rPr>
          <w:rFonts w:hint="cs"/>
          <w:rtl/>
        </w:rPr>
        <w:t xml:space="preserve">20 أبو الربیع </w:t>
      </w:r>
      <w:r w:rsidRPr="003C213A">
        <w:rPr>
          <w:rtl/>
        </w:rPr>
        <w:t>الشام</w:t>
      </w:r>
      <w:r w:rsidRPr="003C213A">
        <w:rPr>
          <w:rFonts w:hint="cs"/>
          <w:rtl/>
        </w:rPr>
        <w:t>ی: اسمه خلیل بن أوفی»</w:t>
      </w:r>
      <w:r w:rsidR="00B13F6C">
        <w:rPr>
          <w:rFonts w:hint="cs"/>
          <w:rtl/>
        </w:rPr>
        <w:t>.</w:t>
      </w:r>
      <w:r w:rsidR="00B13F6C">
        <w:rPr>
          <w:rStyle w:val="FootnoteReference"/>
          <w:rtl/>
        </w:rPr>
        <w:footnoteReference w:id="326"/>
      </w:r>
    </w:p>
    <w:p w:rsidR="00AE486D" w:rsidRPr="003C213A" w:rsidRDefault="00AE486D" w:rsidP="00634270">
      <w:pPr>
        <w:jc w:val="both"/>
        <w:rPr>
          <w:rtl/>
        </w:rPr>
      </w:pPr>
      <w:r w:rsidRPr="00F667E9">
        <w:rPr>
          <w:rFonts w:asciiTheme="minorHAnsi" w:hAnsiTheme="minorHAnsi" w:cs="B Titr" w:hint="cs"/>
          <w:color w:val="auto"/>
          <w:sz w:val="24"/>
          <w:szCs w:val="24"/>
          <w:rtl/>
        </w:rPr>
        <w:t>«مرحوم مامقانی»:</w:t>
      </w:r>
      <w:r w:rsidRPr="00C81E32">
        <w:rPr>
          <w:vertAlign w:val="superscript"/>
          <w:rtl/>
        </w:rPr>
        <w:footnoteReference w:id="327"/>
      </w:r>
      <w:r w:rsidRPr="003C213A">
        <w:rPr>
          <w:rFonts w:hint="cs"/>
          <w:rtl/>
        </w:rPr>
        <w:t xml:space="preserve"> ایشان روایتی را از این راوی ذکر </w:t>
      </w:r>
      <w:r w:rsidRPr="003C213A">
        <w:rPr>
          <w:rtl/>
        </w:rPr>
        <w:t>م</w:t>
      </w:r>
      <w:r w:rsidRPr="003C213A">
        <w:rPr>
          <w:rFonts w:hint="cs"/>
          <w:rtl/>
        </w:rPr>
        <w:t>ی‌</w:t>
      </w:r>
      <w:r w:rsidRPr="003C213A">
        <w:rPr>
          <w:rFonts w:hint="eastAsia"/>
          <w:rtl/>
        </w:rPr>
        <w:t>کنند</w:t>
      </w:r>
      <w:r w:rsidRPr="003C213A">
        <w:rPr>
          <w:rFonts w:hint="cs"/>
          <w:rtl/>
        </w:rPr>
        <w:t xml:space="preserve"> این مطلب را نقل </w:t>
      </w:r>
      <w:r w:rsidRPr="003C213A">
        <w:rPr>
          <w:rtl/>
        </w:rPr>
        <w:t>م</w:t>
      </w:r>
      <w:r w:rsidRPr="003C213A">
        <w:rPr>
          <w:rFonts w:hint="cs"/>
          <w:rtl/>
        </w:rPr>
        <w:t>ی‌</w:t>
      </w:r>
      <w:r w:rsidRPr="003C213A">
        <w:rPr>
          <w:rFonts w:hint="eastAsia"/>
          <w:rtl/>
        </w:rPr>
        <w:t>کنند</w:t>
      </w:r>
      <w:r w:rsidRPr="003C213A">
        <w:rPr>
          <w:rFonts w:hint="cs"/>
          <w:rtl/>
        </w:rPr>
        <w:t xml:space="preserve"> که این روایت دلالت بر تشیع «خلید بن اوفی» دارد و ذمی را هم در مورد او </w:t>
      </w:r>
      <w:r w:rsidRPr="003C213A">
        <w:rPr>
          <w:rtl/>
        </w:rPr>
        <w:t>م</w:t>
      </w:r>
      <w:r w:rsidRPr="003C213A">
        <w:rPr>
          <w:rFonts w:hint="cs"/>
          <w:rtl/>
        </w:rPr>
        <w:t>ی‌</w:t>
      </w:r>
      <w:r w:rsidRPr="003C213A">
        <w:rPr>
          <w:rFonts w:hint="eastAsia"/>
          <w:rtl/>
        </w:rPr>
        <w:t>رساند</w:t>
      </w:r>
      <w:r w:rsidRPr="003C213A">
        <w:rPr>
          <w:rFonts w:hint="cs"/>
          <w:rtl/>
        </w:rPr>
        <w:t>: «</w:t>
      </w:r>
      <w:r w:rsidRPr="003C213A">
        <w:rPr>
          <w:rtl/>
        </w:rPr>
        <w:t>ما رواه الکلینی رحمه اللّه عن علی بن إبراهیم، عن محمّد بن عیسی، عن یونس، عن أبی الربیع الشامی، عن أبی جعفر علیه‌السلام، قال: قال لی:</w:t>
      </w:r>
      <w:r w:rsidRPr="003C213A">
        <w:rPr>
          <w:rFonts w:hint="cs"/>
          <w:rtl/>
        </w:rPr>
        <w:t xml:space="preserve"> </w:t>
      </w:r>
      <w:r w:rsidRPr="003C213A">
        <w:rPr>
          <w:rtl/>
        </w:rPr>
        <w:t>یا أبا الربی</w:t>
      </w:r>
      <w:r w:rsidRPr="003C213A">
        <w:rPr>
          <w:rFonts w:hint="cs"/>
          <w:rtl/>
        </w:rPr>
        <w:t xml:space="preserve">ع </w:t>
      </w:r>
      <w:r w:rsidRPr="003C213A">
        <w:rPr>
          <w:rtl/>
        </w:rPr>
        <w:t>لا تطلبنّ الرئاسة، و لا تکن ذنبا،</w:t>
      </w:r>
      <w:r w:rsidRPr="003C213A">
        <w:rPr>
          <w:rFonts w:hint="cs"/>
          <w:rtl/>
        </w:rPr>
        <w:t xml:space="preserve"> </w:t>
      </w:r>
      <w:r w:rsidRPr="003C213A">
        <w:rPr>
          <w:rtl/>
        </w:rPr>
        <w:t>و لا تأکل بنا الناس فیفقرک اللّه، و لا تقل فینا ما لا نقول فی</w:t>
      </w:r>
      <w:r w:rsidRPr="003C213A">
        <w:rPr>
          <w:rFonts w:hint="cs"/>
          <w:rtl/>
        </w:rPr>
        <w:t xml:space="preserve"> </w:t>
      </w:r>
      <w:r w:rsidRPr="003C213A">
        <w:rPr>
          <w:rtl/>
        </w:rPr>
        <w:t>أنفسنا؛</w:t>
      </w:r>
      <w:r w:rsidR="00212441" w:rsidRPr="003C213A">
        <w:rPr>
          <w:rFonts w:hint="cs"/>
          <w:rtl/>
        </w:rPr>
        <w:t xml:space="preserve"> </w:t>
      </w:r>
      <w:r w:rsidRPr="003C213A">
        <w:rPr>
          <w:rtl/>
        </w:rPr>
        <w:t>فإنّک موقوف و مسئول لا محالة، فإن کنت صادقا صدّقناک، و إن کنت کاذبا کذّبنا</w:t>
      </w:r>
      <w:r w:rsidRPr="003C213A">
        <w:rPr>
          <w:rFonts w:hint="cs"/>
          <w:rtl/>
        </w:rPr>
        <w:t>ک»</w:t>
      </w:r>
    </w:p>
    <w:p w:rsidR="00AE486D" w:rsidRPr="003C213A" w:rsidRDefault="00AE486D" w:rsidP="00634270">
      <w:pPr>
        <w:jc w:val="both"/>
        <w:rPr>
          <w:rtl/>
        </w:rPr>
      </w:pPr>
      <w:r w:rsidRPr="003C213A">
        <w:rPr>
          <w:rFonts w:hint="cs"/>
          <w:rtl/>
        </w:rPr>
        <w:t xml:space="preserve">دلالت بر تشیع: امام علیه‌السلام به راوی </w:t>
      </w:r>
      <w:r w:rsidRPr="003C213A">
        <w:rPr>
          <w:rtl/>
        </w:rPr>
        <w:t>م</w:t>
      </w:r>
      <w:r w:rsidRPr="003C213A">
        <w:rPr>
          <w:rFonts w:hint="cs"/>
          <w:rtl/>
        </w:rPr>
        <w:t>ی‌</w:t>
      </w:r>
      <w:r w:rsidRPr="003C213A">
        <w:rPr>
          <w:rFonts w:hint="eastAsia"/>
          <w:rtl/>
        </w:rPr>
        <w:t>فرما</w:t>
      </w:r>
      <w:r w:rsidRPr="003C213A">
        <w:rPr>
          <w:rFonts w:hint="cs"/>
          <w:rtl/>
        </w:rPr>
        <w:t>ی</w:t>
      </w:r>
      <w:r w:rsidRPr="003C213A">
        <w:rPr>
          <w:rFonts w:hint="eastAsia"/>
          <w:rtl/>
        </w:rPr>
        <w:t>ند</w:t>
      </w:r>
      <w:r w:rsidRPr="003C213A">
        <w:rPr>
          <w:rFonts w:hint="cs"/>
          <w:rtl/>
        </w:rPr>
        <w:t xml:space="preserve">: «لا تقل فینا ما لا نقول فی انفسنا» که این عبارت به غلات گفته </w:t>
      </w:r>
      <w:r w:rsidRPr="003C213A">
        <w:rPr>
          <w:rtl/>
        </w:rPr>
        <w:t>م</w:t>
      </w:r>
      <w:r w:rsidRPr="003C213A">
        <w:rPr>
          <w:rFonts w:hint="cs"/>
          <w:rtl/>
        </w:rPr>
        <w:t>ی‌</w:t>
      </w:r>
      <w:r w:rsidRPr="003C213A">
        <w:rPr>
          <w:rFonts w:hint="eastAsia"/>
          <w:rtl/>
        </w:rPr>
        <w:t>شد</w:t>
      </w:r>
      <w:r w:rsidRPr="003C213A">
        <w:rPr>
          <w:rFonts w:hint="cs"/>
          <w:rtl/>
        </w:rPr>
        <w:t xml:space="preserve"> و اگر کسی امامی نباشد، نوبت به این </w:t>
      </w:r>
      <w:r w:rsidRPr="003C213A">
        <w:rPr>
          <w:rtl/>
        </w:rPr>
        <w:t>نم</w:t>
      </w:r>
      <w:r w:rsidRPr="003C213A">
        <w:rPr>
          <w:rFonts w:hint="cs"/>
          <w:rtl/>
        </w:rPr>
        <w:t>ی‌</w:t>
      </w:r>
      <w:r w:rsidRPr="003C213A">
        <w:rPr>
          <w:rFonts w:hint="eastAsia"/>
          <w:rtl/>
        </w:rPr>
        <w:t>رسد</w:t>
      </w:r>
      <w:r w:rsidRPr="003C213A">
        <w:rPr>
          <w:rFonts w:hint="cs"/>
          <w:rtl/>
        </w:rPr>
        <w:t xml:space="preserve"> که او را از غلو در مورد اهل‌بیت علیهم‌السلام نهی کنند.</w:t>
      </w:r>
    </w:p>
    <w:p w:rsidR="00AE486D" w:rsidRPr="00AE486D" w:rsidRDefault="00AE486D" w:rsidP="00AE486D">
      <w:pPr>
        <w:jc w:val="both"/>
        <w:rPr>
          <w:rFonts w:asciiTheme="minorHAnsi" w:hAnsiTheme="minorHAnsi"/>
          <w:color w:val="auto"/>
          <w:sz w:val="28"/>
          <w:rtl/>
        </w:rPr>
      </w:pPr>
      <w:r w:rsidRPr="00AE486D">
        <w:rPr>
          <w:rFonts w:asciiTheme="minorHAnsi" w:hAnsiTheme="minorHAnsi" w:hint="cs"/>
          <w:color w:val="auto"/>
          <w:sz w:val="28"/>
          <w:rtl/>
        </w:rPr>
        <w:t xml:space="preserve">* اینکه امام علیه‌السلام به راوی </w:t>
      </w:r>
      <w:r w:rsidRPr="00AE486D">
        <w:rPr>
          <w:rFonts w:asciiTheme="minorHAnsi" w:hAnsiTheme="minorHAnsi"/>
          <w:color w:val="auto"/>
          <w:sz w:val="28"/>
          <w:rtl/>
        </w:rPr>
        <w:t>م</w:t>
      </w:r>
      <w:r w:rsidRPr="00AE486D">
        <w:rPr>
          <w:rFonts w:asciiTheme="minorHAnsi" w:hAnsiTheme="minorHAnsi" w:hint="cs"/>
          <w:color w:val="auto"/>
          <w:sz w:val="28"/>
          <w:rtl/>
        </w:rPr>
        <w:t>ی‌</w:t>
      </w:r>
      <w:r w:rsidRPr="00AE486D">
        <w:rPr>
          <w:rFonts w:asciiTheme="minorHAnsi" w:hAnsiTheme="minorHAnsi" w:hint="eastAsia"/>
          <w:color w:val="auto"/>
          <w:sz w:val="28"/>
          <w:rtl/>
        </w:rPr>
        <w:t>فرما</w:t>
      </w:r>
      <w:r w:rsidRPr="00AE486D">
        <w:rPr>
          <w:rFonts w:asciiTheme="minorHAnsi" w:hAnsiTheme="minorHAnsi" w:hint="cs"/>
          <w:color w:val="auto"/>
          <w:sz w:val="28"/>
          <w:rtl/>
        </w:rPr>
        <w:t>ی</w:t>
      </w:r>
      <w:r w:rsidRPr="00AE486D">
        <w:rPr>
          <w:rFonts w:asciiTheme="minorHAnsi" w:hAnsiTheme="minorHAnsi" w:hint="eastAsia"/>
          <w:color w:val="auto"/>
          <w:sz w:val="28"/>
          <w:rtl/>
        </w:rPr>
        <w:t>ند</w:t>
      </w:r>
      <w:r w:rsidRPr="00AE486D">
        <w:rPr>
          <w:rFonts w:asciiTheme="minorHAnsi" w:hAnsiTheme="minorHAnsi" w:hint="cs"/>
          <w:color w:val="auto"/>
          <w:sz w:val="28"/>
          <w:rtl/>
        </w:rPr>
        <w:t xml:space="preserve"> «لا تقل فینا ما لا نقول فی انفسنا» </w:t>
      </w:r>
      <w:r w:rsidRPr="00AE486D">
        <w:rPr>
          <w:rFonts w:asciiTheme="minorHAnsi" w:hAnsiTheme="minorHAnsi"/>
          <w:color w:val="auto"/>
          <w:sz w:val="28"/>
          <w:rtl/>
        </w:rPr>
        <w:t>م</w:t>
      </w:r>
      <w:r w:rsidRPr="00AE486D">
        <w:rPr>
          <w:rFonts w:asciiTheme="minorHAnsi" w:hAnsiTheme="minorHAnsi" w:hint="cs"/>
          <w:color w:val="auto"/>
          <w:sz w:val="28"/>
          <w:rtl/>
        </w:rPr>
        <w:t>ی‌</w:t>
      </w:r>
      <w:r w:rsidRPr="00AE486D">
        <w:rPr>
          <w:rFonts w:asciiTheme="minorHAnsi" w:hAnsiTheme="minorHAnsi" w:hint="eastAsia"/>
          <w:color w:val="auto"/>
          <w:sz w:val="28"/>
          <w:rtl/>
        </w:rPr>
        <w:t>تواند</w:t>
      </w:r>
      <w:r w:rsidRPr="00AE486D">
        <w:rPr>
          <w:rFonts w:asciiTheme="minorHAnsi" w:hAnsiTheme="minorHAnsi" w:hint="cs"/>
          <w:color w:val="auto"/>
          <w:sz w:val="28"/>
          <w:rtl/>
        </w:rPr>
        <w:t xml:space="preserve"> به دو علت باشد: به علت اینکه راوی چنین </w:t>
      </w:r>
      <w:r w:rsidRPr="00AE486D">
        <w:rPr>
          <w:rFonts w:asciiTheme="minorHAnsi" w:hAnsiTheme="minorHAnsi"/>
          <w:color w:val="auto"/>
          <w:sz w:val="28"/>
          <w:rtl/>
        </w:rPr>
        <w:t>حرف‌ها</w:t>
      </w:r>
      <w:r w:rsidRPr="00AE486D">
        <w:rPr>
          <w:rFonts w:asciiTheme="minorHAnsi" w:hAnsiTheme="minorHAnsi" w:hint="cs"/>
          <w:color w:val="auto"/>
          <w:sz w:val="28"/>
          <w:rtl/>
        </w:rPr>
        <w:t xml:space="preserve">یی داشته و امام علیه‌السلام وی را از این کار منع </w:t>
      </w:r>
      <w:r w:rsidRPr="00AE486D">
        <w:rPr>
          <w:rFonts w:asciiTheme="minorHAnsi" w:hAnsiTheme="minorHAnsi"/>
          <w:color w:val="auto"/>
          <w:sz w:val="28"/>
          <w:rtl/>
        </w:rPr>
        <w:t>نموده‌اند</w:t>
      </w:r>
      <w:r w:rsidRPr="00AE486D">
        <w:rPr>
          <w:rFonts w:asciiTheme="minorHAnsi" w:hAnsiTheme="minorHAnsi" w:hint="cs"/>
          <w:color w:val="auto"/>
          <w:sz w:val="28"/>
          <w:rtl/>
        </w:rPr>
        <w:t xml:space="preserve">؛ یا اینکه امام علیه‌السلام راوی را نصیحت </w:t>
      </w:r>
      <w:r w:rsidRPr="00AE486D">
        <w:rPr>
          <w:rFonts w:asciiTheme="minorHAnsi" w:hAnsiTheme="minorHAnsi"/>
          <w:color w:val="auto"/>
          <w:sz w:val="28"/>
          <w:rtl/>
        </w:rPr>
        <w:t>م</w:t>
      </w:r>
      <w:r w:rsidRPr="00AE486D">
        <w:rPr>
          <w:rFonts w:asciiTheme="minorHAnsi" w:hAnsiTheme="minorHAnsi" w:hint="cs"/>
          <w:color w:val="auto"/>
          <w:sz w:val="28"/>
          <w:rtl/>
        </w:rPr>
        <w:t>ی‌</w:t>
      </w:r>
      <w:r w:rsidRPr="00AE486D">
        <w:rPr>
          <w:rFonts w:asciiTheme="minorHAnsi" w:hAnsiTheme="minorHAnsi" w:hint="eastAsia"/>
          <w:color w:val="auto"/>
          <w:sz w:val="28"/>
          <w:rtl/>
        </w:rPr>
        <w:t>کند</w:t>
      </w:r>
      <w:r w:rsidRPr="00AE486D">
        <w:rPr>
          <w:rFonts w:asciiTheme="minorHAnsi" w:hAnsiTheme="minorHAnsi" w:hint="cs"/>
          <w:color w:val="auto"/>
          <w:sz w:val="28"/>
          <w:rtl/>
        </w:rPr>
        <w:t xml:space="preserve"> که به این موارد مبتلا نشود و درنتیجه از این روایت، ضعف راوی استفاده </w:t>
      </w:r>
      <w:r w:rsidRPr="00AE486D">
        <w:rPr>
          <w:rFonts w:asciiTheme="minorHAnsi" w:hAnsiTheme="minorHAnsi"/>
          <w:color w:val="auto"/>
          <w:sz w:val="28"/>
          <w:rtl/>
        </w:rPr>
        <w:t>نم</w:t>
      </w:r>
      <w:r w:rsidRPr="00AE486D">
        <w:rPr>
          <w:rFonts w:asciiTheme="minorHAnsi" w:hAnsiTheme="minorHAnsi" w:hint="cs"/>
          <w:color w:val="auto"/>
          <w:sz w:val="28"/>
          <w:rtl/>
        </w:rPr>
        <w:t>ی‌</w:t>
      </w:r>
      <w:r w:rsidRPr="00AE486D">
        <w:rPr>
          <w:rFonts w:asciiTheme="minorHAnsi" w:hAnsiTheme="minorHAnsi" w:hint="eastAsia"/>
          <w:color w:val="auto"/>
          <w:sz w:val="28"/>
          <w:rtl/>
        </w:rPr>
        <w:t>شود</w:t>
      </w:r>
      <w:r w:rsidRPr="00AE486D">
        <w:rPr>
          <w:rFonts w:asciiTheme="minorHAnsi" w:hAnsiTheme="minorHAnsi" w:hint="cs"/>
          <w:color w:val="auto"/>
          <w:sz w:val="28"/>
          <w:rtl/>
        </w:rPr>
        <w:t>.</w:t>
      </w:r>
    </w:p>
    <w:p w:rsidR="00AE486D" w:rsidRPr="00AE486D" w:rsidRDefault="00AE486D" w:rsidP="00AE486D">
      <w:pPr>
        <w:jc w:val="both"/>
        <w:rPr>
          <w:rFonts w:asciiTheme="minorHAnsi" w:hAnsiTheme="minorHAnsi"/>
          <w:color w:val="auto"/>
          <w:sz w:val="28"/>
          <w:rtl/>
        </w:rPr>
      </w:pPr>
      <w:r w:rsidRPr="00AE486D">
        <w:rPr>
          <w:rFonts w:asciiTheme="minorHAnsi" w:hAnsiTheme="minorHAnsi" w:hint="cs"/>
          <w:color w:val="auto"/>
          <w:sz w:val="28"/>
          <w:rtl/>
        </w:rPr>
        <w:t xml:space="preserve">«مرحوم مامقانی» </w:t>
      </w:r>
      <w:r w:rsidRPr="00AE486D">
        <w:rPr>
          <w:rFonts w:asciiTheme="minorHAnsi" w:hAnsiTheme="minorHAnsi"/>
          <w:color w:val="auto"/>
          <w:sz w:val="28"/>
          <w:rtl/>
        </w:rPr>
        <w:t>م</w:t>
      </w:r>
      <w:r w:rsidRPr="00AE486D">
        <w:rPr>
          <w:rFonts w:asciiTheme="minorHAnsi" w:hAnsiTheme="minorHAnsi" w:hint="cs"/>
          <w:color w:val="auto"/>
          <w:sz w:val="28"/>
          <w:rtl/>
        </w:rPr>
        <w:t>ی‌</w:t>
      </w:r>
      <w:r w:rsidRPr="00AE486D">
        <w:rPr>
          <w:rFonts w:asciiTheme="minorHAnsi" w:hAnsiTheme="minorHAnsi" w:hint="eastAsia"/>
          <w:color w:val="auto"/>
          <w:sz w:val="28"/>
          <w:rtl/>
        </w:rPr>
        <w:t>فرما</w:t>
      </w:r>
      <w:r w:rsidRPr="00AE486D">
        <w:rPr>
          <w:rFonts w:asciiTheme="minorHAnsi" w:hAnsiTheme="minorHAnsi" w:hint="cs"/>
          <w:color w:val="auto"/>
          <w:sz w:val="28"/>
          <w:rtl/>
        </w:rPr>
        <w:t>ی</w:t>
      </w:r>
      <w:r w:rsidRPr="00AE486D">
        <w:rPr>
          <w:rFonts w:asciiTheme="minorHAnsi" w:hAnsiTheme="minorHAnsi" w:hint="eastAsia"/>
          <w:color w:val="auto"/>
          <w:sz w:val="28"/>
          <w:rtl/>
        </w:rPr>
        <w:t>ند</w:t>
      </w:r>
      <w:r w:rsidRPr="00AE486D">
        <w:rPr>
          <w:rFonts w:asciiTheme="minorHAnsi" w:hAnsiTheme="minorHAnsi" w:hint="cs"/>
          <w:color w:val="auto"/>
          <w:sz w:val="28"/>
          <w:rtl/>
        </w:rPr>
        <w:t xml:space="preserve"> وجهی برای دلالت روایت بر ذم نیست و بالعکس این روایت نشان </w:t>
      </w:r>
      <w:r w:rsidRPr="00AE486D">
        <w:rPr>
          <w:rFonts w:asciiTheme="minorHAnsi" w:hAnsiTheme="minorHAnsi"/>
          <w:color w:val="auto"/>
          <w:sz w:val="28"/>
          <w:rtl/>
        </w:rPr>
        <w:t>م</w:t>
      </w:r>
      <w:r w:rsidRPr="00AE486D">
        <w:rPr>
          <w:rFonts w:asciiTheme="minorHAnsi" w:hAnsiTheme="minorHAnsi" w:hint="cs"/>
          <w:color w:val="auto"/>
          <w:sz w:val="28"/>
          <w:rtl/>
        </w:rPr>
        <w:t>ی‌</w:t>
      </w:r>
      <w:r w:rsidRPr="00AE486D">
        <w:rPr>
          <w:rFonts w:asciiTheme="minorHAnsi" w:hAnsiTheme="minorHAnsi" w:hint="eastAsia"/>
          <w:color w:val="auto"/>
          <w:sz w:val="28"/>
          <w:rtl/>
        </w:rPr>
        <w:t>دهد</w:t>
      </w:r>
      <w:r w:rsidRPr="00AE486D">
        <w:rPr>
          <w:rFonts w:asciiTheme="minorHAnsi" w:hAnsiTheme="minorHAnsi" w:hint="cs"/>
          <w:color w:val="auto"/>
          <w:sz w:val="28"/>
          <w:rtl/>
        </w:rPr>
        <w:t xml:space="preserve"> که راوی اهل تقوا و پذیرش نصیحت بوده است.</w:t>
      </w:r>
    </w:p>
    <w:p w:rsidR="00AE486D" w:rsidRPr="00AE486D" w:rsidRDefault="00AE486D" w:rsidP="00AE486D">
      <w:pPr>
        <w:jc w:val="both"/>
        <w:rPr>
          <w:rFonts w:asciiTheme="minorHAnsi" w:hAnsiTheme="minorHAnsi"/>
          <w:color w:val="auto"/>
          <w:sz w:val="28"/>
          <w:rtl/>
        </w:rPr>
      </w:pPr>
      <w:r w:rsidRPr="00AE486D">
        <w:rPr>
          <w:rFonts w:asciiTheme="minorHAnsi" w:hAnsiTheme="minorHAnsi" w:hint="cs"/>
          <w:color w:val="auto"/>
          <w:sz w:val="28"/>
          <w:rtl/>
        </w:rPr>
        <w:lastRenderedPageBreak/>
        <w:t xml:space="preserve">ایشان پس از ذکر مواردی در مدح راوی، در انتها با این عبارت در مورد راوی نظر </w:t>
      </w:r>
      <w:r w:rsidRPr="00AE486D">
        <w:rPr>
          <w:rFonts w:asciiTheme="minorHAnsi" w:hAnsiTheme="minorHAnsi"/>
          <w:color w:val="auto"/>
          <w:sz w:val="28"/>
          <w:rtl/>
        </w:rPr>
        <w:t>م</w:t>
      </w:r>
      <w:r w:rsidRPr="00AE486D">
        <w:rPr>
          <w:rFonts w:asciiTheme="minorHAnsi" w:hAnsiTheme="minorHAnsi" w:hint="cs"/>
          <w:color w:val="auto"/>
          <w:sz w:val="28"/>
          <w:rtl/>
        </w:rPr>
        <w:t>ی‌</w:t>
      </w:r>
      <w:r w:rsidRPr="00AE486D">
        <w:rPr>
          <w:rFonts w:asciiTheme="minorHAnsi" w:hAnsiTheme="minorHAnsi" w:hint="eastAsia"/>
          <w:color w:val="auto"/>
          <w:sz w:val="28"/>
          <w:rtl/>
        </w:rPr>
        <w:t>دهند</w:t>
      </w:r>
      <w:r w:rsidRPr="00AE486D">
        <w:rPr>
          <w:rFonts w:asciiTheme="minorHAnsi" w:hAnsiTheme="minorHAnsi" w:hint="cs"/>
          <w:color w:val="auto"/>
          <w:sz w:val="28"/>
          <w:rtl/>
        </w:rPr>
        <w:t xml:space="preserve">: </w:t>
      </w:r>
      <w:r w:rsidRPr="00AE486D">
        <w:rPr>
          <w:rFonts w:asciiTheme="minorHAnsi" w:hAnsiTheme="minorHAnsi"/>
          <w:color w:val="auto"/>
          <w:sz w:val="28"/>
          <w:rtl/>
        </w:rPr>
        <w:t>«فالحق عدّ حدیث الرجل من الحسان أقلاّ، و اللّه العالم</w:t>
      </w:r>
      <w:r w:rsidRPr="00AE486D">
        <w:rPr>
          <w:rFonts w:asciiTheme="minorHAnsi" w:hAnsiTheme="minorHAnsi" w:hint="cs"/>
          <w:color w:val="auto"/>
          <w:sz w:val="28"/>
          <w:rtl/>
        </w:rPr>
        <w:t>».</w:t>
      </w:r>
    </w:p>
    <w:p w:rsidR="00AE486D" w:rsidRPr="003C213A" w:rsidRDefault="00AE486D" w:rsidP="00634270">
      <w:pPr>
        <w:jc w:val="both"/>
        <w:rPr>
          <w:rtl/>
        </w:rPr>
      </w:pPr>
      <w:r w:rsidRPr="00391FB6">
        <w:rPr>
          <w:rFonts w:asciiTheme="minorHAnsi" w:hAnsiTheme="minorHAnsi" w:cs="B Titr"/>
          <w:color w:val="auto"/>
          <w:sz w:val="24"/>
          <w:szCs w:val="24"/>
          <w:rtl/>
        </w:rPr>
        <w:t>جمع‌بند</w:t>
      </w:r>
      <w:r w:rsidRPr="00391FB6">
        <w:rPr>
          <w:rFonts w:asciiTheme="minorHAnsi" w:hAnsiTheme="minorHAnsi" w:cs="B Titr" w:hint="cs"/>
          <w:color w:val="auto"/>
          <w:sz w:val="24"/>
          <w:szCs w:val="24"/>
          <w:rtl/>
        </w:rPr>
        <w:t>ی استاد:</w:t>
      </w:r>
      <w:r w:rsidRPr="003C213A">
        <w:rPr>
          <w:rFonts w:hint="cs"/>
          <w:rtl/>
        </w:rPr>
        <w:t xml:space="preserve"> این راوی 103 روایت دارد که همه را مستقیماً از معصوم نقل کرده است؛ 3 روایت از «امام باقر علیه‌السلام» و 100 روایت از «امام صادق علیه‌السلام».</w:t>
      </w:r>
    </w:p>
    <w:p w:rsidR="00AE486D" w:rsidRPr="00AE486D" w:rsidRDefault="00AE486D" w:rsidP="00AE486D">
      <w:pPr>
        <w:jc w:val="both"/>
        <w:rPr>
          <w:rFonts w:asciiTheme="minorHAnsi" w:hAnsiTheme="minorHAnsi"/>
          <w:color w:val="auto"/>
          <w:sz w:val="28"/>
          <w:rtl/>
        </w:rPr>
      </w:pPr>
      <w:r w:rsidRPr="00AE486D">
        <w:rPr>
          <w:rFonts w:asciiTheme="minorHAnsi" w:hAnsiTheme="minorHAnsi" w:hint="cs"/>
          <w:color w:val="auto"/>
          <w:sz w:val="28"/>
          <w:rtl/>
        </w:rPr>
        <w:t>برای توثیق این راوی سه راه مطرح است:</w:t>
      </w:r>
    </w:p>
    <w:p w:rsidR="00AE486D" w:rsidRPr="003C213A" w:rsidRDefault="00AE486D" w:rsidP="00634270">
      <w:pPr>
        <w:jc w:val="both"/>
        <w:rPr>
          <w:rtl/>
        </w:rPr>
      </w:pPr>
      <w:r w:rsidRPr="00391FB6">
        <w:rPr>
          <w:rFonts w:asciiTheme="minorHAnsi" w:hAnsiTheme="minorHAnsi" w:cs="B Titr" w:hint="cs"/>
          <w:color w:val="auto"/>
          <w:sz w:val="24"/>
          <w:szCs w:val="24"/>
          <w:rtl/>
        </w:rPr>
        <w:t>1. نقل «شیخ صدوق» در «من لا یحضره الفقیه»:</w:t>
      </w:r>
      <w:r w:rsidRPr="003C213A">
        <w:rPr>
          <w:rFonts w:hint="cs"/>
          <w:rtl/>
        </w:rPr>
        <w:t xml:space="preserve"> «شیخ صدوق» در «من لا یحضره الفقیه» نام «خلید بن اوفی» را در 11 طریق ذکر </w:t>
      </w:r>
      <w:r w:rsidRPr="003C213A">
        <w:rPr>
          <w:rtl/>
        </w:rPr>
        <w:t>م</w:t>
      </w:r>
      <w:r w:rsidRPr="003C213A">
        <w:rPr>
          <w:rFonts w:hint="cs"/>
          <w:rtl/>
        </w:rPr>
        <w:t>ی‌</w:t>
      </w:r>
      <w:r w:rsidRPr="003C213A">
        <w:rPr>
          <w:rFonts w:hint="eastAsia"/>
          <w:rtl/>
        </w:rPr>
        <w:t>کند</w:t>
      </w:r>
      <w:r w:rsidRPr="003C213A">
        <w:rPr>
          <w:rFonts w:hint="cs"/>
          <w:rtl/>
        </w:rPr>
        <w:t>.</w:t>
      </w:r>
    </w:p>
    <w:p w:rsidR="00AE486D" w:rsidRPr="003C213A" w:rsidRDefault="00AE486D" w:rsidP="00634270">
      <w:pPr>
        <w:jc w:val="both"/>
        <w:rPr>
          <w:rtl/>
        </w:rPr>
      </w:pPr>
      <w:r w:rsidRPr="00391FB6">
        <w:rPr>
          <w:rFonts w:asciiTheme="minorHAnsi" w:hAnsiTheme="minorHAnsi" w:cs="B Titr" w:hint="cs"/>
          <w:color w:val="auto"/>
          <w:sz w:val="24"/>
          <w:szCs w:val="24"/>
          <w:rtl/>
        </w:rPr>
        <w:t>نقد:</w:t>
      </w:r>
      <w:r w:rsidRPr="003C213A">
        <w:rPr>
          <w:rFonts w:hint="cs"/>
          <w:rtl/>
        </w:rPr>
        <w:t xml:space="preserve"> این مورد دلالت بر وثاقت </w:t>
      </w:r>
      <w:r w:rsidRPr="003C213A">
        <w:rPr>
          <w:rtl/>
        </w:rPr>
        <w:t>نم</w:t>
      </w:r>
      <w:r w:rsidRPr="003C213A">
        <w:rPr>
          <w:rFonts w:hint="cs"/>
          <w:rtl/>
        </w:rPr>
        <w:t>ی‌</w:t>
      </w:r>
      <w:r w:rsidRPr="003C213A">
        <w:rPr>
          <w:rFonts w:hint="eastAsia"/>
          <w:rtl/>
        </w:rPr>
        <w:t>کند</w:t>
      </w:r>
      <w:r w:rsidRPr="003C213A">
        <w:rPr>
          <w:rFonts w:hint="cs"/>
          <w:rtl/>
        </w:rPr>
        <w:t xml:space="preserve"> و صرفاً </w:t>
      </w:r>
      <w:r w:rsidRPr="003C213A">
        <w:rPr>
          <w:rtl/>
        </w:rPr>
        <w:t>نشان‌دهنده‌</w:t>
      </w:r>
      <w:r w:rsidRPr="003C213A">
        <w:rPr>
          <w:rFonts w:hint="cs"/>
          <w:rtl/>
        </w:rPr>
        <w:t xml:space="preserve">ی اعتماد «شیخ صدوق» به راوی است و بین اعتماد «شیخ صدوق» و ما </w:t>
      </w:r>
      <w:r w:rsidRPr="003C213A">
        <w:rPr>
          <w:rtl/>
        </w:rPr>
        <w:t>ملازمه‌ا</w:t>
      </w:r>
      <w:r w:rsidRPr="003C213A">
        <w:rPr>
          <w:rFonts w:hint="cs"/>
          <w:rtl/>
        </w:rPr>
        <w:t xml:space="preserve">ی وجود ندارد. به همین دلیل </w:t>
      </w:r>
      <w:r w:rsidRPr="003C213A">
        <w:rPr>
          <w:rtl/>
        </w:rPr>
        <w:t>م</w:t>
      </w:r>
      <w:r w:rsidRPr="003C213A">
        <w:rPr>
          <w:rFonts w:hint="cs"/>
          <w:rtl/>
        </w:rPr>
        <w:t>ی‌</w:t>
      </w:r>
      <w:r w:rsidRPr="003C213A">
        <w:rPr>
          <w:rFonts w:hint="eastAsia"/>
          <w:rtl/>
        </w:rPr>
        <w:t>گو</w:t>
      </w:r>
      <w:r w:rsidRPr="003C213A">
        <w:rPr>
          <w:rFonts w:hint="cs"/>
          <w:rtl/>
        </w:rPr>
        <w:t>یی</w:t>
      </w:r>
      <w:r w:rsidRPr="003C213A">
        <w:rPr>
          <w:rFonts w:hint="eastAsia"/>
          <w:rtl/>
        </w:rPr>
        <w:t>م</w:t>
      </w:r>
      <w:r w:rsidRPr="003C213A">
        <w:rPr>
          <w:rFonts w:hint="cs"/>
          <w:rtl/>
        </w:rPr>
        <w:t xml:space="preserve"> مرسلات این کتاب گرچه قرینیت دارند؛ اما حجیت ندارند.</w:t>
      </w:r>
    </w:p>
    <w:p w:rsidR="00AE486D" w:rsidRPr="003C213A" w:rsidRDefault="00AE486D" w:rsidP="00634270">
      <w:pPr>
        <w:jc w:val="both"/>
        <w:rPr>
          <w:rtl/>
        </w:rPr>
      </w:pPr>
      <w:r w:rsidRPr="00391FB6">
        <w:rPr>
          <w:rFonts w:asciiTheme="minorHAnsi" w:hAnsiTheme="minorHAnsi" w:cs="B Titr" w:hint="cs"/>
          <w:color w:val="auto"/>
          <w:sz w:val="24"/>
          <w:szCs w:val="24"/>
          <w:rtl/>
        </w:rPr>
        <w:t>2. نقل اصحاب الاجماع از راوی:</w:t>
      </w:r>
      <w:r w:rsidRPr="003C213A">
        <w:rPr>
          <w:rFonts w:hint="cs"/>
          <w:rtl/>
        </w:rPr>
        <w:t xml:space="preserve"> «حسن بن محبوب»، «عبدالله بن مسکان» و «یونس بن عبدالرحمن» از «خلید بن اوفی» روایت دارند که هر سه از اجلاء و اصحاب اجماع هستند.</w:t>
      </w:r>
    </w:p>
    <w:p w:rsidR="00AE486D" w:rsidRPr="003C213A" w:rsidRDefault="00AE486D" w:rsidP="00634270">
      <w:pPr>
        <w:jc w:val="both"/>
        <w:rPr>
          <w:rtl/>
        </w:rPr>
      </w:pPr>
      <w:r w:rsidRPr="00391FB6">
        <w:rPr>
          <w:rFonts w:asciiTheme="minorHAnsi" w:hAnsiTheme="minorHAnsi" w:cs="B Titr" w:hint="cs"/>
          <w:color w:val="auto"/>
          <w:sz w:val="24"/>
          <w:szCs w:val="24"/>
          <w:rtl/>
        </w:rPr>
        <w:t>نقد:</w:t>
      </w:r>
      <w:r w:rsidRPr="003C213A">
        <w:rPr>
          <w:rFonts w:hint="cs"/>
          <w:rtl/>
        </w:rPr>
        <w:t xml:space="preserve"> اگر مبنای ما در اصحاب اجماع همانند «مرحوم محدث نوری» باشد، </w:t>
      </w:r>
      <w:r w:rsidRPr="003C213A">
        <w:rPr>
          <w:rtl/>
        </w:rPr>
        <w:t>م</w:t>
      </w:r>
      <w:r w:rsidRPr="003C213A">
        <w:rPr>
          <w:rFonts w:hint="cs"/>
          <w:rtl/>
        </w:rPr>
        <w:t>ی‌</w:t>
      </w:r>
      <w:r w:rsidRPr="003C213A">
        <w:rPr>
          <w:rFonts w:hint="eastAsia"/>
          <w:rtl/>
        </w:rPr>
        <w:t>توانست</w:t>
      </w:r>
      <w:r w:rsidRPr="003C213A">
        <w:rPr>
          <w:rFonts w:hint="cs"/>
          <w:rtl/>
        </w:rPr>
        <w:t>ی</w:t>
      </w:r>
      <w:r w:rsidRPr="003C213A">
        <w:rPr>
          <w:rFonts w:hint="eastAsia"/>
          <w:rtl/>
        </w:rPr>
        <w:t>م</w:t>
      </w:r>
      <w:r w:rsidRPr="003C213A">
        <w:rPr>
          <w:rFonts w:hint="cs"/>
          <w:rtl/>
        </w:rPr>
        <w:t xml:space="preserve"> با نقل اصحاب اجماع، وثاقت راوی را ثابت کنیم؛ اما گفتیم که این مبنا را </w:t>
      </w:r>
      <w:r w:rsidRPr="003C213A">
        <w:rPr>
          <w:rtl/>
        </w:rPr>
        <w:t>نم</w:t>
      </w:r>
      <w:r w:rsidRPr="003C213A">
        <w:rPr>
          <w:rFonts w:hint="cs"/>
          <w:rtl/>
        </w:rPr>
        <w:t>ی‌</w:t>
      </w:r>
      <w:r w:rsidRPr="003C213A">
        <w:rPr>
          <w:rFonts w:hint="eastAsia"/>
          <w:rtl/>
        </w:rPr>
        <w:t>پذ</w:t>
      </w:r>
      <w:r w:rsidRPr="003C213A">
        <w:rPr>
          <w:rFonts w:hint="cs"/>
          <w:rtl/>
        </w:rPr>
        <w:t>ی</w:t>
      </w:r>
      <w:r w:rsidRPr="003C213A">
        <w:rPr>
          <w:rFonts w:hint="eastAsia"/>
          <w:rtl/>
        </w:rPr>
        <w:t>ر</w:t>
      </w:r>
      <w:r w:rsidRPr="003C213A">
        <w:rPr>
          <w:rFonts w:hint="cs"/>
          <w:rtl/>
        </w:rPr>
        <w:t>ی</w:t>
      </w:r>
      <w:r w:rsidRPr="003C213A">
        <w:rPr>
          <w:rFonts w:hint="eastAsia"/>
          <w:rtl/>
        </w:rPr>
        <w:t>م</w:t>
      </w:r>
      <w:r w:rsidRPr="003C213A">
        <w:rPr>
          <w:rFonts w:hint="cs"/>
          <w:rtl/>
        </w:rPr>
        <w:t>.</w:t>
      </w:r>
    </w:p>
    <w:p w:rsidR="00AE486D" w:rsidRPr="003C213A" w:rsidRDefault="00AE486D" w:rsidP="00634270">
      <w:pPr>
        <w:jc w:val="both"/>
        <w:rPr>
          <w:rtl/>
        </w:rPr>
      </w:pPr>
      <w:r w:rsidRPr="00391FB6">
        <w:rPr>
          <w:rFonts w:asciiTheme="minorHAnsi" w:hAnsiTheme="minorHAnsi" w:cs="B Titr" w:hint="cs"/>
          <w:color w:val="auto"/>
          <w:sz w:val="24"/>
          <w:szCs w:val="24"/>
          <w:rtl/>
        </w:rPr>
        <w:t>3. از اصحاب «امام صادق علیه‌السلام» بودن:</w:t>
      </w:r>
      <w:r w:rsidRPr="003C213A">
        <w:rPr>
          <w:rFonts w:hint="cs"/>
          <w:rtl/>
        </w:rPr>
        <w:t xml:space="preserve"> «شیخ طوسی» نام این راوی را در «امام صادق علیه‌السلام» آورده و تضعیفی نیز نسبت به وی نیاورده است که بعضی معتقد هستند اگر «شیخ طوسی» نام </w:t>
      </w:r>
      <w:r w:rsidRPr="003C213A">
        <w:rPr>
          <w:rtl/>
        </w:rPr>
        <w:t>راو</w:t>
      </w:r>
      <w:r w:rsidRPr="003C213A">
        <w:rPr>
          <w:rFonts w:hint="cs"/>
          <w:rtl/>
        </w:rPr>
        <w:t>ی‌</w:t>
      </w:r>
      <w:r w:rsidRPr="003C213A">
        <w:rPr>
          <w:rFonts w:hint="eastAsia"/>
          <w:rtl/>
        </w:rPr>
        <w:t>ا</w:t>
      </w:r>
      <w:r w:rsidRPr="003C213A">
        <w:rPr>
          <w:rFonts w:hint="cs"/>
          <w:rtl/>
        </w:rPr>
        <w:t>ی را در اصحاب «امام صادق علیه‌السلام» ذکر کند و او را تضعیف نکند، آن راوی ثقه است.</w:t>
      </w:r>
    </w:p>
    <w:p w:rsidR="00AE486D" w:rsidRPr="003C213A" w:rsidRDefault="00AE486D" w:rsidP="00634270">
      <w:pPr>
        <w:jc w:val="both"/>
        <w:rPr>
          <w:rtl/>
        </w:rPr>
      </w:pPr>
      <w:r w:rsidRPr="00391FB6">
        <w:rPr>
          <w:rFonts w:asciiTheme="minorHAnsi" w:hAnsiTheme="minorHAnsi" w:cs="B Titr" w:hint="cs"/>
          <w:color w:val="auto"/>
          <w:sz w:val="24"/>
          <w:szCs w:val="24"/>
          <w:rtl/>
        </w:rPr>
        <w:t>نقد:</w:t>
      </w:r>
      <w:r w:rsidRPr="003C213A">
        <w:rPr>
          <w:rFonts w:hint="cs"/>
          <w:rtl/>
        </w:rPr>
        <w:t xml:space="preserve"> گفته شد که این مبنا نیز مورد پذیرش نیست.</w:t>
      </w:r>
    </w:p>
    <w:p w:rsidR="00AE486D" w:rsidRPr="003C213A" w:rsidRDefault="00AE486D" w:rsidP="00634270">
      <w:pPr>
        <w:jc w:val="both"/>
        <w:rPr>
          <w:rtl/>
        </w:rPr>
      </w:pPr>
      <w:r w:rsidRPr="00391FB6">
        <w:rPr>
          <w:rFonts w:asciiTheme="minorHAnsi" w:hAnsiTheme="minorHAnsi" w:cs="B Titr" w:hint="cs"/>
          <w:color w:val="auto"/>
          <w:sz w:val="24"/>
          <w:szCs w:val="24"/>
          <w:rtl/>
        </w:rPr>
        <w:t>4. کثرت روایت اجلاء مع عدم ورود قدح فیه:</w:t>
      </w:r>
      <w:r w:rsidRPr="003C213A">
        <w:rPr>
          <w:rFonts w:hint="cs"/>
          <w:rtl/>
        </w:rPr>
        <w:t xml:space="preserve"> «خلید بن اوفی» 103 روایت دارد که «یونس بن عبدالرحمن»، «عبدالله بن مسکان»، «حسن بن محبوب»، «خالد بن جریر بجلی» و «منصور بن حازم» از وی نقل روایت دارند.</w:t>
      </w:r>
    </w:p>
    <w:p w:rsidR="00AE486D" w:rsidRPr="00AE486D" w:rsidRDefault="00AE486D" w:rsidP="00AE486D">
      <w:pPr>
        <w:jc w:val="both"/>
        <w:rPr>
          <w:rFonts w:asciiTheme="minorHAnsi" w:hAnsiTheme="minorHAnsi"/>
          <w:color w:val="auto"/>
          <w:sz w:val="28"/>
          <w:rtl/>
        </w:rPr>
      </w:pPr>
      <w:r w:rsidRPr="00AE486D">
        <w:rPr>
          <w:rFonts w:asciiTheme="minorHAnsi" w:hAnsiTheme="minorHAnsi" w:hint="cs"/>
          <w:color w:val="auto"/>
          <w:sz w:val="28"/>
          <w:rtl/>
        </w:rPr>
        <w:t xml:space="preserve">«آیت الله شبیری» از این راه، راوی را توثیق </w:t>
      </w:r>
      <w:r w:rsidRPr="00AE486D">
        <w:rPr>
          <w:rFonts w:asciiTheme="minorHAnsi" w:hAnsiTheme="minorHAnsi"/>
          <w:color w:val="auto"/>
          <w:sz w:val="28"/>
          <w:rtl/>
        </w:rPr>
        <w:t>م</w:t>
      </w:r>
      <w:r w:rsidRPr="00AE486D">
        <w:rPr>
          <w:rFonts w:asciiTheme="minorHAnsi" w:hAnsiTheme="minorHAnsi" w:hint="cs"/>
          <w:color w:val="auto"/>
          <w:sz w:val="28"/>
          <w:rtl/>
        </w:rPr>
        <w:t>ی‌</w:t>
      </w:r>
      <w:r w:rsidRPr="00AE486D">
        <w:rPr>
          <w:rFonts w:asciiTheme="minorHAnsi" w:hAnsiTheme="minorHAnsi" w:hint="eastAsia"/>
          <w:color w:val="auto"/>
          <w:sz w:val="28"/>
          <w:rtl/>
        </w:rPr>
        <w:t>کنند</w:t>
      </w:r>
      <w:r w:rsidRPr="00AE486D">
        <w:rPr>
          <w:rFonts w:asciiTheme="minorHAnsi" w:hAnsiTheme="minorHAnsi" w:hint="cs"/>
          <w:color w:val="auto"/>
          <w:sz w:val="28"/>
          <w:rtl/>
        </w:rPr>
        <w:t>.</w:t>
      </w:r>
    </w:p>
    <w:p w:rsidR="00AE486D" w:rsidRPr="003C213A" w:rsidRDefault="00AE486D" w:rsidP="00634270">
      <w:pPr>
        <w:jc w:val="both"/>
        <w:rPr>
          <w:rtl/>
        </w:rPr>
      </w:pPr>
      <w:r w:rsidRPr="003C213A">
        <w:rPr>
          <w:rFonts w:hint="cs"/>
          <w:rtl/>
        </w:rPr>
        <w:t xml:space="preserve">نقد: این راه را برای توثیق راوی </w:t>
      </w:r>
      <w:r w:rsidRPr="003C213A">
        <w:rPr>
          <w:rtl/>
        </w:rPr>
        <w:t>م</w:t>
      </w:r>
      <w:r w:rsidRPr="003C213A">
        <w:rPr>
          <w:rFonts w:hint="cs"/>
          <w:rtl/>
        </w:rPr>
        <w:t>ی‌</w:t>
      </w:r>
      <w:r w:rsidRPr="003C213A">
        <w:rPr>
          <w:rFonts w:hint="eastAsia"/>
          <w:rtl/>
        </w:rPr>
        <w:t>پذ</w:t>
      </w:r>
      <w:r w:rsidRPr="003C213A">
        <w:rPr>
          <w:rFonts w:hint="cs"/>
          <w:rtl/>
        </w:rPr>
        <w:t>ی</w:t>
      </w:r>
      <w:r w:rsidRPr="003C213A">
        <w:rPr>
          <w:rFonts w:hint="eastAsia"/>
          <w:rtl/>
        </w:rPr>
        <w:t>ر</w:t>
      </w:r>
      <w:r w:rsidRPr="003C213A">
        <w:rPr>
          <w:rFonts w:hint="cs"/>
          <w:rtl/>
        </w:rPr>
        <w:t>ی</w:t>
      </w:r>
      <w:r w:rsidRPr="003C213A">
        <w:rPr>
          <w:rFonts w:hint="eastAsia"/>
          <w:rtl/>
        </w:rPr>
        <w:t>م</w:t>
      </w:r>
      <w:r w:rsidRPr="003C213A">
        <w:rPr>
          <w:rFonts w:hint="cs"/>
          <w:rtl/>
        </w:rPr>
        <w:t xml:space="preserve">؛ اما در اینجا آن را اجرا </w:t>
      </w:r>
      <w:r w:rsidRPr="003C213A">
        <w:rPr>
          <w:rtl/>
        </w:rPr>
        <w:t>نم</w:t>
      </w:r>
      <w:r w:rsidRPr="003C213A">
        <w:rPr>
          <w:rFonts w:hint="cs"/>
          <w:rtl/>
        </w:rPr>
        <w:t>ی‌</w:t>
      </w:r>
      <w:r w:rsidRPr="003C213A">
        <w:rPr>
          <w:rFonts w:hint="eastAsia"/>
          <w:rtl/>
        </w:rPr>
        <w:t>کن</w:t>
      </w:r>
      <w:r w:rsidRPr="003C213A">
        <w:rPr>
          <w:rFonts w:hint="cs"/>
          <w:rtl/>
        </w:rPr>
        <w:t>ی</w:t>
      </w:r>
      <w:r w:rsidRPr="003C213A">
        <w:rPr>
          <w:rFonts w:hint="eastAsia"/>
          <w:rtl/>
        </w:rPr>
        <w:t>م</w:t>
      </w:r>
      <w:r w:rsidRPr="003C213A">
        <w:rPr>
          <w:rFonts w:hint="cs"/>
          <w:rtl/>
        </w:rPr>
        <w:t xml:space="preserve">؛ زیرا تعداد نقل از وی </w:t>
      </w:r>
      <w:r w:rsidRPr="003C213A">
        <w:rPr>
          <w:rtl/>
        </w:rPr>
        <w:t>ا</w:t>
      </w:r>
      <w:r w:rsidRPr="003C213A">
        <w:rPr>
          <w:rFonts w:hint="cs"/>
          <w:rtl/>
        </w:rPr>
        <w:t>ی</w:t>
      </w:r>
      <w:r w:rsidRPr="003C213A">
        <w:rPr>
          <w:rFonts w:hint="eastAsia"/>
          <w:rtl/>
        </w:rPr>
        <w:t>ن‌گونه</w:t>
      </w:r>
      <w:r w:rsidRPr="003C213A">
        <w:rPr>
          <w:rFonts w:hint="cs"/>
          <w:rtl/>
        </w:rPr>
        <w:t xml:space="preserve"> است:</w:t>
      </w:r>
    </w:p>
    <w:p w:rsidR="00AE486D" w:rsidRPr="00AE486D" w:rsidRDefault="00AE486D" w:rsidP="00212441">
      <w:pPr>
        <w:ind w:left="720"/>
        <w:jc w:val="both"/>
        <w:rPr>
          <w:rFonts w:asciiTheme="minorHAnsi" w:hAnsiTheme="minorHAnsi"/>
          <w:color w:val="auto"/>
          <w:sz w:val="28"/>
          <w:rtl/>
        </w:rPr>
      </w:pPr>
      <w:r w:rsidRPr="00AE486D">
        <w:rPr>
          <w:rFonts w:asciiTheme="minorHAnsi" w:hAnsiTheme="minorHAnsi" w:hint="cs"/>
          <w:color w:val="auto"/>
          <w:sz w:val="28"/>
          <w:rtl/>
        </w:rPr>
        <w:t xml:space="preserve"> «خالد بن جریر بجلی» 79 روایت که در اینجا کثرت روایت صدق </w:t>
      </w:r>
      <w:r w:rsidRPr="00AE486D">
        <w:rPr>
          <w:rFonts w:asciiTheme="minorHAnsi" w:hAnsiTheme="minorHAnsi"/>
          <w:color w:val="auto"/>
          <w:sz w:val="28"/>
          <w:rtl/>
        </w:rPr>
        <w:t>م</w:t>
      </w:r>
      <w:r w:rsidRPr="00AE486D">
        <w:rPr>
          <w:rFonts w:asciiTheme="minorHAnsi" w:hAnsiTheme="minorHAnsi" w:hint="cs"/>
          <w:color w:val="auto"/>
          <w:sz w:val="28"/>
          <w:rtl/>
        </w:rPr>
        <w:t>ی‌</w:t>
      </w:r>
      <w:r w:rsidRPr="00AE486D">
        <w:rPr>
          <w:rFonts w:asciiTheme="minorHAnsi" w:hAnsiTheme="minorHAnsi" w:hint="eastAsia"/>
          <w:color w:val="auto"/>
          <w:sz w:val="28"/>
          <w:rtl/>
        </w:rPr>
        <w:t>کند</w:t>
      </w:r>
      <w:r w:rsidRPr="00AE486D">
        <w:rPr>
          <w:rFonts w:asciiTheme="minorHAnsi" w:hAnsiTheme="minorHAnsi" w:hint="cs"/>
          <w:color w:val="auto"/>
          <w:sz w:val="28"/>
          <w:rtl/>
        </w:rPr>
        <w:t>؛</w:t>
      </w:r>
    </w:p>
    <w:p w:rsidR="00AE486D" w:rsidRPr="00AE486D" w:rsidRDefault="00AE486D" w:rsidP="00212441">
      <w:pPr>
        <w:ind w:left="720"/>
        <w:jc w:val="both"/>
        <w:rPr>
          <w:rFonts w:asciiTheme="minorHAnsi" w:hAnsiTheme="minorHAnsi"/>
          <w:color w:val="auto"/>
          <w:sz w:val="28"/>
          <w:rtl/>
        </w:rPr>
      </w:pPr>
      <w:r w:rsidRPr="00AE486D">
        <w:rPr>
          <w:rFonts w:asciiTheme="minorHAnsi" w:hAnsiTheme="minorHAnsi" w:hint="cs"/>
          <w:color w:val="auto"/>
          <w:sz w:val="28"/>
          <w:rtl/>
        </w:rPr>
        <w:t>«یونس بن عبدالرحمن»، «عبدالله بن مسکان» و «حسن بن محبوب» هرکدام یک روایت؛</w:t>
      </w:r>
    </w:p>
    <w:p w:rsidR="00AE486D" w:rsidRPr="00AE486D" w:rsidRDefault="00AE486D" w:rsidP="00212441">
      <w:pPr>
        <w:ind w:left="720"/>
        <w:jc w:val="both"/>
        <w:rPr>
          <w:rFonts w:asciiTheme="minorHAnsi" w:hAnsiTheme="minorHAnsi"/>
          <w:color w:val="auto"/>
          <w:sz w:val="28"/>
          <w:rtl/>
        </w:rPr>
      </w:pPr>
      <w:r w:rsidRPr="00AE486D">
        <w:rPr>
          <w:rFonts w:asciiTheme="minorHAnsi" w:hAnsiTheme="minorHAnsi" w:hint="cs"/>
          <w:color w:val="auto"/>
          <w:sz w:val="28"/>
          <w:rtl/>
        </w:rPr>
        <w:t>«منصور بن حازم» 2 روایت.</w:t>
      </w:r>
    </w:p>
    <w:p w:rsidR="00AE486D" w:rsidRPr="00AE486D" w:rsidRDefault="00AE486D" w:rsidP="00AE486D">
      <w:pPr>
        <w:jc w:val="both"/>
        <w:rPr>
          <w:rFonts w:asciiTheme="minorHAnsi" w:hAnsiTheme="minorHAnsi"/>
          <w:color w:val="auto"/>
          <w:sz w:val="28"/>
          <w:rtl/>
        </w:rPr>
      </w:pPr>
      <w:r w:rsidRPr="00AE486D">
        <w:rPr>
          <w:rFonts w:asciiTheme="minorHAnsi" w:hAnsiTheme="minorHAnsi" w:hint="cs"/>
          <w:color w:val="auto"/>
          <w:sz w:val="28"/>
          <w:rtl/>
        </w:rPr>
        <w:t xml:space="preserve">درنتیجه کثرت روایت اجلاء صدق </w:t>
      </w:r>
      <w:r w:rsidRPr="00AE486D">
        <w:rPr>
          <w:rFonts w:asciiTheme="minorHAnsi" w:hAnsiTheme="minorHAnsi"/>
          <w:color w:val="auto"/>
          <w:sz w:val="28"/>
          <w:rtl/>
        </w:rPr>
        <w:t>نم</w:t>
      </w:r>
      <w:r w:rsidRPr="00AE486D">
        <w:rPr>
          <w:rFonts w:asciiTheme="minorHAnsi" w:hAnsiTheme="minorHAnsi" w:hint="cs"/>
          <w:color w:val="auto"/>
          <w:sz w:val="28"/>
          <w:rtl/>
        </w:rPr>
        <w:t>ی‌</w:t>
      </w:r>
      <w:r w:rsidRPr="00AE486D">
        <w:rPr>
          <w:rFonts w:asciiTheme="minorHAnsi" w:hAnsiTheme="minorHAnsi" w:hint="eastAsia"/>
          <w:color w:val="auto"/>
          <w:sz w:val="28"/>
          <w:rtl/>
        </w:rPr>
        <w:t>کند</w:t>
      </w:r>
      <w:r w:rsidRPr="00AE486D">
        <w:rPr>
          <w:rFonts w:asciiTheme="minorHAnsi" w:hAnsiTheme="minorHAnsi" w:hint="cs"/>
          <w:color w:val="auto"/>
          <w:sz w:val="28"/>
          <w:rtl/>
        </w:rPr>
        <w:t xml:space="preserve">. در توضیح این راه گفته شد که اگر اجلاء از یک راوی کثرت نقل روایت داشته باشند، یعنی یا تعداد روایات زیاد باشد یا اینکه روایات اول باب از این راوی متعدد نقل شود، اعتماد اجلاء احراز </w:t>
      </w:r>
      <w:r w:rsidRPr="00AE486D">
        <w:rPr>
          <w:rFonts w:asciiTheme="minorHAnsi" w:hAnsiTheme="minorHAnsi"/>
          <w:color w:val="auto"/>
          <w:sz w:val="28"/>
          <w:rtl/>
        </w:rPr>
        <w:t>م</w:t>
      </w:r>
      <w:r w:rsidRPr="00AE486D">
        <w:rPr>
          <w:rFonts w:asciiTheme="minorHAnsi" w:hAnsiTheme="minorHAnsi" w:hint="cs"/>
          <w:color w:val="auto"/>
          <w:sz w:val="28"/>
          <w:rtl/>
        </w:rPr>
        <w:t>ی‌</w:t>
      </w:r>
      <w:r w:rsidRPr="00AE486D">
        <w:rPr>
          <w:rFonts w:asciiTheme="minorHAnsi" w:hAnsiTheme="minorHAnsi" w:hint="eastAsia"/>
          <w:color w:val="auto"/>
          <w:sz w:val="28"/>
          <w:rtl/>
        </w:rPr>
        <w:t>شود</w:t>
      </w:r>
      <w:r w:rsidRPr="00AE486D">
        <w:rPr>
          <w:rFonts w:asciiTheme="minorHAnsi" w:hAnsiTheme="minorHAnsi" w:hint="cs"/>
          <w:color w:val="auto"/>
          <w:sz w:val="28"/>
          <w:rtl/>
        </w:rPr>
        <w:t xml:space="preserve">؛ اما اینکه اجلاء از یک راوی یک یا دو روایت نقل کنند، وثاقت را ثابت </w:t>
      </w:r>
      <w:r w:rsidRPr="00AE486D">
        <w:rPr>
          <w:rFonts w:asciiTheme="minorHAnsi" w:hAnsiTheme="minorHAnsi"/>
          <w:color w:val="auto"/>
          <w:sz w:val="28"/>
          <w:rtl/>
        </w:rPr>
        <w:t>نم</w:t>
      </w:r>
      <w:r w:rsidRPr="00AE486D">
        <w:rPr>
          <w:rFonts w:asciiTheme="minorHAnsi" w:hAnsiTheme="minorHAnsi" w:hint="cs"/>
          <w:color w:val="auto"/>
          <w:sz w:val="28"/>
          <w:rtl/>
        </w:rPr>
        <w:t>ی‌</w:t>
      </w:r>
      <w:r w:rsidRPr="00AE486D">
        <w:rPr>
          <w:rFonts w:asciiTheme="minorHAnsi" w:hAnsiTheme="minorHAnsi" w:hint="eastAsia"/>
          <w:color w:val="auto"/>
          <w:sz w:val="28"/>
          <w:rtl/>
        </w:rPr>
        <w:t>کند</w:t>
      </w:r>
      <w:r w:rsidRPr="00AE486D">
        <w:rPr>
          <w:rFonts w:asciiTheme="minorHAnsi" w:hAnsiTheme="minorHAnsi" w:hint="cs"/>
          <w:color w:val="auto"/>
          <w:sz w:val="28"/>
          <w:rtl/>
        </w:rPr>
        <w:t xml:space="preserve">؛ زیرا احتمال دارد که در این روایات </w:t>
      </w:r>
      <w:r w:rsidRPr="00AE486D">
        <w:rPr>
          <w:rFonts w:asciiTheme="minorHAnsi" w:hAnsiTheme="minorHAnsi"/>
          <w:color w:val="auto"/>
          <w:sz w:val="28"/>
          <w:rtl/>
        </w:rPr>
        <w:t>به‌واسطه‌</w:t>
      </w:r>
      <w:r w:rsidRPr="00AE486D">
        <w:rPr>
          <w:rFonts w:asciiTheme="minorHAnsi" w:hAnsiTheme="minorHAnsi" w:hint="cs"/>
          <w:color w:val="auto"/>
          <w:sz w:val="28"/>
          <w:rtl/>
        </w:rPr>
        <w:t>ی قرینه روایت را نقل کرده باشند.</w:t>
      </w:r>
    </w:p>
    <w:p w:rsidR="00AE486D" w:rsidRPr="00AE486D" w:rsidRDefault="00AE486D" w:rsidP="00AE486D">
      <w:pPr>
        <w:jc w:val="both"/>
        <w:rPr>
          <w:rFonts w:asciiTheme="minorHAnsi" w:hAnsiTheme="minorHAnsi"/>
          <w:color w:val="auto"/>
          <w:sz w:val="28"/>
          <w:rtl/>
        </w:rPr>
      </w:pPr>
      <w:r w:rsidRPr="00AE486D">
        <w:rPr>
          <w:rFonts w:asciiTheme="minorHAnsi" w:hAnsiTheme="minorHAnsi" w:hint="cs"/>
          <w:color w:val="auto"/>
          <w:sz w:val="28"/>
          <w:rtl/>
        </w:rPr>
        <w:t xml:space="preserve">مطالبی که گفته شد، دلیل بر وثاقت راوی نبود، اما هرکدام </w:t>
      </w:r>
      <w:r w:rsidRPr="00AE486D">
        <w:rPr>
          <w:rFonts w:asciiTheme="minorHAnsi" w:hAnsiTheme="minorHAnsi"/>
          <w:color w:val="auto"/>
          <w:sz w:val="28"/>
          <w:rtl/>
        </w:rPr>
        <w:t>قر</w:t>
      </w:r>
      <w:r w:rsidRPr="00AE486D">
        <w:rPr>
          <w:rFonts w:asciiTheme="minorHAnsi" w:hAnsiTheme="minorHAnsi" w:hint="cs"/>
          <w:color w:val="auto"/>
          <w:sz w:val="28"/>
          <w:rtl/>
        </w:rPr>
        <w:t>ی</w:t>
      </w:r>
      <w:r w:rsidRPr="00AE486D">
        <w:rPr>
          <w:rFonts w:asciiTheme="minorHAnsi" w:hAnsiTheme="minorHAnsi" w:hint="eastAsia"/>
          <w:color w:val="auto"/>
          <w:sz w:val="28"/>
          <w:rtl/>
        </w:rPr>
        <w:t>نه‌ا</w:t>
      </w:r>
      <w:r w:rsidRPr="00AE486D">
        <w:rPr>
          <w:rFonts w:asciiTheme="minorHAnsi" w:hAnsiTheme="minorHAnsi" w:hint="cs"/>
          <w:color w:val="auto"/>
          <w:sz w:val="28"/>
          <w:rtl/>
        </w:rPr>
        <w:t xml:space="preserve">ی بر این مطلب محسوب </w:t>
      </w:r>
      <w:r w:rsidRPr="00AE486D">
        <w:rPr>
          <w:rFonts w:asciiTheme="minorHAnsi" w:hAnsiTheme="minorHAnsi"/>
          <w:color w:val="auto"/>
          <w:sz w:val="28"/>
          <w:rtl/>
        </w:rPr>
        <w:t>م</w:t>
      </w:r>
      <w:r w:rsidRPr="00AE486D">
        <w:rPr>
          <w:rFonts w:asciiTheme="minorHAnsi" w:hAnsiTheme="minorHAnsi" w:hint="cs"/>
          <w:color w:val="auto"/>
          <w:sz w:val="28"/>
          <w:rtl/>
        </w:rPr>
        <w:t>ی‌</w:t>
      </w:r>
      <w:r w:rsidRPr="00AE486D">
        <w:rPr>
          <w:rFonts w:asciiTheme="minorHAnsi" w:hAnsiTheme="minorHAnsi" w:hint="eastAsia"/>
          <w:color w:val="auto"/>
          <w:sz w:val="28"/>
          <w:rtl/>
        </w:rPr>
        <w:t>شد</w:t>
      </w:r>
      <w:r w:rsidRPr="00AE486D">
        <w:rPr>
          <w:rFonts w:asciiTheme="minorHAnsi" w:hAnsiTheme="minorHAnsi" w:hint="cs"/>
          <w:color w:val="auto"/>
          <w:sz w:val="28"/>
          <w:rtl/>
        </w:rPr>
        <w:t xml:space="preserve"> و درنتیجه وی را امامی ممدوح </w:t>
      </w:r>
      <w:r w:rsidRPr="00AE486D">
        <w:rPr>
          <w:rFonts w:asciiTheme="minorHAnsi" w:hAnsiTheme="minorHAnsi"/>
          <w:color w:val="auto"/>
          <w:sz w:val="28"/>
          <w:rtl/>
        </w:rPr>
        <w:t>م</w:t>
      </w:r>
      <w:r w:rsidRPr="00AE486D">
        <w:rPr>
          <w:rFonts w:asciiTheme="minorHAnsi" w:hAnsiTheme="minorHAnsi" w:hint="cs"/>
          <w:color w:val="auto"/>
          <w:sz w:val="28"/>
          <w:rtl/>
        </w:rPr>
        <w:t>ی‌</w:t>
      </w:r>
      <w:r w:rsidRPr="00AE486D">
        <w:rPr>
          <w:rFonts w:asciiTheme="minorHAnsi" w:hAnsiTheme="minorHAnsi" w:hint="eastAsia"/>
          <w:color w:val="auto"/>
          <w:sz w:val="28"/>
          <w:rtl/>
        </w:rPr>
        <w:t>دان</w:t>
      </w:r>
      <w:r w:rsidRPr="00AE486D">
        <w:rPr>
          <w:rFonts w:asciiTheme="minorHAnsi" w:hAnsiTheme="minorHAnsi" w:hint="cs"/>
          <w:color w:val="auto"/>
          <w:sz w:val="28"/>
          <w:rtl/>
        </w:rPr>
        <w:t>ی</w:t>
      </w:r>
      <w:r w:rsidRPr="00AE486D">
        <w:rPr>
          <w:rFonts w:asciiTheme="minorHAnsi" w:hAnsiTheme="minorHAnsi" w:hint="eastAsia"/>
          <w:color w:val="auto"/>
          <w:sz w:val="28"/>
          <w:rtl/>
        </w:rPr>
        <w:t>م</w:t>
      </w:r>
      <w:r w:rsidRPr="00AE486D">
        <w:rPr>
          <w:rFonts w:asciiTheme="minorHAnsi" w:hAnsiTheme="minorHAnsi" w:hint="cs"/>
          <w:color w:val="auto"/>
          <w:sz w:val="28"/>
          <w:rtl/>
        </w:rPr>
        <w:t xml:space="preserve"> که امامی بودن از روایت «کافی» استفاده </w:t>
      </w:r>
      <w:r w:rsidRPr="00AE486D">
        <w:rPr>
          <w:rFonts w:asciiTheme="minorHAnsi" w:hAnsiTheme="minorHAnsi"/>
          <w:color w:val="auto"/>
          <w:sz w:val="28"/>
          <w:rtl/>
        </w:rPr>
        <w:t>م</w:t>
      </w:r>
      <w:r w:rsidRPr="00AE486D">
        <w:rPr>
          <w:rFonts w:asciiTheme="minorHAnsi" w:hAnsiTheme="minorHAnsi" w:hint="cs"/>
          <w:color w:val="auto"/>
          <w:sz w:val="28"/>
          <w:rtl/>
        </w:rPr>
        <w:t>ی‌</w:t>
      </w:r>
      <w:r w:rsidRPr="00AE486D">
        <w:rPr>
          <w:rFonts w:asciiTheme="minorHAnsi" w:hAnsiTheme="minorHAnsi" w:hint="eastAsia"/>
          <w:color w:val="auto"/>
          <w:sz w:val="28"/>
          <w:rtl/>
        </w:rPr>
        <w:t>شود</w:t>
      </w:r>
      <w:r w:rsidRPr="00AE486D">
        <w:rPr>
          <w:rFonts w:asciiTheme="minorHAnsi" w:hAnsiTheme="minorHAnsi" w:hint="cs"/>
          <w:color w:val="auto"/>
          <w:sz w:val="28"/>
          <w:rtl/>
        </w:rPr>
        <w:t xml:space="preserve"> و ممدوح بودن، از قرائنی که در مورد وی گفته شد.</w:t>
      </w:r>
    </w:p>
    <w:p w:rsidR="00AE486D" w:rsidRPr="009663C8" w:rsidRDefault="00AE486D" w:rsidP="007717C7">
      <w:pPr>
        <w:jc w:val="both"/>
        <w:rPr>
          <w:rFonts w:asciiTheme="minorHAnsi" w:hAnsiTheme="minorHAnsi" w:cs="B Titr"/>
          <w:color w:val="auto"/>
          <w:sz w:val="24"/>
          <w:szCs w:val="24"/>
          <w:rtl/>
        </w:rPr>
      </w:pPr>
      <w:r w:rsidRPr="003C213A">
        <w:rPr>
          <w:rFonts w:hint="cs"/>
          <w:rtl/>
        </w:rPr>
        <w:t xml:space="preserve">درنتیجه روایتی که این راوی در سند آن وجود داشته باشد را حسنه </w:t>
      </w:r>
      <w:r w:rsidRPr="003C213A">
        <w:rPr>
          <w:rtl/>
        </w:rPr>
        <w:t>م</w:t>
      </w:r>
      <w:r w:rsidRPr="003C213A">
        <w:rPr>
          <w:rFonts w:hint="cs"/>
          <w:rtl/>
        </w:rPr>
        <w:t>ی‌</w:t>
      </w:r>
      <w:r w:rsidRPr="003C213A">
        <w:rPr>
          <w:rFonts w:hint="eastAsia"/>
          <w:rtl/>
        </w:rPr>
        <w:t>دان</w:t>
      </w:r>
      <w:r w:rsidRPr="003C213A">
        <w:rPr>
          <w:rFonts w:hint="cs"/>
          <w:rtl/>
        </w:rPr>
        <w:t>ی</w:t>
      </w:r>
      <w:r w:rsidRPr="003C213A">
        <w:rPr>
          <w:rFonts w:hint="eastAsia"/>
          <w:rtl/>
        </w:rPr>
        <w:t>م</w:t>
      </w:r>
      <w:r w:rsidRPr="003C213A">
        <w:rPr>
          <w:rFonts w:hint="cs"/>
          <w:rtl/>
        </w:rPr>
        <w:t>.</w:t>
      </w:r>
    </w:p>
    <w:p w:rsidR="00557FD0" w:rsidRPr="00557FD0" w:rsidRDefault="00557FD0" w:rsidP="007717C7">
      <w:pPr>
        <w:pStyle w:val="2"/>
        <w:rPr>
          <w:rtl/>
        </w:rPr>
      </w:pPr>
      <w:bookmarkStart w:id="364" w:name="_Toc40762595"/>
      <w:r w:rsidRPr="00557FD0">
        <w:rPr>
          <w:rFonts w:hint="cs"/>
          <w:rtl/>
        </w:rPr>
        <w:t>19. «حسین بن یزید نوفلی»</w:t>
      </w:r>
      <w:bookmarkEnd w:id="364"/>
    </w:p>
    <w:p w:rsidR="00557FD0" w:rsidRPr="003C213A" w:rsidRDefault="00557FD0" w:rsidP="00B20C50">
      <w:pPr>
        <w:jc w:val="both"/>
        <w:rPr>
          <w:rtl/>
        </w:rPr>
      </w:pPr>
      <w:r w:rsidRPr="007717C7">
        <w:rPr>
          <w:rFonts w:asciiTheme="minorHAnsi" w:hAnsiTheme="minorHAnsi" w:cs="B Titr" w:hint="cs"/>
          <w:color w:val="auto"/>
          <w:sz w:val="24"/>
          <w:szCs w:val="24"/>
          <w:rtl/>
        </w:rPr>
        <w:t>«رجال نجاشی»:</w:t>
      </w:r>
      <w:r w:rsidRPr="003C213A">
        <w:rPr>
          <w:rFonts w:hint="cs"/>
          <w:rtl/>
        </w:rPr>
        <w:t xml:space="preserve"> </w:t>
      </w:r>
      <w:r w:rsidRPr="003C213A">
        <w:rPr>
          <w:rtl/>
        </w:rPr>
        <w:t>«</w:t>
      </w:r>
      <w:r w:rsidRPr="003C213A">
        <w:rPr>
          <w:rFonts w:hint="cs"/>
          <w:rtl/>
        </w:rPr>
        <w:t xml:space="preserve">77 الحسین بن یزید بن محمد بن عبد الملک </w:t>
      </w:r>
      <w:r w:rsidRPr="003C213A">
        <w:rPr>
          <w:rtl/>
        </w:rPr>
        <w:t>النوفل</w:t>
      </w:r>
      <w:r w:rsidRPr="003C213A">
        <w:rPr>
          <w:rFonts w:hint="cs"/>
          <w:rtl/>
        </w:rPr>
        <w:t>ی: نوفل النخع مولاهم کوفی أبو عبد الله. کان شاعرا أدیبا و سکن الری و مات بها</w:t>
      </w:r>
      <w:r w:rsidRPr="003C213A">
        <w:rPr>
          <w:rtl/>
        </w:rPr>
        <w:t xml:space="preserve"> </w:t>
      </w:r>
      <w:r w:rsidRPr="003C213A">
        <w:rPr>
          <w:rFonts w:hint="cs"/>
          <w:rtl/>
        </w:rPr>
        <w:t>و قال قوم من القمیین إنه غلا فی آخر عمره و الله أعلم</w:t>
      </w:r>
      <w:r w:rsidRPr="003C213A">
        <w:rPr>
          <w:rtl/>
        </w:rPr>
        <w:t xml:space="preserve"> </w:t>
      </w:r>
      <w:r w:rsidRPr="003C213A">
        <w:rPr>
          <w:rFonts w:hint="cs"/>
          <w:rtl/>
        </w:rPr>
        <w:t>و ما رأینا له روایة تدل علی هذا. له کتاب التقیة، أخبرنا ابن شاذان عن أحمد بن محمد بن یحیی قال: حدثنا عبد الله بن جعفر الحمیری، قال: حدثنا إبراهیم بن هاشم عن الحسین بن یزید النوفلی به</w:t>
      </w:r>
      <w:r w:rsidRPr="003C213A">
        <w:rPr>
          <w:rtl/>
        </w:rPr>
        <w:t xml:space="preserve"> </w:t>
      </w:r>
      <w:r w:rsidRPr="003C213A">
        <w:rPr>
          <w:rFonts w:hint="cs"/>
          <w:rtl/>
        </w:rPr>
        <w:t>و له کتاب السنة»</w:t>
      </w:r>
      <w:r w:rsidR="00B20C50">
        <w:rPr>
          <w:rFonts w:hint="cs"/>
          <w:rtl/>
        </w:rPr>
        <w:t>.</w:t>
      </w:r>
      <w:r w:rsidR="00B20C50">
        <w:rPr>
          <w:rStyle w:val="FootnoteReference"/>
          <w:rtl/>
        </w:rPr>
        <w:footnoteReference w:id="328"/>
      </w:r>
    </w:p>
    <w:p w:rsidR="00557FD0" w:rsidRPr="003C213A" w:rsidRDefault="00557FD0" w:rsidP="00634270">
      <w:pPr>
        <w:jc w:val="both"/>
        <w:rPr>
          <w:rtl/>
        </w:rPr>
      </w:pPr>
      <w:r w:rsidRPr="003C213A">
        <w:rPr>
          <w:rFonts w:hint="cs"/>
          <w:rtl/>
        </w:rPr>
        <w:t xml:space="preserve">«نوفلی» نام دو طایفه بوده است که بعضی از آنها از «بنی‌هاشم» و برخی دیگر جزء یمن </w:t>
      </w:r>
      <w:r w:rsidRPr="003C213A">
        <w:rPr>
          <w:rtl/>
        </w:rPr>
        <w:t>بوده‌اند</w:t>
      </w:r>
      <w:r w:rsidRPr="003C213A">
        <w:rPr>
          <w:rFonts w:hint="cs"/>
          <w:rtl/>
        </w:rPr>
        <w:t xml:space="preserve"> که بعدها در کوفه ساکن شدند. قید «النخع» به این منظور آورده </w:t>
      </w:r>
      <w:r w:rsidRPr="003C213A">
        <w:rPr>
          <w:rtl/>
        </w:rPr>
        <w:t>م</w:t>
      </w:r>
      <w:r w:rsidRPr="003C213A">
        <w:rPr>
          <w:rFonts w:hint="cs"/>
          <w:rtl/>
        </w:rPr>
        <w:t>ی‌</w:t>
      </w:r>
      <w:r w:rsidRPr="003C213A">
        <w:rPr>
          <w:rFonts w:hint="eastAsia"/>
          <w:rtl/>
        </w:rPr>
        <w:t>شود</w:t>
      </w:r>
      <w:r w:rsidRPr="003C213A">
        <w:rPr>
          <w:rFonts w:hint="cs"/>
          <w:rtl/>
        </w:rPr>
        <w:t xml:space="preserve"> که نشان داده شود منظور از «نوفلی» </w:t>
      </w:r>
      <w:r w:rsidRPr="003C213A">
        <w:rPr>
          <w:rtl/>
        </w:rPr>
        <w:t>عده‌ا</w:t>
      </w:r>
      <w:r w:rsidRPr="003C213A">
        <w:rPr>
          <w:rFonts w:hint="cs"/>
          <w:rtl/>
        </w:rPr>
        <w:t xml:space="preserve">ی هستند که از یمن به کوفه </w:t>
      </w:r>
      <w:r w:rsidRPr="003C213A">
        <w:rPr>
          <w:rtl/>
        </w:rPr>
        <w:t>آمده‌اند</w:t>
      </w:r>
      <w:r w:rsidRPr="003C213A">
        <w:rPr>
          <w:rFonts w:hint="cs"/>
          <w:rtl/>
        </w:rPr>
        <w:t xml:space="preserve">. </w:t>
      </w:r>
      <w:r w:rsidRPr="003C213A">
        <w:rPr>
          <w:rtl/>
        </w:rPr>
        <w:t>نخع</w:t>
      </w:r>
      <w:r w:rsidRPr="003C213A">
        <w:rPr>
          <w:rFonts w:hint="cs"/>
          <w:rtl/>
        </w:rPr>
        <w:t>ی‌</w:t>
      </w:r>
      <w:r w:rsidRPr="003C213A">
        <w:rPr>
          <w:rFonts w:hint="eastAsia"/>
          <w:rtl/>
        </w:rPr>
        <w:t>ها</w:t>
      </w:r>
      <w:r w:rsidRPr="003C213A">
        <w:rPr>
          <w:rFonts w:hint="cs"/>
          <w:rtl/>
        </w:rPr>
        <w:t xml:space="preserve"> </w:t>
      </w:r>
      <w:r w:rsidRPr="003C213A">
        <w:rPr>
          <w:rtl/>
        </w:rPr>
        <w:t>ت</w:t>
      </w:r>
      <w:r w:rsidRPr="003C213A">
        <w:rPr>
          <w:rFonts w:hint="cs"/>
          <w:rtl/>
        </w:rPr>
        <w:t>ی</w:t>
      </w:r>
      <w:r w:rsidRPr="003C213A">
        <w:rPr>
          <w:rFonts w:hint="eastAsia"/>
          <w:rtl/>
        </w:rPr>
        <w:t>ره‌ا</w:t>
      </w:r>
      <w:r w:rsidRPr="003C213A">
        <w:rPr>
          <w:rFonts w:hint="cs"/>
          <w:rtl/>
        </w:rPr>
        <w:t xml:space="preserve">ی از </w:t>
      </w:r>
      <w:r w:rsidRPr="003C213A">
        <w:rPr>
          <w:rtl/>
        </w:rPr>
        <w:t>نوفل</w:t>
      </w:r>
      <w:r w:rsidRPr="003C213A">
        <w:rPr>
          <w:rFonts w:hint="cs"/>
          <w:rtl/>
        </w:rPr>
        <w:t>ی‌</w:t>
      </w:r>
      <w:r w:rsidRPr="003C213A">
        <w:rPr>
          <w:rFonts w:hint="eastAsia"/>
          <w:rtl/>
        </w:rPr>
        <w:t>ها</w:t>
      </w:r>
      <w:r w:rsidRPr="003C213A">
        <w:rPr>
          <w:rFonts w:hint="cs"/>
          <w:rtl/>
        </w:rPr>
        <w:t xml:space="preserve"> و اصالتاً یمنی هستند. «مالک اشتر» نیز از همین طایفه است.</w:t>
      </w:r>
      <w:r w:rsidRPr="00C81E32">
        <w:rPr>
          <w:vertAlign w:val="superscript"/>
          <w:rtl/>
        </w:rPr>
        <w:footnoteReference w:id="329"/>
      </w:r>
    </w:p>
    <w:p w:rsidR="00557FD0" w:rsidRPr="00557FD0" w:rsidRDefault="00557FD0" w:rsidP="00557FD0">
      <w:pPr>
        <w:jc w:val="both"/>
        <w:rPr>
          <w:rFonts w:asciiTheme="minorHAnsi" w:hAnsiTheme="minorHAnsi"/>
          <w:color w:val="auto"/>
          <w:sz w:val="28"/>
          <w:rtl/>
        </w:rPr>
      </w:pPr>
      <w:r w:rsidRPr="00557FD0">
        <w:rPr>
          <w:rFonts w:asciiTheme="minorHAnsi" w:hAnsiTheme="minorHAnsi" w:hint="cs"/>
          <w:color w:val="auto"/>
          <w:sz w:val="28"/>
          <w:rtl/>
        </w:rPr>
        <w:lastRenderedPageBreak/>
        <w:t>در این کتاب از قول قمیین آمده است که «حسین بن یزید» در آخر عمر خود غالی شده که این مطلب از چند جهت دارای اهمیت است:</w:t>
      </w:r>
    </w:p>
    <w:p w:rsidR="00557FD0" w:rsidRPr="003C213A" w:rsidRDefault="00557FD0" w:rsidP="00634270">
      <w:pPr>
        <w:jc w:val="both"/>
        <w:rPr>
          <w:rtl/>
        </w:rPr>
      </w:pPr>
      <w:r w:rsidRPr="007717C7">
        <w:rPr>
          <w:rFonts w:asciiTheme="minorHAnsi" w:hAnsiTheme="minorHAnsi" w:cs="B Titr" w:hint="cs"/>
          <w:color w:val="auto"/>
          <w:sz w:val="24"/>
          <w:szCs w:val="24"/>
          <w:rtl/>
        </w:rPr>
        <w:t>الف)</w:t>
      </w:r>
      <w:r w:rsidRPr="003C213A">
        <w:rPr>
          <w:rFonts w:hint="cs"/>
          <w:rtl/>
        </w:rPr>
        <w:t xml:space="preserve"> اگر </w:t>
      </w:r>
      <w:r w:rsidRPr="003C213A">
        <w:rPr>
          <w:rtl/>
        </w:rPr>
        <w:t>راو</w:t>
      </w:r>
      <w:r w:rsidRPr="003C213A">
        <w:rPr>
          <w:rFonts w:hint="cs"/>
          <w:rtl/>
        </w:rPr>
        <w:t>ی‌</w:t>
      </w:r>
      <w:r w:rsidRPr="003C213A">
        <w:rPr>
          <w:rFonts w:hint="eastAsia"/>
          <w:rtl/>
        </w:rPr>
        <w:t>ا</w:t>
      </w:r>
      <w:r w:rsidRPr="003C213A">
        <w:rPr>
          <w:rFonts w:hint="cs"/>
          <w:rtl/>
        </w:rPr>
        <w:t xml:space="preserve">ی که از «نوفلی» نقل روایت </w:t>
      </w:r>
      <w:r w:rsidRPr="003C213A">
        <w:rPr>
          <w:rtl/>
        </w:rPr>
        <w:t>م</w:t>
      </w:r>
      <w:r w:rsidRPr="003C213A">
        <w:rPr>
          <w:rFonts w:hint="cs"/>
          <w:rtl/>
        </w:rPr>
        <w:t>ی‌</w:t>
      </w:r>
      <w:r w:rsidRPr="003C213A">
        <w:rPr>
          <w:rFonts w:hint="eastAsia"/>
          <w:rtl/>
        </w:rPr>
        <w:t>کند</w:t>
      </w:r>
      <w:r w:rsidRPr="003C213A">
        <w:rPr>
          <w:rFonts w:hint="cs"/>
          <w:rtl/>
        </w:rPr>
        <w:t xml:space="preserve"> از قمیین باشد، روایت مربوط به </w:t>
      </w:r>
      <w:r w:rsidRPr="003C213A">
        <w:rPr>
          <w:rtl/>
        </w:rPr>
        <w:t>دوره‌</w:t>
      </w:r>
      <w:r w:rsidRPr="003C213A">
        <w:rPr>
          <w:rFonts w:hint="cs"/>
          <w:rtl/>
        </w:rPr>
        <w:t xml:space="preserve">ی قبل از غلو «حسین بن یزید» است؛ زیرا قمیین (به‌جز تعداد معدودی از آنها) به غلو حساس بودند و اگر راوی غالی بود، از وی نقل روایت انجام </w:t>
      </w:r>
      <w:r w:rsidRPr="003C213A">
        <w:rPr>
          <w:rtl/>
        </w:rPr>
        <w:t>نم</w:t>
      </w:r>
      <w:r w:rsidRPr="003C213A">
        <w:rPr>
          <w:rFonts w:hint="cs"/>
          <w:rtl/>
        </w:rPr>
        <w:t>ی‌</w:t>
      </w:r>
      <w:r w:rsidRPr="003C213A">
        <w:rPr>
          <w:rFonts w:hint="eastAsia"/>
          <w:rtl/>
        </w:rPr>
        <w:t>دادند</w:t>
      </w:r>
      <w:r w:rsidRPr="003C213A">
        <w:rPr>
          <w:rFonts w:hint="cs"/>
          <w:rtl/>
        </w:rPr>
        <w:t xml:space="preserve">. اگر کسی قائل باشد که روایتی که زودتر صادر شده است، ترجیح داده </w:t>
      </w:r>
      <w:r w:rsidRPr="003C213A">
        <w:rPr>
          <w:rtl/>
        </w:rPr>
        <w:t>م</w:t>
      </w:r>
      <w:r w:rsidRPr="003C213A">
        <w:rPr>
          <w:rFonts w:hint="cs"/>
          <w:rtl/>
        </w:rPr>
        <w:t>ی‌</w:t>
      </w:r>
      <w:r w:rsidRPr="003C213A">
        <w:rPr>
          <w:rFonts w:hint="eastAsia"/>
          <w:rtl/>
        </w:rPr>
        <w:t>شود</w:t>
      </w:r>
      <w:r w:rsidRPr="003C213A">
        <w:rPr>
          <w:rFonts w:hint="cs"/>
          <w:rtl/>
        </w:rPr>
        <w:t xml:space="preserve">، </w:t>
      </w:r>
      <w:r w:rsidRPr="003C213A">
        <w:rPr>
          <w:rtl/>
        </w:rPr>
        <w:t>م</w:t>
      </w:r>
      <w:r w:rsidRPr="003C213A">
        <w:rPr>
          <w:rFonts w:hint="cs"/>
          <w:rtl/>
        </w:rPr>
        <w:t>ی‌</w:t>
      </w:r>
      <w:r w:rsidRPr="003C213A">
        <w:rPr>
          <w:rFonts w:hint="eastAsia"/>
          <w:rtl/>
        </w:rPr>
        <w:t>تواند</w:t>
      </w:r>
      <w:r w:rsidRPr="003C213A">
        <w:rPr>
          <w:rFonts w:hint="cs"/>
          <w:rtl/>
        </w:rPr>
        <w:t xml:space="preserve"> از این راه تاریخ صدور حدیث را بیابد. همچنین در بحث انقلاب نسبت، زمان صدور روایت مهم است که </w:t>
      </w:r>
      <w:r w:rsidRPr="003C213A">
        <w:rPr>
          <w:rtl/>
        </w:rPr>
        <w:t>م</w:t>
      </w:r>
      <w:r w:rsidRPr="003C213A">
        <w:rPr>
          <w:rFonts w:hint="cs"/>
          <w:rtl/>
        </w:rPr>
        <w:t>ی‌</w:t>
      </w:r>
      <w:r w:rsidRPr="003C213A">
        <w:rPr>
          <w:rFonts w:hint="eastAsia"/>
          <w:rtl/>
        </w:rPr>
        <w:t>توان</w:t>
      </w:r>
      <w:r w:rsidRPr="003C213A">
        <w:rPr>
          <w:rFonts w:hint="cs"/>
          <w:rtl/>
        </w:rPr>
        <w:t xml:space="preserve"> به این وسیله زمان صدور را احراز کرد.</w:t>
      </w:r>
    </w:p>
    <w:p w:rsidR="00557FD0" w:rsidRPr="003C213A" w:rsidRDefault="00557FD0" w:rsidP="00634270">
      <w:pPr>
        <w:jc w:val="both"/>
        <w:rPr>
          <w:rtl/>
        </w:rPr>
      </w:pPr>
      <w:r w:rsidRPr="007717C7">
        <w:rPr>
          <w:rFonts w:asciiTheme="minorHAnsi" w:hAnsiTheme="minorHAnsi" w:cs="B Titr" w:hint="cs"/>
          <w:color w:val="auto"/>
          <w:sz w:val="24"/>
          <w:szCs w:val="24"/>
          <w:rtl/>
        </w:rPr>
        <w:t>ب)</w:t>
      </w:r>
      <w:r w:rsidRPr="003C213A">
        <w:rPr>
          <w:rFonts w:hint="cs"/>
          <w:rtl/>
        </w:rPr>
        <w:t xml:space="preserve"> غالی بودن «نوفلی» با عامی بودن «سکونی» سازگار نیست و به همین جهت دو </w:t>
      </w:r>
      <w:r w:rsidRPr="003C213A">
        <w:rPr>
          <w:rtl/>
        </w:rPr>
        <w:t>رأ</w:t>
      </w:r>
      <w:r w:rsidRPr="003C213A">
        <w:rPr>
          <w:rFonts w:hint="cs"/>
          <w:rtl/>
        </w:rPr>
        <w:t>ی در این زمینه وجود دارد:</w:t>
      </w:r>
    </w:p>
    <w:p w:rsidR="00557FD0" w:rsidRPr="00557FD0" w:rsidRDefault="00557FD0" w:rsidP="007717C7">
      <w:pPr>
        <w:ind w:left="720"/>
        <w:jc w:val="both"/>
        <w:rPr>
          <w:rFonts w:asciiTheme="minorHAnsi" w:hAnsiTheme="minorHAnsi"/>
          <w:color w:val="auto"/>
          <w:sz w:val="28"/>
          <w:rtl/>
        </w:rPr>
      </w:pPr>
      <w:r w:rsidRPr="00557FD0">
        <w:rPr>
          <w:rFonts w:asciiTheme="minorHAnsi" w:hAnsiTheme="minorHAnsi"/>
          <w:color w:val="auto"/>
          <w:sz w:val="28"/>
          <w:rtl/>
        </w:rPr>
        <w:t>عده‌ا</w:t>
      </w:r>
      <w:r w:rsidRPr="00557FD0">
        <w:rPr>
          <w:rFonts w:asciiTheme="minorHAnsi" w:hAnsiTheme="minorHAnsi" w:hint="cs"/>
          <w:color w:val="auto"/>
          <w:sz w:val="28"/>
          <w:rtl/>
        </w:rPr>
        <w:t xml:space="preserve">ی «نوفلی» را غالی </w:t>
      </w:r>
      <w:r w:rsidRPr="00557FD0">
        <w:rPr>
          <w:rFonts w:asciiTheme="minorHAnsi" w:hAnsiTheme="minorHAnsi"/>
          <w:color w:val="auto"/>
          <w:sz w:val="28"/>
          <w:rtl/>
        </w:rPr>
        <w:t>نم</w:t>
      </w:r>
      <w:r w:rsidRPr="00557FD0">
        <w:rPr>
          <w:rFonts w:asciiTheme="minorHAnsi" w:hAnsiTheme="minorHAnsi" w:hint="cs"/>
          <w:color w:val="auto"/>
          <w:sz w:val="28"/>
          <w:rtl/>
        </w:rPr>
        <w:t>ی‌</w:t>
      </w:r>
      <w:r w:rsidRPr="00557FD0">
        <w:rPr>
          <w:rFonts w:asciiTheme="minorHAnsi" w:hAnsiTheme="minorHAnsi" w:hint="eastAsia"/>
          <w:color w:val="auto"/>
          <w:sz w:val="28"/>
          <w:rtl/>
        </w:rPr>
        <w:t>دانند</w:t>
      </w:r>
      <w:r w:rsidRPr="00557FD0">
        <w:rPr>
          <w:rFonts w:asciiTheme="minorHAnsi" w:hAnsiTheme="minorHAnsi" w:hint="cs"/>
          <w:color w:val="auto"/>
          <w:sz w:val="28"/>
          <w:rtl/>
        </w:rPr>
        <w:t>؛ مانند «مرحوم تستری» و «مرحوم خویی»؛</w:t>
      </w:r>
    </w:p>
    <w:p w:rsidR="00557FD0" w:rsidRPr="00557FD0" w:rsidRDefault="00557FD0" w:rsidP="007717C7">
      <w:pPr>
        <w:ind w:left="720"/>
        <w:jc w:val="both"/>
        <w:rPr>
          <w:rFonts w:asciiTheme="minorHAnsi" w:hAnsiTheme="minorHAnsi"/>
          <w:color w:val="auto"/>
          <w:sz w:val="28"/>
          <w:rtl/>
        </w:rPr>
      </w:pPr>
      <w:r w:rsidRPr="00557FD0">
        <w:rPr>
          <w:rFonts w:asciiTheme="minorHAnsi" w:hAnsiTheme="minorHAnsi" w:hint="cs"/>
          <w:color w:val="auto"/>
          <w:sz w:val="28"/>
          <w:rtl/>
        </w:rPr>
        <w:t xml:space="preserve">و </w:t>
      </w:r>
      <w:r w:rsidRPr="00557FD0">
        <w:rPr>
          <w:rFonts w:asciiTheme="minorHAnsi" w:hAnsiTheme="minorHAnsi"/>
          <w:color w:val="auto"/>
          <w:sz w:val="28"/>
          <w:rtl/>
        </w:rPr>
        <w:t>عده‌ا</w:t>
      </w:r>
      <w:r w:rsidRPr="00557FD0">
        <w:rPr>
          <w:rFonts w:asciiTheme="minorHAnsi" w:hAnsiTheme="minorHAnsi" w:hint="cs"/>
          <w:color w:val="auto"/>
          <w:sz w:val="28"/>
          <w:rtl/>
        </w:rPr>
        <w:t xml:space="preserve">ی «سکونی» را عامی </w:t>
      </w:r>
      <w:r w:rsidRPr="00557FD0">
        <w:rPr>
          <w:rFonts w:asciiTheme="minorHAnsi" w:hAnsiTheme="minorHAnsi"/>
          <w:color w:val="auto"/>
          <w:sz w:val="28"/>
          <w:rtl/>
        </w:rPr>
        <w:t>نم</w:t>
      </w:r>
      <w:r w:rsidRPr="00557FD0">
        <w:rPr>
          <w:rFonts w:asciiTheme="minorHAnsi" w:hAnsiTheme="minorHAnsi" w:hint="cs"/>
          <w:color w:val="auto"/>
          <w:sz w:val="28"/>
          <w:rtl/>
        </w:rPr>
        <w:t>ی‌</w:t>
      </w:r>
      <w:r w:rsidRPr="00557FD0">
        <w:rPr>
          <w:rFonts w:asciiTheme="minorHAnsi" w:hAnsiTheme="minorHAnsi" w:hint="eastAsia"/>
          <w:color w:val="auto"/>
          <w:sz w:val="28"/>
          <w:rtl/>
        </w:rPr>
        <w:t>دانند</w:t>
      </w:r>
      <w:r w:rsidRPr="00557FD0">
        <w:rPr>
          <w:rFonts w:asciiTheme="minorHAnsi" w:hAnsiTheme="minorHAnsi" w:hint="cs"/>
          <w:color w:val="auto"/>
          <w:sz w:val="28"/>
          <w:rtl/>
        </w:rPr>
        <w:t>؛ همانند «مرحوم مامقانی»؛</w:t>
      </w:r>
    </w:p>
    <w:p w:rsidR="00557FD0" w:rsidRPr="00557FD0" w:rsidRDefault="00557FD0" w:rsidP="009758B2">
      <w:pPr>
        <w:jc w:val="both"/>
        <w:rPr>
          <w:rFonts w:asciiTheme="minorHAnsi" w:hAnsiTheme="minorHAnsi"/>
          <w:color w:val="auto"/>
          <w:sz w:val="28"/>
          <w:rtl/>
        </w:rPr>
      </w:pPr>
      <w:r w:rsidRPr="00557FD0">
        <w:rPr>
          <w:rFonts w:asciiTheme="minorHAnsi" w:hAnsiTheme="minorHAnsi" w:hint="cs"/>
          <w:color w:val="auto"/>
          <w:sz w:val="28"/>
          <w:rtl/>
        </w:rPr>
        <w:t xml:space="preserve">و ازآنجایی‌که گفت شد که «سکونی» را عامی </w:t>
      </w:r>
      <w:r w:rsidRPr="00557FD0">
        <w:rPr>
          <w:rFonts w:asciiTheme="minorHAnsi" w:hAnsiTheme="minorHAnsi"/>
          <w:color w:val="auto"/>
          <w:sz w:val="28"/>
          <w:rtl/>
        </w:rPr>
        <w:t>م</w:t>
      </w:r>
      <w:r w:rsidRPr="00557FD0">
        <w:rPr>
          <w:rFonts w:asciiTheme="minorHAnsi" w:hAnsiTheme="minorHAnsi" w:hint="cs"/>
          <w:color w:val="auto"/>
          <w:sz w:val="28"/>
          <w:rtl/>
        </w:rPr>
        <w:t>ی‌</w:t>
      </w:r>
      <w:r w:rsidRPr="00557FD0">
        <w:rPr>
          <w:rFonts w:asciiTheme="minorHAnsi" w:hAnsiTheme="minorHAnsi" w:hint="eastAsia"/>
          <w:color w:val="auto"/>
          <w:sz w:val="28"/>
          <w:rtl/>
        </w:rPr>
        <w:t>دان</w:t>
      </w:r>
      <w:r w:rsidRPr="00557FD0">
        <w:rPr>
          <w:rFonts w:asciiTheme="minorHAnsi" w:hAnsiTheme="minorHAnsi" w:hint="cs"/>
          <w:color w:val="auto"/>
          <w:sz w:val="28"/>
          <w:rtl/>
        </w:rPr>
        <w:t>ی</w:t>
      </w:r>
      <w:r w:rsidRPr="00557FD0">
        <w:rPr>
          <w:rFonts w:asciiTheme="minorHAnsi" w:hAnsiTheme="minorHAnsi" w:hint="eastAsia"/>
          <w:color w:val="auto"/>
          <w:sz w:val="28"/>
          <w:rtl/>
        </w:rPr>
        <w:t>م</w:t>
      </w:r>
      <w:r w:rsidRPr="00557FD0">
        <w:rPr>
          <w:rFonts w:asciiTheme="minorHAnsi" w:hAnsiTheme="minorHAnsi" w:hint="cs"/>
          <w:color w:val="auto"/>
          <w:sz w:val="28"/>
          <w:rtl/>
        </w:rPr>
        <w:t xml:space="preserve">، «نوفلی» غالی را </w:t>
      </w:r>
      <w:r w:rsidRPr="00557FD0">
        <w:rPr>
          <w:rFonts w:asciiTheme="minorHAnsi" w:hAnsiTheme="minorHAnsi"/>
          <w:color w:val="auto"/>
          <w:sz w:val="28"/>
          <w:rtl/>
        </w:rPr>
        <w:t>نم</w:t>
      </w:r>
      <w:r w:rsidRPr="00557FD0">
        <w:rPr>
          <w:rFonts w:asciiTheme="minorHAnsi" w:hAnsiTheme="minorHAnsi" w:hint="cs"/>
          <w:color w:val="auto"/>
          <w:sz w:val="28"/>
          <w:rtl/>
        </w:rPr>
        <w:t>ی‌</w:t>
      </w:r>
      <w:r w:rsidRPr="00557FD0">
        <w:rPr>
          <w:rFonts w:asciiTheme="minorHAnsi" w:hAnsiTheme="minorHAnsi" w:hint="eastAsia"/>
          <w:color w:val="auto"/>
          <w:sz w:val="28"/>
          <w:rtl/>
        </w:rPr>
        <w:t>دان</w:t>
      </w:r>
      <w:r w:rsidRPr="00557FD0">
        <w:rPr>
          <w:rFonts w:asciiTheme="minorHAnsi" w:hAnsiTheme="minorHAnsi" w:hint="cs"/>
          <w:color w:val="auto"/>
          <w:sz w:val="28"/>
          <w:rtl/>
        </w:rPr>
        <w:t>ی</w:t>
      </w:r>
      <w:r w:rsidRPr="00557FD0">
        <w:rPr>
          <w:rFonts w:asciiTheme="minorHAnsi" w:hAnsiTheme="minorHAnsi" w:hint="eastAsia"/>
          <w:color w:val="auto"/>
          <w:sz w:val="28"/>
          <w:rtl/>
        </w:rPr>
        <w:t>م</w:t>
      </w:r>
      <w:r w:rsidRPr="00557FD0">
        <w:rPr>
          <w:rFonts w:asciiTheme="minorHAnsi" w:hAnsiTheme="minorHAnsi" w:hint="cs"/>
          <w:color w:val="auto"/>
          <w:sz w:val="28"/>
          <w:rtl/>
        </w:rPr>
        <w:t xml:space="preserve">؛ </w:t>
      </w:r>
      <w:r w:rsidRPr="00557FD0">
        <w:rPr>
          <w:rFonts w:asciiTheme="minorHAnsi" w:hAnsiTheme="minorHAnsi"/>
          <w:color w:val="auto"/>
          <w:sz w:val="28"/>
          <w:rtl/>
        </w:rPr>
        <w:t>همان‌گونه</w:t>
      </w:r>
      <w:r w:rsidRPr="00557FD0">
        <w:rPr>
          <w:rFonts w:asciiTheme="minorHAnsi" w:hAnsiTheme="minorHAnsi" w:hint="cs"/>
          <w:color w:val="auto"/>
          <w:sz w:val="28"/>
          <w:rtl/>
        </w:rPr>
        <w:t xml:space="preserve"> که «نجاشی» که «سکونی» را عامی </w:t>
      </w:r>
      <w:r w:rsidRPr="00557FD0">
        <w:rPr>
          <w:rFonts w:asciiTheme="minorHAnsi" w:hAnsiTheme="minorHAnsi"/>
          <w:color w:val="auto"/>
          <w:sz w:val="28"/>
          <w:rtl/>
        </w:rPr>
        <w:t>م</w:t>
      </w:r>
      <w:r w:rsidRPr="00557FD0">
        <w:rPr>
          <w:rFonts w:asciiTheme="minorHAnsi" w:hAnsiTheme="minorHAnsi" w:hint="cs"/>
          <w:color w:val="auto"/>
          <w:sz w:val="28"/>
          <w:rtl/>
        </w:rPr>
        <w:t>ی‌</w:t>
      </w:r>
      <w:r w:rsidRPr="00557FD0">
        <w:rPr>
          <w:rFonts w:asciiTheme="minorHAnsi" w:hAnsiTheme="minorHAnsi" w:hint="eastAsia"/>
          <w:color w:val="auto"/>
          <w:sz w:val="28"/>
          <w:rtl/>
        </w:rPr>
        <w:t>داند</w:t>
      </w:r>
      <w:r w:rsidRPr="00557FD0">
        <w:rPr>
          <w:rFonts w:asciiTheme="minorHAnsi" w:hAnsiTheme="minorHAnsi" w:hint="cs"/>
          <w:color w:val="auto"/>
          <w:sz w:val="28"/>
          <w:rtl/>
        </w:rPr>
        <w:t xml:space="preserve">، غالی بودن «نوفلی» را رد </w:t>
      </w:r>
      <w:r w:rsidRPr="00557FD0">
        <w:rPr>
          <w:rFonts w:asciiTheme="minorHAnsi" w:hAnsiTheme="minorHAnsi"/>
          <w:color w:val="auto"/>
          <w:sz w:val="28"/>
          <w:rtl/>
        </w:rPr>
        <w:t>م</w:t>
      </w:r>
      <w:r w:rsidRPr="00557FD0">
        <w:rPr>
          <w:rFonts w:asciiTheme="minorHAnsi" w:hAnsiTheme="minorHAnsi" w:hint="cs"/>
          <w:color w:val="auto"/>
          <w:sz w:val="28"/>
          <w:rtl/>
        </w:rPr>
        <w:t>ی‌</w:t>
      </w:r>
      <w:r w:rsidRPr="00557FD0">
        <w:rPr>
          <w:rFonts w:asciiTheme="minorHAnsi" w:hAnsiTheme="minorHAnsi" w:hint="eastAsia"/>
          <w:color w:val="auto"/>
          <w:sz w:val="28"/>
          <w:rtl/>
        </w:rPr>
        <w:t>کند</w:t>
      </w:r>
      <w:r w:rsidRPr="00557FD0">
        <w:rPr>
          <w:rFonts w:asciiTheme="minorHAnsi" w:hAnsiTheme="minorHAnsi" w:hint="cs"/>
          <w:color w:val="auto"/>
          <w:sz w:val="28"/>
          <w:rtl/>
        </w:rPr>
        <w:t xml:space="preserve">: </w:t>
      </w:r>
      <w:r w:rsidRPr="00557FD0">
        <w:rPr>
          <w:rFonts w:asciiTheme="minorHAnsi" w:hAnsiTheme="minorHAnsi"/>
          <w:color w:val="auto"/>
          <w:sz w:val="28"/>
          <w:rtl/>
        </w:rPr>
        <w:t>«</w:t>
      </w:r>
      <w:r w:rsidRPr="00557FD0">
        <w:rPr>
          <w:rFonts w:asciiTheme="minorHAnsi" w:hAnsiTheme="minorHAnsi" w:hint="cs"/>
          <w:color w:val="auto"/>
          <w:sz w:val="28"/>
          <w:rtl/>
        </w:rPr>
        <w:t>ما رأینا له روایة تدل علی هذا».</w:t>
      </w:r>
    </w:p>
    <w:p w:rsidR="00557FD0" w:rsidRPr="00557FD0" w:rsidRDefault="00557FD0" w:rsidP="00557FD0">
      <w:pPr>
        <w:jc w:val="both"/>
        <w:rPr>
          <w:rFonts w:asciiTheme="minorHAnsi" w:hAnsiTheme="minorHAnsi"/>
          <w:color w:val="auto"/>
          <w:sz w:val="28"/>
          <w:rtl/>
        </w:rPr>
      </w:pPr>
      <w:r w:rsidRPr="00557FD0">
        <w:rPr>
          <w:rFonts w:asciiTheme="minorHAnsi" w:hAnsiTheme="minorHAnsi"/>
          <w:color w:val="auto"/>
          <w:sz w:val="28"/>
          <w:rtl/>
        </w:rPr>
        <w:t>نکته‌ا</w:t>
      </w:r>
      <w:r w:rsidRPr="00557FD0">
        <w:rPr>
          <w:rFonts w:asciiTheme="minorHAnsi" w:hAnsiTheme="minorHAnsi" w:hint="cs"/>
          <w:color w:val="auto"/>
          <w:sz w:val="28"/>
          <w:rtl/>
        </w:rPr>
        <w:t xml:space="preserve">ی که باید به آن توجه شود این است که نظر «نجاشی» در مورد غلو «نوفلی»، اجتهاد وی است نه اخبار حسی او. همچنین چون «نجاشی» به دنبال </w:t>
      </w:r>
      <w:r w:rsidRPr="00557FD0">
        <w:rPr>
          <w:rFonts w:asciiTheme="minorHAnsi" w:hAnsiTheme="minorHAnsi"/>
          <w:color w:val="auto"/>
          <w:sz w:val="28"/>
          <w:rtl/>
        </w:rPr>
        <w:t>جمع‌آور</w:t>
      </w:r>
      <w:r w:rsidRPr="00557FD0">
        <w:rPr>
          <w:rFonts w:asciiTheme="minorHAnsi" w:hAnsiTheme="minorHAnsi" w:hint="cs"/>
          <w:color w:val="auto"/>
          <w:sz w:val="28"/>
          <w:rtl/>
        </w:rPr>
        <w:t xml:space="preserve">ی مؤلفین شیعه است، اگر نام یک راوی را ذکر کند و </w:t>
      </w:r>
      <w:r w:rsidRPr="00557FD0">
        <w:rPr>
          <w:rFonts w:asciiTheme="minorHAnsi" w:hAnsiTheme="minorHAnsi"/>
          <w:color w:val="auto"/>
          <w:sz w:val="28"/>
          <w:rtl/>
        </w:rPr>
        <w:t>قر</w:t>
      </w:r>
      <w:r w:rsidRPr="00557FD0">
        <w:rPr>
          <w:rFonts w:asciiTheme="minorHAnsi" w:hAnsiTheme="minorHAnsi" w:hint="cs"/>
          <w:color w:val="auto"/>
          <w:sz w:val="28"/>
          <w:rtl/>
        </w:rPr>
        <w:t>ی</w:t>
      </w:r>
      <w:r w:rsidRPr="00557FD0">
        <w:rPr>
          <w:rFonts w:asciiTheme="minorHAnsi" w:hAnsiTheme="minorHAnsi" w:hint="eastAsia"/>
          <w:color w:val="auto"/>
          <w:sz w:val="28"/>
          <w:rtl/>
        </w:rPr>
        <w:t>نه‌ا</w:t>
      </w:r>
      <w:r w:rsidRPr="00557FD0">
        <w:rPr>
          <w:rFonts w:asciiTheme="minorHAnsi" w:hAnsiTheme="minorHAnsi" w:hint="cs"/>
          <w:color w:val="auto"/>
          <w:sz w:val="28"/>
          <w:rtl/>
        </w:rPr>
        <w:t xml:space="preserve">ی بر شیعه نبودن وی نیاورد، یعنی وی را شیعه </w:t>
      </w:r>
      <w:r w:rsidRPr="00557FD0">
        <w:rPr>
          <w:rFonts w:asciiTheme="minorHAnsi" w:hAnsiTheme="minorHAnsi"/>
          <w:color w:val="auto"/>
          <w:sz w:val="28"/>
          <w:rtl/>
        </w:rPr>
        <w:t>م</w:t>
      </w:r>
      <w:r w:rsidRPr="00557FD0">
        <w:rPr>
          <w:rFonts w:asciiTheme="minorHAnsi" w:hAnsiTheme="minorHAnsi" w:hint="cs"/>
          <w:color w:val="auto"/>
          <w:sz w:val="28"/>
          <w:rtl/>
        </w:rPr>
        <w:t>ی‌</w:t>
      </w:r>
      <w:r w:rsidRPr="00557FD0">
        <w:rPr>
          <w:rFonts w:asciiTheme="minorHAnsi" w:hAnsiTheme="minorHAnsi" w:hint="eastAsia"/>
          <w:color w:val="auto"/>
          <w:sz w:val="28"/>
          <w:rtl/>
        </w:rPr>
        <w:t>دانسته</w:t>
      </w:r>
      <w:r w:rsidRPr="00557FD0">
        <w:rPr>
          <w:rFonts w:asciiTheme="minorHAnsi" w:hAnsiTheme="minorHAnsi" w:hint="cs"/>
          <w:color w:val="auto"/>
          <w:sz w:val="28"/>
          <w:rtl/>
        </w:rPr>
        <w:t xml:space="preserve"> است که این امر در مورد «نوفلی» صادق است. مؤید دیگر بر امامی بودن «نوفلی» این است که وی «کتاب التقیه» دارد.</w:t>
      </w:r>
    </w:p>
    <w:p w:rsidR="00557FD0" w:rsidRPr="00557FD0" w:rsidRDefault="00557FD0" w:rsidP="00557FD0">
      <w:pPr>
        <w:jc w:val="both"/>
        <w:rPr>
          <w:rFonts w:asciiTheme="minorHAnsi" w:hAnsiTheme="minorHAnsi"/>
          <w:color w:val="auto"/>
          <w:sz w:val="28"/>
          <w:rtl/>
        </w:rPr>
      </w:pPr>
      <w:r w:rsidRPr="00557FD0">
        <w:rPr>
          <w:rFonts w:asciiTheme="minorHAnsi" w:hAnsiTheme="minorHAnsi" w:hint="cs"/>
          <w:color w:val="auto"/>
          <w:sz w:val="28"/>
          <w:rtl/>
        </w:rPr>
        <w:t xml:space="preserve">«سکونی» 2503 روایت دارد که از این بین 1868 روایت توسط «نوفلی» نقل شده است و نقل «نوفلی» از باقی راویان کمتر از 50 روایت است؛ بنابراین </w:t>
      </w:r>
      <w:r w:rsidRPr="00557FD0">
        <w:rPr>
          <w:rFonts w:asciiTheme="minorHAnsi" w:hAnsiTheme="minorHAnsi"/>
          <w:color w:val="auto"/>
          <w:sz w:val="28"/>
          <w:rtl/>
        </w:rPr>
        <w:t>عمده‌</w:t>
      </w:r>
      <w:r w:rsidRPr="00557FD0">
        <w:rPr>
          <w:rFonts w:asciiTheme="minorHAnsi" w:hAnsiTheme="minorHAnsi" w:hint="cs"/>
          <w:color w:val="auto"/>
          <w:sz w:val="28"/>
          <w:rtl/>
        </w:rPr>
        <w:t>ی روایات وی از «سکونی» است.</w:t>
      </w:r>
    </w:p>
    <w:p w:rsidR="00557FD0" w:rsidRPr="003C213A" w:rsidRDefault="00557FD0" w:rsidP="00B20C50">
      <w:pPr>
        <w:jc w:val="both"/>
        <w:rPr>
          <w:rtl/>
        </w:rPr>
      </w:pPr>
      <w:r w:rsidRPr="009758B2">
        <w:rPr>
          <w:rFonts w:asciiTheme="minorHAnsi" w:hAnsiTheme="minorHAnsi" w:cs="B Titr" w:hint="cs"/>
          <w:color w:val="auto"/>
          <w:sz w:val="24"/>
          <w:szCs w:val="24"/>
          <w:rtl/>
        </w:rPr>
        <w:t>«رجال طوسی»:</w:t>
      </w:r>
      <w:r w:rsidRPr="003C213A">
        <w:rPr>
          <w:rFonts w:hint="cs"/>
          <w:rtl/>
        </w:rPr>
        <w:t xml:space="preserve"> </w:t>
      </w:r>
      <w:r w:rsidRPr="003C213A">
        <w:rPr>
          <w:rtl/>
        </w:rPr>
        <w:t>«</w:t>
      </w:r>
      <w:r w:rsidRPr="003C213A">
        <w:rPr>
          <w:rFonts w:hint="cs"/>
          <w:rtl/>
        </w:rPr>
        <w:t>5265- 26 الحسین بن یزید النخعی: یلقب بالنوفلی»</w:t>
      </w:r>
      <w:r w:rsidR="00B20C50">
        <w:rPr>
          <w:rFonts w:hint="cs"/>
          <w:rtl/>
        </w:rPr>
        <w:t>.</w:t>
      </w:r>
      <w:r w:rsidR="00B20C50">
        <w:rPr>
          <w:rStyle w:val="FootnoteReference"/>
          <w:rtl/>
        </w:rPr>
        <w:footnoteReference w:id="330"/>
      </w:r>
    </w:p>
    <w:p w:rsidR="00557FD0" w:rsidRPr="00557FD0" w:rsidRDefault="00557FD0" w:rsidP="00557FD0">
      <w:pPr>
        <w:jc w:val="both"/>
        <w:rPr>
          <w:rFonts w:asciiTheme="minorHAnsi" w:hAnsiTheme="minorHAnsi"/>
          <w:color w:val="auto"/>
          <w:sz w:val="28"/>
        </w:rPr>
      </w:pPr>
      <w:r w:rsidRPr="00557FD0">
        <w:rPr>
          <w:rFonts w:asciiTheme="minorHAnsi" w:hAnsiTheme="minorHAnsi" w:hint="cs"/>
          <w:color w:val="auto"/>
          <w:sz w:val="28"/>
          <w:rtl/>
        </w:rPr>
        <w:t xml:space="preserve">در این کتاب </w:t>
      </w:r>
      <w:r w:rsidRPr="00557FD0">
        <w:rPr>
          <w:rFonts w:asciiTheme="minorHAnsi" w:hAnsiTheme="minorHAnsi"/>
          <w:color w:val="auto"/>
          <w:sz w:val="28"/>
          <w:rtl/>
        </w:rPr>
        <w:t>طبقه‌</w:t>
      </w:r>
      <w:r w:rsidRPr="00557FD0">
        <w:rPr>
          <w:rFonts w:asciiTheme="minorHAnsi" w:hAnsiTheme="minorHAnsi" w:hint="cs"/>
          <w:color w:val="auto"/>
          <w:sz w:val="28"/>
          <w:rtl/>
        </w:rPr>
        <w:t>ی راوی در اصحاب «امام رضا علیه‌السلام» آمده است.</w:t>
      </w:r>
    </w:p>
    <w:p w:rsidR="00557FD0" w:rsidRPr="003C213A" w:rsidRDefault="00557FD0" w:rsidP="00C64D4C">
      <w:pPr>
        <w:jc w:val="both"/>
        <w:rPr>
          <w:rtl/>
        </w:rPr>
      </w:pPr>
      <w:r w:rsidRPr="009758B2">
        <w:rPr>
          <w:rFonts w:asciiTheme="minorHAnsi" w:hAnsiTheme="minorHAnsi" w:cs="B Titr" w:hint="cs"/>
          <w:color w:val="auto"/>
          <w:sz w:val="24"/>
          <w:szCs w:val="24"/>
          <w:rtl/>
        </w:rPr>
        <w:t>«فهرست شیخ طوسی»:</w:t>
      </w:r>
      <w:r w:rsidRPr="003C213A">
        <w:rPr>
          <w:rFonts w:hint="cs"/>
          <w:rtl/>
        </w:rPr>
        <w:t xml:space="preserve"> «[234] الحسین بن یزید: الحسین بن یزید </w:t>
      </w:r>
      <w:r w:rsidRPr="003C213A">
        <w:rPr>
          <w:rtl/>
        </w:rPr>
        <w:t>النوفل</w:t>
      </w:r>
      <w:r w:rsidRPr="003C213A">
        <w:rPr>
          <w:rFonts w:hint="cs"/>
          <w:rtl/>
        </w:rPr>
        <w:t>ی. له کتاب. أخبرنا به عدّة من أصحابنا، عن أبی المفضّل، عن ابن بطّة، عن أحمد بن أبی عبد اللّه، عنه»</w:t>
      </w:r>
      <w:r w:rsidR="00C64D4C">
        <w:rPr>
          <w:rFonts w:hint="cs"/>
          <w:rtl/>
        </w:rPr>
        <w:t>.</w:t>
      </w:r>
      <w:r w:rsidR="00C64D4C">
        <w:rPr>
          <w:rStyle w:val="FootnoteReference"/>
          <w:rtl/>
        </w:rPr>
        <w:footnoteReference w:id="331"/>
      </w:r>
    </w:p>
    <w:p w:rsidR="00557FD0" w:rsidRPr="003C213A" w:rsidRDefault="00557FD0" w:rsidP="00C64D4C">
      <w:pPr>
        <w:jc w:val="both"/>
        <w:rPr>
          <w:rtl/>
        </w:rPr>
      </w:pPr>
      <w:r w:rsidRPr="009758B2">
        <w:rPr>
          <w:rFonts w:asciiTheme="minorHAnsi" w:hAnsiTheme="minorHAnsi" w:cs="B Titr" w:hint="cs"/>
          <w:color w:val="auto"/>
          <w:sz w:val="24"/>
          <w:szCs w:val="24"/>
          <w:rtl/>
        </w:rPr>
        <w:t>«رجال برقی»:</w:t>
      </w:r>
      <w:r w:rsidRPr="003C213A">
        <w:rPr>
          <w:rFonts w:hint="cs"/>
          <w:rtl/>
        </w:rPr>
        <w:t xml:space="preserve"> </w:t>
      </w:r>
      <w:r w:rsidRPr="003C213A">
        <w:rPr>
          <w:rtl/>
        </w:rPr>
        <w:t>«</w:t>
      </w:r>
      <w:r w:rsidRPr="003C213A">
        <w:rPr>
          <w:rFonts w:hint="cs"/>
          <w:rtl/>
        </w:rPr>
        <w:t>الحسین یزید النخعی: و یلقب بالنوفلی»</w:t>
      </w:r>
      <w:r w:rsidR="00C64D4C">
        <w:rPr>
          <w:rFonts w:hint="cs"/>
          <w:rtl/>
        </w:rPr>
        <w:t>.</w:t>
      </w:r>
      <w:r w:rsidR="00C64D4C">
        <w:rPr>
          <w:rStyle w:val="FootnoteReference"/>
          <w:rtl/>
        </w:rPr>
        <w:footnoteReference w:id="332"/>
      </w:r>
    </w:p>
    <w:p w:rsidR="00557FD0" w:rsidRPr="003C213A" w:rsidRDefault="00557FD0" w:rsidP="00C64D4C">
      <w:pPr>
        <w:jc w:val="both"/>
        <w:rPr>
          <w:rtl/>
        </w:rPr>
      </w:pPr>
      <w:r w:rsidRPr="009758B2">
        <w:rPr>
          <w:rFonts w:asciiTheme="minorHAnsi" w:hAnsiTheme="minorHAnsi" w:cs="B Titr" w:hint="cs"/>
          <w:color w:val="auto"/>
          <w:sz w:val="24"/>
          <w:szCs w:val="24"/>
          <w:rtl/>
        </w:rPr>
        <w:t>«معالم العلماء»:</w:t>
      </w:r>
      <w:r w:rsidRPr="003C213A">
        <w:rPr>
          <w:rFonts w:hint="cs"/>
          <w:rtl/>
        </w:rPr>
        <w:t xml:space="preserve"> </w:t>
      </w:r>
      <w:r w:rsidRPr="003C213A">
        <w:rPr>
          <w:rtl/>
        </w:rPr>
        <w:t>«</w:t>
      </w:r>
      <w:r w:rsidRPr="003C213A">
        <w:rPr>
          <w:rFonts w:hint="cs"/>
          <w:rtl/>
        </w:rPr>
        <w:t xml:space="preserve">261 الحسین بن یزید النوفلی: له </w:t>
      </w:r>
      <w:r w:rsidRPr="003C213A">
        <w:rPr>
          <w:rtl/>
        </w:rPr>
        <w:t>کتاب</w:t>
      </w:r>
      <w:r w:rsidRPr="003C213A">
        <w:rPr>
          <w:rFonts w:hint="cs"/>
          <w:rtl/>
        </w:rPr>
        <w:t>»</w:t>
      </w:r>
      <w:r w:rsidR="00C64D4C">
        <w:rPr>
          <w:rFonts w:hint="cs"/>
          <w:rtl/>
        </w:rPr>
        <w:t>.</w:t>
      </w:r>
      <w:r w:rsidR="00C64D4C">
        <w:rPr>
          <w:rStyle w:val="FootnoteReference"/>
          <w:rtl/>
        </w:rPr>
        <w:footnoteReference w:id="333"/>
      </w:r>
    </w:p>
    <w:p w:rsidR="00557FD0" w:rsidRPr="003C213A" w:rsidRDefault="00557FD0" w:rsidP="00C64D4C">
      <w:pPr>
        <w:jc w:val="both"/>
        <w:rPr>
          <w:rtl/>
        </w:rPr>
      </w:pPr>
      <w:r w:rsidRPr="009758B2">
        <w:rPr>
          <w:rFonts w:asciiTheme="minorHAnsi" w:hAnsiTheme="minorHAnsi" w:cs="B Titr" w:hint="cs"/>
          <w:color w:val="auto"/>
          <w:sz w:val="24"/>
          <w:szCs w:val="24"/>
          <w:rtl/>
        </w:rPr>
        <w:t>«رجال علامه حلی»:</w:t>
      </w:r>
      <w:r w:rsidRPr="003C213A">
        <w:rPr>
          <w:rFonts w:hint="cs"/>
          <w:rtl/>
        </w:rPr>
        <w:t xml:space="preserve"> </w:t>
      </w:r>
      <w:r w:rsidRPr="003C213A">
        <w:rPr>
          <w:rtl/>
        </w:rPr>
        <w:t>«</w:t>
      </w:r>
      <w:r w:rsidRPr="003C213A">
        <w:rPr>
          <w:rFonts w:hint="cs"/>
          <w:rtl/>
        </w:rPr>
        <w:t>9 الحسین بن یزید بن محمد: بن عبد الملک النوفلی نوفل النخع مولاهم کوفی أبو عبد الله کان شاعرا أدیبا و سکن الری و مات بها. و قال قوم من القمیین: إنه غلا فی آخر عمره</w:t>
      </w:r>
      <w:r w:rsidRPr="003C213A">
        <w:rPr>
          <w:rtl/>
        </w:rPr>
        <w:t xml:space="preserve"> </w:t>
      </w:r>
      <w:r w:rsidRPr="003C213A">
        <w:rPr>
          <w:rFonts w:hint="cs"/>
          <w:rtl/>
        </w:rPr>
        <w:t>و الله أعلم. و قال: النجاشی و ما رأینا له روایة تدل علی هذا و أما عندی فی روایته لمجرد ما نقله عن القمیین و عدم الظفر بتعدیل الأصحاب له»</w:t>
      </w:r>
      <w:r w:rsidR="00C64D4C">
        <w:rPr>
          <w:rFonts w:hint="cs"/>
          <w:rtl/>
        </w:rPr>
        <w:t>.</w:t>
      </w:r>
      <w:r w:rsidR="00C64D4C">
        <w:rPr>
          <w:rStyle w:val="FootnoteReference"/>
          <w:rtl/>
        </w:rPr>
        <w:footnoteReference w:id="334"/>
      </w:r>
    </w:p>
    <w:p w:rsidR="00557FD0" w:rsidRPr="003C213A" w:rsidRDefault="00557FD0" w:rsidP="00634270">
      <w:pPr>
        <w:jc w:val="both"/>
        <w:rPr>
          <w:rtl/>
        </w:rPr>
      </w:pPr>
      <w:r w:rsidRPr="009758B2">
        <w:rPr>
          <w:rFonts w:asciiTheme="minorHAnsi" w:hAnsiTheme="minorHAnsi" w:cs="B Titr" w:hint="cs"/>
          <w:color w:val="auto"/>
          <w:sz w:val="24"/>
          <w:szCs w:val="24"/>
          <w:rtl/>
        </w:rPr>
        <w:t>«مرحوم مامقانی»:</w:t>
      </w:r>
      <w:r w:rsidRPr="00C81E32">
        <w:rPr>
          <w:vertAlign w:val="superscript"/>
          <w:rtl/>
        </w:rPr>
        <w:footnoteReference w:id="335"/>
      </w:r>
      <w:r w:rsidRPr="003C213A">
        <w:rPr>
          <w:rFonts w:hint="cs"/>
          <w:rtl/>
        </w:rPr>
        <w:t xml:space="preserve"> ایشان پس از بحثی در مورد غلو راوی و </w:t>
      </w:r>
      <w:r w:rsidRPr="003C213A">
        <w:rPr>
          <w:rtl/>
        </w:rPr>
        <w:t>مدح‌ها</w:t>
      </w:r>
      <w:r w:rsidRPr="003C213A">
        <w:rPr>
          <w:rFonts w:hint="cs"/>
          <w:rtl/>
        </w:rPr>
        <w:t xml:space="preserve">یی که برای وی ذکر شده است، این راوی را امامی ممدوح </w:t>
      </w:r>
      <w:r w:rsidRPr="003C213A">
        <w:rPr>
          <w:rtl/>
        </w:rPr>
        <w:t>م</w:t>
      </w:r>
      <w:r w:rsidRPr="003C213A">
        <w:rPr>
          <w:rFonts w:hint="cs"/>
          <w:rtl/>
        </w:rPr>
        <w:t>ی‌</w:t>
      </w:r>
      <w:r w:rsidRPr="003C213A">
        <w:rPr>
          <w:rFonts w:hint="eastAsia"/>
          <w:rtl/>
        </w:rPr>
        <w:t>دانند</w:t>
      </w:r>
      <w:r w:rsidRPr="003C213A">
        <w:rPr>
          <w:rFonts w:hint="cs"/>
          <w:rtl/>
        </w:rPr>
        <w:t>.</w:t>
      </w:r>
    </w:p>
    <w:p w:rsidR="00557FD0" w:rsidRPr="003C213A" w:rsidRDefault="00557FD0" w:rsidP="00634270">
      <w:pPr>
        <w:jc w:val="both"/>
        <w:rPr>
          <w:rtl/>
        </w:rPr>
      </w:pPr>
      <w:r w:rsidRPr="009758B2">
        <w:rPr>
          <w:rFonts w:asciiTheme="minorHAnsi" w:hAnsiTheme="minorHAnsi" w:cs="B Titr" w:hint="cs"/>
          <w:color w:val="auto"/>
          <w:sz w:val="24"/>
          <w:szCs w:val="24"/>
          <w:rtl/>
        </w:rPr>
        <w:t>«مرحوم تستری»:</w:t>
      </w:r>
      <w:r w:rsidRPr="00C81E32">
        <w:rPr>
          <w:vertAlign w:val="superscript"/>
          <w:rtl/>
        </w:rPr>
        <w:footnoteReference w:id="336"/>
      </w:r>
      <w:r w:rsidRPr="003C213A">
        <w:rPr>
          <w:rFonts w:hint="cs"/>
          <w:rtl/>
        </w:rPr>
        <w:t xml:space="preserve"> ایشان نیز قائل به ممدوح بودن راوی هستند.</w:t>
      </w:r>
    </w:p>
    <w:p w:rsidR="00557FD0" w:rsidRPr="003C213A" w:rsidRDefault="00557FD0" w:rsidP="00634270">
      <w:pPr>
        <w:jc w:val="both"/>
        <w:rPr>
          <w:rtl/>
        </w:rPr>
      </w:pPr>
      <w:r w:rsidRPr="009758B2">
        <w:rPr>
          <w:rFonts w:asciiTheme="minorHAnsi" w:hAnsiTheme="minorHAnsi" w:cs="B Titr" w:hint="cs"/>
          <w:color w:val="auto"/>
          <w:sz w:val="24"/>
          <w:szCs w:val="24"/>
          <w:rtl/>
        </w:rPr>
        <w:t>«مرحوم خویی»:</w:t>
      </w:r>
      <w:r w:rsidRPr="00C81E32">
        <w:rPr>
          <w:vertAlign w:val="superscript"/>
          <w:rtl/>
        </w:rPr>
        <w:footnoteReference w:id="337"/>
      </w:r>
      <w:r w:rsidRPr="003C213A">
        <w:rPr>
          <w:rFonts w:hint="cs"/>
          <w:rtl/>
        </w:rPr>
        <w:t xml:space="preserve"> ایشان در «معجم رجال الحدیث» در مورد راوی </w:t>
      </w:r>
      <w:r w:rsidRPr="003C213A">
        <w:rPr>
          <w:rtl/>
        </w:rPr>
        <w:t>نت</w:t>
      </w:r>
      <w:r w:rsidRPr="003C213A">
        <w:rPr>
          <w:rFonts w:hint="cs"/>
          <w:rtl/>
        </w:rPr>
        <w:t>ی</w:t>
      </w:r>
      <w:r w:rsidRPr="003C213A">
        <w:rPr>
          <w:rFonts w:hint="eastAsia"/>
          <w:rtl/>
        </w:rPr>
        <w:t>جه‌گ</w:t>
      </w:r>
      <w:r w:rsidRPr="003C213A">
        <w:rPr>
          <w:rFonts w:hint="cs"/>
          <w:rtl/>
        </w:rPr>
        <w:t>ی</w:t>
      </w:r>
      <w:r w:rsidRPr="003C213A">
        <w:rPr>
          <w:rFonts w:hint="eastAsia"/>
          <w:rtl/>
        </w:rPr>
        <w:t>ر</w:t>
      </w:r>
      <w:r w:rsidRPr="003C213A">
        <w:rPr>
          <w:rFonts w:hint="cs"/>
          <w:rtl/>
        </w:rPr>
        <w:t xml:space="preserve">ی </w:t>
      </w:r>
      <w:r w:rsidRPr="003C213A">
        <w:rPr>
          <w:rtl/>
        </w:rPr>
        <w:t>نم</w:t>
      </w:r>
      <w:r w:rsidRPr="003C213A">
        <w:rPr>
          <w:rFonts w:hint="cs"/>
          <w:rtl/>
        </w:rPr>
        <w:t>ی‌</w:t>
      </w:r>
      <w:r w:rsidRPr="003C213A">
        <w:rPr>
          <w:rFonts w:hint="eastAsia"/>
          <w:rtl/>
        </w:rPr>
        <w:t>کنند</w:t>
      </w:r>
      <w:r w:rsidRPr="003C213A">
        <w:rPr>
          <w:rFonts w:hint="cs"/>
          <w:rtl/>
        </w:rPr>
        <w:t xml:space="preserve">؛ اما در «محاضرات فی الفقه الجعفری» جلد 1 صفحه 59 وثاقت «نوفلی» را ثابت شده </w:t>
      </w:r>
      <w:r w:rsidRPr="003C213A">
        <w:rPr>
          <w:rtl/>
        </w:rPr>
        <w:t>نم</w:t>
      </w:r>
      <w:r w:rsidRPr="003C213A">
        <w:rPr>
          <w:rFonts w:hint="cs"/>
          <w:rtl/>
        </w:rPr>
        <w:t>ی‌</w:t>
      </w:r>
      <w:r w:rsidRPr="003C213A">
        <w:rPr>
          <w:rFonts w:hint="eastAsia"/>
          <w:rtl/>
        </w:rPr>
        <w:t>دانند</w:t>
      </w:r>
      <w:r w:rsidRPr="003C213A">
        <w:rPr>
          <w:rFonts w:hint="cs"/>
          <w:rtl/>
        </w:rPr>
        <w:t xml:space="preserve">. </w:t>
      </w:r>
      <w:r w:rsidRPr="00D0516A">
        <w:rPr>
          <w:rFonts w:hint="cs"/>
          <w:color w:val="FF0000"/>
          <w:rtl/>
        </w:rPr>
        <w:t xml:space="preserve">[منبع بررسی شود دقیقه 43:40 فایل </w:t>
      </w:r>
      <w:r w:rsidRPr="00D0516A">
        <w:rPr>
          <w:color w:val="FF0000"/>
          <w:rtl/>
        </w:rPr>
        <w:t>شماره‌</w:t>
      </w:r>
      <w:r w:rsidRPr="00D0516A">
        <w:rPr>
          <w:rFonts w:hint="cs"/>
          <w:color w:val="FF0000"/>
          <w:rtl/>
        </w:rPr>
        <w:t>ی 26 جلسه بیست و پنجم].</w:t>
      </w:r>
    </w:p>
    <w:p w:rsidR="00557FD0" w:rsidRPr="003C213A" w:rsidRDefault="00557FD0" w:rsidP="00634270">
      <w:pPr>
        <w:jc w:val="both"/>
        <w:rPr>
          <w:rtl/>
        </w:rPr>
      </w:pPr>
      <w:r w:rsidRPr="009758B2">
        <w:rPr>
          <w:rFonts w:asciiTheme="minorHAnsi" w:hAnsiTheme="minorHAnsi" w:cs="B Titr"/>
          <w:color w:val="auto"/>
          <w:sz w:val="24"/>
          <w:szCs w:val="24"/>
          <w:rtl/>
        </w:rPr>
        <w:t>جمع‌بند</w:t>
      </w:r>
      <w:r w:rsidRPr="009758B2">
        <w:rPr>
          <w:rFonts w:asciiTheme="minorHAnsi" w:hAnsiTheme="minorHAnsi" w:cs="B Titr" w:hint="cs"/>
          <w:color w:val="auto"/>
          <w:sz w:val="24"/>
          <w:szCs w:val="24"/>
          <w:rtl/>
        </w:rPr>
        <w:t>ی استاد:</w:t>
      </w:r>
      <w:r w:rsidRPr="003C213A">
        <w:rPr>
          <w:rFonts w:hint="cs"/>
          <w:rtl/>
        </w:rPr>
        <w:t xml:space="preserve"> 5 راه برای توثیق «نوفلی» مطرح شده که در صورت پذیرش یکی از آنها وثاقت و در صورت عدم پذیرش آنها، ممدوح بودن راوی ثابت </w:t>
      </w:r>
      <w:r w:rsidRPr="003C213A">
        <w:rPr>
          <w:rtl/>
        </w:rPr>
        <w:t>م</w:t>
      </w:r>
      <w:r w:rsidRPr="003C213A">
        <w:rPr>
          <w:rFonts w:hint="cs"/>
          <w:rtl/>
        </w:rPr>
        <w:t>ی‌</w:t>
      </w:r>
      <w:r w:rsidRPr="003C213A">
        <w:rPr>
          <w:rFonts w:hint="eastAsia"/>
          <w:rtl/>
        </w:rPr>
        <w:t>شود</w:t>
      </w:r>
      <w:r w:rsidRPr="003C213A">
        <w:rPr>
          <w:rFonts w:hint="cs"/>
          <w:rtl/>
        </w:rPr>
        <w:t>.</w:t>
      </w:r>
    </w:p>
    <w:p w:rsidR="00557FD0" w:rsidRPr="003C213A" w:rsidRDefault="00557FD0" w:rsidP="00634270">
      <w:pPr>
        <w:jc w:val="both"/>
        <w:rPr>
          <w:rtl/>
        </w:rPr>
      </w:pPr>
      <w:r w:rsidRPr="009758B2">
        <w:rPr>
          <w:rFonts w:asciiTheme="minorHAnsi" w:hAnsiTheme="minorHAnsi" w:cs="B Titr" w:hint="cs"/>
          <w:color w:val="auto"/>
          <w:sz w:val="24"/>
          <w:szCs w:val="24"/>
          <w:rtl/>
        </w:rPr>
        <w:lastRenderedPageBreak/>
        <w:t>1. کثرت روایت اجلاء مع عدم ورود قدح فیه:</w:t>
      </w:r>
      <w:r w:rsidRPr="003C213A">
        <w:rPr>
          <w:rFonts w:hint="cs"/>
          <w:rtl/>
        </w:rPr>
        <w:t xml:space="preserve"> «نوفلی» بیش از 2000 روایت دارد که 1868 مورد آن از «سکونی»، 142 مورد آن از «حماد بن عمرو»، 31 مورد آن از «علی بن أبی حمزه بطائنی» و 13 مورد از «علی بن داود یعقوبی» است و از باقی روات، کمتر از 10 روایت نقل کرده است.</w:t>
      </w:r>
    </w:p>
    <w:p w:rsidR="00557FD0" w:rsidRPr="00557FD0" w:rsidRDefault="00557FD0" w:rsidP="00557FD0">
      <w:pPr>
        <w:jc w:val="both"/>
        <w:rPr>
          <w:rFonts w:asciiTheme="minorHAnsi" w:hAnsiTheme="minorHAnsi"/>
          <w:color w:val="auto"/>
          <w:sz w:val="28"/>
          <w:rtl/>
        </w:rPr>
      </w:pPr>
      <w:r w:rsidRPr="00557FD0">
        <w:rPr>
          <w:rFonts w:asciiTheme="minorHAnsi" w:hAnsiTheme="minorHAnsi" w:hint="cs"/>
          <w:color w:val="auto"/>
          <w:sz w:val="28"/>
          <w:rtl/>
        </w:rPr>
        <w:t xml:space="preserve">این راویان در کوفه از «نوفلی» نقل روایت </w:t>
      </w:r>
      <w:r w:rsidRPr="00557FD0">
        <w:rPr>
          <w:rFonts w:asciiTheme="minorHAnsi" w:hAnsiTheme="minorHAnsi"/>
          <w:color w:val="auto"/>
          <w:sz w:val="28"/>
          <w:rtl/>
        </w:rPr>
        <w:t>کرده‌اند</w:t>
      </w:r>
      <w:r w:rsidRPr="00557FD0">
        <w:rPr>
          <w:rFonts w:asciiTheme="minorHAnsi" w:hAnsiTheme="minorHAnsi" w:hint="cs"/>
          <w:color w:val="auto"/>
          <w:sz w:val="28"/>
          <w:rtl/>
        </w:rPr>
        <w:t>:</w:t>
      </w:r>
    </w:p>
    <w:p w:rsidR="00557FD0" w:rsidRPr="003C213A" w:rsidRDefault="00557FD0" w:rsidP="00634270">
      <w:pPr>
        <w:jc w:val="both"/>
        <w:rPr>
          <w:rtl/>
        </w:rPr>
      </w:pPr>
      <w:r w:rsidRPr="009758B2">
        <w:rPr>
          <w:rFonts w:asciiTheme="minorHAnsi" w:hAnsiTheme="minorHAnsi" w:cs="B Titr" w:hint="cs"/>
          <w:color w:val="auto"/>
          <w:sz w:val="24"/>
          <w:szCs w:val="24"/>
          <w:rtl/>
        </w:rPr>
        <w:t>الف)</w:t>
      </w:r>
      <w:r w:rsidRPr="003C213A">
        <w:rPr>
          <w:rFonts w:hint="cs"/>
          <w:rtl/>
        </w:rPr>
        <w:t xml:space="preserve"> </w:t>
      </w:r>
      <w:r w:rsidRPr="003C213A">
        <w:rPr>
          <w:rtl/>
        </w:rPr>
        <w:t>مهم‌تر</w:t>
      </w:r>
      <w:r w:rsidRPr="003C213A">
        <w:rPr>
          <w:rFonts w:hint="cs"/>
          <w:rtl/>
        </w:rPr>
        <w:t>ی</w:t>
      </w:r>
      <w:r w:rsidRPr="003C213A">
        <w:rPr>
          <w:rFonts w:hint="eastAsia"/>
          <w:rtl/>
        </w:rPr>
        <w:t>ن</w:t>
      </w:r>
      <w:r w:rsidRPr="003C213A">
        <w:rPr>
          <w:rFonts w:hint="cs"/>
          <w:rtl/>
        </w:rPr>
        <w:t xml:space="preserve"> راوی «نوفلی»، «ابراهیم بن هاشم» است. وی 1580 روایت از «نوفلی» نقل کرده است که </w:t>
      </w:r>
      <w:r w:rsidRPr="003C213A">
        <w:rPr>
          <w:rtl/>
        </w:rPr>
        <w:t>عمده‌</w:t>
      </w:r>
      <w:r w:rsidRPr="003C213A">
        <w:rPr>
          <w:rFonts w:hint="cs"/>
          <w:rtl/>
        </w:rPr>
        <w:t xml:space="preserve">ی این روایات نیز توسط «علی بن ابراهیم» نقل </w:t>
      </w:r>
      <w:r w:rsidRPr="003C213A">
        <w:rPr>
          <w:rtl/>
        </w:rPr>
        <w:t>م</w:t>
      </w:r>
      <w:r w:rsidRPr="003C213A">
        <w:rPr>
          <w:rFonts w:hint="cs"/>
          <w:rtl/>
        </w:rPr>
        <w:t>ی‌</w:t>
      </w:r>
      <w:r w:rsidRPr="003C213A">
        <w:rPr>
          <w:rFonts w:hint="eastAsia"/>
          <w:rtl/>
        </w:rPr>
        <w:t>شود</w:t>
      </w:r>
      <w:r w:rsidRPr="003C213A">
        <w:rPr>
          <w:rFonts w:hint="cs"/>
          <w:rtl/>
        </w:rPr>
        <w:t xml:space="preserve">. ازآنجایی‌که این مبنای این دو راوی در مورد غلو با دیگر قمیین متفاوت بود، نسبت غلو به «نوفلی» را </w:t>
      </w:r>
      <w:r w:rsidRPr="003C213A">
        <w:rPr>
          <w:rtl/>
        </w:rPr>
        <w:t>نم</w:t>
      </w:r>
      <w:r w:rsidRPr="003C213A">
        <w:rPr>
          <w:rFonts w:hint="cs"/>
          <w:rtl/>
        </w:rPr>
        <w:t>ی‌</w:t>
      </w:r>
      <w:r w:rsidRPr="003C213A">
        <w:rPr>
          <w:rFonts w:hint="eastAsia"/>
          <w:rtl/>
        </w:rPr>
        <w:t>پذ</w:t>
      </w:r>
      <w:r w:rsidRPr="003C213A">
        <w:rPr>
          <w:rFonts w:hint="cs"/>
          <w:rtl/>
        </w:rPr>
        <w:t>ی</w:t>
      </w:r>
      <w:r w:rsidRPr="003C213A">
        <w:rPr>
          <w:rFonts w:hint="eastAsia"/>
          <w:rtl/>
        </w:rPr>
        <w:t>رفتند</w:t>
      </w:r>
      <w:r w:rsidRPr="003C213A">
        <w:rPr>
          <w:rFonts w:hint="cs"/>
          <w:rtl/>
        </w:rPr>
        <w:t xml:space="preserve"> و درنتیجه </w:t>
      </w:r>
      <w:r w:rsidRPr="003C213A">
        <w:rPr>
          <w:rtl/>
        </w:rPr>
        <w:t>م</w:t>
      </w:r>
      <w:r w:rsidRPr="003C213A">
        <w:rPr>
          <w:rFonts w:hint="cs"/>
          <w:rtl/>
        </w:rPr>
        <w:t>ی‌</w:t>
      </w:r>
      <w:r w:rsidRPr="003C213A">
        <w:rPr>
          <w:rFonts w:hint="eastAsia"/>
          <w:rtl/>
        </w:rPr>
        <w:t>توان</w:t>
      </w:r>
      <w:r w:rsidRPr="003C213A">
        <w:rPr>
          <w:rFonts w:hint="cs"/>
          <w:rtl/>
        </w:rPr>
        <w:t xml:space="preserve"> دریافت که نسبت غلو توسط قمیین نیز اجتهادی بوده است.</w:t>
      </w:r>
    </w:p>
    <w:p w:rsidR="00557FD0" w:rsidRPr="00557FD0" w:rsidRDefault="00557FD0" w:rsidP="00557FD0">
      <w:pPr>
        <w:jc w:val="both"/>
        <w:rPr>
          <w:rFonts w:asciiTheme="minorHAnsi" w:hAnsiTheme="minorHAnsi"/>
          <w:color w:val="auto"/>
          <w:sz w:val="28"/>
          <w:rtl/>
        </w:rPr>
      </w:pPr>
      <w:r w:rsidRPr="00557FD0">
        <w:rPr>
          <w:rFonts w:asciiTheme="minorHAnsi" w:hAnsiTheme="minorHAnsi" w:hint="cs"/>
          <w:color w:val="auto"/>
          <w:sz w:val="28"/>
          <w:rtl/>
        </w:rPr>
        <w:t xml:space="preserve">وفات «ابراهیم بن هاشم» بین </w:t>
      </w:r>
      <w:r w:rsidRPr="00557FD0">
        <w:rPr>
          <w:rFonts w:asciiTheme="minorHAnsi" w:hAnsiTheme="minorHAnsi"/>
          <w:color w:val="auto"/>
          <w:sz w:val="28"/>
          <w:rtl/>
        </w:rPr>
        <w:t>سال‌ها</w:t>
      </w:r>
      <w:r w:rsidRPr="00557FD0">
        <w:rPr>
          <w:rFonts w:asciiTheme="minorHAnsi" w:hAnsiTheme="minorHAnsi" w:hint="cs"/>
          <w:color w:val="auto"/>
          <w:sz w:val="28"/>
          <w:rtl/>
        </w:rPr>
        <w:t xml:space="preserve">ی 260 تا 270 است و «نوفلی» از اصحاب «امام رضا علیه‌السلام» است. شهادت «امام رضا علیه‌السلام» در سال 204 است و درنتیجه وفات «نوفلی» بین </w:t>
      </w:r>
      <w:r w:rsidRPr="00557FD0">
        <w:rPr>
          <w:rFonts w:asciiTheme="minorHAnsi" w:hAnsiTheme="minorHAnsi"/>
          <w:color w:val="auto"/>
          <w:sz w:val="28"/>
          <w:rtl/>
        </w:rPr>
        <w:t>سال‌ها</w:t>
      </w:r>
      <w:r w:rsidRPr="00557FD0">
        <w:rPr>
          <w:rFonts w:asciiTheme="minorHAnsi" w:hAnsiTheme="minorHAnsi" w:hint="cs"/>
          <w:color w:val="auto"/>
          <w:sz w:val="28"/>
          <w:rtl/>
        </w:rPr>
        <w:t>ی 200 تا 210 است</w:t>
      </w:r>
      <w:r w:rsidRPr="00557FD0">
        <w:rPr>
          <w:rFonts w:asciiTheme="minorHAnsi" w:hAnsiTheme="minorHAnsi"/>
          <w:color w:val="auto"/>
          <w:sz w:val="28"/>
          <w:rtl/>
        </w:rPr>
        <w:t xml:space="preserve">؛ </w:t>
      </w:r>
      <w:r w:rsidRPr="00557FD0">
        <w:rPr>
          <w:rFonts w:asciiTheme="minorHAnsi" w:hAnsiTheme="minorHAnsi" w:hint="cs"/>
          <w:color w:val="auto"/>
          <w:sz w:val="28"/>
          <w:rtl/>
        </w:rPr>
        <w:t xml:space="preserve">بنابراین از زمان وفات «نوفلی» تا زمان وفات «ابراهیم بن هاشم» حدود 60 سال فاصله است و زمانی که «ابراهیم بن هاشم» با «نوفلی» مرتبط بوده است در اوایل یا اواسط زندگی «نوفلی» نبوده است. از طرف دیگر «نوفلی» در اواخر عمر خویش به «ری» رفته در آنجا از دنیا </w:t>
      </w:r>
      <w:r w:rsidRPr="00557FD0">
        <w:rPr>
          <w:rFonts w:asciiTheme="minorHAnsi" w:hAnsiTheme="minorHAnsi"/>
          <w:color w:val="auto"/>
          <w:sz w:val="28"/>
          <w:rtl/>
        </w:rPr>
        <w:t>م</w:t>
      </w:r>
      <w:r w:rsidRPr="00557FD0">
        <w:rPr>
          <w:rFonts w:asciiTheme="minorHAnsi" w:hAnsiTheme="minorHAnsi" w:hint="cs"/>
          <w:color w:val="auto"/>
          <w:sz w:val="28"/>
          <w:rtl/>
        </w:rPr>
        <w:t>ی‌</w:t>
      </w:r>
      <w:r w:rsidRPr="00557FD0">
        <w:rPr>
          <w:rFonts w:asciiTheme="minorHAnsi" w:hAnsiTheme="minorHAnsi" w:hint="eastAsia"/>
          <w:color w:val="auto"/>
          <w:sz w:val="28"/>
          <w:rtl/>
        </w:rPr>
        <w:t>رود</w:t>
      </w:r>
      <w:r w:rsidRPr="00557FD0">
        <w:rPr>
          <w:rFonts w:asciiTheme="minorHAnsi" w:hAnsiTheme="minorHAnsi" w:hint="cs"/>
          <w:color w:val="auto"/>
          <w:sz w:val="28"/>
          <w:rtl/>
        </w:rPr>
        <w:t xml:space="preserve"> و «ابراهیم بن هاشم» در قم </w:t>
      </w:r>
      <w:r w:rsidRPr="00557FD0">
        <w:rPr>
          <w:rFonts w:asciiTheme="minorHAnsi" w:hAnsiTheme="minorHAnsi"/>
          <w:color w:val="auto"/>
          <w:sz w:val="28"/>
          <w:rtl/>
        </w:rPr>
        <w:t>م</w:t>
      </w:r>
      <w:r w:rsidRPr="00557FD0">
        <w:rPr>
          <w:rFonts w:asciiTheme="minorHAnsi" w:hAnsiTheme="minorHAnsi" w:hint="cs"/>
          <w:color w:val="auto"/>
          <w:sz w:val="28"/>
          <w:rtl/>
        </w:rPr>
        <w:t>ی‌</w:t>
      </w:r>
      <w:r w:rsidRPr="00557FD0">
        <w:rPr>
          <w:rFonts w:asciiTheme="minorHAnsi" w:hAnsiTheme="minorHAnsi" w:hint="eastAsia"/>
          <w:color w:val="auto"/>
          <w:sz w:val="28"/>
          <w:rtl/>
        </w:rPr>
        <w:t>ز</w:t>
      </w:r>
      <w:r w:rsidRPr="00557FD0">
        <w:rPr>
          <w:rFonts w:asciiTheme="minorHAnsi" w:hAnsiTheme="minorHAnsi" w:hint="cs"/>
          <w:color w:val="auto"/>
          <w:sz w:val="28"/>
          <w:rtl/>
        </w:rPr>
        <w:t>ی</w:t>
      </w:r>
      <w:r w:rsidRPr="00557FD0">
        <w:rPr>
          <w:rFonts w:asciiTheme="minorHAnsi" w:hAnsiTheme="minorHAnsi" w:hint="eastAsia"/>
          <w:color w:val="auto"/>
          <w:sz w:val="28"/>
          <w:rtl/>
        </w:rPr>
        <w:t>سته</w:t>
      </w:r>
      <w:r w:rsidRPr="00557FD0">
        <w:rPr>
          <w:rFonts w:asciiTheme="minorHAnsi" w:hAnsiTheme="minorHAnsi" w:hint="cs"/>
          <w:color w:val="auto"/>
          <w:sz w:val="28"/>
          <w:rtl/>
        </w:rPr>
        <w:t xml:space="preserve"> است. از اینجا مشخص </w:t>
      </w:r>
      <w:r w:rsidRPr="00557FD0">
        <w:rPr>
          <w:rFonts w:asciiTheme="minorHAnsi" w:hAnsiTheme="minorHAnsi"/>
          <w:color w:val="auto"/>
          <w:sz w:val="28"/>
          <w:rtl/>
        </w:rPr>
        <w:t>م</w:t>
      </w:r>
      <w:r w:rsidRPr="00557FD0">
        <w:rPr>
          <w:rFonts w:asciiTheme="minorHAnsi" w:hAnsiTheme="minorHAnsi" w:hint="cs"/>
          <w:color w:val="auto"/>
          <w:sz w:val="28"/>
          <w:rtl/>
        </w:rPr>
        <w:t>ی‌</w:t>
      </w:r>
      <w:r w:rsidRPr="00557FD0">
        <w:rPr>
          <w:rFonts w:asciiTheme="minorHAnsi" w:hAnsiTheme="minorHAnsi" w:hint="eastAsia"/>
          <w:color w:val="auto"/>
          <w:sz w:val="28"/>
          <w:rtl/>
        </w:rPr>
        <w:t>شود</w:t>
      </w:r>
      <w:r w:rsidRPr="00557FD0">
        <w:rPr>
          <w:rFonts w:asciiTheme="minorHAnsi" w:hAnsiTheme="minorHAnsi" w:hint="cs"/>
          <w:color w:val="auto"/>
          <w:sz w:val="28"/>
          <w:rtl/>
        </w:rPr>
        <w:t xml:space="preserve"> که روایاتی که «ابراهیم بن هاشم» از «نوفلی» نقل کرده است، مربوط به اواخر </w:t>
      </w:r>
      <w:r w:rsidRPr="00557FD0">
        <w:rPr>
          <w:rFonts w:asciiTheme="minorHAnsi" w:hAnsiTheme="minorHAnsi"/>
          <w:color w:val="auto"/>
          <w:sz w:val="28"/>
          <w:rtl/>
        </w:rPr>
        <w:t>دوره‌ا</w:t>
      </w:r>
      <w:r w:rsidRPr="00557FD0">
        <w:rPr>
          <w:rFonts w:asciiTheme="minorHAnsi" w:hAnsiTheme="minorHAnsi" w:hint="cs"/>
          <w:color w:val="auto"/>
          <w:sz w:val="28"/>
          <w:rtl/>
        </w:rPr>
        <w:t>ی است که «نوفلی» در کوفه و قبل از ورود او به «ری» و قبل از ورود «ابراهیم بن هاشم» به قم بوده است. ازآنجایی‌که این مدت زیاد نیست اما تعداد روایات «ابراهیم بن هاشم» از «نوفلی» زیاد است، علی القاعده این نقل روایات، از کتاب بوده است.</w:t>
      </w:r>
    </w:p>
    <w:p w:rsidR="00557FD0" w:rsidRPr="003C213A" w:rsidRDefault="00557FD0" w:rsidP="00634270">
      <w:pPr>
        <w:jc w:val="both"/>
        <w:rPr>
          <w:rtl/>
        </w:rPr>
      </w:pPr>
      <w:r w:rsidRPr="009758B2">
        <w:rPr>
          <w:rFonts w:asciiTheme="minorHAnsi" w:hAnsiTheme="minorHAnsi" w:cs="B Titr" w:hint="cs"/>
          <w:color w:val="auto"/>
          <w:sz w:val="24"/>
          <w:szCs w:val="24"/>
          <w:rtl/>
        </w:rPr>
        <w:t>ب)</w:t>
      </w:r>
      <w:r w:rsidRPr="003C213A">
        <w:rPr>
          <w:rFonts w:hint="cs"/>
          <w:rtl/>
        </w:rPr>
        <w:t xml:space="preserve"> «موسی بن عمران نخعی» 211 روایت از «نوفلی» نقل </w:t>
      </w:r>
      <w:r w:rsidRPr="003C213A">
        <w:rPr>
          <w:rtl/>
        </w:rPr>
        <w:t>م</w:t>
      </w:r>
      <w:r w:rsidRPr="003C213A">
        <w:rPr>
          <w:rFonts w:hint="cs"/>
          <w:rtl/>
        </w:rPr>
        <w:t>ی‌</w:t>
      </w:r>
      <w:r w:rsidRPr="003C213A">
        <w:rPr>
          <w:rFonts w:hint="eastAsia"/>
          <w:rtl/>
        </w:rPr>
        <w:t>کند</w:t>
      </w:r>
      <w:r w:rsidRPr="003C213A">
        <w:rPr>
          <w:rFonts w:hint="cs"/>
          <w:rtl/>
        </w:rPr>
        <w:t>.</w:t>
      </w:r>
    </w:p>
    <w:p w:rsidR="00557FD0" w:rsidRPr="00557FD0" w:rsidRDefault="00557FD0" w:rsidP="00557FD0">
      <w:pPr>
        <w:jc w:val="both"/>
        <w:rPr>
          <w:rFonts w:asciiTheme="minorHAnsi" w:hAnsiTheme="minorHAnsi"/>
          <w:color w:val="auto"/>
          <w:sz w:val="28"/>
          <w:rtl/>
        </w:rPr>
      </w:pPr>
      <w:r w:rsidRPr="00557FD0">
        <w:rPr>
          <w:rFonts w:asciiTheme="minorHAnsi" w:hAnsiTheme="minorHAnsi" w:hint="cs"/>
          <w:color w:val="auto"/>
          <w:sz w:val="28"/>
          <w:rtl/>
        </w:rPr>
        <w:t xml:space="preserve">این راویان در «ری» از «نوفلی» نقل روایت </w:t>
      </w:r>
      <w:r w:rsidRPr="00557FD0">
        <w:rPr>
          <w:rFonts w:asciiTheme="minorHAnsi" w:hAnsiTheme="minorHAnsi"/>
          <w:color w:val="auto"/>
          <w:sz w:val="28"/>
          <w:rtl/>
        </w:rPr>
        <w:t>کرده‌اند</w:t>
      </w:r>
      <w:r w:rsidRPr="00557FD0">
        <w:rPr>
          <w:rFonts w:asciiTheme="minorHAnsi" w:hAnsiTheme="minorHAnsi" w:hint="cs"/>
          <w:color w:val="auto"/>
          <w:sz w:val="28"/>
          <w:rtl/>
        </w:rPr>
        <w:t>:</w:t>
      </w:r>
    </w:p>
    <w:p w:rsidR="00557FD0" w:rsidRPr="003C213A" w:rsidRDefault="00557FD0" w:rsidP="00E44800">
      <w:pPr>
        <w:ind w:left="720"/>
        <w:jc w:val="both"/>
        <w:rPr>
          <w:rtl/>
        </w:rPr>
      </w:pPr>
      <w:r w:rsidRPr="009758B2">
        <w:rPr>
          <w:rFonts w:asciiTheme="minorHAnsi" w:hAnsiTheme="minorHAnsi" w:cs="B Titr" w:hint="cs"/>
          <w:color w:val="auto"/>
          <w:sz w:val="24"/>
          <w:szCs w:val="24"/>
          <w:rtl/>
        </w:rPr>
        <w:t>الف)</w:t>
      </w:r>
      <w:r w:rsidRPr="003C213A">
        <w:rPr>
          <w:rFonts w:hint="cs"/>
          <w:rtl/>
        </w:rPr>
        <w:t xml:space="preserve"> «احمد بن محمد بن خالد برقی» 129 روایت؛</w:t>
      </w:r>
    </w:p>
    <w:p w:rsidR="00557FD0" w:rsidRPr="003C213A" w:rsidRDefault="00557FD0" w:rsidP="00E44800">
      <w:pPr>
        <w:ind w:left="720"/>
        <w:jc w:val="both"/>
        <w:rPr>
          <w:rtl/>
        </w:rPr>
      </w:pPr>
      <w:r w:rsidRPr="009758B2">
        <w:rPr>
          <w:rFonts w:asciiTheme="minorHAnsi" w:hAnsiTheme="minorHAnsi" w:cs="B Titr" w:hint="cs"/>
          <w:color w:val="auto"/>
          <w:sz w:val="24"/>
          <w:szCs w:val="24"/>
          <w:rtl/>
        </w:rPr>
        <w:t>ب)</w:t>
      </w:r>
      <w:r w:rsidRPr="003C213A">
        <w:rPr>
          <w:rFonts w:hint="cs"/>
          <w:rtl/>
        </w:rPr>
        <w:t xml:space="preserve"> «سهل بن زیاد» 27 روایت.</w:t>
      </w:r>
    </w:p>
    <w:p w:rsidR="00557FD0" w:rsidRPr="00557FD0" w:rsidRDefault="00557FD0" w:rsidP="00557FD0">
      <w:pPr>
        <w:jc w:val="both"/>
        <w:rPr>
          <w:rFonts w:asciiTheme="minorHAnsi" w:hAnsiTheme="minorHAnsi"/>
          <w:color w:val="auto"/>
          <w:sz w:val="28"/>
          <w:rtl/>
        </w:rPr>
      </w:pPr>
      <w:r w:rsidRPr="00557FD0">
        <w:rPr>
          <w:rFonts w:asciiTheme="minorHAnsi" w:hAnsiTheme="minorHAnsi" w:hint="cs"/>
          <w:color w:val="auto"/>
          <w:sz w:val="28"/>
          <w:rtl/>
        </w:rPr>
        <w:t xml:space="preserve">در مورد «سهل بن زیاد» توقف کردیم اما سه راوی دیگر از اجلاء هستند و درنتیجه کثرت روایت اجلاء از «نوفلی» صدق </w:t>
      </w:r>
      <w:r w:rsidRPr="00557FD0">
        <w:rPr>
          <w:rFonts w:asciiTheme="minorHAnsi" w:hAnsiTheme="minorHAnsi"/>
          <w:color w:val="auto"/>
          <w:sz w:val="28"/>
          <w:rtl/>
        </w:rPr>
        <w:t>م</w:t>
      </w:r>
      <w:r w:rsidRPr="00557FD0">
        <w:rPr>
          <w:rFonts w:asciiTheme="minorHAnsi" w:hAnsiTheme="minorHAnsi" w:hint="cs"/>
          <w:color w:val="auto"/>
          <w:sz w:val="28"/>
          <w:rtl/>
        </w:rPr>
        <w:t>ی‌</w:t>
      </w:r>
      <w:r w:rsidRPr="00557FD0">
        <w:rPr>
          <w:rFonts w:asciiTheme="minorHAnsi" w:hAnsiTheme="minorHAnsi" w:hint="eastAsia"/>
          <w:color w:val="auto"/>
          <w:sz w:val="28"/>
          <w:rtl/>
        </w:rPr>
        <w:t>کند</w:t>
      </w:r>
      <w:r w:rsidRPr="00557FD0">
        <w:rPr>
          <w:rFonts w:asciiTheme="minorHAnsi" w:hAnsiTheme="minorHAnsi" w:hint="cs"/>
          <w:color w:val="auto"/>
          <w:sz w:val="28"/>
          <w:rtl/>
        </w:rPr>
        <w:t xml:space="preserve"> و چون قدحی نیز در مورد راوی مطرح نشده است، </w:t>
      </w:r>
      <w:r w:rsidRPr="00557FD0">
        <w:rPr>
          <w:rFonts w:asciiTheme="minorHAnsi" w:hAnsiTheme="minorHAnsi"/>
          <w:color w:val="auto"/>
          <w:sz w:val="28"/>
          <w:rtl/>
        </w:rPr>
        <w:t>م</w:t>
      </w:r>
      <w:r w:rsidRPr="00557FD0">
        <w:rPr>
          <w:rFonts w:asciiTheme="minorHAnsi" w:hAnsiTheme="minorHAnsi" w:hint="cs"/>
          <w:color w:val="auto"/>
          <w:sz w:val="28"/>
          <w:rtl/>
        </w:rPr>
        <w:t>ی‌</w:t>
      </w:r>
      <w:r w:rsidRPr="00557FD0">
        <w:rPr>
          <w:rFonts w:asciiTheme="minorHAnsi" w:hAnsiTheme="minorHAnsi" w:hint="eastAsia"/>
          <w:color w:val="auto"/>
          <w:sz w:val="28"/>
          <w:rtl/>
        </w:rPr>
        <w:t>توان</w:t>
      </w:r>
      <w:r w:rsidRPr="00557FD0">
        <w:rPr>
          <w:rFonts w:asciiTheme="minorHAnsi" w:hAnsiTheme="minorHAnsi" w:hint="cs"/>
          <w:color w:val="auto"/>
          <w:sz w:val="28"/>
          <w:rtl/>
        </w:rPr>
        <w:t xml:space="preserve"> از این راه وی را توثیق کرد.</w:t>
      </w:r>
    </w:p>
    <w:p w:rsidR="00557FD0" w:rsidRPr="003C213A" w:rsidRDefault="00557FD0" w:rsidP="00634270">
      <w:pPr>
        <w:jc w:val="both"/>
        <w:rPr>
          <w:rtl/>
        </w:rPr>
      </w:pPr>
      <w:r w:rsidRPr="004D25A9">
        <w:rPr>
          <w:rFonts w:asciiTheme="minorHAnsi" w:hAnsiTheme="minorHAnsi" w:cs="B Titr" w:hint="cs"/>
          <w:color w:val="auto"/>
          <w:sz w:val="24"/>
          <w:szCs w:val="24"/>
          <w:rtl/>
        </w:rPr>
        <w:t xml:space="preserve">2. </w:t>
      </w:r>
      <w:r w:rsidRPr="003C213A">
        <w:rPr>
          <w:rtl/>
        </w:rPr>
        <w:t>نحوه‌</w:t>
      </w:r>
      <w:r w:rsidRPr="003C213A">
        <w:rPr>
          <w:rFonts w:hint="cs"/>
          <w:rtl/>
        </w:rPr>
        <w:t xml:space="preserve">ی برخورد اصحاب با روایت «سکونی»: «سکونی» بیش از 2000 روایت دارد که بیش از 1800 مورد آنها توسط «نوفلی» نقل شده و اصحاب نیز به روایات «سکونی» عمل </w:t>
      </w:r>
      <w:r w:rsidRPr="003C213A">
        <w:rPr>
          <w:rtl/>
        </w:rPr>
        <w:t>م</w:t>
      </w:r>
      <w:r w:rsidRPr="003C213A">
        <w:rPr>
          <w:rFonts w:hint="cs"/>
          <w:rtl/>
        </w:rPr>
        <w:t>ی‌</w:t>
      </w:r>
      <w:r w:rsidRPr="003C213A">
        <w:rPr>
          <w:rFonts w:hint="eastAsia"/>
          <w:rtl/>
        </w:rPr>
        <w:t>کردند</w:t>
      </w:r>
      <w:r w:rsidRPr="003C213A">
        <w:rPr>
          <w:rFonts w:hint="cs"/>
          <w:rtl/>
        </w:rPr>
        <w:t xml:space="preserve">. اگر اصحاب به «نوفلی» اعتماد نداشتند، باید حدود 90 درصد از روایات «سکونی» را کنار </w:t>
      </w:r>
      <w:r w:rsidRPr="003C213A">
        <w:rPr>
          <w:rtl/>
        </w:rPr>
        <w:t>م</w:t>
      </w:r>
      <w:r w:rsidRPr="003C213A">
        <w:rPr>
          <w:rFonts w:hint="cs"/>
          <w:rtl/>
        </w:rPr>
        <w:t>ی‌</w:t>
      </w:r>
      <w:r w:rsidRPr="003C213A">
        <w:rPr>
          <w:rFonts w:hint="eastAsia"/>
          <w:rtl/>
        </w:rPr>
        <w:t>گذاشتند</w:t>
      </w:r>
      <w:r w:rsidRPr="003C213A">
        <w:rPr>
          <w:rFonts w:hint="cs"/>
          <w:rtl/>
        </w:rPr>
        <w:t xml:space="preserve"> و درنتیجه اعتماد اصحاب به روایات «نوفلی» نیز ثابت </w:t>
      </w:r>
      <w:r w:rsidRPr="003C213A">
        <w:rPr>
          <w:rtl/>
        </w:rPr>
        <w:t>م</w:t>
      </w:r>
      <w:r w:rsidRPr="003C213A">
        <w:rPr>
          <w:rFonts w:hint="cs"/>
          <w:rtl/>
        </w:rPr>
        <w:t>ی‌</w:t>
      </w:r>
      <w:r w:rsidRPr="003C213A">
        <w:rPr>
          <w:rFonts w:hint="eastAsia"/>
          <w:rtl/>
        </w:rPr>
        <w:t>شود</w:t>
      </w:r>
      <w:r w:rsidRPr="003C213A">
        <w:rPr>
          <w:rFonts w:hint="cs"/>
          <w:rtl/>
        </w:rPr>
        <w:t>.</w:t>
      </w:r>
    </w:p>
    <w:p w:rsidR="00557FD0" w:rsidRPr="00D0516A" w:rsidRDefault="00557FD0" w:rsidP="00634270">
      <w:pPr>
        <w:jc w:val="both"/>
        <w:rPr>
          <w:color w:val="FF0000"/>
          <w:rtl/>
        </w:rPr>
      </w:pPr>
      <w:r w:rsidRPr="004D25A9">
        <w:rPr>
          <w:rFonts w:asciiTheme="minorHAnsi" w:hAnsiTheme="minorHAnsi" w:cs="B Titr" w:hint="cs"/>
          <w:color w:val="auto"/>
          <w:sz w:val="24"/>
          <w:szCs w:val="24"/>
          <w:rtl/>
        </w:rPr>
        <w:t>3.</w:t>
      </w:r>
      <w:r w:rsidRPr="003C213A">
        <w:rPr>
          <w:rFonts w:hint="cs"/>
          <w:rtl/>
        </w:rPr>
        <w:t xml:space="preserve"> روایات تأثیرگذار در فقه: «محقق حلی» در «معتبر»</w:t>
      </w:r>
      <w:r w:rsidRPr="00C81E32">
        <w:rPr>
          <w:vertAlign w:val="superscript"/>
          <w:rtl/>
        </w:rPr>
        <w:footnoteReference w:id="338"/>
      </w:r>
      <w:r w:rsidRPr="003C213A">
        <w:rPr>
          <w:rFonts w:hint="cs"/>
          <w:rtl/>
        </w:rPr>
        <w:t xml:space="preserve">، «سید علی طباطبایی» در «ریاض المسائل» جلد 2 صفحه 319 و «صاحب جواهر» در جلد 43 صفحه 289 </w:t>
      </w:r>
      <w:r w:rsidRPr="003C213A">
        <w:rPr>
          <w:rtl/>
        </w:rPr>
        <w:t>مسئله‌ا</w:t>
      </w:r>
      <w:r w:rsidRPr="003C213A">
        <w:rPr>
          <w:rFonts w:hint="cs"/>
          <w:rtl/>
        </w:rPr>
        <w:t xml:space="preserve">ی را نقل </w:t>
      </w:r>
      <w:r w:rsidRPr="003C213A">
        <w:rPr>
          <w:rtl/>
        </w:rPr>
        <w:t>م</w:t>
      </w:r>
      <w:r w:rsidRPr="003C213A">
        <w:rPr>
          <w:rFonts w:hint="cs"/>
          <w:rtl/>
        </w:rPr>
        <w:t>ی‌</w:t>
      </w:r>
      <w:r w:rsidRPr="003C213A">
        <w:rPr>
          <w:rFonts w:hint="eastAsia"/>
          <w:rtl/>
        </w:rPr>
        <w:t>کنند</w:t>
      </w:r>
      <w:r w:rsidRPr="003C213A">
        <w:rPr>
          <w:rFonts w:hint="cs"/>
          <w:rtl/>
        </w:rPr>
        <w:t xml:space="preserve"> که اختلافی بوده و </w:t>
      </w:r>
      <w:r w:rsidRPr="003C213A">
        <w:rPr>
          <w:rtl/>
        </w:rPr>
        <w:t>ر</w:t>
      </w:r>
      <w:r w:rsidRPr="003C213A">
        <w:rPr>
          <w:rFonts w:hint="cs"/>
          <w:rtl/>
        </w:rPr>
        <w:t>ی</w:t>
      </w:r>
      <w:r w:rsidRPr="003C213A">
        <w:rPr>
          <w:rFonts w:hint="eastAsia"/>
          <w:rtl/>
        </w:rPr>
        <w:t>شه‌</w:t>
      </w:r>
      <w:r w:rsidRPr="003C213A">
        <w:rPr>
          <w:rFonts w:hint="cs"/>
          <w:rtl/>
        </w:rPr>
        <w:t xml:space="preserve">ی اختلاف، روایت «سکونی» است. اشکالی که مخالفین به این روایت وارد </w:t>
      </w:r>
      <w:r w:rsidRPr="003C213A">
        <w:rPr>
          <w:rtl/>
        </w:rPr>
        <w:t>م</w:t>
      </w:r>
      <w:r w:rsidRPr="003C213A">
        <w:rPr>
          <w:rFonts w:hint="cs"/>
          <w:rtl/>
        </w:rPr>
        <w:t>ی‌</w:t>
      </w:r>
      <w:r w:rsidRPr="003C213A">
        <w:rPr>
          <w:rFonts w:hint="eastAsia"/>
          <w:rtl/>
        </w:rPr>
        <w:t>کنند</w:t>
      </w:r>
      <w:r w:rsidRPr="003C213A">
        <w:rPr>
          <w:rFonts w:hint="cs"/>
          <w:rtl/>
        </w:rPr>
        <w:t xml:space="preserve">، اشکال جهتی است؛ یعنی روایت را حمل بر تقیه </w:t>
      </w:r>
      <w:r w:rsidRPr="003C213A">
        <w:rPr>
          <w:rtl/>
        </w:rPr>
        <w:t>م</w:t>
      </w:r>
      <w:r w:rsidRPr="003C213A">
        <w:rPr>
          <w:rFonts w:hint="cs"/>
          <w:rtl/>
        </w:rPr>
        <w:t>ی‌</w:t>
      </w:r>
      <w:r w:rsidRPr="003C213A">
        <w:rPr>
          <w:rFonts w:hint="eastAsia"/>
          <w:rtl/>
        </w:rPr>
        <w:t>کنند</w:t>
      </w:r>
      <w:r w:rsidRPr="003C213A">
        <w:rPr>
          <w:rFonts w:hint="cs"/>
          <w:rtl/>
        </w:rPr>
        <w:t xml:space="preserve"> و اشکال سندی به این روایت وارد </w:t>
      </w:r>
      <w:r w:rsidRPr="003C213A">
        <w:rPr>
          <w:rtl/>
        </w:rPr>
        <w:t>نم</w:t>
      </w:r>
      <w:r w:rsidRPr="003C213A">
        <w:rPr>
          <w:rFonts w:hint="cs"/>
          <w:rtl/>
        </w:rPr>
        <w:t>ی‌</w:t>
      </w:r>
      <w:r w:rsidRPr="003C213A">
        <w:rPr>
          <w:rFonts w:hint="eastAsia"/>
          <w:rtl/>
        </w:rPr>
        <w:t>کنند</w:t>
      </w:r>
      <w:r w:rsidRPr="003C213A">
        <w:rPr>
          <w:rFonts w:hint="cs"/>
          <w:rtl/>
        </w:rPr>
        <w:t xml:space="preserve">. </w:t>
      </w:r>
      <w:r w:rsidRPr="00D0516A">
        <w:rPr>
          <w:rFonts w:hint="cs"/>
          <w:color w:val="FF0000"/>
          <w:rtl/>
        </w:rPr>
        <w:t xml:space="preserve">[منابع بررسی شوند. </w:t>
      </w:r>
      <w:r w:rsidRPr="00D0516A">
        <w:rPr>
          <w:color w:val="FF0000"/>
          <w:rtl/>
        </w:rPr>
        <w:t>دق</w:t>
      </w:r>
      <w:r w:rsidRPr="00D0516A">
        <w:rPr>
          <w:rFonts w:hint="cs"/>
          <w:color w:val="FF0000"/>
          <w:rtl/>
        </w:rPr>
        <w:t>ی</w:t>
      </w:r>
      <w:r w:rsidRPr="00D0516A">
        <w:rPr>
          <w:rFonts w:hint="eastAsia"/>
          <w:color w:val="FF0000"/>
          <w:rtl/>
        </w:rPr>
        <w:t>قه‌</w:t>
      </w:r>
      <w:r w:rsidRPr="00D0516A">
        <w:rPr>
          <w:rFonts w:hint="cs"/>
          <w:color w:val="FF0000"/>
          <w:rtl/>
        </w:rPr>
        <w:t>ی 40:50 فایل شماره 26 جلسه 25ام]</w:t>
      </w:r>
    </w:p>
    <w:p w:rsidR="00557FD0" w:rsidRPr="003C213A" w:rsidRDefault="00557FD0" w:rsidP="00634270">
      <w:pPr>
        <w:jc w:val="both"/>
        <w:rPr>
          <w:rtl/>
        </w:rPr>
      </w:pPr>
      <w:r w:rsidRPr="004D25A9">
        <w:rPr>
          <w:rFonts w:asciiTheme="minorHAnsi" w:hAnsiTheme="minorHAnsi" w:cs="B Titr" w:hint="cs"/>
          <w:color w:val="auto"/>
          <w:sz w:val="24"/>
          <w:szCs w:val="24"/>
          <w:rtl/>
        </w:rPr>
        <w:t>4.</w:t>
      </w:r>
      <w:r w:rsidRPr="003C213A">
        <w:rPr>
          <w:rFonts w:hint="cs"/>
          <w:rtl/>
        </w:rPr>
        <w:t xml:space="preserve"> تصحیح «علامه حلی» نسبت به روایات «سکونی»: «علامه حلی» طریق به «سکونی» را تصحیح کرده که «نوفلی» نیز در این طریق قرار دارد.</w:t>
      </w:r>
    </w:p>
    <w:p w:rsidR="00557FD0" w:rsidRPr="003C213A" w:rsidRDefault="00557FD0" w:rsidP="00550280">
      <w:pPr>
        <w:jc w:val="both"/>
        <w:rPr>
          <w:rtl/>
        </w:rPr>
      </w:pPr>
      <w:r w:rsidRPr="004D25A9">
        <w:rPr>
          <w:rFonts w:asciiTheme="minorHAnsi" w:hAnsiTheme="minorHAnsi" w:cs="B Titr" w:hint="cs"/>
          <w:color w:val="auto"/>
          <w:sz w:val="24"/>
          <w:szCs w:val="24"/>
          <w:rtl/>
        </w:rPr>
        <w:t>نقد:</w:t>
      </w:r>
      <w:r w:rsidRPr="003C213A">
        <w:rPr>
          <w:rFonts w:hint="cs"/>
          <w:rtl/>
        </w:rPr>
        <w:t xml:space="preserve"> گفته شد که تصحیح علامه اجتهادی بوده و برای ما معتبر نیست. </w:t>
      </w:r>
      <w:r w:rsidRPr="004D25A9">
        <w:rPr>
          <w:rFonts w:hint="cs"/>
          <w:color w:val="FF0000"/>
          <w:rtl/>
        </w:rPr>
        <w:t>[</w:t>
      </w:r>
      <w:r w:rsidR="00550280">
        <w:rPr>
          <w:rFonts w:hint="cs"/>
          <w:color w:val="FF0000"/>
          <w:rtl/>
        </w:rPr>
        <w:t>گویا قبلا بیان نشده است</w:t>
      </w:r>
      <w:r w:rsidRPr="004D25A9">
        <w:rPr>
          <w:rFonts w:hint="cs"/>
          <w:color w:val="FF0000"/>
          <w:rtl/>
        </w:rPr>
        <w:t>]</w:t>
      </w:r>
    </w:p>
    <w:p w:rsidR="00557FD0" w:rsidRPr="00557FD0" w:rsidRDefault="00557FD0" w:rsidP="00557FD0">
      <w:pPr>
        <w:jc w:val="both"/>
        <w:rPr>
          <w:rFonts w:asciiTheme="minorHAnsi" w:hAnsiTheme="minorHAnsi"/>
          <w:sz w:val="28"/>
          <w:rtl/>
        </w:rPr>
      </w:pPr>
      <w:r w:rsidRPr="00557FD0">
        <w:rPr>
          <w:rFonts w:asciiTheme="minorHAnsi" w:hAnsiTheme="minorHAnsi" w:hint="cs"/>
          <w:sz w:val="28"/>
          <w:rtl/>
        </w:rPr>
        <w:t xml:space="preserve">با توجه به این مطالب، «نوفلی» را امامی و ثقه </w:t>
      </w:r>
      <w:r w:rsidRPr="00557FD0">
        <w:rPr>
          <w:rFonts w:asciiTheme="minorHAnsi" w:hAnsiTheme="minorHAnsi"/>
          <w:sz w:val="28"/>
          <w:rtl/>
        </w:rPr>
        <w:t>م</w:t>
      </w:r>
      <w:r w:rsidRPr="00557FD0">
        <w:rPr>
          <w:rFonts w:asciiTheme="minorHAnsi" w:hAnsiTheme="minorHAnsi" w:hint="cs"/>
          <w:sz w:val="28"/>
          <w:rtl/>
        </w:rPr>
        <w:t>ی‌</w:t>
      </w:r>
      <w:r w:rsidRPr="00557FD0">
        <w:rPr>
          <w:rFonts w:asciiTheme="minorHAnsi" w:hAnsiTheme="minorHAnsi" w:hint="eastAsia"/>
          <w:sz w:val="28"/>
          <w:rtl/>
        </w:rPr>
        <w:t>دان</w:t>
      </w:r>
      <w:r w:rsidRPr="00557FD0">
        <w:rPr>
          <w:rFonts w:asciiTheme="minorHAnsi" w:hAnsiTheme="minorHAnsi" w:hint="cs"/>
          <w:sz w:val="28"/>
          <w:rtl/>
        </w:rPr>
        <w:t>ی</w:t>
      </w:r>
      <w:r w:rsidRPr="00557FD0">
        <w:rPr>
          <w:rFonts w:asciiTheme="minorHAnsi" w:hAnsiTheme="minorHAnsi" w:hint="eastAsia"/>
          <w:sz w:val="28"/>
          <w:rtl/>
        </w:rPr>
        <w:t>م</w:t>
      </w:r>
      <w:r w:rsidRPr="00557FD0">
        <w:rPr>
          <w:rFonts w:asciiTheme="minorHAnsi" w:hAnsiTheme="minorHAnsi" w:hint="cs"/>
          <w:sz w:val="28"/>
          <w:rtl/>
        </w:rPr>
        <w:t>.</w:t>
      </w:r>
    </w:p>
    <w:p w:rsidR="00557FD0" w:rsidRPr="00557FD0" w:rsidRDefault="00557FD0" w:rsidP="00B17FC9">
      <w:pPr>
        <w:pStyle w:val="2"/>
        <w:rPr>
          <w:rtl/>
        </w:rPr>
      </w:pPr>
      <w:bookmarkStart w:id="365" w:name="_Toc40762596"/>
      <w:r w:rsidRPr="00557FD0">
        <w:rPr>
          <w:rFonts w:hint="cs"/>
          <w:rtl/>
        </w:rPr>
        <w:t>20. «داود بن کثیر رقی»</w:t>
      </w:r>
      <w:bookmarkEnd w:id="365"/>
    </w:p>
    <w:p w:rsidR="00557FD0" w:rsidRPr="003C213A" w:rsidRDefault="00557FD0" w:rsidP="00550280">
      <w:pPr>
        <w:jc w:val="both"/>
        <w:rPr>
          <w:rtl/>
        </w:rPr>
      </w:pPr>
      <w:r w:rsidRPr="00B17FC9">
        <w:rPr>
          <w:rFonts w:asciiTheme="minorHAnsi" w:hAnsiTheme="minorHAnsi" w:cs="B Titr" w:hint="cs"/>
          <w:color w:val="auto"/>
          <w:sz w:val="24"/>
          <w:szCs w:val="24"/>
          <w:rtl/>
        </w:rPr>
        <w:t>«رجال نجاشی»:</w:t>
      </w:r>
      <w:r w:rsidRPr="003C213A">
        <w:rPr>
          <w:rFonts w:hint="cs"/>
          <w:rtl/>
        </w:rPr>
        <w:t xml:space="preserve"> «410 داود بن کثیر </w:t>
      </w:r>
      <w:r w:rsidRPr="003C213A">
        <w:rPr>
          <w:rtl/>
        </w:rPr>
        <w:t>الرق</w:t>
      </w:r>
      <w:r w:rsidRPr="003C213A">
        <w:rPr>
          <w:rFonts w:hint="cs"/>
          <w:rtl/>
        </w:rPr>
        <w:t>ی: و أبوه کثیر یکنی أبا خالد</w:t>
      </w:r>
      <w:r w:rsidRPr="003C213A">
        <w:rPr>
          <w:rtl/>
        </w:rPr>
        <w:t xml:space="preserve"> </w:t>
      </w:r>
      <w:r w:rsidRPr="003C213A">
        <w:rPr>
          <w:rFonts w:hint="cs"/>
          <w:rtl/>
        </w:rPr>
        <w:t>و هو یکنی أبا سلیمان. ضعیف جدا</w:t>
      </w:r>
      <w:r w:rsidRPr="003C213A">
        <w:rPr>
          <w:rtl/>
        </w:rPr>
        <w:t xml:space="preserve"> </w:t>
      </w:r>
      <w:r w:rsidRPr="003C213A">
        <w:rPr>
          <w:rFonts w:hint="cs"/>
          <w:rtl/>
        </w:rPr>
        <w:t xml:space="preserve">و الغلاة تروی عنه. قال أحمد بن عبد الواحد: قل ما رأیت له حدیثا سدیدا. له کتاب المزار أخبرنا أبو الحسن بن الجندی قال: حدثنا أبو علی بن همام قال: حدثنا الحسین بن أحمد المالکی قال: حدثنا محمد بن الولید المعروف بشباب الصیرفی الرقی عن أبیه، عن داود به. و له کتاب الإهلیلجة أخبرنی أبو الفرج محمد بن علی بن أبی قرة قال: حدثنا علی بن عبد الرحمن بن عروة الکاتب قال: حدثنا الحسین بن أحمد بن إلیاس قال: قلت لأبی عبد الله العاصمی: داود بن </w:t>
      </w:r>
      <w:r w:rsidRPr="003C213A">
        <w:rPr>
          <w:rFonts w:hint="cs"/>
          <w:rtl/>
        </w:rPr>
        <w:lastRenderedPageBreak/>
        <w:t>کثیر الرقی ابن من قال: ابن کثیر بن أبی خلدة روی عنه الحمانی و غیره. قال: قلت له: متی مات قال: بعد المائتین. قلت: بکم قال: بقلیل بعد وفاة الرضا [علیه‌السلام]. روی عن موسی و الرضا علیهما السلام»</w:t>
      </w:r>
      <w:r w:rsidR="00550280">
        <w:rPr>
          <w:rFonts w:hint="cs"/>
          <w:rtl/>
        </w:rPr>
        <w:t>.</w:t>
      </w:r>
      <w:r w:rsidR="00550280">
        <w:rPr>
          <w:rStyle w:val="FootnoteReference"/>
          <w:rtl/>
        </w:rPr>
        <w:footnoteReference w:id="339"/>
      </w:r>
    </w:p>
    <w:p w:rsidR="00557FD0" w:rsidRPr="00557FD0" w:rsidRDefault="00557FD0" w:rsidP="00557FD0">
      <w:pPr>
        <w:jc w:val="both"/>
        <w:rPr>
          <w:rFonts w:asciiTheme="minorHAnsi" w:hAnsiTheme="minorHAnsi"/>
          <w:sz w:val="28"/>
          <w:rtl/>
        </w:rPr>
      </w:pPr>
      <w:r w:rsidRPr="00557FD0">
        <w:rPr>
          <w:rFonts w:asciiTheme="minorHAnsi" w:hAnsiTheme="minorHAnsi" w:hint="cs"/>
          <w:sz w:val="28"/>
          <w:rtl/>
        </w:rPr>
        <w:t>«احمد بن عبدالواحد» نام «ابن عبدون» است که کتاب رجالی وی از کتب اولیه و منبع رجال است.</w:t>
      </w:r>
    </w:p>
    <w:p w:rsidR="00557FD0" w:rsidRPr="00557FD0" w:rsidRDefault="00557FD0" w:rsidP="00557FD0">
      <w:pPr>
        <w:jc w:val="both"/>
        <w:rPr>
          <w:rFonts w:asciiTheme="minorHAnsi" w:hAnsiTheme="minorHAnsi"/>
          <w:sz w:val="28"/>
          <w:rtl/>
        </w:rPr>
      </w:pPr>
      <w:r w:rsidRPr="00557FD0">
        <w:rPr>
          <w:rFonts w:asciiTheme="minorHAnsi" w:hAnsiTheme="minorHAnsi" w:hint="cs"/>
          <w:sz w:val="28"/>
          <w:rtl/>
        </w:rPr>
        <w:t xml:space="preserve">سال </w:t>
      </w:r>
      <w:r w:rsidRPr="00557FD0">
        <w:rPr>
          <w:rFonts w:asciiTheme="minorHAnsi" w:hAnsiTheme="minorHAnsi"/>
          <w:sz w:val="28"/>
          <w:rtl/>
        </w:rPr>
        <w:t>وفات</w:t>
      </w:r>
      <w:r w:rsidRPr="00557FD0">
        <w:rPr>
          <w:rFonts w:asciiTheme="minorHAnsi" w:hAnsiTheme="minorHAnsi" w:hint="cs"/>
          <w:sz w:val="28"/>
          <w:rtl/>
        </w:rPr>
        <w:t xml:space="preserve"> راوی اندکی بعد از شهادت «امام رضا علیه‌السلام» دانسته شده است. شهادت «امام رضا علیه‌السلام» در سال 204 بوده است و درنتیجه سال وفات این راوی حدود سال 205 یا 206 بوده است.</w:t>
      </w:r>
    </w:p>
    <w:p w:rsidR="00557FD0" w:rsidRPr="00557FD0" w:rsidRDefault="00557FD0" w:rsidP="00557FD0">
      <w:pPr>
        <w:jc w:val="both"/>
        <w:rPr>
          <w:rFonts w:asciiTheme="minorHAnsi" w:hAnsiTheme="minorHAnsi"/>
          <w:sz w:val="28"/>
          <w:rtl/>
        </w:rPr>
      </w:pPr>
      <w:r w:rsidRPr="00557FD0">
        <w:rPr>
          <w:rFonts w:asciiTheme="minorHAnsi" w:hAnsiTheme="minorHAnsi" w:hint="cs"/>
          <w:sz w:val="28"/>
          <w:rtl/>
        </w:rPr>
        <w:t xml:space="preserve">«رقی» منسوب به «رقه» از شهرهای «سوریه» در کنار فرات است که در آن زمان </w:t>
      </w:r>
      <w:r w:rsidRPr="00557FD0">
        <w:rPr>
          <w:rFonts w:asciiTheme="minorHAnsi" w:hAnsiTheme="minorHAnsi"/>
          <w:sz w:val="28"/>
          <w:rtl/>
        </w:rPr>
        <w:t>منطقه‌</w:t>
      </w:r>
      <w:r w:rsidRPr="00557FD0">
        <w:rPr>
          <w:rFonts w:asciiTheme="minorHAnsi" w:hAnsiTheme="minorHAnsi" w:hint="cs"/>
          <w:sz w:val="28"/>
          <w:rtl/>
        </w:rPr>
        <w:t xml:space="preserve">ی </w:t>
      </w:r>
      <w:r w:rsidRPr="00557FD0">
        <w:rPr>
          <w:rFonts w:asciiTheme="minorHAnsi" w:hAnsiTheme="minorHAnsi"/>
          <w:sz w:val="28"/>
          <w:rtl/>
        </w:rPr>
        <w:t>سنی نشین</w:t>
      </w:r>
      <w:r w:rsidRPr="00557FD0">
        <w:rPr>
          <w:rFonts w:asciiTheme="minorHAnsi" w:hAnsiTheme="minorHAnsi" w:hint="cs"/>
          <w:sz w:val="28"/>
          <w:rtl/>
        </w:rPr>
        <w:t xml:space="preserve"> بوده است.</w:t>
      </w:r>
    </w:p>
    <w:p w:rsidR="00557FD0" w:rsidRPr="003C213A" w:rsidRDefault="00557FD0" w:rsidP="00550280">
      <w:pPr>
        <w:jc w:val="both"/>
        <w:rPr>
          <w:rtl/>
        </w:rPr>
      </w:pPr>
      <w:r w:rsidRPr="00C77152">
        <w:rPr>
          <w:rFonts w:asciiTheme="minorHAnsi" w:hAnsiTheme="minorHAnsi" w:cs="B Titr" w:hint="cs"/>
          <w:color w:val="auto"/>
          <w:sz w:val="24"/>
          <w:szCs w:val="24"/>
          <w:rtl/>
        </w:rPr>
        <w:t>«فهرست شیخ طوسی»:</w:t>
      </w:r>
      <w:r w:rsidRPr="003C213A">
        <w:rPr>
          <w:rFonts w:hint="cs"/>
          <w:rtl/>
        </w:rPr>
        <w:t xml:space="preserve"> «[281] داود [بن کثیر]: داود بن کثیر الرقی. له أصل. رویناه بالاسناد، عن ابن أبی عمیر، عن الحسن بن محبوب، عنه»</w:t>
      </w:r>
      <w:r w:rsidR="00550280">
        <w:rPr>
          <w:rFonts w:hint="cs"/>
          <w:rtl/>
        </w:rPr>
        <w:t>.</w:t>
      </w:r>
      <w:r w:rsidR="00550280">
        <w:rPr>
          <w:rStyle w:val="FootnoteReference"/>
          <w:rtl/>
        </w:rPr>
        <w:footnoteReference w:id="340"/>
      </w:r>
    </w:p>
    <w:p w:rsidR="00557FD0" w:rsidRPr="00C77152" w:rsidRDefault="00557FD0" w:rsidP="00634270">
      <w:pPr>
        <w:jc w:val="both"/>
        <w:rPr>
          <w:rFonts w:asciiTheme="minorHAnsi" w:hAnsiTheme="minorHAnsi" w:cs="B Titr"/>
          <w:color w:val="auto"/>
          <w:sz w:val="24"/>
          <w:szCs w:val="24"/>
          <w:rtl/>
        </w:rPr>
      </w:pPr>
      <w:r w:rsidRPr="00C77152">
        <w:rPr>
          <w:rFonts w:asciiTheme="minorHAnsi" w:hAnsiTheme="minorHAnsi" w:cs="B Titr" w:hint="cs"/>
          <w:color w:val="auto"/>
          <w:sz w:val="24"/>
          <w:szCs w:val="24"/>
          <w:rtl/>
        </w:rPr>
        <w:t>«رجال شیخ طوسی»:</w:t>
      </w:r>
    </w:p>
    <w:p w:rsidR="00557FD0" w:rsidRPr="00557FD0" w:rsidRDefault="00557FD0" w:rsidP="00AE1A3D">
      <w:pPr>
        <w:ind w:left="720"/>
        <w:jc w:val="both"/>
        <w:rPr>
          <w:rFonts w:asciiTheme="minorHAnsi" w:hAnsiTheme="minorHAnsi"/>
          <w:sz w:val="28"/>
          <w:rtl/>
        </w:rPr>
      </w:pPr>
      <w:r w:rsidRPr="00557FD0">
        <w:rPr>
          <w:rFonts w:asciiTheme="minorHAnsi" w:hAnsiTheme="minorHAnsi" w:hint="cs"/>
          <w:sz w:val="28"/>
          <w:rtl/>
        </w:rPr>
        <w:t>در اصحاب «امام صادق علیه‌السلام»: «2567- 9 داود بن کثیر بن أبی خلدة (خالد): الرقی»؛</w:t>
      </w:r>
      <w:r w:rsidR="00AE1A3D">
        <w:rPr>
          <w:rStyle w:val="FootnoteReference"/>
          <w:rFonts w:asciiTheme="minorHAnsi" w:hAnsiTheme="minorHAnsi"/>
          <w:sz w:val="28"/>
          <w:rtl/>
        </w:rPr>
        <w:footnoteReference w:id="341"/>
      </w:r>
    </w:p>
    <w:p w:rsidR="00557FD0" w:rsidRPr="00557FD0" w:rsidRDefault="00557FD0" w:rsidP="00AE1A3D">
      <w:pPr>
        <w:ind w:left="720"/>
        <w:jc w:val="both"/>
        <w:rPr>
          <w:rFonts w:asciiTheme="minorHAnsi" w:hAnsiTheme="minorHAnsi"/>
          <w:sz w:val="28"/>
          <w:rtl/>
        </w:rPr>
      </w:pPr>
      <w:r w:rsidRPr="00557FD0">
        <w:rPr>
          <w:rFonts w:asciiTheme="minorHAnsi" w:hAnsiTheme="minorHAnsi" w:hint="cs"/>
          <w:sz w:val="28"/>
          <w:rtl/>
        </w:rPr>
        <w:t xml:space="preserve">در اصحاب «امام کاظم علیه‌السلام»: </w:t>
      </w:r>
      <w:r w:rsidRPr="00557FD0">
        <w:rPr>
          <w:rFonts w:asciiTheme="minorHAnsi" w:hAnsiTheme="minorHAnsi"/>
          <w:sz w:val="28"/>
          <w:rtl/>
        </w:rPr>
        <w:t>«</w:t>
      </w:r>
      <w:r w:rsidRPr="00557FD0">
        <w:rPr>
          <w:rFonts w:asciiTheme="minorHAnsi" w:hAnsiTheme="minorHAnsi" w:hint="cs"/>
          <w:sz w:val="28"/>
          <w:rtl/>
        </w:rPr>
        <w:t>5003- 1 داود بن کثیر الرقی: مولی بنی أسد، ثقة»</w:t>
      </w:r>
      <w:r w:rsidR="00AE1A3D">
        <w:rPr>
          <w:rFonts w:asciiTheme="minorHAnsi" w:hAnsiTheme="minorHAnsi" w:hint="cs"/>
          <w:sz w:val="28"/>
          <w:rtl/>
        </w:rPr>
        <w:t>.</w:t>
      </w:r>
      <w:r w:rsidR="00AE1A3D">
        <w:rPr>
          <w:rStyle w:val="FootnoteReference"/>
          <w:rFonts w:asciiTheme="minorHAnsi" w:hAnsiTheme="minorHAnsi"/>
          <w:sz w:val="28"/>
          <w:rtl/>
        </w:rPr>
        <w:footnoteReference w:id="342"/>
      </w:r>
    </w:p>
    <w:p w:rsidR="00557FD0" w:rsidRPr="00557FD0" w:rsidRDefault="00557FD0" w:rsidP="00557FD0">
      <w:pPr>
        <w:jc w:val="both"/>
        <w:rPr>
          <w:rFonts w:asciiTheme="minorHAnsi" w:hAnsiTheme="minorHAnsi"/>
          <w:sz w:val="28"/>
          <w:rtl/>
        </w:rPr>
      </w:pPr>
      <w:r w:rsidRPr="00557FD0">
        <w:rPr>
          <w:rFonts w:asciiTheme="minorHAnsi" w:hAnsiTheme="minorHAnsi"/>
          <w:sz w:val="28"/>
          <w:rtl/>
        </w:rPr>
        <w:t>همان‌گونه</w:t>
      </w:r>
      <w:r w:rsidRPr="00557FD0">
        <w:rPr>
          <w:rFonts w:asciiTheme="minorHAnsi" w:hAnsiTheme="minorHAnsi" w:hint="cs"/>
          <w:sz w:val="28"/>
          <w:rtl/>
        </w:rPr>
        <w:t xml:space="preserve"> که مشاهده </w:t>
      </w:r>
      <w:r w:rsidRPr="00557FD0">
        <w:rPr>
          <w:rFonts w:asciiTheme="minorHAnsi" w:hAnsiTheme="minorHAnsi"/>
          <w:sz w:val="28"/>
          <w:rtl/>
        </w:rPr>
        <w:t>م</w:t>
      </w:r>
      <w:r w:rsidRPr="00557FD0">
        <w:rPr>
          <w:rFonts w:asciiTheme="minorHAnsi" w:hAnsiTheme="minorHAnsi" w:hint="cs"/>
          <w:sz w:val="28"/>
          <w:rtl/>
        </w:rPr>
        <w:t>ی‌</w:t>
      </w:r>
      <w:r w:rsidRPr="00557FD0">
        <w:rPr>
          <w:rFonts w:asciiTheme="minorHAnsi" w:hAnsiTheme="minorHAnsi" w:hint="eastAsia"/>
          <w:sz w:val="28"/>
          <w:rtl/>
        </w:rPr>
        <w:t>شود</w:t>
      </w:r>
      <w:r w:rsidRPr="00557FD0">
        <w:rPr>
          <w:rFonts w:asciiTheme="minorHAnsi" w:hAnsiTheme="minorHAnsi" w:hint="cs"/>
          <w:sz w:val="28"/>
          <w:rtl/>
        </w:rPr>
        <w:t xml:space="preserve"> «نجاشی» با عبارت «ضعیف جدا» راوی را تضعیف کرد؛ اما «شیخ طوسی» وی را توثیق کرد.</w:t>
      </w:r>
    </w:p>
    <w:p w:rsidR="00557FD0" w:rsidRPr="003C213A" w:rsidRDefault="00557FD0" w:rsidP="00DA1FF4">
      <w:pPr>
        <w:jc w:val="both"/>
        <w:rPr>
          <w:rtl/>
        </w:rPr>
      </w:pPr>
      <w:r w:rsidRPr="00C77152">
        <w:rPr>
          <w:rFonts w:asciiTheme="minorHAnsi" w:hAnsiTheme="minorHAnsi" w:cs="B Titr" w:hint="cs"/>
          <w:color w:val="auto"/>
          <w:sz w:val="24"/>
          <w:szCs w:val="24"/>
          <w:rtl/>
        </w:rPr>
        <w:t>«الارشاد»:</w:t>
      </w:r>
      <w:r w:rsidRPr="003C213A">
        <w:rPr>
          <w:rFonts w:hint="cs"/>
          <w:rtl/>
        </w:rPr>
        <w:t xml:space="preserve"> «شیخ مفید» در «الارشاد»، «داود بن کثیر» را از اصحاب خاص «امام رضا علیه‌السلام» ذکر </w:t>
      </w:r>
      <w:r w:rsidRPr="003C213A">
        <w:rPr>
          <w:rtl/>
        </w:rPr>
        <w:t>م</w:t>
      </w:r>
      <w:r w:rsidRPr="003C213A">
        <w:rPr>
          <w:rFonts w:hint="cs"/>
          <w:rtl/>
        </w:rPr>
        <w:t>ی‌</w:t>
      </w:r>
      <w:r w:rsidRPr="003C213A">
        <w:rPr>
          <w:rFonts w:hint="eastAsia"/>
          <w:rtl/>
        </w:rPr>
        <w:t>کند</w:t>
      </w:r>
      <w:r w:rsidRPr="003C213A">
        <w:rPr>
          <w:rFonts w:hint="cs"/>
          <w:rtl/>
        </w:rPr>
        <w:t xml:space="preserve"> و وی را دارای ورع و علم و فقه </w:t>
      </w:r>
      <w:r w:rsidRPr="003C213A">
        <w:rPr>
          <w:rtl/>
        </w:rPr>
        <w:t>م</w:t>
      </w:r>
      <w:r w:rsidRPr="003C213A">
        <w:rPr>
          <w:rFonts w:hint="cs"/>
          <w:rtl/>
        </w:rPr>
        <w:t>ی‌</w:t>
      </w:r>
      <w:r w:rsidRPr="003C213A">
        <w:rPr>
          <w:rFonts w:hint="eastAsia"/>
          <w:rtl/>
        </w:rPr>
        <w:t>داند</w:t>
      </w:r>
      <w:r w:rsidRPr="003C213A">
        <w:rPr>
          <w:rFonts w:hint="cs"/>
          <w:rtl/>
        </w:rPr>
        <w:t xml:space="preserve">: </w:t>
      </w:r>
      <w:r w:rsidRPr="003C213A">
        <w:rPr>
          <w:rtl/>
        </w:rPr>
        <w:t>«</w:t>
      </w:r>
      <w:r w:rsidRPr="003C213A">
        <w:rPr>
          <w:rFonts w:hint="cs"/>
          <w:rtl/>
        </w:rPr>
        <w:t>فَمِمَّنْ رَوَی النَّصَّ عَلَی الرِّضَا عَلِی بْنِ مُوسَی علیه‌السلام بِالْإِمَامَةِ مِنْ أَبِیهِ وَ الْإِشَارَةِ إِلَیهِ مِنْهُ بِذَلِک مِنْ خَاصَّتِهِ وَ ثِقَاتِهِ وَ أَهْلِ الْوَرَعِ وَ الْعِلْمِ وَ الْفِقْهِ مِنْ شِیعَتِهِ دَاوُدُ بْنُ کثِیرٍ الرَّقِّی</w:t>
      </w:r>
      <w:r w:rsidRPr="003C213A">
        <w:rPr>
          <w:rtl/>
        </w:rPr>
        <w:t xml:space="preserve"> وَ مُحَمَّدُ بْنُ إِسْحَاقَ بْنِ عَمَّارٍ وَ عَلِی بْنُ یقْطِینٍ وَ نُعَیمٌ الْقَابُوسِی وَ الْحُسَینُ بْنُ الْمُخْتَارِ وَ زِیادُ بْنُ مَرْوَانَ وَ الْمَخْزُومِی وَ دَاوُدُ بْنُ سُلَیمَانَ وَ نَصْرُ بْنُ قَابُوسَ وَ دَاوُدُ بْنُ زُرْبِی وَ یزِیدُ بْنُ سَلِیطٍ وَ مُحَمَّدُ بْنُ سِنَان</w:t>
      </w:r>
      <w:r w:rsidRPr="003C213A">
        <w:rPr>
          <w:rFonts w:hint="cs"/>
          <w:rtl/>
        </w:rPr>
        <w:t>»</w:t>
      </w:r>
      <w:r w:rsidR="00DA1FF4">
        <w:rPr>
          <w:rFonts w:hint="cs"/>
          <w:rtl/>
        </w:rPr>
        <w:t>.</w:t>
      </w:r>
      <w:r w:rsidR="00DA1FF4">
        <w:rPr>
          <w:rStyle w:val="FootnoteReference"/>
          <w:rtl/>
        </w:rPr>
        <w:footnoteReference w:id="343"/>
      </w:r>
    </w:p>
    <w:p w:rsidR="00557FD0" w:rsidRPr="00557FD0" w:rsidRDefault="00557FD0" w:rsidP="00557FD0">
      <w:pPr>
        <w:jc w:val="both"/>
        <w:rPr>
          <w:rFonts w:asciiTheme="minorHAnsi" w:hAnsiTheme="minorHAnsi"/>
          <w:sz w:val="28"/>
          <w:rtl/>
        </w:rPr>
      </w:pPr>
      <w:r w:rsidRPr="00557FD0">
        <w:rPr>
          <w:rFonts w:asciiTheme="minorHAnsi" w:hAnsiTheme="minorHAnsi" w:hint="cs"/>
          <w:sz w:val="28"/>
          <w:rtl/>
        </w:rPr>
        <w:t xml:space="preserve">تمام افرادی که در این روایت به «داود الرقی» عطف </w:t>
      </w:r>
      <w:r w:rsidRPr="00557FD0">
        <w:rPr>
          <w:rFonts w:asciiTheme="minorHAnsi" w:hAnsiTheme="minorHAnsi"/>
          <w:sz w:val="28"/>
          <w:rtl/>
        </w:rPr>
        <w:t>شده‌اند</w:t>
      </w:r>
      <w:r w:rsidRPr="00557FD0">
        <w:rPr>
          <w:rFonts w:asciiTheme="minorHAnsi" w:hAnsiTheme="minorHAnsi" w:hint="cs"/>
          <w:sz w:val="28"/>
          <w:rtl/>
        </w:rPr>
        <w:t>، متهم به غلو هستند که «نجاشی» نیز به روایت غلات از «داود الرقی» اشاره کرد.</w:t>
      </w:r>
    </w:p>
    <w:p w:rsidR="00557FD0" w:rsidRPr="003C213A" w:rsidRDefault="00557FD0" w:rsidP="00DA1FF4">
      <w:pPr>
        <w:jc w:val="both"/>
        <w:rPr>
          <w:rtl/>
        </w:rPr>
      </w:pPr>
      <w:r w:rsidRPr="00C77152">
        <w:rPr>
          <w:rFonts w:asciiTheme="minorHAnsi" w:hAnsiTheme="minorHAnsi" w:cs="B Titr" w:hint="cs"/>
          <w:color w:val="auto"/>
          <w:sz w:val="24"/>
          <w:szCs w:val="24"/>
          <w:rtl/>
        </w:rPr>
        <w:t>«من لا یحضر»:</w:t>
      </w:r>
      <w:r w:rsidRPr="003C213A">
        <w:rPr>
          <w:rFonts w:hint="cs"/>
          <w:rtl/>
        </w:rPr>
        <w:t xml:space="preserve"> «شیخ صدوق» در مشیخه «من لا یحضره الفقیه» روایتی را در مورد «داود بن کثیر» ذکر </w:t>
      </w:r>
      <w:r w:rsidRPr="003C213A">
        <w:rPr>
          <w:rtl/>
        </w:rPr>
        <w:t>م</w:t>
      </w:r>
      <w:r w:rsidRPr="003C213A">
        <w:rPr>
          <w:rFonts w:hint="cs"/>
          <w:rtl/>
        </w:rPr>
        <w:t>ی‌</w:t>
      </w:r>
      <w:r w:rsidRPr="003C213A">
        <w:rPr>
          <w:rFonts w:hint="eastAsia"/>
          <w:rtl/>
        </w:rPr>
        <w:t>کند</w:t>
      </w:r>
      <w:r w:rsidRPr="003C213A">
        <w:rPr>
          <w:rFonts w:hint="cs"/>
          <w:rtl/>
        </w:rPr>
        <w:t xml:space="preserve">: «و روی عن الصادق علیه‌السلام أنّه قال: أنزلوا داود الرّقّی منّی بمنزلة المقداد من رسول اللّه صلی اللّه علیه و </w:t>
      </w:r>
      <w:r w:rsidRPr="003C213A">
        <w:rPr>
          <w:rtl/>
        </w:rPr>
        <w:t>آله</w:t>
      </w:r>
      <w:r w:rsidRPr="003C213A">
        <w:rPr>
          <w:rFonts w:hint="cs"/>
          <w:rtl/>
        </w:rPr>
        <w:t>»</w:t>
      </w:r>
      <w:r w:rsidR="00DA1FF4">
        <w:rPr>
          <w:rFonts w:hint="cs"/>
          <w:rtl/>
        </w:rPr>
        <w:t>.</w:t>
      </w:r>
      <w:r w:rsidR="00DA1FF4">
        <w:rPr>
          <w:rStyle w:val="FootnoteReference"/>
          <w:rtl/>
        </w:rPr>
        <w:footnoteReference w:id="344"/>
      </w:r>
    </w:p>
    <w:p w:rsidR="00557FD0" w:rsidRPr="003C213A" w:rsidRDefault="00557FD0" w:rsidP="00DA1FF4">
      <w:pPr>
        <w:jc w:val="both"/>
        <w:rPr>
          <w:rtl/>
        </w:rPr>
      </w:pPr>
      <w:r w:rsidRPr="00C77152">
        <w:rPr>
          <w:rFonts w:asciiTheme="minorHAnsi" w:hAnsiTheme="minorHAnsi" w:cs="B Titr" w:hint="cs"/>
          <w:color w:val="auto"/>
          <w:sz w:val="24"/>
          <w:szCs w:val="24"/>
          <w:rtl/>
        </w:rPr>
        <w:t>«اختصاص»:</w:t>
      </w:r>
      <w:r w:rsidRPr="003C213A">
        <w:rPr>
          <w:rFonts w:hint="cs"/>
          <w:rtl/>
        </w:rPr>
        <w:t xml:space="preserve"> «شیخ مفید» در «اختصاص» روایتی را در مورد «داود بن کثیر» ذکر کرده است: «</w:t>
      </w:r>
      <w:r w:rsidRPr="003C213A">
        <w:rPr>
          <w:rtl/>
        </w:rPr>
        <w:t>مُحَمَّدُ بْنُ عَلِی قَالَ حَدَّثَنِی مُحَمَّدُ بْنُ مُوسَی بْنِ الْمُتَوَکلِ قَالَ حَدَّثَنَا عَلِی بْنُ إِبْرَاهِیمَ عَنْ مُحَمَّدِ بْنِ عِیسَی بْنِ عُبَیدٍ عَنْ أبی أَحْمَدَ الْأَزْدِی عَنْ عَبْدِ اللَّهِ بْنِ الْفَضْلِ الْهَاشِمِی قَالَ کنْتُ عِنْدَ الصَّادِقِ جَعْفَرِ بْنِ مُحَمَّدٍ علیه‌السلام إِذْ دَخَلَ الْمُفَضَّلُ بْنُ عُمَر</w:t>
      </w:r>
      <w:r w:rsidRPr="003C213A">
        <w:rPr>
          <w:rFonts w:hint="cs"/>
          <w:rtl/>
        </w:rPr>
        <w:t>...</w:t>
      </w:r>
      <w:r w:rsidRPr="003C213A">
        <w:rPr>
          <w:rtl/>
        </w:rPr>
        <w:t xml:space="preserve"> ِ فَقَالَ لَهُ الْمُفَضَّل</w:t>
      </w:r>
      <w:r w:rsidRPr="003C213A">
        <w:rPr>
          <w:rFonts w:hint="cs"/>
          <w:rtl/>
        </w:rPr>
        <w:t>...</w:t>
      </w:r>
      <w:r w:rsidRPr="003C213A">
        <w:rPr>
          <w:rtl/>
        </w:rPr>
        <w:t>َ فَمَا مَنْزِلَةُ دَاوُدَ بْنِ کثِیرٍ الرَّقِّی مِنْکمْ قَالَ مَنْزِلَةُ الْمِقْدَادِ مِنْ رَسُولِ اللَّهِ ص</w:t>
      </w:r>
      <w:r w:rsidRPr="003C213A">
        <w:rPr>
          <w:rFonts w:hint="cs"/>
          <w:rtl/>
        </w:rPr>
        <w:t>لی الله علیه و آله»</w:t>
      </w:r>
      <w:r w:rsidR="00DA1FF4">
        <w:rPr>
          <w:rFonts w:hint="cs"/>
          <w:rtl/>
        </w:rPr>
        <w:t>.</w:t>
      </w:r>
      <w:r w:rsidR="00DA1FF4">
        <w:rPr>
          <w:rStyle w:val="FootnoteReference"/>
          <w:rtl/>
        </w:rPr>
        <w:footnoteReference w:id="345"/>
      </w:r>
    </w:p>
    <w:p w:rsidR="00557FD0" w:rsidRPr="00557FD0" w:rsidRDefault="00557FD0" w:rsidP="00557FD0">
      <w:pPr>
        <w:jc w:val="both"/>
        <w:rPr>
          <w:rFonts w:asciiTheme="minorHAnsi" w:hAnsiTheme="minorHAnsi"/>
          <w:sz w:val="28"/>
        </w:rPr>
      </w:pPr>
      <w:r w:rsidRPr="00557FD0">
        <w:rPr>
          <w:rFonts w:asciiTheme="minorHAnsi" w:hAnsiTheme="minorHAnsi" w:hint="cs"/>
          <w:sz w:val="28"/>
          <w:rtl/>
        </w:rPr>
        <w:t>این روایت به خاطر «</w:t>
      </w:r>
      <w:r w:rsidRPr="00557FD0">
        <w:rPr>
          <w:rFonts w:asciiTheme="minorHAnsi" w:hAnsiTheme="minorHAnsi"/>
          <w:sz w:val="28"/>
          <w:rtl/>
        </w:rPr>
        <w:t>أبی</w:t>
      </w:r>
      <w:r w:rsidRPr="00557FD0">
        <w:rPr>
          <w:rFonts w:asciiTheme="minorHAnsi" w:hAnsiTheme="minorHAnsi" w:hint="cs"/>
          <w:sz w:val="28"/>
          <w:rtl/>
        </w:rPr>
        <w:t xml:space="preserve"> احمد ازدی» و «عبدالله بن الفضل الهاشمی» ضعیف است؛ زیرا این دو راوی مهمل هستند.</w:t>
      </w:r>
    </w:p>
    <w:p w:rsidR="00557FD0" w:rsidRPr="00557FD0" w:rsidRDefault="00557FD0" w:rsidP="00557FD0">
      <w:pPr>
        <w:jc w:val="both"/>
        <w:rPr>
          <w:rFonts w:asciiTheme="minorHAnsi" w:hAnsiTheme="minorHAnsi"/>
          <w:sz w:val="28"/>
          <w:rtl/>
        </w:rPr>
      </w:pPr>
      <w:r w:rsidRPr="00557FD0">
        <w:rPr>
          <w:rFonts w:asciiTheme="minorHAnsi" w:hAnsiTheme="minorHAnsi" w:hint="cs"/>
          <w:sz w:val="28"/>
          <w:rtl/>
        </w:rPr>
        <w:t xml:space="preserve"> در مورد «داود بن کثیر» روایات مادحه و </w:t>
      </w:r>
      <w:r w:rsidRPr="00557FD0">
        <w:rPr>
          <w:rFonts w:asciiTheme="minorHAnsi" w:hAnsiTheme="minorHAnsi"/>
          <w:sz w:val="28"/>
          <w:rtl/>
        </w:rPr>
        <w:t>ذامه‌ا</w:t>
      </w:r>
      <w:r w:rsidRPr="00557FD0">
        <w:rPr>
          <w:rFonts w:asciiTheme="minorHAnsi" w:hAnsiTheme="minorHAnsi" w:hint="cs"/>
          <w:sz w:val="28"/>
          <w:rtl/>
        </w:rPr>
        <w:t>ی وجود دارد که باید به بررسی سند آنها پرداخت:</w:t>
      </w:r>
    </w:p>
    <w:p w:rsidR="00557FD0" w:rsidRPr="00557FD0" w:rsidRDefault="00557FD0" w:rsidP="00C77152">
      <w:pPr>
        <w:ind w:left="720"/>
        <w:jc w:val="both"/>
        <w:rPr>
          <w:rFonts w:asciiTheme="minorHAnsi" w:hAnsiTheme="minorHAnsi"/>
          <w:sz w:val="28"/>
          <w:rtl/>
        </w:rPr>
      </w:pPr>
      <w:r w:rsidRPr="00557FD0">
        <w:rPr>
          <w:rFonts w:asciiTheme="minorHAnsi" w:hAnsiTheme="minorHAnsi" w:hint="cs"/>
          <w:sz w:val="28"/>
          <w:rtl/>
        </w:rPr>
        <w:t xml:space="preserve">در بعضی از روایاتی </w:t>
      </w:r>
      <w:r w:rsidRPr="00557FD0">
        <w:rPr>
          <w:rFonts w:asciiTheme="minorHAnsi" w:hAnsiTheme="minorHAnsi"/>
          <w:sz w:val="28"/>
          <w:rtl/>
        </w:rPr>
        <w:t>که</w:t>
      </w:r>
      <w:r w:rsidRPr="00557FD0">
        <w:rPr>
          <w:rFonts w:asciiTheme="minorHAnsi" w:hAnsiTheme="minorHAnsi" w:hint="cs"/>
          <w:sz w:val="28"/>
          <w:rtl/>
        </w:rPr>
        <w:t xml:space="preserve"> در مدح این راوی وارد </w:t>
      </w:r>
      <w:r w:rsidRPr="00557FD0">
        <w:rPr>
          <w:rFonts w:asciiTheme="minorHAnsi" w:hAnsiTheme="minorHAnsi"/>
          <w:sz w:val="28"/>
          <w:rtl/>
        </w:rPr>
        <w:t>شده‌اند</w:t>
      </w:r>
      <w:r w:rsidRPr="00557FD0">
        <w:rPr>
          <w:rFonts w:asciiTheme="minorHAnsi" w:hAnsiTheme="minorHAnsi" w:hint="cs"/>
          <w:sz w:val="28"/>
          <w:rtl/>
        </w:rPr>
        <w:t xml:space="preserve">، «عبدالله بن فضل الهاشمی» و «أبی احمد الازدی» وجود دارند که هر دو مهمل هستند و </w:t>
      </w:r>
      <w:r w:rsidRPr="00557FD0">
        <w:rPr>
          <w:rFonts w:asciiTheme="minorHAnsi" w:hAnsiTheme="minorHAnsi"/>
          <w:sz w:val="28"/>
          <w:rtl/>
        </w:rPr>
        <w:t>نم</w:t>
      </w:r>
      <w:r w:rsidRPr="00557FD0">
        <w:rPr>
          <w:rFonts w:asciiTheme="minorHAnsi" w:hAnsiTheme="minorHAnsi" w:hint="cs"/>
          <w:sz w:val="28"/>
          <w:rtl/>
        </w:rPr>
        <w:t>ی‌</w:t>
      </w:r>
      <w:r w:rsidRPr="00557FD0">
        <w:rPr>
          <w:rFonts w:asciiTheme="minorHAnsi" w:hAnsiTheme="minorHAnsi" w:hint="eastAsia"/>
          <w:sz w:val="28"/>
          <w:rtl/>
        </w:rPr>
        <w:t>توان</w:t>
      </w:r>
      <w:r w:rsidRPr="00557FD0">
        <w:rPr>
          <w:rFonts w:asciiTheme="minorHAnsi" w:hAnsiTheme="minorHAnsi" w:hint="cs"/>
          <w:sz w:val="28"/>
          <w:rtl/>
        </w:rPr>
        <w:t xml:space="preserve"> به این روایات اعتماد کرد؛</w:t>
      </w:r>
    </w:p>
    <w:p w:rsidR="00557FD0" w:rsidRPr="00557FD0" w:rsidRDefault="00557FD0" w:rsidP="00C77152">
      <w:pPr>
        <w:ind w:left="720"/>
        <w:jc w:val="both"/>
        <w:rPr>
          <w:rFonts w:asciiTheme="minorHAnsi" w:hAnsiTheme="minorHAnsi"/>
          <w:sz w:val="28"/>
          <w:rtl/>
        </w:rPr>
      </w:pPr>
      <w:r w:rsidRPr="00557FD0">
        <w:rPr>
          <w:rFonts w:asciiTheme="minorHAnsi" w:hAnsiTheme="minorHAnsi" w:hint="cs"/>
          <w:sz w:val="28"/>
          <w:rtl/>
        </w:rPr>
        <w:t xml:space="preserve">بعضی از روایات مادحه نیز مرسل هستند؛ </w:t>
      </w:r>
      <w:r w:rsidRPr="00557FD0">
        <w:rPr>
          <w:rFonts w:asciiTheme="minorHAnsi" w:hAnsiTheme="minorHAnsi"/>
          <w:sz w:val="28"/>
          <w:rtl/>
        </w:rPr>
        <w:t>به‌طور</w:t>
      </w:r>
      <w:r w:rsidRPr="00557FD0">
        <w:rPr>
          <w:rFonts w:asciiTheme="minorHAnsi" w:hAnsiTheme="minorHAnsi" w:hint="cs"/>
          <w:sz w:val="28"/>
          <w:rtl/>
        </w:rPr>
        <w:t xml:space="preserve"> مثال سند آنها </w:t>
      </w:r>
      <w:r w:rsidRPr="00557FD0">
        <w:rPr>
          <w:rFonts w:asciiTheme="minorHAnsi" w:hAnsiTheme="minorHAnsi"/>
          <w:sz w:val="28"/>
          <w:rtl/>
        </w:rPr>
        <w:t>ا</w:t>
      </w:r>
      <w:r w:rsidRPr="00557FD0">
        <w:rPr>
          <w:rFonts w:asciiTheme="minorHAnsi" w:hAnsiTheme="minorHAnsi" w:hint="cs"/>
          <w:sz w:val="28"/>
          <w:rtl/>
        </w:rPr>
        <w:t>ی</w:t>
      </w:r>
      <w:r w:rsidRPr="00557FD0">
        <w:rPr>
          <w:rFonts w:asciiTheme="minorHAnsi" w:hAnsiTheme="minorHAnsi" w:hint="eastAsia"/>
          <w:sz w:val="28"/>
          <w:rtl/>
        </w:rPr>
        <w:t>ن‌گونه</w:t>
      </w:r>
      <w:r w:rsidRPr="00557FD0">
        <w:rPr>
          <w:rFonts w:asciiTheme="minorHAnsi" w:hAnsiTheme="minorHAnsi" w:hint="cs"/>
          <w:sz w:val="28"/>
          <w:rtl/>
        </w:rPr>
        <w:t xml:space="preserve"> است: «عن یونس بن عبدالرحمن عمن ذکره عن أبی عبدالله» یا «عن أبی عبدالله البرقی رفعه قال نظر ابوعبدالله الی داود الرقی» یا «عن عمر بن عبدالعزیز عن بعض اصحابنا عن داود بن کثیر الرقی» که این</w:t>
      </w:r>
      <w:r w:rsidR="00C77152">
        <w:rPr>
          <w:rFonts w:asciiTheme="minorHAnsi" w:hAnsiTheme="minorHAnsi" w:hint="cs"/>
          <w:sz w:val="28"/>
          <w:rtl/>
        </w:rPr>
        <w:t xml:space="preserve"> روایات نیز قابل استدلال نیستند.</w:t>
      </w:r>
    </w:p>
    <w:p w:rsidR="00557FD0" w:rsidRPr="003C213A" w:rsidRDefault="00557FD0" w:rsidP="00BC28A8">
      <w:pPr>
        <w:jc w:val="both"/>
        <w:rPr>
          <w:rtl/>
        </w:rPr>
      </w:pPr>
      <w:r w:rsidRPr="00C77152">
        <w:rPr>
          <w:rFonts w:asciiTheme="minorHAnsi" w:hAnsiTheme="minorHAnsi" w:cs="B Titr" w:hint="cs"/>
          <w:color w:val="auto"/>
          <w:sz w:val="24"/>
          <w:szCs w:val="24"/>
          <w:rtl/>
        </w:rPr>
        <w:t>«رجال کشی»:</w:t>
      </w:r>
      <w:r w:rsidRPr="003C213A">
        <w:rPr>
          <w:rFonts w:hint="cs"/>
          <w:rtl/>
        </w:rPr>
        <w:t xml:space="preserve"> «</w:t>
      </w:r>
      <w:r w:rsidRPr="003C213A">
        <w:rPr>
          <w:rtl/>
        </w:rPr>
        <w:t>حَدَّثَنِی حَمْدَوَیهِ وَ إِبْرَاهِیمُ. وَ مُحَمَّدُ بْنُ مَسْعُودٍ، قَالَ حَدَّثَنِی مُحَمَّدُ بْنُ نُصَیرٍ، قَالُوا حَدَّثَنَا مُحَمَّدُ بْنُ عِیسَی، عَنْ یونُسَ بْنِ عَبْدِ الرَّحْمَنِ، عَمَّنْ ذَکرَهُ، عَنْ أبی عَبْدِ اللَّهِ علیه‌السلام قَالَ: أَنْزِلُوا دَاوُدَ الرَّقِّی مِنِّی بِمَنْزِلَةِ الْمِقْدَادِ مِنْ رَسُولِ اللَّهِ ص</w:t>
      </w:r>
      <w:r w:rsidRPr="003C213A">
        <w:rPr>
          <w:rFonts w:hint="cs"/>
          <w:rtl/>
        </w:rPr>
        <w:t>لی الله علیه و آله»</w:t>
      </w:r>
      <w:r w:rsidR="00BC28A8">
        <w:rPr>
          <w:rFonts w:hint="cs"/>
          <w:rtl/>
        </w:rPr>
        <w:t>.</w:t>
      </w:r>
      <w:r w:rsidR="00BC28A8">
        <w:rPr>
          <w:rStyle w:val="FootnoteReference"/>
          <w:rtl/>
        </w:rPr>
        <w:footnoteReference w:id="346"/>
      </w:r>
    </w:p>
    <w:p w:rsidR="00557FD0" w:rsidRPr="00557FD0" w:rsidRDefault="00557FD0" w:rsidP="00557FD0">
      <w:pPr>
        <w:jc w:val="both"/>
        <w:rPr>
          <w:rFonts w:asciiTheme="minorHAnsi" w:hAnsiTheme="minorHAnsi"/>
          <w:sz w:val="28"/>
          <w:rtl/>
        </w:rPr>
      </w:pPr>
      <w:r w:rsidRPr="00557FD0">
        <w:rPr>
          <w:rFonts w:asciiTheme="minorHAnsi" w:hAnsiTheme="minorHAnsi" w:hint="cs"/>
          <w:sz w:val="28"/>
          <w:rtl/>
        </w:rPr>
        <w:lastRenderedPageBreak/>
        <w:t xml:space="preserve">نظر «مرحوم آیت الله فاضل» در مورد اصحاب اجماع این است که «صحیح» در عبارت اصحاب اجماع به معنای «صحیح قدمایی» است و اگر سند تا اصحاب اجماع صحیح باشد، ایشان روایت را </w:t>
      </w:r>
      <w:r w:rsidRPr="00557FD0">
        <w:rPr>
          <w:rFonts w:asciiTheme="minorHAnsi" w:hAnsiTheme="minorHAnsi"/>
          <w:sz w:val="28"/>
          <w:rtl/>
        </w:rPr>
        <w:t>م</w:t>
      </w:r>
      <w:r w:rsidRPr="00557FD0">
        <w:rPr>
          <w:rFonts w:asciiTheme="minorHAnsi" w:hAnsiTheme="minorHAnsi" w:hint="cs"/>
          <w:sz w:val="28"/>
          <w:rtl/>
        </w:rPr>
        <w:t>ی‌</w:t>
      </w:r>
      <w:r w:rsidRPr="00557FD0">
        <w:rPr>
          <w:rFonts w:asciiTheme="minorHAnsi" w:hAnsiTheme="minorHAnsi" w:hint="eastAsia"/>
          <w:sz w:val="28"/>
          <w:rtl/>
        </w:rPr>
        <w:t>پذ</w:t>
      </w:r>
      <w:r w:rsidRPr="00557FD0">
        <w:rPr>
          <w:rFonts w:asciiTheme="minorHAnsi" w:hAnsiTheme="minorHAnsi" w:hint="cs"/>
          <w:sz w:val="28"/>
          <w:rtl/>
        </w:rPr>
        <w:t>ی</w:t>
      </w:r>
      <w:r w:rsidRPr="00557FD0">
        <w:rPr>
          <w:rFonts w:asciiTheme="minorHAnsi" w:hAnsiTheme="minorHAnsi" w:hint="eastAsia"/>
          <w:sz w:val="28"/>
          <w:rtl/>
        </w:rPr>
        <w:t>رند</w:t>
      </w:r>
      <w:r w:rsidRPr="00557FD0">
        <w:rPr>
          <w:rFonts w:asciiTheme="minorHAnsi" w:hAnsiTheme="minorHAnsi" w:hint="cs"/>
          <w:sz w:val="28"/>
          <w:rtl/>
        </w:rPr>
        <w:t xml:space="preserve"> (نه اینکه راوی را توثیق کنند که مسلک «محدث نوری» است). درنتیجه سندی را که در «رجال کشی» آمده است، درست </w:t>
      </w:r>
      <w:r w:rsidRPr="00557FD0">
        <w:rPr>
          <w:rFonts w:asciiTheme="minorHAnsi" w:hAnsiTheme="minorHAnsi"/>
          <w:sz w:val="28"/>
          <w:rtl/>
        </w:rPr>
        <w:t>م</w:t>
      </w:r>
      <w:r w:rsidRPr="00557FD0">
        <w:rPr>
          <w:rFonts w:asciiTheme="minorHAnsi" w:hAnsiTheme="minorHAnsi" w:hint="cs"/>
          <w:sz w:val="28"/>
          <w:rtl/>
        </w:rPr>
        <w:t>ی‌</w:t>
      </w:r>
      <w:r w:rsidRPr="00557FD0">
        <w:rPr>
          <w:rFonts w:asciiTheme="minorHAnsi" w:hAnsiTheme="minorHAnsi" w:hint="eastAsia"/>
          <w:sz w:val="28"/>
          <w:rtl/>
        </w:rPr>
        <w:t>دانند</w:t>
      </w:r>
      <w:r w:rsidRPr="00557FD0">
        <w:rPr>
          <w:rFonts w:asciiTheme="minorHAnsi" w:hAnsiTheme="minorHAnsi" w:hint="cs"/>
          <w:sz w:val="28"/>
          <w:rtl/>
        </w:rPr>
        <w:t xml:space="preserve">؛ زیرا سند تا «یونس بن عبدالرحمن» درست است و خود «یونس بن عبدالرحمن» نیز از اصحاب اجماع است؛ اما گفته شد که این نظر در مورد اصحاب اجماع مورد پذیرش نیست و به همین جهت روایت مرسله </w:t>
      </w:r>
      <w:r w:rsidRPr="00557FD0">
        <w:rPr>
          <w:rFonts w:asciiTheme="minorHAnsi" w:hAnsiTheme="minorHAnsi"/>
          <w:sz w:val="28"/>
          <w:rtl/>
        </w:rPr>
        <w:t>م</w:t>
      </w:r>
      <w:r w:rsidRPr="00557FD0">
        <w:rPr>
          <w:rFonts w:asciiTheme="minorHAnsi" w:hAnsiTheme="minorHAnsi" w:hint="cs"/>
          <w:sz w:val="28"/>
          <w:rtl/>
        </w:rPr>
        <w:t>ی‌</w:t>
      </w:r>
      <w:r w:rsidRPr="00557FD0">
        <w:rPr>
          <w:rFonts w:asciiTheme="minorHAnsi" w:hAnsiTheme="minorHAnsi" w:hint="eastAsia"/>
          <w:sz w:val="28"/>
          <w:rtl/>
        </w:rPr>
        <w:t>شود</w:t>
      </w:r>
      <w:r w:rsidRPr="00557FD0">
        <w:rPr>
          <w:rFonts w:asciiTheme="minorHAnsi" w:hAnsiTheme="minorHAnsi" w:hint="cs"/>
          <w:sz w:val="28"/>
          <w:rtl/>
        </w:rPr>
        <w:t>.</w:t>
      </w:r>
    </w:p>
    <w:p w:rsidR="00557FD0" w:rsidRPr="003C213A" w:rsidRDefault="00557FD0" w:rsidP="00BC28A8">
      <w:pPr>
        <w:jc w:val="both"/>
        <w:rPr>
          <w:rtl/>
        </w:rPr>
      </w:pPr>
      <w:r w:rsidRPr="00C77152">
        <w:rPr>
          <w:rFonts w:asciiTheme="minorHAnsi" w:hAnsiTheme="minorHAnsi" w:cs="B Titr" w:hint="cs"/>
          <w:color w:val="auto"/>
          <w:sz w:val="24"/>
          <w:szCs w:val="24"/>
          <w:rtl/>
        </w:rPr>
        <w:t>«مرحوم خویی»:</w:t>
      </w:r>
      <w:r w:rsidRPr="003C213A">
        <w:rPr>
          <w:rFonts w:hint="cs"/>
          <w:rtl/>
        </w:rPr>
        <w:t xml:space="preserve"> با توجه به نکاتی که گذشت، در مورد این روایات با «مرحوم خویی» معتقدیم. ایشان در این مورد </w:t>
      </w:r>
      <w:r w:rsidRPr="003C213A">
        <w:rPr>
          <w:rtl/>
        </w:rPr>
        <w:t>م</w:t>
      </w:r>
      <w:r w:rsidRPr="003C213A">
        <w:rPr>
          <w:rFonts w:hint="cs"/>
          <w:rtl/>
        </w:rPr>
        <w:t>ی‌</w:t>
      </w:r>
      <w:r w:rsidRPr="003C213A">
        <w:rPr>
          <w:rFonts w:hint="eastAsia"/>
          <w:rtl/>
        </w:rPr>
        <w:t>فرما</w:t>
      </w:r>
      <w:r w:rsidRPr="003C213A">
        <w:rPr>
          <w:rFonts w:hint="cs"/>
          <w:rtl/>
        </w:rPr>
        <w:t>ی</w:t>
      </w:r>
      <w:r w:rsidRPr="003C213A">
        <w:rPr>
          <w:rFonts w:hint="eastAsia"/>
          <w:rtl/>
        </w:rPr>
        <w:t>ند</w:t>
      </w:r>
      <w:r w:rsidRPr="003C213A">
        <w:rPr>
          <w:rFonts w:hint="cs"/>
          <w:rtl/>
        </w:rPr>
        <w:t xml:space="preserve">: </w:t>
      </w:r>
      <w:r w:rsidRPr="003C213A">
        <w:rPr>
          <w:rtl/>
        </w:rPr>
        <w:t>«هذه الروایات و إن دلت علی جلالة داود الرقی إلا أن جمیعها ضعیفة لا یمکن الاعتماد علیها</w:t>
      </w:r>
      <w:r w:rsidRPr="003C213A">
        <w:rPr>
          <w:rFonts w:hint="cs"/>
          <w:rtl/>
        </w:rPr>
        <w:t>»</w:t>
      </w:r>
      <w:r w:rsidR="00BC28A8">
        <w:rPr>
          <w:rFonts w:hint="cs"/>
          <w:rtl/>
        </w:rPr>
        <w:t>.</w:t>
      </w:r>
      <w:r w:rsidR="00BC28A8">
        <w:rPr>
          <w:rStyle w:val="FootnoteReference"/>
          <w:rtl/>
        </w:rPr>
        <w:footnoteReference w:id="347"/>
      </w:r>
    </w:p>
    <w:p w:rsidR="00557FD0" w:rsidRPr="003C213A" w:rsidRDefault="00557FD0" w:rsidP="00BC28A8">
      <w:pPr>
        <w:jc w:val="both"/>
        <w:rPr>
          <w:rtl/>
        </w:rPr>
      </w:pPr>
      <w:r w:rsidRPr="00C77152">
        <w:rPr>
          <w:rFonts w:asciiTheme="minorHAnsi" w:hAnsiTheme="minorHAnsi" w:cs="B Titr" w:hint="cs"/>
          <w:color w:val="auto"/>
          <w:sz w:val="24"/>
          <w:szCs w:val="24"/>
          <w:rtl/>
        </w:rPr>
        <w:t>«علامه مجلسی»:</w:t>
      </w:r>
      <w:r w:rsidRPr="003C213A">
        <w:rPr>
          <w:rtl/>
        </w:rPr>
        <w:t xml:space="preserve"> «[714- داود] بن کثیر الرقی، مخ</w:t>
      </w:r>
      <w:r w:rsidRPr="003C213A">
        <w:rPr>
          <w:rFonts w:hint="cs"/>
          <w:rtl/>
        </w:rPr>
        <w:t xml:space="preserve"> [مختلف فیه]</w:t>
      </w:r>
      <w:r w:rsidRPr="003C213A">
        <w:rPr>
          <w:rtl/>
        </w:rPr>
        <w:t xml:space="preserve"> و الأظهر جلالته</w:t>
      </w:r>
      <w:r w:rsidRPr="003C213A">
        <w:rPr>
          <w:rFonts w:hint="cs"/>
          <w:rtl/>
        </w:rPr>
        <w:t>»</w:t>
      </w:r>
      <w:r w:rsidR="00BC28A8">
        <w:rPr>
          <w:rFonts w:hint="cs"/>
          <w:rtl/>
        </w:rPr>
        <w:t>.</w:t>
      </w:r>
      <w:r w:rsidR="00BC28A8">
        <w:rPr>
          <w:rStyle w:val="FootnoteReference"/>
          <w:rtl/>
        </w:rPr>
        <w:footnoteReference w:id="348"/>
      </w:r>
    </w:p>
    <w:p w:rsidR="00557FD0" w:rsidRPr="003C213A" w:rsidRDefault="00557FD0" w:rsidP="00BC28A8">
      <w:pPr>
        <w:jc w:val="both"/>
        <w:rPr>
          <w:rtl/>
        </w:rPr>
      </w:pPr>
      <w:r w:rsidRPr="00C77152">
        <w:rPr>
          <w:rFonts w:asciiTheme="minorHAnsi" w:hAnsiTheme="minorHAnsi" w:cs="B Titr" w:hint="cs"/>
          <w:color w:val="auto"/>
          <w:sz w:val="24"/>
          <w:szCs w:val="24"/>
          <w:rtl/>
        </w:rPr>
        <w:t>«رجال علامه حلی»:</w:t>
      </w:r>
      <w:r w:rsidRPr="003C213A">
        <w:rPr>
          <w:rFonts w:hint="cs"/>
          <w:rtl/>
        </w:rPr>
        <w:t xml:space="preserve"> </w:t>
      </w:r>
      <w:r w:rsidRPr="003C213A">
        <w:rPr>
          <w:rtl/>
        </w:rPr>
        <w:t>«و عندی فی أمره توقف و الأقوی قبول روا</w:t>
      </w:r>
      <w:r w:rsidRPr="003C213A">
        <w:rPr>
          <w:rFonts w:hint="cs"/>
          <w:rtl/>
        </w:rPr>
        <w:t>ی</w:t>
      </w:r>
      <w:r w:rsidRPr="003C213A">
        <w:rPr>
          <w:rFonts w:hint="eastAsia"/>
          <w:rtl/>
        </w:rPr>
        <w:t>ته</w:t>
      </w:r>
      <w:r w:rsidRPr="003C213A">
        <w:rPr>
          <w:rFonts w:hint="cs"/>
          <w:rtl/>
        </w:rPr>
        <w:t>»</w:t>
      </w:r>
      <w:r w:rsidR="00BC28A8">
        <w:rPr>
          <w:rFonts w:hint="cs"/>
          <w:rtl/>
        </w:rPr>
        <w:t>.</w:t>
      </w:r>
      <w:r w:rsidR="00BC28A8">
        <w:rPr>
          <w:rStyle w:val="FootnoteReference"/>
          <w:rtl/>
        </w:rPr>
        <w:footnoteReference w:id="349"/>
      </w:r>
    </w:p>
    <w:p w:rsidR="00557FD0" w:rsidRPr="003C213A" w:rsidRDefault="00557FD0" w:rsidP="00BC28A8">
      <w:pPr>
        <w:jc w:val="both"/>
        <w:rPr>
          <w:rtl/>
        </w:rPr>
      </w:pPr>
      <w:r w:rsidRPr="00C77152">
        <w:rPr>
          <w:rFonts w:asciiTheme="minorHAnsi" w:hAnsiTheme="minorHAnsi" w:cs="B Titr" w:hint="cs"/>
          <w:color w:val="auto"/>
          <w:sz w:val="24"/>
          <w:szCs w:val="24"/>
          <w:rtl/>
        </w:rPr>
        <w:t>«شهید ثانی»:</w:t>
      </w:r>
      <w:r w:rsidRPr="003C213A">
        <w:rPr>
          <w:rFonts w:hint="cs"/>
          <w:rtl/>
        </w:rPr>
        <w:t xml:space="preserve"> ایشان در مورد کلام «علامه حلی» در مورد پذیرش روایات «داود الرقی» </w:t>
      </w:r>
      <w:r w:rsidRPr="003C213A">
        <w:rPr>
          <w:rtl/>
        </w:rPr>
        <w:t>م</w:t>
      </w:r>
      <w:r w:rsidRPr="003C213A">
        <w:rPr>
          <w:rFonts w:hint="cs"/>
          <w:rtl/>
        </w:rPr>
        <w:t>ی‌</w:t>
      </w:r>
      <w:r w:rsidRPr="003C213A">
        <w:rPr>
          <w:rFonts w:hint="eastAsia"/>
          <w:rtl/>
        </w:rPr>
        <w:t>فرما</w:t>
      </w:r>
      <w:r w:rsidRPr="003C213A">
        <w:rPr>
          <w:rFonts w:hint="cs"/>
          <w:rtl/>
        </w:rPr>
        <w:t>ی</w:t>
      </w:r>
      <w:r w:rsidRPr="003C213A">
        <w:rPr>
          <w:rFonts w:hint="eastAsia"/>
          <w:rtl/>
        </w:rPr>
        <w:t>ند</w:t>
      </w:r>
      <w:r w:rsidRPr="003C213A">
        <w:rPr>
          <w:rFonts w:hint="cs"/>
          <w:rtl/>
        </w:rPr>
        <w:t>: «</w:t>
      </w:r>
      <w:r w:rsidRPr="003C213A">
        <w:rPr>
          <w:rtl/>
        </w:rPr>
        <w:t>فیه نظر بین؛ لأنّ الجرح مقدّم علی التعدیل</w:t>
      </w:r>
      <w:r w:rsidRPr="003C213A">
        <w:rPr>
          <w:rFonts w:hint="cs"/>
          <w:rtl/>
        </w:rPr>
        <w:t>»</w:t>
      </w:r>
      <w:r w:rsidR="00BC28A8">
        <w:rPr>
          <w:rFonts w:hint="cs"/>
          <w:rtl/>
        </w:rPr>
        <w:t>.</w:t>
      </w:r>
      <w:r w:rsidR="00BC28A8">
        <w:rPr>
          <w:rStyle w:val="FootnoteReference"/>
          <w:rtl/>
        </w:rPr>
        <w:footnoteReference w:id="350"/>
      </w:r>
    </w:p>
    <w:p w:rsidR="00557FD0" w:rsidRPr="003C213A" w:rsidRDefault="00557FD0" w:rsidP="00634270">
      <w:pPr>
        <w:jc w:val="both"/>
        <w:rPr>
          <w:rtl/>
        </w:rPr>
      </w:pPr>
      <w:r w:rsidRPr="00C77152">
        <w:rPr>
          <w:rFonts w:asciiTheme="minorHAnsi" w:hAnsiTheme="minorHAnsi" w:cs="B Titr"/>
          <w:color w:val="auto"/>
          <w:sz w:val="24"/>
          <w:szCs w:val="24"/>
          <w:rtl/>
        </w:rPr>
        <w:t>جمع‌بند</w:t>
      </w:r>
      <w:r w:rsidRPr="00C77152">
        <w:rPr>
          <w:rFonts w:asciiTheme="minorHAnsi" w:hAnsiTheme="minorHAnsi" w:cs="B Titr" w:hint="cs"/>
          <w:color w:val="auto"/>
          <w:sz w:val="24"/>
          <w:szCs w:val="24"/>
          <w:rtl/>
        </w:rPr>
        <w:t>ی استاد:</w:t>
      </w:r>
      <w:r w:rsidRPr="003C213A">
        <w:rPr>
          <w:rFonts w:hint="cs"/>
          <w:rtl/>
        </w:rPr>
        <w:t xml:space="preserve"> در مورد «داود رقی» توثیق عام نیز وجود دارد:</w:t>
      </w:r>
    </w:p>
    <w:p w:rsidR="00557FD0" w:rsidRPr="003C213A" w:rsidRDefault="00557FD0" w:rsidP="00050FB3">
      <w:pPr>
        <w:jc w:val="both"/>
        <w:rPr>
          <w:rtl/>
        </w:rPr>
      </w:pPr>
      <w:r w:rsidRPr="00D75AEF">
        <w:rPr>
          <w:rFonts w:asciiTheme="minorHAnsi" w:hAnsiTheme="minorHAnsi" w:cs="B Titr" w:hint="cs"/>
          <w:color w:val="auto"/>
          <w:sz w:val="24"/>
          <w:szCs w:val="24"/>
          <w:rtl/>
        </w:rPr>
        <w:t>نقل مشایخ ثقات از راوی:</w:t>
      </w:r>
      <w:r w:rsidRPr="003C213A">
        <w:rPr>
          <w:rFonts w:hint="cs"/>
          <w:rtl/>
        </w:rPr>
        <w:t xml:space="preserve"> «</w:t>
      </w:r>
      <w:r w:rsidRPr="003C213A">
        <w:rPr>
          <w:rtl/>
        </w:rPr>
        <w:t>9- مُحَمَّدُ بْنُ أَحْمَدَ بْنِ یحْیی عَنْ یعْقُوبَ بْنِ یزِیدَ عَنِ ابْنِ أبی عُمَیرٍ عَنْ دَاوُدَ الرَّقِّی قَالَ قَالَ أَبُو عَبْدِ اللَّهِ علیه‌السلام مَکتُوبٌ فِی التَّوْرَاةِ کفَالَةٌ نَدَامَةٌ غَرَامَةٌ</w:t>
      </w:r>
      <w:r w:rsidRPr="003C213A">
        <w:rPr>
          <w:rFonts w:hint="cs"/>
          <w:rtl/>
        </w:rPr>
        <w:t>»</w:t>
      </w:r>
      <w:r w:rsidR="00050FB3">
        <w:rPr>
          <w:rFonts w:hint="cs"/>
          <w:rtl/>
        </w:rPr>
        <w:t>.</w:t>
      </w:r>
      <w:r w:rsidR="00050FB3">
        <w:rPr>
          <w:rStyle w:val="FootnoteReference"/>
          <w:rtl/>
        </w:rPr>
        <w:footnoteReference w:id="351"/>
      </w:r>
      <w:r w:rsidRPr="003C213A">
        <w:rPr>
          <w:rFonts w:hint="cs"/>
          <w:rtl/>
        </w:rPr>
        <w:t xml:space="preserve"> در این روایت «ابن أبی عمیر» با سند صحیح از «داود رقی» روایت دارد.</w:t>
      </w:r>
    </w:p>
    <w:p w:rsidR="00557FD0" w:rsidRPr="00557FD0" w:rsidRDefault="00557FD0" w:rsidP="00557FD0">
      <w:pPr>
        <w:jc w:val="both"/>
        <w:rPr>
          <w:rFonts w:asciiTheme="minorHAnsi" w:hAnsiTheme="minorHAnsi"/>
          <w:sz w:val="28"/>
          <w:rtl/>
        </w:rPr>
      </w:pPr>
      <w:r w:rsidRPr="00557FD0">
        <w:rPr>
          <w:rFonts w:asciiTheme="minorHAnsi" w:hAnsiTheme="minorHAnsi" w:hint="cs"/>
          <w:sz w:val="28"/>
          <w:rtl/>
        </w:rPr>
        <w:t xml:space="preserve">حال باید دید که راوی مورد پذیرش قرار </w:t>
      </w:r>
      <w:r w:rsidRPr="00557FD0">
        <w:rPr>
          <w:rFonts w:asciiTheme="minorHAnsi" w:hAnsiTheme="minorHAnsi"/>
          <w:sz w:val="28"/>
          <w:rtl/>
        </w:rPr>
        <w:t>م</w:t>
      </w:r>
      <w:r w:rsidRPr="00557FD0">
        <w:rPr>
          <w:rFonts w:asciiTheme="minorHAnsi" w:hAnsiTheme="minorHAnsi" w:hint="cs"/>
          <w:sz w:val="28"/>
          <w:rtl/>
        </w:rPr>
        <w:t>ی‌</w:t>
      </w:r>
      <w:r w:rsidRPr="00557FD0">
        <w:rPr>
          <w:rFonts w:asciiTheme="minorHAnsi" w:hAnsiTheme="minorHAnsi" w:hint="eastAsia"/>
          <w:sz w:val="28"/>
          <w:rtl/>
        </w:rPr>
        <w:t>گ</w:t>
      </w:r>
      <w:r w:rsidRPr="00557FD0">
        <w:rPr>
          <w:rFonts w:asciiTheme="minorHAnsi" w:hAnsiTheme="minorHAnsi" w:hint="cs"/>
          <w:sz w:val="28"/>
          <w:rtl/>
        </w:rPr>
        <w:t>ی</w:t>
      </w:r>
      <w:r w:rsidRPr="00557FD0">
        <w:rPr>
          <w:rFonts w:asciiTheme="minorHAnsi" w:hAnsiTheme="minorHAnsi" w:hint="eastAsia"/>
          <w:sz w:val="28"/>
          <w:rtl/>
        </w:rPr>
        <w:t>رد</w:t>
      </w:r>
      <w:r w:rsidRPr="00557FD0">
        <w:rPr>
          <w:rFonts w:asciiTheme="minorHAnsi" w:hAnsiTheme="minorHAnsi" w:hint="cs"/>
          <w:sz w:val="28"/>
          <w:rtl/>
        </w:rPr>
        <w:t xml:space="preserve"> یا خیر:</w:t>
      </w:r>
    </w:p>
    <w:p w:rsidR="00557FD0" w:rsidRPr="00557FD0" w:rsidRDefault="00557FD0" w:rsidP="00D75AEF">
      <w:pPr>
        <w:ind w:left="720"/>
        <w:jc w:val="both"/>
        <w:rPr>
          <w:rFonts w:asciiTheme="minorHAnsi" w:hAnsiTheme="minorHAnsi"/>
          <w:sz w:val="28"/>
          <w:rtl/>
        </w:rPr>
      </w:pPr>
      <w:r w:rsidRPr="00557FD0">
        <w:rPr>
          <w:rFonts w:asciiTheme="minorHAnsi" w:hAnsiTheme="minorHAnsi" w:hint="cs"/>
          <w:sz w:val="28"/>
          <w:rtl/>
        </w:rPr>
        <w:t xml:space="preserve">از طرفی «ابن غضائری»، «نجاشی» و «ابن عبدون» راوی را تضعیف </w:t>
      </w:r>
      <w:r w:rsidRPr="00557FD0">
        <w:rPr>
          <w:rFonts w:asciiTheme="minorHAnsi" w:hAnsiTheme="minorHAnsi"/>
          <w:sz w:val="28"/>
          <w:rtl/>
        </w:rPr>
        <w:t>کرده‌اند</w:t>
      </w:r>
      <w:r w:rsidRPr="00557FD0">
        <w:rPr>
          <w:rFonts w:asciiTheme="minorHAnsi" w:hAnsiTheme="minorHAnsi" w:hint="cs"/>
          <w:sz w:val="28"/>
          <w:rtl/>
        </w:rPr>
        <w:t>؛</w:t>
      </w:r>
    </w:p>
    <w:p w:rsidR="00557FD0" w:rsidRPr="00557FD0" w:rsidRDefault="00557FD0" w:rsidP="00D75AEF">
      <w:pPr>
        <w:ind w:left="720"/>
        <w:jc w:val="both"/>
        <w:rPr>
          <w:rFonts w:asciiTheme="minorHAnsi" w:hAnsiTheme="minorHAnsi"/>
          <w:sz w:val="28"/>
          <w:rtl/>
        </w:rPr>
      </w:pPr>
      <w:r w:rsidRPr="00557FD0">
        <w:rPr>
          <w:rFonts w:asciiTheme="minorHAnsi" w:hAnsiTheme="minorHAnsi" w:hint="cs"/>
          <w:sz w:val="28"/>
          <w:rtl/>
        </w:rPr>
        <w:t>و از طرف دیگر «شیخ طوسی» راوی را توثیق کرده است؛ همچنین این راوی توثیق عام نیز دارد؛</w:t>
      </w:r>
    </w:p>
    <w:p w:rsidR="00557FD0" w:rsidRPr="00557FD0" w:rsidRDefault="00557FD0" w:rsidP="00D75AEF">
      <w:pPr>
        <w:ind w:left="720"/>
        <w:jc w:val="both"/>
        <w:rPr>
          <w:rFonts w:asciiTheme="minorHAnsi" w:hAnsiTheme="minorHAnsi"/>
          <w:sz w:val="28"/>
          <w:rtl/>
        </w:rPr>
      </w:pPr>
      <w:r w:rsidRPr="00557FD0">
        <w:rPr>
          <w:rFonts w:asciiTheme="minorHAnsi" w:hAnsiTheme="minorHAnsi" w:hint="cs"/>
          <w:sz w:val="28"/>
          <w:rtl/>
        </w:rPr>
        <w:t>و روایاتی که در مدح وی بود نیز همه ضعیف السند هستند.</w:t>
      </w:r>
    </w:p>
    <w:p w:rsidR="00557FD0" w:rsidRPr="003C213A" w:rsidRDefault="00557FD0" w:rsidP="00634270">
      <w:pPr>
        <w:jc w:val="both"/>
        <w:rPr>
          <w:rtl/>
        </w:rPr>
      </w:pPr>
      <w:r w:rsidRPr="00D75AEF">
        <w:rPr>
          <w:rFonts w:asciiTheme="minorHAnsi" w:hAnsiTheme="minorHAnsi" w:cs="B Titr" w:hint="cs"/>
          <w:color w:val="auto"/>
          <w:sz w:val="24"/>
          <w:szCs w:val="24"/>
          <w:rtl/>
        </w:rPr>
        <w:t>تضعیف «ابن غضائری»:</w:t>
      </w:r>
      <w:r w:rsidRPr="003C213A">
        <w:rPr>
          <w:rFonts w:hint="cs"/>
          <w:rtl/>
        </w:rPr>
        <w:t xml:space="preserve"> گفته شد که انتساب این کتاب به «ابن غضائری» ثابت نیست.</w:t>
      </w:r>
    </w:p>
    <w:p w:rsidR="00557FD0" w:rsidRPr="003C213A" w:rsidRDefault="00557FD0" w:rsidP="00634270">
      <w:pPr>
        <w:jc w:val="both"/>
        <w:rPr>
          <w:rtl/>
        </w:rPr>
      </w:pPr>
      <w:r w:rsidRPr="00D75AEF">
        <w:rPr>
          <w:rFonts w:asciiTheme="minorHAnsi" w:hAnsiTheme="minorHAnsi" w:cs="B Titr" w:hint="cs"/>
          <w:color w:val="auto"/>
          <w:sz w:val="24"/>
          <w:szCs w:val="24"/>
          <w:rtl/>
        </w:rPr>
        <w:t>تضعیف «نجاشی»:</w:t>
      </w:r>
      <w:r w:rsidRPr="003C213A">
        <w:rPr>
          <w:rFonts w:hint="cs"/>
          <w:rtl/>
        </w:rPr>
        <w:t xml:space="preserve"> تضعیف «نجاشی» نیز مستند به «ابن عبدون» است؛ زیرا دأب «نجاشی» این است</w:t>
      </w:r>
      <w:r w:rsidRPr="003C213A">
        <w:rPr>
          <w:rtl/>
        </w:rPr>
        <w:t xml:space="preserve"> </w:t>
      </w:r>
      <w:r w:rsidRPr="003C213A">
        <w:rPr>
          <w:rFonts w:hint="cs"/>
          <w:rtl/>
        </w:rPr>
        <w:t xml:space="preserve">که دلیل مطلب را پس از بیان مطلب ذکر </w:t>
      </w:r>
      <w:r w:rsidRPr="003C213A">
        <w:rPr>
          <w:rtl/>
        </w:rPr>
        <w:t>م</w:t>
      </w:r>
      <w:r w:rsidRPr="003C213A">
        <w:rPr>
          <w:rFonts w:hint="cs"/>
          <w:rtl/>
        </w:rPr>
        <w:t>ی‌</w:t>
      </w:r>
      <w:r w:rsidRPr="003C213A">
        <w:rPr>
          <w:rFonts w:hint="eastAsia"/>
          <w:rtl/>
        </w:rPr>
        <w:t>کند</w:t>
      </w:r>
      <w:r w:rsidRPr="003C213A">
        <w:rPr>
          <w:rFonts w:hint="cs"/>
          <w:rtl/>
        </w:rPr>
        <w:t xml:space="preserve">. در مورد این راوی نیز </w:t>
      </w:r>
      <w:r w:rsidRPr="003C213A">
        <w:rPr>
          <w:rtl/>
        </w:rPr>
        <w:t>هم</w:t>
      </w:r>
      <w:r w:rsidRPr="003C213A">
        <w:rPr>
          <w:rFonts w:hint="cs"/>
          <w:rtl/>
        </w:rPr>
        <w:t>ی</w:t>
      </w:r>
      <w:r w:rsidRPr="003C213A">
        <w:rPr>
          <w:rFonts w:hint="eastAsia"/>
          <w:rtl/>
        </w:rPr>
        <w:t>ن‌گونه</w:t>
      </w:r>
      <w:r w:rsidRPr="003C213A">
        <w:rPr>
          <w:rFonts w:hint="cs"/>
          <w:rtl/>
        </w:rPr>
        <w:t xml:space="preserve"> است و «نجاشی» ابتدا </w:t>
      </w:r>
      <w:r w:rsidRPr="003C213A">
        <w:rPr>
          <w:rtl/>
        </w:rPr>
        <w:t>م</w:t>
      </w:r>
      <w:r w:rsidRPr="003C213A">
        <w:rPr>
          <w:rFonts w:hint="cs"/>
          <w:rtl/>
        </w:rPr>
        <w:t>ی‌</w:t>
      </w:r>
      <w:r w:rsidRPr="003C213A">
        <w:rPr>
          <w:rFonts w:hint="eastAsia"/>
          <w:rtl/>
        </w:rPr>
        <w:t>گو</w:t>
      </w:r>
      <w:r w:rsidRPr="003C213A">
        <w:rPr>
          <w:rFonts w:hint="cs"/>
          <w:rtl/>
        </w:rPr>
        <w:t>ی</w:t>
      </w:r>
      <w:r w:rsidRPr="003C213A">
        <w:rPr>
          <w:rFonts w:hint="eastAsia"/>
          <w:rtl/>
        </w:rPr>
        <w:t>د</w:t>
      </w:r>
      <w:r w:rsidRPr="003C213A">
        <w:rPr>
          <w:rFonts w:hint="cs"/>
          <w:rtl/>
        </w:rPr>
        <w:t xml:space="preserve">: </w:t>
      </w:r>
      <w:r w:rsidRPr="003C213A">
        <w:rPr>
          <w:rtl/>
        </w:rPr>
        <w:t>«</w:t>
      </w:r>
      <w:r w:rsidRPr="003C213A">
        <w:rPr>
          <w:rFonts w:hint="cs"/>
          <w:rtl/>
        </w:rPr>
        <w:t>ضعیف جدا</w:t>
      </w:r>
      <w:r w:rsidRPr="003C213A">
        <w:rPr>
          <w:rtl/>
        </w:rPr>
        <w:t>»</w:t>
      </w:r>
      <w:r w:rsidRPr="003C213A">
        <w:rPr>
          <w:rFonts w:hint="cs"/>
          <w:rtl/>
        </w:rPr>
        <w:t xml:space="preserve"> و در ادامه </w:t>
      </w:r>
      <w:r w:rsidRPr="003C213A">
        <w:rPr>
          <w:rtl/>
        </w:rPr>
        <w:t>م</w:t>
      </w:r>
      <w:r w:rsidRPr="003C213A">
        <w:rPr>
          <w:rFonts w:hint="cs"/>
          <w:rtl/>
        </w:rPr>
        <w:t>ی‌</w:t>
      </w:r>
      <w:r w:rsidRPr="003C213A">
        <w:rPr>
          <w:rFonts w:hint="eastAsia"/>
          <w:rtl/>
        </w:rPr>
        <w:t>گو</w:t>
      </w:r>
      <w:r w:rsidRPr="003C213A">
        <w:rPr>
          <w:rFonts w:hint="cs"/>
          <w:rtl/>
        </w:rPr>
        <w:t>ی</w:t>
      </w:r>
      <w:r w:rsidRPr="003C213A">
        <w:rPr>
          <w:rFonts w:hint="eastAsia"/>
          <w:rtl/>
        </w:rPr>
        <w:t>د</w:t>
      </w:r>
      <w:r w:rsidRPr="003C213A">
        <w:rPr>
          <w:rFonts w:hint="cs"/>
          <w:rtl/>
        </w:rPr>
        <w:t xml:space="preserve">: «و الغلاة تروی عنه، قال أحمد بن عبد الواحد: قل ما رأیت له حدیثا سدیدا»؛ پس «نجاشی» نقل غلات از راوی و تضعیف «ابن عبدون» را به عنوان دو دلیل بر مطلب خود بیان </w:t>
      </w:r>
      <w:r w:rsidRPr="003C213A">
        <w:rPr>
          <w:rtl/>
        </w:rPr>
        <w:t>م</w:t>
      </w:r>
      <w:r w:rsidRPr="003C213A">
        <w:rPr>
          <w:rFonts w:hint="cs"/>
          <w:rtl/>
        </w:rPr>
        <w:t>ی‌</w:t>
      </w:r>
      <w:r w:rsidRPr="003C213A">
        <w:rPr>
          <w:rFonts w:hint="eastAsia"/>
          <w:rtl/>
        </w:rPr>
        <w:t>کند</w:t>
      </w:r>
      <w:r w:rsidRPr="003C213A">
        <w:rPr>
          <w:rFonts w:hint="cs"/>
          <w:rtl/>
        </w:rPr>
        <w:t>.</w:t>
      </w:r>
    </w:p>
    <w:p w:rsidR="00557FD0" w:rsidRPr="00557FD0" w:rsidRDefault="00557FD0" w:rsidP="00557FD0">
      <w:pPr>
        <w:jc w:val="both"/>
        <w:rPr>
          <w:rFonts w:asciiTheme="minorHAnsi" w:hAnsiTheme="minorHAnsi"/>
          <w:sz w:val="28"/>
          <w:rtl/>
        </w:rPr>
      </w:pPr>
      <w:r w:rsidRPr="00557FD0">
        <w:rPr>
          <w:rFonts w:asciiTheme="minorHAnsi" w:hAnsiTheme="minorHAnsi" w:hint="cs"/>
          <w:sz w:val="28"/>
          <w:rtl/>
        </w:rPr>
        <w:t xml:space="preserve">گفته شد که نقل غلات را </w:t>
      </w:r>
      <w:r w:rsidRPr="00557FD0">
        <w:rPr>
          <w:rFonts w:asciiTheme="minorHAnsi" w:hAnsiTheme="minorHAnsi"/>
          <w:sz w:val="28"/>
          <w:rtl/>
        </w:rPr>
        <w:t>نشانه‌</w:t>
      </w:r>
      <w:r w:rsidRPr="00557FD0">
        <w:rPr>
          <w:rFonts w:asciiTheme="minorHAnsi" w:hAnsiTheme="minorHAnsi" w:hint="cs"/>
          <w:sz w:val="28"/>
          <w:rtl/>
        </w:rPr>
        <w:t xml:space="preserve">ی ضعف راوی </w:t>
      </w:r>
      <w:r w:rsidRPr="00557FD0">
        <w:rPr>
          <w:rFonts w:asciiTheme="minorHAnsi" w:hAnsiTheme="minorHAnsi"/>
          <w:sz w:val="28"/>
          <w:rtl/>
        </w:rPr>
        <w:t>نم</w:t>
      </w:r>
      <w:r w:rsidRPr="00557FD0">
        <w:rPr>
          <w:rFonts w:asciiTheme="minorHAnsi" w:hAnsiTheme="minorHAnsi" w:hint="cs"/>
          <w:sz w:val="28"/>
          <w:rtl/>
        </w:rPr>
        <w:t>ی‌</w:t>
      </w:r>
      <w:r w:rsidRPr="00557FD0">
        <w:rPr>
          <w:rFonts w:asciiTheme="minorHAnsi" w:hAnsiTheme="minorHAnsi" w:hint="eastAsia"/>
          <w:sz w:val="28"/>
          <w:rtl/>
        </w:rPr>
        <w:t>دان</w:t>
      </w:r>
      <w:r w:rsidRPr="00557FD0">
        <w:rPr>
          <w:rFonts w:asciiTheme="minorHAnsi" w:hAnsiTheme="minorHAnsi" w:hint="cs"/>
          <w:sz w:val="28"/>
          <w:rtl/>
        </w:rPr>
        <w:t>ی</w:t>
      </w:r>
      <w:r w:rsidRPr="00557FD0">
        <w:rPr>
          <w:rFonts w:asciiTheme="minorHAnsi" w:hAnsiTheme="minorHAnsi" w:hint="eastAsia"/>
          <w:sz w:val="28"/>
          <w:rtl/>
        </w:rPr>
        <w:t>م</w:t>
      </w:r>
      <w:r w:rsidRPr="00557FD0">
        <w:rPr>
          <w:rFonts w:asciiTheme="minorHAnsi" w:hAnsiTheme="minorHAnsi" w:hint="cs"/>
          <w:sz w:val="28"/>
          <w:rtl/>
        </w:rPr>
        <w:t xml:space="preserve"> و درنتیجه تنها دلیل، تضعیف «ابن عبدون» است که با توثیق «شیخ طوسی»، «شیخ صدوق»، «شیخ مفید» و توثیق عام در تعارض است.</w:t>
      </w:r>
    </w:p>
    <w:p w:rsidR="00557FD0" w:rsidRPr="00557FD0" w:rsidRDefault="00557FD0" w:rsidP="00557FD0">
      <w:pPr>
        <w:jc w:val="both"/>
        <w:rPr>
          <w:rFonts w:asciiTheme="minorHAnsi" w:hAnsiTheme="minorHAnsi"/>
          <w:sz w:val="28"/>
          <w:rtl/>
        </w:rPr>
      </w:pPr>
      <w:r w:rsidRPr="00557FD0">
        <w:rPr>
          <w:rFonts w:asciiTheme="minorHAnsi" w:hAnsiTheme="minorHAnsi" w:hint="cs"/>
          <w:sz w:val="28"/>
          <w:rtl/>
        </w:rPr>
        <w:t xml:space="preserve">در مورد تضعیف «ابن عبدون» باید گفت که این تضعیف، اجتهادی است نه حسی؛ زیرا راوی را بر اساس روایاتش تضعیف نموده و در مورد وی گفته است: </w:t>
      </w:r>
      <w:r w:rsidRPr="00557FD0">
        <w:rPr>
          <w:rFonts w:asciiTheme="minorHAnsi" w:hAnsiTheme="minorHAnsi"/>
          <w:sz w:val="28"/>
          <w:rtl/>
        </w:rPr>
        <w:t>«</w:t>
      </w:r>
      <w:r w:rsidRPr="00557FD0">
        <w:rPr>
          <w:rFonts w:asciiTheme="minorHAnsi" w:hAnsiTheme="minorHAnsi" w:hint="cs"/>
          <w:sz w:val="28"/>
          <w:rtl/>
        </w:rPr>
        <w:t xml:space="preserve">قل ما رأیت له حدیثا سدیدا». وی با </w:t>
      </w:r>
      <w:r w:rsidRPr="00557FD0">
        <w:rPr>
          <w:rFonts w:asciiTheme="minorHAnsi" w:hAnsiTheme="minorHAnsi"/>
          <w:sz w:val="28"/>
          <w:rtl/>
        </w:rPr>
        <w:t>ملاحظه‌</w:t>
      </w:r>
      <w:r w:rsidRPr="00557FD0">
        <w:rPr>
          <w:rFonts w:asciiTheme="minorHAnsi" w:hAnsiTheme="minorHAnsi" w:hint="cs"/>
          <w:sz w:val="28"/>
          <w:rtl/>
        </w:rPr>
        <w:t>ی روایات «داود الرقی» و ناتمام دانستن آنها، روایات وی را کنار گذاشته است؛ درنتیجه تضعیف وی اجتهادی بوده است.</w:t>
      </w:r>
    </w:p>
    <w:p w:rsidR="00557FD0" w:rsidRPr="00557FD0" w:rsidRDefault="00557FD0" w:rsidP="00557FD0">
      <w:pPr>
        <w:jc w:val="both"/>
        <w:rPr>
          <w:rFonts w:asciiTheme="minorHAnsi" w:hAnsiTheme="minorHAnsi"/>
          <w:sz w:val="28"/>
          <w:rtl/>
        </w:rPr>
      </w:pPr>
      <w:r w:rsidRPr="00557FD0">
        <w:rPr>
          <w:rFonts w:asciiTheme="minorHAnsi" w:hAnsiTheme="minorHAnsi" w:hint="cs"/>
          <w:sz w:val="28"/>
          <w:rtl/>
        </w:rPr>
        <w:t xml:space="preserve">اما اجتهادی بودن توثیق «شیخ طوسی» محرز نشده است؛ زیرا وی «داود الرقی» را توثیق کرده و علت آن را بیان نکرده است. با توجه به اینکه دأب «شیخ طوسی» در کتاب رجال توثیق و تضعیف حسی است و </w:t>
      </w:r>
      <w:r w:rsidRPr="00557FD0">
        <w:rPr>
          <w:rFonts w:asciiTheme="minorHAnsi" w:hAnsiTheme="minorHAnsi"/>
          <w:sz w:val="28"/>
          <w:rtl/>
        </w:rPr>
        <w:t>قر</w:t>
      </w:r>
      <w:r w:rsidRPr="00557FD0">
        <w:rPr>
          <w:rFonts w:asciiTheme="minorHAnsi" w:hAnsiTheme="minorHAnsi" w:hint="cs"/>
          <w:sz w:val="28"/>
          <w:rtl/>
        </w:rPr>
        <w:t>ی</w:t>
      </w:r>
      <w:r w:rsidRPr="00557FD0">
        <w:rPr>
          <w:rFonts w:asciiTheme="minorHAnsi" w:hAnsiTheme="minorHAnsi" w:hint="eastAsia"/>
          <w:sz w:val="28"/>
          <w:rtl/>
        </w:rPr>
        <w:t>نه‌</w:t>
      </w:r>
      <w:r w:rsidRPr="00557FD0">
        <w:rPr>
          <w:rFonts w:asciiTheme="minorHAnsi" w:hAnsiTheme="minorHAnsi" w:hint="cs"/>
          <w:sz w:val="28"/>
          <w:rtl/>
        </w:rPr>
        <w:t>ی بر خلاف هم</w:t>
      </w:r>
      <w:r w:rsidRPr="00557FD0">
        <w:rPr>
          <w:rFonts w:asciiTheme="minorHAnsi" w:hAnsiTheme="minorHAnsi"/>
          <w:sz w:val="28"/>
          <w:rtl/>
        </w:rPr>
        <w:t xml:space="preserve"> </w:t>
      </w:r>
      <w:r w:rsidRPr="00557FD0">
        <w:rPr>
          <w:rFonts w:asciiTheme="minorHAnsi" w:hAnsiTheme="minorHAnsi" w:hint="cs"/>
          <w:sz w:val="28"/>
          <w:rtl/>
        </w:rPr>
        <w:t xml:space="preserve">نداریم، این توثیق نیز حسی محسوب </w:t>
      </w:r>
      <w:r w:rsidRPr="00557FD0">
        <w:rPr>
          <w:rFonts w:asciiTheme="minorHAnsi" w:hAnsiTheme="minorHAnsi"/>
          <w:sz w:val="28"/>
          <w:rtl/>
        </w:rPr>
        <w:t>م</w:t>
      </w:r>
      <w:r w:rsidRPr="00557FD0">
        <w:rPr>
          <w:rFonts w:asciiTheme="minorHAnsi" w:hAnsiTheme="minorHAnsi" w:hint="cs"/>
          <w:sz w:val="28"/>
          <w:rtl/>
        </w:rPr>
        <w:t>ی‌</w:t>
      </w:r>
      <w:r w:rsidRPr="00557FD0">
        <w:rPr>
          <w:rFonts w:asciiTheme="minorHAnsi" w:hAnsiTheme="minorHAnsi" w:hint="eastAsia"/>
          <w:sz w:val="28"/>
          <w:rtl/>
        </w:rPr>
        <w:t>شود</w:t>
      </w:r>
      <w:r w:rsidRPr="00557FD0">
        <w:rPr>
          <w:rFonts w:asciiTheme="minorHAnsi" w:hAnsiTheme="minorHAnsi" w:hint="cs"/>
          <w:sz w:val="28"/>
          <w:rtl/>
        </w:rPr>
        <w:t>.</w:t>
      </w:r>
    </w:p>
    <w:p w:rsidR="00557FD0" w:rsidRPr="00557FD0" w:rsidRDefault="00557FD0" w:rsidP="00557FD0">
      <w:pPr>
        <w:jc w:val="both"/>
        <w:rPr>
          <w:rFonts w:asciiTheme="minorHAnsi" w:hAnsiTheme="minorHAnsi"/>
          <w:sz w:val="28"/>
          <w:rtl/>
        </w:rPr>
      </w:pPr>
      <w:r w:rsidRPr="00557FD0">
        <w:rPr>
          <w:rFonts w:asciiTheme="minorHAnsi" w:hAnsiTheme="minorHAnsi" w:hint="cs"/>
          <w:sz w:val="28"/>
          <w:rtl/>
        </w:rPr>
        <w:t>پس تضعیفات خاص از اعتبار افتادند و در توثیقات، توثیق «شیخ طوسی» را پذیرفتیم.</w:t>
      </w:r>
    </w:p>
    <w:p w:rsidR="00557FD0" w:rsidRPr="00557FD0" w:rsidRDefault="00557FD0" w:rsidP="00557FD0">
      <w:pPr>
        <w:jc w:val="both"/>
        <w:rPr>
          <w:rFonts w:asciiTheme="minorHAnsi" w:hAnsiTheme="minorHAnsi"/>
          <w:sz w:val="28"/>
          <w:rtl/>
        </w:rPr>
      </w:pPr>
      <w:r w:rsidRPr="00557FD0">
        <w:rPr>
          <w:rFonts w:asciiTheme="minorHAnsi" w:hAnsiTheme="minorHAnsi" w:hint="cs"/>
          <w:sz w:val="28"/>
          <w:rtl/>
        </w:rPr>
        <w:t>توثیق «شیخ صدوق» نیز اجتهادی است؛ زیرا «شیخ صدوق» بر اساس روایتی که در مورد «داود الرقی» ذکر کرده وی را ثقه دانسته است که این روایت را نپذیرفتیم.</w:t>
      </w:r>
    </w:p>
    <w:p w:rsidR="00557FD0" w:rsidRPr="00557FD0" w:rsidRDefault="00557FD0" w:rsidP="00557FD0">
      <w:pPr>
        <w:jc w:val="both"/>
        <w:rPr>
          <w:rFonts w:asciiTheme="minorHAnsi" w:hAnsiTheme="minorHAnsi"/>
          <w:sz w:val="28"/>
          <w:rtl/>
        </w:rPr>
      </w:pPr>
      <w:r w:rsidRPr="00557FD0">
        <w:rPr>
          <w:rFonts w:asciiTheme="minorHAnsi" w:hAnsiTheme="minorHAnsi" w:hint="cs"/>
          <w:sz w:val="28"/>
          <w:rtl/>
        </w:rPr>
        <w:t xml:space="preserve">با توجه به این مطالب، «داود الرقی» را امامی ثقه و از اصحاب خاص «امام رضا علیه‌السلام» </w:t>
      </w:r>
      <w:r w:rsidRPr="00557FD0">
        <w:rPr>
          <w:rFonts w:asciiTheme="minorHAnsi" w:hAnsiTheme="minorHAnsi"/>
          <w:sz w:val="28"/>
          <w:rtl/>
        </w:rPr>
        <w:t>م</w:t>
      </w:r>
      <w:r w:rsidRPr="00557FD0">
        <w:rPr>
          <w:rFonts w:asciiTheme="minorHAnsi" w:hAnsiTheme="minorHAnsi" w:hint="cs"/>
          <w:sz w:val="28"/>
          <w:rtl/>
        </w:rPr>
        <w:t>ی‌</w:t>
      </w:r>
      <w:r w:rsidRPr="00557FD0">
        <w:rPr>
          <w:rFonts w:asciiTheme="minorHAnsi" w:hAnsiTheme="minorHAnsi" w:hint="eastAsia"/>
          <w:sz w:val="28"/>
          <w:rtl/>
        </w:rPr>
        <w:t>دان</w:t>
      </w:r>
      <w:r w:rsidRPr="00557FD0">
        <w:rPr>
          <w:rFonts w:asciiTheme="minorHAnsi" w:hAnsiTheme="minorHAnsi" w:hint="cs"/>
          <w:sz w:val="28"/>
          <w:rtl/>
        </w:rPr>
        <w:t>ی</w:t>
      </w:r>
      <w:r w:rsidRPr="00557FD0">
        <w:rPr>
          <w:rFonts w:asciiTheme="minorHAnsi" w:hAnsiTheme="minorHAnsi" w:hint="eastAsia"/>
          <w:sz w:val="28"/>
          <w:rtl/>
        </w:rPr>
        <w:t>م</w:t>
      </w:r>
      <w:r w:rsidRPr="00557FD0">
        <w:rPr>
          <w:rFonts w:asciiTheme="minorHAnsi" w:hAnsiTheme="minorHAnsi" w:hint="cs"/>
          <w:sz w:val="28"/>
          <w:rtl/>
        </w:rPr>
        <w:t xml:space="preserve">؛ یعنی کلام «شیخ مفید» را </w:t>
      </w:r>
      <w:r w:rsidRPr="00557FD0">
        <w:rPr>
          <w:rFonts w:asciiTheme="minorHAnsi" w:hAnsiTheme="minorHAnsi"/>
          <w:sz w:val="28"/>
          <w:rtl/>
        </w:rPr>
        <w:t>م</w:t>
      </w:r>
      <w:r w:rsidRPr="00557FD0">
        <w:rPr>
          <w:rFonts w:asciiTheme="minorHAnsi" w:hAnsiTheme="minorHAnsi" w:hint="cs"/>
          <w:sz w:val="28"/>
          <w:rtl/>
        </w:rPr>
        <w:t>ی‌</w:t>
      </w:r>
      <w:r w:rsidRPr="00557FD0">
        <w:rPr>
          <w:rFonts w:asciiTheme="minorHAnsi" w:hAnsiTheme="minorHAnsi" w:hint="eastAsia"/>
          <w:sz w:val="28"/>
          <w:rtl/>
        </w:rPr>
        <w:t>پذ</w:t>
      </w:r>
      <w:r w:rsidRPr="00557FD0">
        <w:rPr>
          <w:rFonts w:asciiTheme="minorHAnsi" w:hAnsiTheme="minorHAnsi" w:hint="cs"/>
          <w:sz w:val="28"/>
          <w:rtl/>
        </w:rPr>
        <w:t>ی</w:t>
      </w:r>
      <w:r w:rsidRPr="00557FD0">
        <w:rPr>
          <w:rFonts w:asciiTheme="minorHAnsi" w:hAnsiTheme="minorHAnsi" w:hint="eastAsia"/>
          <w:sz w:val="28"/>
          <w:rtl/>
        </w:rPr>
        <w:t>ر</w:t>
      </w:r>
      <w:r w:rsidRPr="00557FD0">
        <w:rPr>
          <w:rFonts w:asciiTheme="minorHAnsi" w:hAnsiTheme="minorHAnsi" w:hint="cs"/>
          <w:sz w:val="28"/>
          <w:rtl/>
        </w:rPr>
        <w:t>ی</w:t>
      </w:r>
      <w:r w:rsidRPr="00557FD0">
        <w:rPr>
          <w:rFonts w:asciiTheme="minorHAnsi" w:hAnsiTheme="minorHAnsi" w:hint="eastAsia"/>
          <w:sz w:val="28"/>
          <w:rtl/>
        </w:rPr>
        <w:t>م</w:t>
      </w:r>
      <w:r w:rsidRPr="00557FD0">
        <w:rPr>
          <w:rFonts w:asciiTheme="minorHAnsi" w:hAnsiTheme="minorHAnsi" w:hint="cs"/>
          <w:sz w:val="28"/>
          <w:rtl/>
        </w:rPr>
        <w:t>.</w:t>
      </w:r>
    </w:p>
    <w:p w:rsidR="00557FD0" w:rsidRPr="00557FD0" w:rsidRDefault="00557FD0" w:rsidP="00557FD0">
      <w:pPr>
        <w:jc w:val="both"/>
        <w:rPr>
          <w:rFonts w:asciiTheme="minorHAnsi" w:hAnsiTheme="minorHAnsi" w:cs="B Titr"/>
          <w:b/>
          <w:bCs/>
          <w:sz w:val="24"/>
          <w:szCs w:val="24"/>
          <w:rtl/>
        </w:rPr>
      </w:pPr>
      <w:r w:rsidRPr="00557FD0">
        <w:rPr>
          <w:rFonts w:asciiTheme="minorHAnsi" w:hAnsiTheme="minorHAnsi" w:cs="B Titr" w:hint="cs"/>
          <w:b/>
          <w:bCs/>
          <w:sz w:val="24"/>
          <w:szCs w:val="24"/>
          <w:rtl/>
        </w:rPr>
        <w:t>قرائن دیگری که در مورد راوی وجود دارد:</w:t>
      </w:r>
    </w:p>
    <w:p w:rsidR="00557FD0" w:rsidRPr="003C213A" w:rsidRDefault="00557FD0" w:rsidP="00634270">
      <w:pPr>
        <w:jc w:val="both"/>
        <w:rPr>
          <w:rtl/>
        </w:rPr>
      </w:pPr>
      <w:r w:rsidRPr="00D75AEF">
        <w:rPr>
          <w:rFonts w:asciiTheme="minorHAnsi" w:hAnsiTheme="minorHAnsi" w:cs="B Titr" w:hint="cs"/>
          <w:color w:val="auto"/>
          <w:sz w:val="24"/>
          <w:szCs w:val="24"/>
          <w:rtl/>
        </w:rPr>
        <w:lastRenderedPageBreak/>
        <w:t xml:space="preserve">1. </w:t>
      </w:r>
      <w:r w:rsidRPr="003C213A">
        <w:rPr>
          <w:rFonts w:hint="cs"/>
          <w:rtl/>
        </w:rPr>
        <w:t>کتابی به نام «غالیان»</w:t>
      </w:r>
      <w:r w:rsidRPr="00C81E32">
        <w:rPr>
          <w:vertAlign w:val="superscript"/>
          <w:rtl/>
        </w:rPr>
        <w:footnoteReference w:id="352"/>
      </w:r>
      <w:r w:rsidRPr="003C213A">
        <w:rPr>
          <w:rFonts w:hint="cs"/>
          <w:rtl/>
        </w:rPr>
        <w:t xml:space="preserve"> نوشته شده که 120 نفر از افرادی را که به غلو متهم </w:t>
      </w:r>
      <w:r w:rsidRPr="003C213A">
        <w:rPr>
          <w:rtl/>
        </w:rPr>
        <w:t>شده‌اند</w:t>
      </w:r>
      <w:r w:rsidRPr="003C213A">
        <w:rPr>
          <w:rFonts w:hint="cs"/>
          <w:rtl/>
        </w:rPr>
        <w:t xml:space="preserve"> بررسی کرده و زندگی آنها را توضیح داده است. «داود بن کثیر الرقی» شخص سی و نهم است. در صفحه 342 و 362 نیز قرائن تاریخی در </w:t>
      </w:r>
      <w:r w:rsidRPr="003C213A">
        <w:rPr>
          <w:rtl/>
        </w:rPr>
        <w:t>ا</w:t>
      </w:r>
      <w:r w:rsidRPr="003C213A">
        <w:rPr>
          <w:rFonts w:hint="cs"/>
          <w:rtl/>
        </w:rPr>
        <w:t>ی</w:t>
      </w:r>
      <w:r w:rsidRPr="003C213A">
        <w:rPr>
          <w:rFonts w:hint="eastAsia"/>
          <w:rtl/>
        </w:rPr>
        <w:t>ن‌باره</w:t>
      </w:r>
      <w:r w:rsidRPr="003C213A">
        <w:rPr>
          <w:rFonts w:hint="cs"/>
          <w:rtl/>
        </w:rPr>
        <w:t xml:space="preserve"> آمده است.</w:t>
      </w:r>
    </w:p>
    <w:p w:rsidR="00557FD0" w:rsidRPr="003C213A" w:rsidRDefault="00557FD0" w:rsidP="00634270">
      <w:pPr>
        <w:jc w:val="both"/>
        <w:rPr>
          <w:rtl/>
        </w:rPr>
      </w:pPr>
      <w:r w:rsidRPr="00D75AEF">
        <w:rPr>
          <w:rFonts w:asciiTheme="minorHAnsi" w:hAnsiTheme="minorHAnsi" w:cs="B Titr" w:hint="cs"/>
          <w:color w:val="auto"/>
          <w:sz w:val="24"/>
          <w:szCs w:val="24"/>
          <w:rtl/>
        </w:rPr>
        <w:t>2.</w:t>
      </w:r>
      <w:r w:rsidRPr="003C213A">
        <w:rPr>
          <w:rFonts w:hint="cs"/>
          <w:rtl/>
        </w:rPr>
        <w:t xml:space="preserve"> کتاب «پژوهشی </w:t>
      </w:r>
      <w:r w:rsidRPr="003C213A">
        <w:rPr>
          <w:rtl/>
        </w:rPr>
        <w:t>درباره‌</w:t>
      </w:r>
      <w:r w:rsidRPr="003C213A">
        <w:rPr>
          <w:rFonts w:hint="cs"/>
          <w:rtl/>
        </w:rPr>
        <w:t xml:space="preserve">ی طوایف غلات تا پایان غیبت صغری». در صفحه 233 چند مطلب در مورد «داود الرقی» و علت متهم شدن وی به غلو ذکر </w:t>
      </w:r>
      <w:r w:rsidRPr="003C213A">
        <w:rPr>
          <w:rtl/>
        </w:rPr>
        <w:t>م</w:t>
      </w:r>
      <w:r w:rsidRPr="003C213A">
        <w:rPr>
          <w:rFonts w:hint="cs"/>
          <w:rtl/>
        </w:rPr>
        <w:t>ی‌</w:t>
      </w:r>
      <w:r w:rsidRPr="003C213A">
        <w:rPr>
          <w:rFonts w:hint="eastAsia"/>
          <w:rtl/>
        </w:rPr>
        <w:t>شود</w:t>
      </w:r>
      <w:r w:rsidRPr="003C213A">
        <w:rPr>
          <w:rFonts w:hint="cs"/>
          <w:rtl/>
        </w:rPr>
        <w:t xml:space="preserve">. سپس به درست بودن یا نبودن این دلایل پرداخته </w:t>
      </w:r>
      <w:r w:rsidRPr="003C213A">
        <w:rPr>
          <w:rtl/>
        </w:rPr>
        <w:t>م</w:t>
      </w:r>
      <w:r w:rsidRPr="003C213A">
        <w:rPr>
          <w:rFonts w:hint="cs"/>
          <w:rtl/>
        </w:rPr>
        <w:t>ی‌</w:t>
      </w:r>
      <w:r w:rsidRPr="003C213A">
        <w:rPr>
          <w:rFonts w:hint="eastAsia"/>
          <w:rtl/>
        </w:rPr>
        <w:t>شود</w:t>
      </w:r>
      <w:r w:rsidRPr="003C213A">
        <w:rPr>
          <w:rFonts w:hint="cs"/>
          <w:rtl/>
        </w:rPr>
        <w:t xml:space="preserve"> قرائنی بر جلالت راوی در زمان «امام رضا علیه‌السلام» ذکر </w:t>
      </w:r>
      <w:r w:rsidRPr="003C213A">
        <w:rPr>
          <w:rtl/>
        </w:rPr>
        <w:t>م</w:t>
      </w:r>
      <w:r w:rsidRPr="003C213A">
        <w:rPr>
          <w:rFonts w:hint="cs"/>
          <w:rtl/>
        </w:rPr>
        <w:t>ی‌</w:t>
      </w:r>
      <w:r w:rsidRPr="003C213A">
        <w:rPr>
          <w:rFonts w:hint="eastAsia"/>
          <w:rtl/>
        </w:rPr>
        <w:t>شود</w:t>
      </w:r>
      <w:r w:rsidRPr="003C213A">
        <w:rPr>
          <w:rFonts w:hint="cs"/>
          <w:rtl/>
        </w:rPr>
        <w:t>.</w:t>
      </w:r>
    </w:p>
    <w:p w:rsidR="00EA1A77" w:rsidRDefault="00557FD0" w:rsidP="00D75AEF">
      <w:pPr>
        <w:jc w:val="both"/>
        <w:rPr>
          <w:rFonts w:asciiTheme="minorHAnsi" w:hAnsiTheme="minorHAnsi"/>
          <w:sz w:val="28"/>
        </w:rPr>
      </w:pPr>
      <w:r w:rsidRPr="00557FD0">
        <w:rPr>
          <w:rFonts w:asciiTheme="minorHAnsi" w:hAnsiTheme="minorHAnsi" w:hint="cs"/>
          <w:sz w:val="28"/>
          <w:rtl/>
        </w:rPr>
        <w:t xml:space="preserve">به نظر ما علت اتهام «داود الرقی» به غلو، همانند «محمد بن سنان» است و جواب نیز همان جواب است. در مورد هر دو </w:t>
      </w:r>
      <w:r w:rsidRPr="00557FD0">
        <w:rPr>
          <w:rFonts w:asciiTheme="minorHAnsi" w:hAnsiTheme="minorHAnsi"/>
          <w:sz w:val="28"/>
          <w:rtl/>
        </w:rPr>
        <w:t>ا</w:t>
      </w:r>
      <w:r w:rsidRPr="00557FD0">
        <w:rPr>
          <w:rFonts w:asciiTheme="minorHAnsi" w:hAnsiTheme="minorHAnsi" w:hint="cs"/>
          <w:sz w:val="28"/>
          <w:rtl/>
        </w:rPr>
        <w:t>ی</w:t>
      </w:r>
      <w:r w:rsidRPr="00557FD0">
        <w:rPr>
          <w:rFonts w:asciiTheme="minorHAnsi" w:hAnsiTheme="minorHAnsi" w:hint="eastAsia"/>
          <w:sz w:val="28"/>
          <w:rtl/>
        </w:rPr>
        <w:t>ن‌گونه</w:t>
      </w:r>
      <w:r w:rsidRPr="00557FD0">
        <w:rPr>
          <w:rFonts w:asciiTheme="minorHAnsi" w:hAnsiTheme="minorHAnsi" w:hint="cs"/>
          <w:sz w:val="28"/>
          <w:rtl/>
        </w:rPr>
        <w:t xml:space="preserve"> بوده است که غالیان با این دو راوی مرتبط بودند و این دو راوی نیز آنها را طرد </w:t>
      </w:r>
      <w:r w:rsidRPr="00557FD0">
        <w:rPr>
          <w:rFonts w:asciiTheme="minorHAnsi" w:hAnsiTheme="minorHAnsi"/>
          <w:sz w:val="28"/>
          <w:rtl/>
        </w:rPr>
        <w:t>نم</w:t>
      </w:r>
      <w:r w:rsidRPr="00557FD0">
        <w:rPr>
          <w:rFonts w:asciiTheme="minorHAnsi" w:hAnsiTheme="minorHAnsi" w:hint="cs"/>
          <w:sz w:val="28"/>
          <w:rtl/>
        </w:rPr>
        <w:t>ی‌</w:t>
      </w:r>
      <w:r w:rsidRPr="00557FD0">
        <w:rPr>
          <w:rFonts w:asciiTheme="minorHAnsi" w:hAnsiTheme="minorHAnsi" w:hint="eastAsia"/>
          <w:sz w:val="28"/>
          <w:rtl/>
        </w:rPr>
        <w:t>کردند</w:t>
      </w:r>
      <w:r w:rsidRPr="00557FD0">
        <w:rPr>
          <w:rFonts w:asciiTheme="minorHAnsi" w:hAnsiTheme="minorHAnsi" w:hint="cs"/>
          <w:sz w:val="28"/>
          <w:rtl/>
        </w:rPr>
        <w:t xml:space="preserve"> و حتی «محمد بن سنان» با آنها دوستی نیز داشته است که این مطلب «فضل بن شاذان» را بسیار ناراحت کرده بود.</w:t>
      </w:r>
    </w:p>
    <w:p w:rsidR="00EA1A77" w:rsidRPr="00EA1A77" w:rsidRDefault="00EA1A77" w:rsidP="00D75AEF">
      <w:pPr>
        <w:pStyle w:val="2"/>
        <w:rPr>
          <w:rtl/>
        </w:rPr>
      </w:pPr>
      <w:bookmarkStart w:id="366" w:name="_Toc40762597"/>
      <w:r w:rsidRPr="00EA1A77">
        <w:rPr>
          <w:rFonts w:hint="cs"/>
          <w:rtl/>
        </w:rPr>
        <w:t>21. «درست بن أبی منصور»</w:t>
      </w:r>
      <w:bookmarkEnd w:id="366"/>
    </w:p>
    <w:p w:rsidR="00EA1A77" w:rsidRPr="003C213A" w:rsidRDefault="00EA1A77" w:rsidP="00B04D58">
      <w:pPr>
        <w:jc w:val="both"/>
        <w:rPr>
          <w:rtl/>
        </w:rPr>
      </w:pPr>
      <w:r w:rsidRPr="00A759A2">
        <w:rPr>
          <w:rFonts w:asciiTheme="minorHAnsi" w:hAnsiTheme="minorHAnsi" w:cs="B Titr" w:hint="cs"/>
          <w:color w:val="auto"/>
          <w:sz w:val="24"/>
          <w:szCs w:val="24"/>
          <w:rtl/>
        </w:rPr>
        <w:t>«رجال نجاشی»:</w:t>
      </w:r>
      <w:r w:rsidRPr="003C213A">
        <w:rPr>
          <w:rFonts w:hint="cs"/>
          <w:rtl/>
        </w:rPr>
        <w:t xml:space="preserve"> «430 درست بن أبی منصور محمد </w:t>
      </w:r>
      <w:r w:rsidRPr="003C213A">
        <w:rPr>
          <w:rtl/>
        </w:rPr>
        <w:t>الواسط</w:t>
      </w:r>
      <w:r w:rsidRPr="003C213A">
        <w:rPr>
          <w:rFonts w:hint="cs"/>
          <w:rtl/>
        </w:rPr>
        <w:t>ی: روی عن أبی عبد الله و أبی الحسن علیهماالسلام- و معنی درست أی صحیح له کتاب یرویه جماعة، منهم سعد بن محمد الطاطری، عم علی بن الحسن الطاطری</w:t>
      </w:r>
      <w:r w:rsidRPr="003C213A">
        <w:rPr>
          <w:rtl/>
        </w:rPr>
        <w:t xml:space="preserve"> </w:t>
      </w:r>
      <w:r w:rsidRPr="003C213A">
        <w:rPr>
          <w:rFonts w:hint="cs"/>
          <w:rtl/>
        </w:rPr>
        <w:t>و منهم محمد بن أبی عمیر أخبرنا الحسین بن عبید الله قال: حدثنا أحمد بن جعفر قال: حدثنا حمید بن زیاد قال: حدثنا محمد بن غالب الصیرفی قال: حدثنا علی بن الحسن الطاطری قال: حدثنا عمی سعد بن محمد أبو القاسم قال: حدثنا درست بکتابه</w:t>
      </w:r>
      <w:r w:rsidRPr="003C213A">
        <w:rPr>
          <w:rtl/>
        </w:rPr>
        <w:t>؛ و</w:t>
      </w:r>
      <w:r w:rsidRPr="003C213A">
        <w:rPr>
          <w:rFonts w:hint="cs"/>
          <w:rtl/>
        </w:rPr>
        <w:t xml:space="preserve"> أخبرنا محمد بن عثمان قال: حدثنا جعفر بن محمد قال: حدثنا عبید الله بن أحمد بن نهیک قال: حدثنا محمد بن أبی عمیر عن درست بکتابه»</w:t>
      </w:r>
      <w:r w:rsidR="00B04D58">
        <w:rPr>
          <w:rFonts w:hint="cs"/>
          <w:rtl/>
        </w:rPr>
        <w:t>.</w:t>
      </w:r>
      <w:r w:rsidR="00B04D58">
        <w:rPr>
          <w:rStyle w:val="FootnoteReference"/>
          <w:rtl/>
        </w:rPr>
        <w:footnoteReference w:id="353"/>
      </w:r>
    </w:p>
    <w:p w:rsidR="00EA1A77" w:rsidRPr="00EA1A77" w:rsidRDefault="00EA1A77" w:rsidP="00EA1A77">
      <w:pPr>
        <w:jc w:val="both"/>
        <w:rPr>
          <w:rFonts w:asciiTheme="minorHAnsi" w:hAnsiTheme="minorHAnsi"/>
          <w:color w:val="auto"/>
          <w:sz w:val="28"/>
          <w:rtl/>
        </w:rPr>
      </w:pPr>
      <w:r w:rsidRPr="00EA1A77">
        <w:rPr>
          <w:rFonts w:asciiTheme="minorHAnsi" w:hAnsiTheme="minorHAnsi" w:hint="cs"/>
          <w:color w:val="auto"/>
          <w:sz w:val="28"/>
          <w:rtl/>
        </w:rPr>
        <w:t>در این کتاب این اطلاعات در مورد راوی آمده است:</w:t>
      </w:r>
    </w:p>
    <w:p w:rsidR="00EA1A77" w:rsidRPr="00EA1A77" w:rsidRDefault="00EA1A77" w:rsidP="00A759A2">
      <w:pPr>
        <w:ind w:left="720"/>
        <w:jc w:val="both"/>
        <w:rPr>
          <w:rFonts w:asciiTheme="minorHAnsi" w:hAnsiTheme="minorHAnsi"/>
          <w:color w:val="auto"/>
          <w:sz w:val="28"/>
          <w:rtl/>
        </w:rPr>
      </w:pPr>
      <w:r w:rsidRPr="00EA1A77">
        <w:rPr>
          <w:rFonts w:asciiTheme="minorHAnsi" w:hAnsiTheme="minorHAnsi"/>
          <w:color w:val="auto"/>
          <w:sz w:val="28"/>
          <w:rtl/>
        </w:rPr>
        <w:t>طبقه‌</w:t>
      </w:r>
      <w:r w:rsidRPr="00EA1A77">
        <w:rPr>
          <w:rFonts w:asciiTheme="minorHAnsi" w:hAnsiTheme="minorHAnsi" w:hint="cs"/>
          <w:color w:val="auto"/>
          <w:sz w:val="28"/>
          <w:rtl/>
        </w:rPr>
        <w:t>ی راوی در اصحاب «امام صادق علیه‌السلام» و «امام کاظم علیه‌السلام» است؛</w:t>
      </w:r>
    </w:p>
    <w:p w:rsidR="00EA1A77" w:rsidRPr="00EA1A77" w:rsidRDefault="00EA1A77" w:rsidP="00A759A2">
      <w:pPr>
        <w:ind w:left="720"/>
        <w:jc w:val="both"/>
        <w:rPr>
          <w:rFonts w:asciiTheme="minorHAnsi" w:hAnsiTheme="minorHAnsi"/>
          <w:color w:val="auto"/>
          <w:sz w:val="28"/>
          <w:rtl/>
        </w:rPr>
      </w:pPr>
      <w:r w:rsidRPr="00EA1A77">
        <w:rPr>
          <w:rFonts w:asciiTheme="minorHAnsi" w:hAnsiTheme="minorHAnsi" w:hint="cs"/>
          <w:color w:val="auto"/>
          <w:sz w:val="28"/>
          <w:rtl/>
        </w:rPr>
        <w:t xml:space="preserve">در مورد کتاب «درست بن أبی منصور» تعبیر «یرویه جماعه» آورده شده است؛ </w:t>
      </w:r>
      <w:r w:rsidRPr="00EA1A77">
        <w:rPr>
          <w:rFonts w:asciiTheme="minorHAnsi" w:hAnsiTheme="minorHAnsi"/>
          <w:color w:val="auto"/>
          <w:sz w:val="28"/>
          <w:rtl/>
        </w:rPr>
        <w:t>درحال</w:t>
      </w:r>
      <w:r w:rsidRPr="00EA1A77">
        <w:rPr>
          <w:rFonts w:asciiTheme="minorHAnsi" w:hAnsiTheme="minorHAnsi" w:hint="cs"/>
          <w:color w:val="auto"/>
          <w:sz w:val="28"/>
          <w:rtl/>
        </w:rPr>
        <w:t>ی‌</w:t>
      </w:r>
      <w:r w:rsidRPr="00EA1A77">
        <w:rPr>
          <w:rFonts w:asciiTheme="minorHAnsi" w:hAnsiTheme="minorHAnsi" w:hint="eastAsia"/>
          <w:color w:val="auto"/>
          <w:sz w:val="28"/>
          <w:rtl/>
        </w:rPr>
        <w:t>که</w:t>
      </w:r>
      <w:r w:rsidRPr="00EA1A77">
        <w:rPr>
          <w:rFonts w:asciiTheme="minorHAnsi" w:hAnsiTheme="minorHAnsi" w:hint="cs"/>
          <w:color w:val="auto"/>
          <w:sz w:val="28"/>
          <w:rtl/>
        </w:rPr>
        <w:t xml:space="preserve"> در بعضی از موارد صرفاً گفته </w:t>
      </w:r>
      <w:r w:rsidRPr="00EA1A77">
        <w:rPr>
          <w:rFonts w:asciiTheme="minorHAnsi" w:hAnsiTheme="minorHAnsi"/>
          <w:color w:val="auto"/>
          <w:sz w:val="28"/>
          <w:rtl/>
        </w:rPr>
        <w:t>م</w:t>
      </w:r>
      <w:r w:rsidRPr="00EA1A77">
        <w:rPr>
          <w:rFonts w:asciiTheme="minorHAnsi" w:hAnsiTheme="minorHAnsi" w:hint="cs"/>
          <w:color w:val="auto"/>
          <w:sz w:val="28"/>
          <w:rtl/>
        </w:rPr>
        <w:t>ی‌</w:t>
      </w:r>
      <w:r w:rsidRPr="00EA1A77">
        <w:rPr>
          <w:rFonts w:asciiTheme="minorHAnsi" w:hAnsiTheme="minorHAnsi" w:hint="eastAsia"/>
          <w:color w:val="auto"/>
          <w:sz w:val="28"/>
          <w:rtl/>
        </w:rPr>
        <w:t>شود</w:t>
      </w:r>
      <w:r w:rsidRPr="00EA1A77">
        <w:rPr>
          <w:rFonts w:asciiTheme="minorHAnsi" w:hAnsiTheme="minorHAnsi" w:hint="cs"/>
          <w:color w:val="auto"/>
          <w:sz w:val="28"/>
          <w:rtl/>
        </w:rPr>
        <w:t xml:space="preserve"> «له کتاب». بین این دو عبارت تفاوتی وجود دارد:</w:t>
      </w:r>
    </w:p>
    <w:p w:rsidR="00EA1A77" w:rsidRPr="00EA1A77" w:rsidRDefault="00EA1A77" w:rsidP="00A759A2">
      <w:pPr>
        <w:ind w:left="1440"/>
        <w:jc w:val="both"/>
        <w:rPr>
          <w:rFonts w:asciiTheme="minorHAnsi" w:hAnsiTheme="minorHAnsi"/>
          <w:color w:val="auto"/>
          <w:sz w:val="28"/>
          <w:rtl/>
        </w:rPr>
      </w:pPr>
      <w:r w:rsidRPr="00EA1A77">
        <w:rPr>
          <w:rFonts w:asciiTheme="minorHAnsi" w:hAnsiTheme="minorHAnsi" w:hint="cs"/>
          <w:color w:val="auto"/>
          <w:sz w:val="28"/>
          <w:rtl/>
        </w:rPr>
        <w:t xml:space="preserve">اگر گفته شود «له کتاب یرویه جماعه»، مشخص </w:t>
      </w:r>
      <w:r w:rsidRPr="00EA1A77">
        <w:rPr>
          <w:rFonts w:asciiTheme="minorHAnsi" w:hAnsiTheme="minorHAnsi"/>
          <w:color w:val="auto"/>
          <w:sz w:val="28"/>
          <w:rtl/>
        </w:rPr>
        <w:t>م</w:t>
      </w:r>
      <w:r w:rsidRPr="00EA1A77">
        <w:rPr>
          <w:rFonts w:asciiTheme="minorHAnsi" w:hAnsiTheme="minorHAnsi" w:hint="cs"/>
          <w:color w:val="auto"/>
          <w:sz w:val="28"/>
          <w:rtl/>
        </w:rPr>
        <w:t>ی‌</w:t>
      </w:r>
      <w:r w:rsidRPr="00EA1A77">
        <w:rPr>
          <w:rFonts w:asciiTheme="minorHAnsi" w:hAnsiTheme="minorHAnsi" w:hint="eastAsia"/>
          <w:color w:val="auto"/>
          <w:sz w:val="28"/>
          <w:rtl/>
        </w:rPr>
        <w:t>شود</w:t>
      </w:r>
      <w:r w:rsidRPr="00EA1A77">
        <w:rPr>
          <w:rFonts w:asciiTheme="minorHAnsi" w:hAnsiTheme="minorHAnsi" w:hint="cs"/>
          <w:color w:val="auto"/>
          <w:sz w:val="28"/>
          <w:rtl/>
        </w:rPr>
        <w:t xml:space="preserve"> که کتاب وی کتابی معروف و مهم بوده است که افراد مختلف آن را نقل </w:t>
      </w:r>
      <w:r w:rsidRPr="00EA1A77">
        <w:rPr>
          <w:rFonts w:asciiTheme="minorHAnsi" w:hAnsiTheme="minorHAnsi"/>
          <w:color w:val="auto"/>
          <w:sz w:val="28"/>
          <w:rtl/>
        </w:rPr>
        <w:t>کرده‌اند</w:t>
      </w:r>
      <w:r w:rsidRPr="00EA1A77">
        <w:rPr>
          <w:rFonts w:asciiTheme="minorHAnsi" w:hAnsiTheme="minorHAnsi" w:hint="cs"/>
          <w:color w:val="auto"/>
          <w:sz w:val="28"/>
          <w:rtl/>
        </w:rPr>
        <w:t>؛</w:t>
      </w:r>
    </w:p>
    <w:p w:rsidR="00EA1A77" w:rsidRPr="00EA1A77" w:rsidRDefault="00EA1A77" w:rsidP="00A759A2">
      <w:pPr>
        <w:ind w:left="1440"/>
        <w:jc w:val="both"/>
        <w:rPr>
          <w:rFonts w:asciiTheme="minorHAnsi" w:hAnsiTheme="minorHAnsi"/>
          <w:color w:val="auto"/>
          <w:sz w:val="28"/>
          <w:rtl/>
        </w:rPr>
      </w:pPr>
      <w:r w:rsidRPr="00EA1A77">
        <w:rPr>
          <w:rFonts w:asciiTheme="minorHAnsi" w:hAnsiTheme="minorHAnsi" w:hint="cs"/>
          <w:color w:val="auto"/>
          <w:sz w:val="28"/>
          <w:rtl/>
        </w:rPr>
        <w:t xml:space="preserve">اما اگر صرفاً گفته شود «له کتاب»، مهم بودن یا نبودن کتاب مشخص </w:t>
      </w:r>
      <w:r w:rsidRPr="00EA1A77">
        <w:rPr>
          <w:rFonts w:asciiTheme="minorHAnsi" w:hAnsiTheme="minorHAnsi"/>
          <w:color w:val="auto"/>
          <w:sz w:val="28"/>
          <w:rtl/>
        </w:rPr>
        <w:t>نم</w:t>
      </w:r>
      <w:r w:rsidRPr="00EA1A77">
        <w:rPr>
          <w:rFonts w:asciiTheme="minorHAnsi" w:hAnsiTheme="minorHAnsi" w:hint="cs"/>
          <w:color w:val="auto"/>
          <w:sz w:val="28"/>
          <w:rtl/>
        </w:rPr>
        <w:t>ی‌</w:t>
      </w:r>
      <w:r w:rsidRPr="00EA1A77">
        <w:rPr>
          <w:rFonts w:asciiTheme="minorHAnsi" w:hAnsiTheme="minorHAnsi" w:hint="eastAsia"/>
          <w:color w:val="auto"/>
          <w:sz w:val="28"/>
          <w:rtl/>
        </w:rPr>
        <w:t>شود</w:t>
      </w:r>
      <w:r w:rsidRPr="00EA1A77">
        <w:rPr>
          <w:rFonts w:asciiTheme="minorHAnsi" w:hAnsiTheme="minorHAnsi" w:hint="cs"/>
          <w:color w:val="auto"/>
          <w:sz w:val="28"/>
          <w:rtl/>
        </w:rPr>
        <w:t>.</w:t>
      </w:r>
    </w:p>
    <w:p w:rsidR="00070A46" w:rsidRPr="003C213A" w:rsidRDefault="00EA1A77" w:rsidP="00070A46">
      <w:pPr>
        <w:jc w:val="both"/>
        <w:rPr>
          <w:rtl/>
        </w:rPr>
      </w:pPr>
      <w:r w:rsidRPr="00A759A2">
        <w:rPr>
          <w:rFonts w:asciiTheme="minorHAnsi" w:hAnsiTheme="minorHAnsi" w:cs="B Titr" w:hint="cs"/>
          <w:color w:val="auto"/>
          <w:sz w:val="24"/>
          <w:szCs w:val="24"/>
          <w:rtl/>
        </w:rPr>
        <w:t>«فهرست شیخ طوسی»:</w:t>
      </w:r>
      <w:r w:rsidRPr="003C213A">
        <w:rPr>
          <w:rFonts w:hint="cs"/>
          <w:rtl/>
        </w:rPr>
        <w:t xml:space="preserve"> </w:t>
      </w:r>
      <w:r w:rsidRPr="003C213A">
        <w:rPr>
          <w:rtl/>
        </w:rPr>
        <w:t>«</w:t>
      </w:r>
      <w:r w:rsidRPr="003C213A">
        <w:rPr>
          <w:rFonts w:hint="cs"/>
          <w:rtl/>
        </w:rPr>
        <w:t>[288] درست [</w:t>
      </w:r>
      <w:r w:rsidRPr="003C213A">
        <w:rPr>
          <w:rtl/>
        </w:rPr>
        <w:t>الواسط</w:t>
      </w:r>
      <w:r w:rsidRPr="003C213A">
        <w:rPr>
          <w:rFonts w:hint="cs"/>
          <w:rtl/>
        </w:rPr>
        <w:t>ی]: درست الواسطی. له کتاب</w:t>
      </w:r>
      <w:r w:rsidRPr="003C213A">
        <w:rPr>
          <w:rtl/>
        </w:rPr>
        <w:t xml:space="preserve"> </w:t>
      </w:r>
      <w:r w:rsidRPr="003C213A">
        <w:rPr>
          <w:rFonts w:hint="cs"/>
          <w:rtl/>
        </w:rPr>
        <w:t>و هو ابن أبی منصور. أخبرنا بکتابه أحمد بن عبدون، عن علی بن محمّد بن الزبیر القرشی، عن أحمد بن عمر بن کیسبة، عن علی بن الحسن الطاطری، عن درست</w:t>
      </w:r>
      <w:r w:rsidRPr="003C213A">
        <w:rPr>
          <w:rtl/>
        </w:rPr>
        <w:t>؛ و</w:t>
      </w:r>
      <w:r w:rsidRPr="003C213A">
        <w:rPr>
          <w:rFonts w:hint="cs"/>
          <w:rtl/>
        </w:rPr>
        <w:t xml:space="preserve"> رواه حمید، عن ابن نهیک، عن درست»</w:t>
      </w:r>
      <w:r w:rsidR="00070A46">
        <w:rPr>
          <w:rFonts w:hint="cs"/>
          <w:rtl/>
        </w:rPr>
        <w:t>.</w:t>
      </w:r>
      <w:r w:rsidR="00070A46">
        <w:rPr>
          <w:rStyle w:val="FootnoteReference"/>
          <w:rtl/>
        </w:rPr>
        <w:footnoteReference w:id="354"/>
      </w:r>
    </w:p>
    <w:p w:rsidR="00EA1A77" w:rsidRPr="003C213A" w:rsidRDefault="00EA1A77" w:rsidP="00070A46">
      <w:pPr>
        <w:jc w:val="both"/>
        <w:rPr>
          <w:rtl/>
        </w:rPr>
      </w:pPr>
      <w:r w:rsidRPr="00A759A2">
        <w:rPr>
          <w:rFonts w:asciiTheme="minorHAnsi" w:hAnsiTheme="minorHAnsi" w:cs="B Titr" w:hint="cs"/>
          <w:color w:val="auto"/>
          <w:sz w:val="24"/>
          <w:szCs w:val="24"/>
          <w:rtl/>
        </w:rPr>
        <w:t>«رجال شیخ طوسی»:</w:t>
      </w:r>
      <w:r w:rsidRPr="003C213A">
        <w:rPr>
          <w:rFonts w:hint="cs"/>
          <w:rtl/>
        </w:rPr>
        <w:t xml:space="preserve"> </w:t>
      </w:r>
      <w:r w:rsidRPr="003C213A">
        <w:rPr>
          <w:rtl/>
        </w:rPr>
        <w:t>«</w:t>
      </w:r>
      <w:r w:rsidRPr="003C213A">
        <w:rPr>
          <w:rFonts w:hint="cs"/>
          <w:rtl/>
        </w:rPr>
        <w:t>3 درست بن أبی منصور الواسطی: واقفی، روی عن أبی عبد الله»</w:t>
      </w:r>
      <w:r w:rsidR="00070A46">
        <w:rPr>
          <w:rFonts w:hint="cs"/>
          <w:rtl/>
        </w:rPr>
        <w:t>.</w:t>
      </w:r>
      <w:r w:rsidR="00070A46">
        <w:rPr>
          <w:rStyle w:val="FootnoteReference"/>
          <w:rtl/>
        </w:rPr>
        <w:footnoteReference w:id="355"/>
      </w:r>
    </w:p>
    <w:p w:rsidR="00EA1A77" w:rsidRPr="00EA1A77" w:rsidRDefault="00EA1A77" w:rsidP="00EA1A77">
      <w:pPr>
        <w:jc w:val="both"/>
        <w:rPr>
          <w:rFonts w:asciiTheme="minorHAnsi" w:hAnsiTheme="minorHAnsi"/>
          <w:color w:val="auto"/>
          <w:sz w:val="28"/>
          <w:rtl/>
        </w:rPr>
      </w:pPr>
      <w:r w:rsidRPr="00EA1A77">
        <w:rPr>
          <w:rFonts w:asciiTheme="minorHAnsi" w:hAnsiTheme="minorHAnsi" w:hint="cs"/>
          <w:color w:val="auto"/>
          <w:sz w:val="28"/>
          <w:rtl/>
        </w:rPr>
        <w:t>در این کتاب به واقفی بودن «درست بن أبی منصور» اشاره شده است.</w:t>
      </w:r>
    </w:p>
    <w:p w:rsidR="00EA1A77" w:rsidRPr="003C213A" w:rsidRDefault="00EA1A77" w:rsidP="00070A46">
      <w:pPr>
        <w:jc w:val="both"/>
        <w:rPr>
          <w:rtl/>
        </w:rPr>
      </w:pPr>
      <w:r w:rsidRPr="00A759A2">
        <w:rPr>
          <w:rFonts w:asciiTheme="minorHAnsi" w:hAnsiTheme="minorHAnsi" w:cs="B Titr" w:hint="cs"/>
          <w:color w:val="auto"/>
          <w:sz w:val="24"/>
          <w:szCs w:val="24"/>
          <w:rtl/>
        </w:rPr>
        <w:t>«رجال برقی»:</w:t>
      </w:r>
      <w:r w:rsidRPr="003C213A">
        <w:rPr>
          <w:rFonts w:hint="cs"/>
          <w:rtl/>
        </w:rPr>
        <w:t xml:space="preserve"> در این کتاب نام راوی در اصحاب «امام صادق علیه‌السلام» و «امام کاظم علیه‌السلام» آمده است</w:t>
      </w:r>
      <w:r w:rsidR="00070A46">
        <w:rPr>
          <w:rFonts w:hint="cs"/>
          <w:rtl/>
        </w:rPr>
        <w:t>.</w:t>
      </w:r>
      <w:r w:rsidR="00070A46">
        <w:rPr>
          <w:rStyle w:val="FootnoteReference"/>
          <w:rtl/>
        </w:rPr>
        <w:footnoteReference w:id="356"/>
      </w:r>
    </w:p>
    <w:p w:rsidR="00EA1A77" w:rsidRPr="003C213A" w:rsidRDefault="00EA1A77" w:rsidP="00070A46">
      <w:pPr>
        <w:jc w:val="both"/>
        <w:rPr>
          <w:rtl/>
        </w:rPr>
      </w:pPr>
      <w:r w:rsidRPr="00A759A2">
        <w:rPr>
          <w:rFonts w:asciiTheme="minorHAnsi" w:hAnsiTheme="minorHAnsi" w:cs="B Titr" w:hint="cs"/>
          <w:color w:val="auto"/>
          <w:sz w:val="24"/>
          <w:szCs w:val="24"/>
          <w:rtl/>
        </w:rPr>
        <w:t>«رجال کشی»:</w:t>
      </w:r>
      <w:r w:rsidRPr="003C213A">
        <w:rPr>
          <w:rFonts w:hint="cs"/>
          <w:rtl/>
        </w:rPr>
        <w:t xml:space="preserve"> «ثم درست بن أبی منصور: حَمْدَوَیهِ، قَالَ حَدَّثَنِی بَعْضُ أَشْیاخِی، </w:t>
      </w:r>
      <w:r w:rsidRPr="003C213A">
        <w:rPr>
          <w:rtl/>
        </w:rPr>
        <w:t>قَالَ</w:t>
      </w:r>
      <w:r w:rsidRPr="003C213A">
        <w:rPr>
          <w:rFonts w:hint="cs"/>
          <w:rtl/>
        </w:rPr>
        <w:t>: دُرُسْتُ بْنُ أبی مَنْصُورٍ وَاسِطِی وَاقِفِی»</w:t>
      </w:r>
      <w:r w:rsidR="00070A46">
        <w:rPr>
          <w:rFonts w:hint="cs"/>
          <w:rtl/>
        </w:rPr>
        <w:t>.</w:t>
      </w:r>
      <w:r w:rsidR="00070A46">
        <w:rPr>
          <w:rStyle w:val="FootnoteReference"/>
          <w:rtl/>
        </w:rPr>
        <w:footnoteReference w:id="357"/>
      </w:r>
    </w:p>
    <w:p w:rsidR="00EA1A77" w:rsidRPr="00EA1A77" w:rsidRDefault="00EA1A77" w:rsidP="00EA1A77">
      <w:pPr>
        <w:jc w:val="both"/>
        <w:rPr>
          <w:rFonts w:asciiTheme="minorHAnsi" w:hAnsiTheme="minorHAnsi"/>
          <w:color w:val="auto"/>
          <w:sz w:val="28"/>
          <w:rtl/>
        </w:rPr>
      </w:pPr>
      <w:r w:rsidRPr="00EA1A77">
        <w:rPr>
          <w:rFonts w:asciiTheme="minorHAnsi" w:hAnsiTheme="minorHAnsi" w:hint="cs"/>
          <w:color w:val="auto"/>
          <w:sz w:val="28"/>
          <w:rtl/>
        </w:rPr>
        <w:t>در این کتاب نیز واقفی بودن «درست بن أبی منصور» مطرح شده است.</w:t>
      </w:r>
    </w:p>
    <w:p w:rsidR="00EA1A77" w:rsidRPr="003C213A" w:rsidRDefault="00EA1A77" w:rsidP="00070A46">
      <w:pPr>
        <w:jc w:val="both"/>
        <w:rPr>
          <w:rtl/>
        </w:rPr>
      </w:pPr>
      <w:r w:rsidRPr="00A759A2">
        <w:rPr>
          <w:rFonts w:asciiTheme="minorHAnsi" w:hAnsiTheme="minorHAnsi" w:cs="B Titr" w:hint="cs"/>
          <w:color w:val="auto"/>
          <w:sz w:val="24"/>
          <w:szCs w:val="24"/>
          <w:rtl/>
        </w:rPr>
        <w:t>«رجال ابن داود»:</w:t>
      </w:r>
      <w:r w:rsidRPr="003C213A">
        <w:rPr>
          <w:rFonts w:hint="cs"/>
          <w:rtl/>
        </w:rPr>
        <w:t xml:space="preserve"> </w:t>
      </w:r>
      <w:r w:rsidRPr="003C213A">
        <w:rPr>
          <w:rtl/>
        </w:rPr>
        <w:t>«</w:t>
      </w:r>
      <w:r w:rsidRPr="003C213A">
        <w:rPr>
          <w:rFonts w:hint="cs"/>
          <w:rtl/>
        </w:rPr>
        <w:t xml:space="preserve">174 درست، بالضمتین، بن أبی منصور: ق، م [کش، </w:t>
      </w:r>
      <w:r w:rsidRPr="003C213A">
        <w:rPr>
          <w:rtl/>
        </w:rPr>
        <w:t>جخ</w:t>
      </w:r>
      <w:r w:rsidR="00070A46">
        <w:rPr>
          <w:rFonts w:hint="cs"/>
          <w:rtl/>
        </w:rPr>
        <w:t>] واقفی».</w:t>
      </w:r>
      <w:r w:rsidR="00070A46">
        <w:rPr>
          <w:rStyle w:val="FootnoteReference"/>
          <w:rtl/>
        </w:rPr>
        <w:footnoteReference w:id="358"/>
      </w:r>
    </w:p>
    <w:p w:rsidR="00EA1A77" w:rsidRPr="003C213A" w:rsidRDefault="00EA1A77" w:rsidP="00070A46">
      <w:pPr>
        <w:jc w:val="both"/>
        <w:rPr>
          <w:rtl/>
        </w:rPr>
      </w:pPr>
      <w:r w:rsidRPr="003C213A">
        <w:rPr>
          <w:rFonts w:hint="cs"/>
          <w:rtl/>
        </w:rPr>
        <w:t>«</w:t>
      </w:r>
      <w:r w:rsidRPr="00070A46">
        <w:rPr>
          <w:rFonts w:asciiTheme="minorHAnsi" w:hAnsiTheme="minorHAnsi" w:cs="B Titr" w:hint="cs"/>
          <w:color w:val="auto"/>
          <w:sz w:val="24"/>
          <w:szCs w:val="24"/>
          <w:rtl/>
        </w:rPr>
        <w:t>رجال علامه حلی»:</w:t>
      </w:r>
      <w:r w:rsidRPr="003C213A">
        <w:rPr>
          <w:rFonts w:hint="cs"/>
          <w:rtl/>
        </w:rPr>
        <w:t xml:space="preserve"> «</w:t>
      </w:r>
      <w:r w:rsidRPr="003C213A">
        <w:rPr>
          <w:rtl/>
        </w:rPr>
        <w:t>درست</w:t>
      </w:r>
      <w:r w:rsidRPr="003C213A">
        <w:rPr>
          <w:rFonts w:hint="cs"/>
          <w:rtl/>
        </w:rPr>
        <w:t>: بضم الدال و بعده راء و سین مهملة و التاء المنقطة فوقها نقطتین أخیرا بن منصور قال: الکشی ابن أبی منصور واسطی کان واقفیا»</w:t>
      </w:r>
      <w:r w:rsidR="00070A46">
        <w:rPr>
          <w:rFonts w:hint="cs"/>
          <w:rtl/>
        </w:rPr>
        <w:t>.</w:t>
      </w:r>
      <w:r w:rsidR="00070A46">
        <w:rPr>
          <w:rStyle w:val="FootnoteReference"/>
          <w:rtl/>
        </w:rPr>
        <w:footnoteReference w:id="359"/>
      </w:r>
    </w:p>
    <w:p w:rsidR="00EA1A77" w:rsidRPr="003C213A" w:rsidRDefault="00EA1A77" w:rsidP="00070A46">
      <w:pPr>
        <w:jc w:val="both"/>
        <w:rPr>
          <w:rtl/>
        </w:rPr>
      </w:pPr>
      <w:r w:rsidRPr="00A759A2">
        <w:rPr>
          <w:rFonts w:asciiTheme="minorHAnsi" w:hAnsiTheme="minorHAnsi" w:cs="B Titr" w:hint="cs"/>
          <w:color w:val="auto"/>
          <w:sz w:val="24"/>
          <w:szCs w:val="24"/>
          <w:rtl/>
        </w:rPr>
        <w:lastRenderedPageBreak/>
        <w:t>«معالم العلماء»:</w:t>
      </w:r>
      <w:r w:rsidRPr="003C213A">
        <w:rPr>
          <w:rFonts w:hint="cs"/>
          <w:rtl/>
        </w:rPr>
        <w:t xml:space="preserve"> </w:t>
      </w:r>
      <w:r w:rsidRPr="003C213A">
        <w:rPr>
          <w:rtl/>
        </w:rPr>
        <w:t>«</w:t>
      </w:r>
      <w:r w:rsidRPr="003C213A">
        <w:rPr>
          <w:rFonts w:hint="cs"/>
          <w:rtl/>
        </w:rPr>
        <w:t xml:space="preserve">326 درست الواسطی بن أبی منصور: له </w:t>
      </w:r>
      <w:r w:rsidRPr="003C213A">
        <w:rPr>
          <w:rtl/>
        </w:rPr>
        <w:t>کتاب</w:t>
      </w:r>
      <w:r w:rsidRPr="003C213A">
        <w:rPr>
          <w:rFonts w:hint="cs"/>
          <w:rtl/>
        </w:rPr>
        <w:t>»</w:t>
      </w:r>
      <w:r w:rsidR="00070A46">
        <w:rPr>
          <w:rFonts w:hint="cs"/>
          <w:rtl/>
        </w:rPr>
        <w:t>.</w:t>
      </w:r>
      <w:r w:rsidR="00070A46">
        <w:rPr>
          <w:rStyle w:val="FootnoteReference"/>
          <w:rtl/>
        </w:rPr>
        <w:footnoteReference w:id="360"/>
      </w:r>
    </w:p>
    <w:p w:rsidR="00EA1A77" w:rsidRPr="003C213A" w:rsidRDefault="00EA1A77" w:rsidP="005F483C">
      <w:pPr>
        <w:jc w:val="both"/>
        <w:rPr>
          <w:rtl/>
        </w:rPr>
      </w:pPr>
      <w:r w:rsidRPr="00A759A2">
        <w:rPr>
          <w:rFonts w:asciiTheme="minorHAnsi" w:hAnsiTheme="minorHAnsi" w:cs="B Titr" w:hint="cs"/>
          <w:color w:val="auto"/>
          <w:sz w:val="24"/>
          <w:szCs w:val="24"/>
          <w:rtl/>
        </w:rPr>
        <w:t>«التحریر الطاووسی»:</w:t>
      </w:r>
      <w:r w:rsidRPr="003C213A">
        <w:rPr>
          <w:rFonts w:hint="cs"/>
          <w:rtl/>
        </w:rPr>
        <w:t xml:space="preserve"> «سید بن طاووس» نیز به واقفی بودن «درست بن أبی منصور» اشاره کرده که طریق او نیز مانند «کشی» از «حمدویه» است: </w:t>
      </w:r>
      <w:r w:rsidRPr="003C213A">
        <w:rPr>
          <w:rtl/>
        </w:rPr>
        <w:t>«درست بن أبی منصور</w:t>
      </w:r>
      <w:r w:rsidRPr="003C213A">
        <w:rPr>
          <w:rFonts w:hint="cs"/>
          <w:rtl/>
        </w:rPr>
        <w:t xml:space="preserve">: </w:t>
      </w:r>
      <w:r w:rsidRPr="003C213A">
        <w:rPr>
          <w:rtl/>
        </w:rPr>
        <w:t>واسطی، واقفی. الطریق: حمدویه، عن أشیاخه</w:t>
      </w:r>
      <w:r w:rsidRPr="003C213A">
        <w:rPr>
          <w:rFonts w:hint="cs"/>
          <w:rtl/>
        </w:rPr>
        <w:t>»</w:t>
      </w:r>
      <w:r w:rsidR="005F483C">
        <w:rPr>
          <w:rFonts w:hint="cs"/>
          <w:rtl/>
        </w:rPr>
        <w:t>.</w:t>
      </w:r>
      <w:r w:rsidR="005F483C">
        <w:rPr>
          <w:rStyle w:val="FootnoteReference"/>
          <w:rtl/>
        </w:rPr>
        <w:footnoteReference w:id="361"/>
      </w:r>
    </w:p>
    <w:p w:rsidR="00EA1A77" w:rsidRPr="003C213A" w:rsidRDefault="00EA1A77" w:rsidP="00450673">
      <w:pPr>
        <w:jc w:val="both"/>
        <w:rPr>
          <w:rtl/>
        </w:rPr>
      </w:pPr>
      <w:r w:rsidRPr="00A759A2">
        <w:rPr>
          <w:rFonts w:asciiTheme="minorHAnsi" w:hAnsiTheme="minorHAnsi" w:cs="B Titr" w:hint="cs"/>
          <w:color w:val="auto"/>
          <w:sz w:val="24"/>
          <w:szCs w:val="24"/>
          <w:rtl/>
        </w:rPr>
        <w:t>«مرحوم مامقانی»:</w:t>
      </w:r>
      <w:r w:rsidRPr="00C81E32">
        <w:rPr>
          <w:vertAlign w:val="superscript"/>
          <w:rtl/>
        </w:rPr>
        <w:footnoteReference w:id="362"/>
      </w:r>
      <w:r w:rsidRPr="003C213A">
        <w:rPr>
          <w:rFonts w:hint="cs"/>
          <w:rtl/>
        </w:rPr>
        <w:t xml:space="preserve"> ایشان راوی را واقفی </w:t>
      </w:r>
      <w:r w:rsidRPr="003C213A">
        <w:rPr>
          <w:rtl/>
        </w:rPr>
        <w:t>م</w:t>
      </w:r>
      <w:r w:rsidRPr="003C213A">
        <w:rPr>
          <w:rFonts w:hint="cs"/>
          <w:rtl/>
        </w:rPr>
        <w:t>ی‌</w:t>
      </w:r>
      <w:r w:rsidRPr="003C213A">
        <w:rPr>
          <w:rFonts w:hint="eastAsia"/>
          <w:rtl/>
        </w:rPr>
        <w:t>دانند</w:t>
      </w:r>
      <w:r w:rsidRPr="003C213A">
        <w:rPr>
          <w:rFonts w:hint="cs"/>
          <w:rtl/>
        </w:rPr>
        <w:t xml:space="preserve"> و </w:t>
      </w:r>
      <w:r w:rsidRPr="003C213A">
        <w:rPr>
          <w:rtl/>
        </w:rPr>
        <w:t>م</w:t>
      </w:r>
      <w:r w:rsidRPr="003C213A">
        <w:rPr>
          <w:rFonts w:hint="cs"/>
          <w:rtl/>
        </w:rPr>
        <w:t>ی‌</w:t>
      </w:r>
      <w:r w:rsidRPr="003C213A">
        <w:rPr>
          <w:rFonts w:hint="eastAsia"/>
          <w:rtl/>
        </w:rPr>
        <w:t>فرما</w:t>
      </w:r>
      <w:r w:rsidRPr="003C213A">
        <w:rPr>
          <w:rFonts w:hint="cs"/>
          <w:rtl/>
        </w:rPr>
        <w:t>ی</w:t>
      </w:r>
      <w:r w:rsidRPr="003C213A">
        <w:rPr>
          <w:rFonts w:hint="eastAsia"/>
          <w:rtl/>
        </w:rPr>
        <w:t>ند</w:t>
      </w:r>
      <w:r w:rsidRPr="003C213A">
        <w:rPr>
          <w:rFonts w:hint="cs"/>
          <w:rtl/>
        </w:rPr>
        <w:t xml:space="preserve"> به خاطر </w:t>
      </w:r>
      <w:r w:rsidR="00450673">
        <w:rPr>
          <w:rFonts w:hint="cs"/>
          <w:rtl/>
        </w:rPr>
        <w:t xml:space="preserve">این </w:t>
      </w:r>
      <w:r w:rsidRPr="003C213A">
        <w:rPr>
          <w:rFonts w:hint="cs"/>
          <w:rtl/>
        </w:rPr>
        <w:t>شواهد</w:t>
      </w:r>
      <w:r w:rsidR="00450673">
        <w:rPr>
          <w:rFonts w:hint="cs"/>
          <w:rtl/>
        </w:rPr>
        <w:t xml:space="preserve"> </w:t>
      </w:r>
      <w:r w:rsidRPr="003C213A">
        <w:rPr>
          <w:rtl/>
        </w:rPr>
        <w:t>م</w:t>
      </w:r>
      <w:r w:rsidRPr="003C213A">
        <w:rPr>
          <w:rFonts w:hint="cs"/>
          <w:rtl/>
        </w:rPr>
        <w:t>ی‌</w:t>
      </w:r>
      <w:r w:rsidRPr="003C213A">
        <w:rPr>
          <w:rFonts w:hint="eastAsia"/>
          <w:rtl/>
        </w:rPr>
        <w:t>توان</w:t>
      </w:r>
      <w:r w:rsidR="00450673">
        <w:rPr>
          <w:rFonts w:hint="cs"/>
          <w:rtl/>
        </w:rPr>
        <w:t xml:space="preserve"> به روایت او اعتماد کرد:</w:t>
      </w:r>
    </w:p>
    <w:p w:rsidR="00EA1A77" w:rsidRPr="003C213A" w:rsidRDefault="00EA1A77" w:rsidP="00A151DB">
      <w:pPr>
        <w:ind w:left="720"/>
        <w:jc w:val="both"/>
        <w:rPr>
          <w:rtl/>
        </w:rPr>
      </w:pPr>
      <w:r w:rsidRPr="003C213A">
        <w:rPr>
          <w:rFonts w:hint="cs"/>
          <w:rtl/>
        </w:rPr>
        <w:t>1. روایت «ابن أبی عمیر» که از مشایخ ثقات است.</w:t>
      </w:r>
    </w:p>
    <w:p w:rsidR="00EA1A77" w:rsidRPr="003C213A" w:rsidRDefault="00EA1A77" w:rsidP="00A151DB">
      <w:pPr>
        <w:ind w:left="720"/>
        <w:jc w:val="both"/>
        <w:rPr>
          <w:rtl/>
        </w:rPr>
      </w:pPr>
      <w:r w:rsidRPr="003C213A">
        <w:rPr>
          <w:rFonts w:hint="cs"/>
          <w:rtl/>
        </w:rPr>
        <w:t>2. روایت «علی بن حسن طاطری».</w:t>
      </w:r>
    </w:p>
    <w:p w:rsidR="00EA1A77" w:rsidRPr="003C213A" w:rsidRDefault="00EA1A77" w:rsidP="00A151DB">
      <w:pPr>
        <w:ind w:left="720"/>
        <w:jc w:val="both"/>
        <w:rPr>
          <w:rtl/>
        </w:rPr>
      </w:pPr>
      <w:r w:rsidRPr="003C213A">
        <w:rPr>
          <w:rFonts w:hint="cs"/>
          <w:rtl/>
        </w:rPr>
        <w:t>3. آوردن قید «یرویه جماعه» برای کتاب وی.</w:t>
      </w:r>
    </w:p>
    <w:p w:rsidR="00EA1A77" w:rsidRPr="003C213A" w:rsidRDefault="00EA1A77" w:rsidP="00A151DB">
      <w:pPr>
        <w:ind w:left="720"/>
        <w:jc w:val="both"/>
        <w:rPr>
          <w:rtl/>
        </w:rPr>
      </w:pPr>
      <w:r w:rsidRPr="003C213A">
        <w:rPr>
          <w:rFonts w:hint="cs"/>
          <w:rtl/>
        </w:rPr>
        <w:t>4. کثرت روایت اجلاء از راوی.</w:t>
      </w:r>
    </w:p>
    <w:p w:rsidR="00EA1A77" w:rsidRPr="003C213A" w:rsidRDefault="00EA1A77" w:rsidP="00A151DB">
      <w:pPr>
        <w:ind w:left="720"/>
        <w:jc w:val="both"/>
        <w:rPr>
          <w:rtl/>
        </w:rPr>
      </w:pPr>
      <w:r w:rsidRPr="003C213A">
        <w:rPr>
          <w:rFonts w:hint="cs"/>
          <w:rtl/>
        </w:rPr>
        <w:t>5. عمل فقها به روایات وی و اشکال سندی وارد نکردن مخالفان به این روایات.</w:t>
      </w:r>
    </w:p>
    <w:p w:rsidR="00EA1A77" w:rsidRPr="003C213A" w:rsidRDefault="00EA1A77" w:rsidP="00634270">
      <w:pPr>
        <w:jc w:val="both"/>
        <w:rPr>
          <w:rtl/>
        </w:rPr>
      </w:pPr>
      <w:r w:rsidRPr="00450673">
        <w:rPr>
          <w:rFonts w:asciiTheme="minorHAnsi" w:hAnsiTheme="minorHAnsi" w:cs="B Titr" w:hint="cs"/>
          <w:color w:val="auto"/>
          <w:sz w:val="24"/>
          <w:szCs w:val="24"/>
          <w:rtl/>
        </w:rPr>
        <w:t>«مرحوم تستری»:</w:t>
      </w:r>
      <w:r w:rsidRPr="00C81E32">
        <w:rPr>
          <w:vertAlign w:val="superscript"/>
          <w:rtl/>
        </w:rPr>
        <w:footnoteReference w:id="363"/>
      </w:r>
      <w:r w:rsidRPr="003C213A">
        <w:rPr>
          <w:rFonts w:hint="cs"/>
          <w:rtl/>
        </w:rPr>
        <w:t xml:space="preserve"> ایشان بدون </w:t>
      </w:r>
      <w:r w:rsidRPr="003C213A">
        <w:rPr>
          <w:rtl/>
        </w:rPr>
        <w:t>نت</w:t>
      </w:r>
      <w:r w:rsidRPr="003C213A">
        <w:rPr>
          <w:rFonts w:hint="cs"/>
          <w:rtl/>
        </w:rPr>
        <w:t>ی</w:t>
      </w:r>
      <w:r w:rsidRPr="003C213A">
        <w:rPr>
          <w:rFonts w:hint="eastAsia"/>
          <w:rtl/>
        </w:rPr>
        <w:t>جه‌گ</w:t>
      </w:r>
      <w:r w:rsidRPr="003C213A">
        <w:rPr>
          <w:rFonts w:hint="cs"/>
          <w:rtl/>
        </w:rPr>
        <w:t>ی</w:t>
      </w:r>
      <w:r w:rsidRPr="003C213A">
        <w:rPr>
          <w:rFonts w:hint="eastAsia"/>
          <w:rtl/>
        </w:rPr>
        <w:t>ر</w:t>
      </w:r>
      <w:r w:rsidRPr="003C213A">
        <w:rPr>
          <w:rFonts w:hint="cs"/>
          <w:rtl/>
        </w:rPr>
        <w:t xml:space="preserve">ی قرائنی را برای وثاقت وی ذکر </w:t>
      </w:r>
      <w:r w:rsidRPr="003C213A">
        <w:rPr>
          <w:rtl/>
        </w:rPr>
        <w:t>م</w:t>
      </w:r>
      <w:r w:rsidRPr="003C213A">
        <w:rPr>
          <w:rFonts w:hint="cs"/>
          <w:rtl/>
        </w:rPr>
        <w:t>ی‌</w:t>
      </w:r>
      <w:r w:rsidRPr="003C213A">
        <w:rPr>
          <w:rFonts w:hint="eastAsia"/>
          <w:rtl/>
        </w:rPr>
        <w:t>کنند</w:t>
      </w:r>
      <w:r w:rsidRPr="003C213A">
        <w:rPr>
          <w:rFonts w:hint="cs"/>
          <w:rtl/>
        </w:rPr>
        <w:t>:</w:t>
      </w:r>
    </w:p>
    <w:p w:rsidR="00EA1A77" w:rsidRPr="003C213A" w:rsidRDefault="00EA1A77" w:rsidP="00450673">
      <w:pPr>
        <w:ind w:left="720"/>
        <w:jc w:val="both"/>
        <w:rPr>
          <w:rtl/>
        </w:rPr>
      </w:pPr>
      <w:r w:rsidRPr="003C213A">
        <w:rPr>
          <w:rFonts w:hint="cs"/>
          <w:rtl/>
        </w:rPr>
        <w:t xml:space="preserve">1. روایت مشایخ ثقات از راوی که «مرحوم تستری» علاوه بر «ابن أبی عمیر» نام «بزنطی» را نیز ذکر </w:t>
      </w:r>
      <w:r w:rsidRPr="003C213A">
        <w:rPr>
          <w:rtl/>
        </w:rPr>
        <w:t>م</w:t>
      </w:r>
      <w:r w:rsidRPr="003C213A">
        <w:rPr>
          <w:rFonts w:hint="cs"/>
          <w:rtl/>
        </w:rPr>
        <w:t>ی‌</w:t>
      </w:r>
      <w:r w:rsidRPr="003C213A">
        <w:rPr>
          <w:rFonts w:hint="eastAsia"/>
          <w:rtl/>
        </w:rPr>
        <w:t>کنند</w:t>
      </w:r>
      <w:r w:rsidRPr="003C213A">
        <w:rPr>
          <w:rFonts w:hint="cs"/>
          <w:rtl/>
        </w:rPr>
        <w:t>.</w:t>
      </w:r>
    </w:p>
    <w:p w:rsidR="00EA1A77" w:rsidRPr="003C213A" w:rsidRDefault="00EA1A77" w:rsidP="00450673">
      <w:pPr>
        <w:ind w:left="720"/>
        <w:jc w:val="both"/>
        <w:rPr>
          <w:rtl/>
        </w:rPr>
      </w:pPr>
      <w:r w:rsidRPr="003C213A">
        <w:rPr>
          <w:rFonts w:hint="cs"/>
          <w:rtl/>
        </w:rPr>
        <w:t>2. روایت اصحاب اجماع مانند «یونس بن عبدالرحمن»، «حسن بن محبوب» و «ابن أبی عمیر» و «بزنطی» که این دو جزء مشایخ ثقات نیز هستند.</w:t>
      </w:r>
    </w:p>
    <w:p w:rsidR="00EA1A77" w:rsidRPr="003C213A" w:rsidRDefault="00EA1A77" w:rsidP="00634270">
      <w:pPr>
        <w:jc w:val="both"/>
        <w:rPr>
          <w:rtl/>
        </w:rPr>
      </w:pPr>
      <w:r w:rsidRPr="00450673">
        <w:rPr>
          <w:rFonts w:asciiTheme="minorHAnsi" w:hAnsiTheme="minorHAnsi" w:cs="B Titr" w:hint="cs"/>
          <w:color w:val="auto"/>
          <w:sz w:val="24"/>
          <w:szCs w:val="24"/>
          <w:rtl/>
        </w:rPr>
        <w:t>«مرحوم خویی»:</w:t>
      </w:r>
      <w:r w:rsidRPr="00C81E32">
        <w:rPr>
          <w:vertAlign w:val="superscript"/>
          <w:rtl/>
        </w:rPr>
        <w:footnoteReference w:id="364"/>
      </w:r>
      <w:r w:rsidRPr="003C213A">
        <w:rPr>
          <w:rFonts w:hint="cs"/>
          <w:rtl/>
        </w:rPr>
        <w:t xml:space="preserve"> ایشان به خاطر روایت «علی بن حسن طاطری» و به خاطر واقع شدن «درست بن أبی منصور» در تفسیر علی بن ابراهیم، وی را توثیق </w:t>
      </w:r>
      <w:r w:rsidRPr="003C213A">
        <w:rPr>
          <w:rtl/>
        </w:rPr>
        <w:t>م</w:t>
      </w:r>
      <w:r w:rsidRPr="003C213A">
        <w:rPr>
          <w:rFonts w:hint="cs"/>
          <w:rtl/>
        </w:rPr>
        <w:t>ی‌</w:t>
      </w:r>
      <w:r w:rsidRPr="003C213A">
        <w:rPr>
          <w:rFonts w:hint="eastAsia"/>
          <w:rtl/>
        </w:rPr>
        <w:t>کنند</w:t>
      </w:r>
      <w:r w:rsidRPr="003C213A">
        <w:rPr>
          <w:rFonts w:hint="cs"/>
          <w:rtl/>
        </w:rPr>
        <w:t>.</w:t>
      </w:r>
    </w:p>
    <w:p w:rsidR="00EA1A77" w:rsidRPr="003C213A" w:rsidRDefault="00EA1A77" w:rsidP="00634270">
      <w:pPr>
        <w:jc w:val="both"/>
        <w:rPr>
          <w:rtl/>
        </w:rPr>
      </w:pPr>
      <w:r w:rsidRPr="00450673">
        <w:rPr>
          <w:rFonts w:asciiTheme="minorHAnsi" w:hAnsiTheme="minorHAnsi" w:cs="B Titr"/>
          <w:color w:val="auto"/>
          <w:sz w:val="24"/>
          <w:szCs w:val="24"/>
          <w:rtl/>
        </w:rPr>
        <w:t>جمع‌بند</w:t>
      </w:r>
      <w:r w:rsidRPr="00450673">
        <w:rPr>
          <w:rFonts w:asciiTheme="minorHAnsi" w:hAnsiTheme="minorHAnsi" w:cs="B Titr" w:hint="cs"/>
          <w:color w:val="auto"/>
          <w:sz w:val="24"/>
          <w:szCs w:val="24"/>
          <w:rtl/>
        </w:rPr>
        <w:t>ی استاد:</w:t>
      </w:r>
      <w:r w:rsidRPr="003C213A">
        <w:rPr>
          <w:rFonts w:hint="cs"/>
          <w:rtl/>
        </w:rPr>
        <w:t xml:space="preserve"> دو نکته در مورد این راوی باید مورد بحث قرار بگیرد: مذهب وی و وثاقت یا عدم وثاقت او.</w:t>
      </w:r>
    </w:p>
    <w:p w:rsidR="00EA1A77" w:rsidRPr="00EA1A77" w:rsidRDefault="00EA1A77" w:rsidP="00EA1A77">
      <w:pPr>
        <w:jc w:val="both"/>
        <w:rPr>
          <w:rFonts w:asciiTheme="minorHAnsi" w:hAnsiTheme="minorHAnsi"/>
          <w:color w:val="auto"/>
          <w:sz w:val="28"/>
          <w:rtl/>
        </w:rPr>
      </w:pPr>
      <w:r w:rsidRPr="00EA1A77">
        <w:rPr>
          <w:rFonts w:asciiTheme="minorHAnsi" w:hAnsiTheme="minorHAnsi" w:hint="cs"/>
          <w:color w:val="auto"/>
          <w:sz w:val="28"/>
          <w:rtl/>
        </w:rPr>
        <w:t xml:space="preserve">«شیخ طوسی»، «کشی»، «علامه حلی»، «ابن داود» و «سید بن طاووس» وی را واقفی دانستند و در قدما کسی که با واقفی بودن مخالف باشد و «درست بن أبی منصور» را امامی بداند نداریم. تنها راهی که </w:t>
      </w:r>
      <w:r w:rsidRPr="00EA1A77">
        <w:rPr>
          <w:rFonts w:asciiTheme="minorHAnsi" w:hAnsiTheme="minorHAnsi"/>
          <w:color w:val="auto"/>
          <w:sz w:val="28"/>
          <w:rtl/>
        </w:rPr>
        <w:t>م</w:t>
      </w:r>
      <w:r w:rsidRPr="00EA1A77">
        <w:rPr>
          <w:rFonts w:asciiTheme="minorHAnsi" w:hAnsiTheme="minorHAnsi" w:hint="cs"/>
          <w:color w:val="auto"/>
          <w:sz w:val="28"/>
          <w:rtl/>
        </w:rPr>
        <w:t>ی‌</w:t>
      </w:r>
      <w:r w:rsidRPr="00EA1A77">
        <w:rPr>
          <w:rFonts w:asciiTheme="minorHAnsi" w:hAnsiTheme="minorHAnsi" w:hint="eastAsia"/>
          <w:color w:val="auto"/>
          <w:sz w:val="28"/>
          <w:rtl/>
        </w:rPr>
        <w:t>توان</w:t>
      </w:r>
      <w:r w:rsidRPr="00EA1A77">
        <w:rPr>
          <w:rFonts w:asciiTheme="minorHAnsi" w:hAnsiTheme="minorHAnsi" w:hint="cs"/>
          <w:color w:val="auto"/>
          <w:sz w:val="28"/>
          <w:rtl/>
        </w:rPr>
        <w:t xml:space="preserve"> طبق آن «درست بن أبی منصور» را امامی دانست این است که گفته شود «نجاشی» نام این راوی را ذکر کرده و </w:t>
      </w:r>
      <w:r w:rsidRPr="00EA1A77">
        <w:rPr>
          <w:rFonts w:asciiTheme="minorHAnsi" w:hAnsiTheme="minorHAnsi"/>
          <w:color w:val="auto"/>
          <w:sz w:val="28"/>
          <w:rtl/>
        </w:rPr>
        <w:t>قر</w:t>
      </w:r>
      <w:r w:rsidRPr="00EA1A77">
        <w:rPr>
          <w:rFonts w:asciiTheme="minorHAnsi" w:hAnsiTheme="minorHAnsi" w:hint="cs"/>
          <w:color w:val="auto"/>
          <w:sz w:val="28"/>
          <w:rtl/>
        </w:rPr>
        <w:t>ی</w:t>
      </w:r>
      <w:r w:rsidRPr="00EA1A77">
        <w:rPr>
          <w:rFonts w:asciiTheme="minorHAnsi" w:hAnsiTheme="minorHAnsi" w:hint="eastAsia"/>
          <w:color w:val="auto"/>
          <w:sz w:val="28"/>
          <w:rtl/>
        </w:rPr>
        <w:t>نه‌ا</w:t>
      </w:r>
      <w:r w:rsidRPr="00EA1A77">
        <w:rPr>
          <w:rFonts w:asciiTheme="minorHAnsi" w:hAnsiTheme="minorHAnsi" w:hint="cs"/>
          <w:color w:val="auto"/>
          <w:sz w:val="28"/>
          <w:rtl/>
        </w:rPr>
        <w:t xml:space="preserve">ی بر شیعه نبودن وی نیاورده است که در این مورد نیز گفته شد که «نجاشی» شیعه را در معنای عام خود استعمال کرده است و درنتیجه افراد فطحی و واقفی را نیز ذکر کرده است؛ به‌عبارت‌دیگر عدم ذکر قرینه توسط «نجاشی» صرفاً نشان </w:t>
      </w:r>
      <w:r w:rsidRPr="00EA1A77">
        <w:rPr>
          <w:rFonts w:asciiTheme="minorHAnsi" w:hAnsiTheme="minorHAnsi"/>
          <w:color w:val="auto"/>
          <w:sz w:val="28"/>
          <w:rtl/>
        </w:rPr>
        <w:t>م</w:t>
      </w:r>
      <w:r w:rsidRPr="00EA1A77">
        <w:rPr>
          <w:rFonts w:asciiTheme="minorHAnsi" w:hAnsiTheme="minorHAnsi" w:hint="cs"/>
          <w:color w:val="auto"/>
          <w:sz w:val="28"/>
          <w:rtl/>
        </w:rPr>
        <w:t>ی‌</w:t>
      </w:r>
      <w:r w:rsidRPr="00EA1A77">
        <w:rPr>
          <w:rFonts w:asciiTheme="minorHAnsi" w:hAnsiTheme="minorHAnsi" w:hint="eastAsia"/>
          <w:color w:val="auto"/>
          <w:sz w:val="28"/>
          <w:rtl/>
        </w:rPr>
        <w:t>دهد</w:t>
      </w:r>
      <w:r w:rsidRPr="00EA1A77">
        <w:rPr>
          <w:rFonts w:asciiTheme="minorHAnsi" w:hAnsiTheme="minorHAnsi" w:hint="cs"/>
          <w:color w:val="auto"/>
          <w:sz w:val="28"/>
          <w:rtl/>
        </w:rPr>
        <w:t xml:space="preserve"> که راوی عامی نیست.</w:t>
      </w:r>
    </w:p>
    <w:p w:rsidR="00EA1A77" w:rsidRPr="00EA1A77" w:rsidRDefault="00EA1A77" w:rsidP="00EA1A77">
      <w:pPr>
        <w:jc w:val="both"/>
        <w:rPr>
          <w:rFonts w:asciiTheme="minorHAnsi" w:hAnsiTheme="minorHAnsi"/>
          <w:color w:val="auto"/>
          <w:sz w:val="28"/>
          <w:rtl/>
        </w:rPr>
      </w:pPr>
      <w:r w:rsidRPr="00EA1A77">
        <w:rPr>
          <w:rFonts w:asciiTheme="minorHAnsi" w:hAnsiTheme="minorHAnsi" w:hint="cs"/>
          <w:color w:val="auto"/>
          <w:sz w:val="28"/>
          <w:rtl/>
        </w:rPr>
        <w:t xml:space="preserve">«وحید بهبهانی» در وقف اشکال </w:t>
      </w:r>
      <w:r w:rsidRPr="00EA1A77">
        <w:rPr>
          <w:rFonts w:asciiTheme="minorHAnsi" w:hAnsiTheme="minorHAnsi"/>
          <w:color w:val="auto"/>
          <w:sz w:val="28"/>
          <w:rtl/>
        </w:rPr>
        <w:t>م</w:t>
      </w:r>
      <w:r w:rsidRPr="00EA1A77">
        <w:rPr>
          <w:rFonts w:asciiTheme="minorHAnsi" w:hAnsiTheme="minorHAnsi" w:hint="cs"/>
          <w:color w:val="auto"/>
          <w:sz w:val="28"/>
          <w:rtl/>
        </w:rPr>
        <w:t>ی‌</w:t>
      </w:r>
      <w:r w:rsidRPr="00EA1A77">
        <w:rPr>
          <w:rFonts w:asciiTheme="minorHAnsi" w:hAnsiTheme="minorHAnsi" w:hint="eastAsia"/>
          <w:color w:val="auto"/>
          <w:sz w:val="28"/>
          <w:rtl/>
        </w:rPr>
        <w:t>کند</w:t>
      </w:r>
      <w:r w:rsidRPr="00EA1A77">
        <w:rPr>
          <w:rFonts w:asciiTheme="minorHAnsi" w:hAnsiTheme="minorHAnsi" w:hint="cs"/>
          <w:color w:val="auto"/>
          <w:sz w:val="28"/>
          <w:rtl/>
        </w:rPr>
        <w:t xml:space="preserve"> اما </w:t>
      </w:r>
      <w:r w:rsidRPr="00EA1A77">
        <w:rPr>
          <w:rFonts w:asciiTheme="minorHAnsi" w:hAnsiTheme="minorHAnsi"/>
          <w:color w:val="auto"/>
          <w:sz w:val="28"/>
          <w:rtl/>
        </w:rPr>
        <w:t>همان‌گونه</w:t>
      </w:r>
      <w:r w:rsidRPr="00EA1A77">
        <w:rPr>
          <w:rFonts w:asciiTheme="minorHAnsi" w:hAnsiTheme="minorHAnsi" w:hint="cs"/>
          <w:color w:val="auto"/>
          <w:sz w:val="28"/>
          <w:rtl/>
        </w:rPr>
        <w:t xml:space="preserve"> که «مرحوم مامقانی» </w:t>
      </w:r>
      <w:r w:rsidRPr="00EA1A77">
        <w:rPr>
          <w:rFonts w:asciiTheme="minorHAnsi" w:hAnsiTheme="minorHAnsi"/>
          <w:color w:val="auto"/>
          <w:sz w:val="28"/>
          <w:rtl/>
        </w:rPr>
        <w:t>م</w:t>
      </w:r>
      <w:r w:rsidRPr="00EA1A77">
        <w:rPr>
          <w:rFonts w:asciiTheme="minorHAnsi" w:hAnsiTheme="minorHAnsi" w:hint="cs"/>
          <w:color w:val="auto"/>
          <w:sz w:val="28"/>
          <w:rtl/>
        </w:rPr>
        <w:t>ی‌</w:t>
      </w:r>
      <w:r w:rsidRPr="00EA1A77">
        <w:rPr>
          <w:rFonts w:asciiTheme="minorHAnsi" w:hAnsiTheme="minorHAnsi" w:hint="eastAsia"/>
          <w:color w:val="auto"/>
          <w:sz w:val="28"/>
          <w:rtl/>
        </w:rPr>
        <w:t>گو</w:t>
      </w:r>
      <w:r w:rsidRPr="00EA1A77">
        <w:rPr>
          <w:rFonts w:asciiTheme="minorHAnsi" w:hAnsiTheme="minorHAnsi" w:hint="cs"/>
          <w:color w:val="auto"/>
          <w:sz w:val="28"/>
          <w:rtl/>
        </w:rPr>
        <w:t>ی</w:t>
      </w:r>
      <w:r w:rsidRPr="00EA1A77">
        <w:rPr>
          <w:rFonts w:asciiTheme="minorHAnsi" w:hAnsiTheme="minorHAnsi" w:hint="eastAsia"/>
          <w:color w:val="auto"/>
          <w:sz w:val="28"/>
          <w:rtl/>
        </w:rPr>
        <w:t>ند</w:t>
      </w:r>
      <w:r w:rsidRPr="00EA1A77">
        <w:rPr>
          <w:rFonts w:asciiTheme="minorHAnsi" w:hAnsiTheme="minorHAnsi" w:hint="cs"/>
          <w:color w:val="auto"/>
          <w:sz w:val="28"/>
          <w:rtl/>
        </w:rPr>
        <w:t xml:space="preserve">، قرائنی که «وحید بهبهانی» ذکر </w:t>
      </w:r>
      <w:r w:rsidRPr="00EA1A77">
        <w:rPr>
          <w:rFonts w:asciiTheme="minorHAnsi" w:hAnsiTheme="minorHAnsi"/>
          <w:color w:val="auto"/>
          <w:sz w:val="28"/>
          <w:rtl/>
        </w:rPr>
        <w:t>م</w:t>
      </w:r>
      <w:r w:rsidRPr="00EA1A77">
        <w:rPr>
          <w:rFonts w:asciiTheme="minorHAnsi" w:hAnsiTheme="minorHAnsi" w:hint="cs"/>
          <w:color w:val="auto"/>
          <w:sz w:val="28"/>
          <w:rtl/>
        </w:rPr>
        <w:t>ی‌</w:t>
      </w:r>
      <w:r w:rsidRPr="00EA1A77">
        <w:rPr>
          <w:rFonts w:asciiTheme="minorHAnsi" w:hAnsiTheme="minorHAnsi" w:hint="eastAsia"/>
          <w:color w:val="auto"/>
          <w:sz w:val="28"/>
          <w:rtl/>
        </w:rPr>
        <w:t>کند</w:t>
      </w:r>
      <w:r w:rsidRPr="00EA1A77">
        <w:rPr>
          <w:rFonts w:asciiTheme="minorHAnsi" w:hAnsiTheme="minorHAnsi" w:hint="cs"/>
          <w:color w:val="auto"/>
          <w:sz w:val="28"/>
          <w:rtl/>
        </w:rPr>
        <w:t xml:space="preserve">، برای رد وقف کافی نیست و برای وثاقت استفاده </w:t>
      </w:r>
      <w:r w:rsidRPr="00EA1A77">
        <w:rPr>
          <w:rFonts w:asciiTheme="minorHAnsi" w:hAnsiTheme="minorHAnsi"/>
          <w:color w:val="auto"/>
          <w:sz w:val="28"/>
          <w:rtl/>
        </w:rPr>
        <w:t>م</w:t>
      </w:r>
      <w:r w:rsidRPr="00EA1A77">
        <w:rPr>
          <w:rFonts w:asciiTheme="minorHAnsi" w:hAnsiTheme="minorHAnsi" w:hint="cs"/>
          <w:color w:val="auto"/>
          <w:sz w:val="28"/>
          <w:rtl/>
        </w:rPr>
        <w:t>ی‌</w:t>
      </w:r>
      <w:r w:rsidRPr="00EA1A77">
        <w:rPr>
          <w:rFonts w:asciiTheme="minorHAnsi" w:hAnsiTheme="minorHAnsi" w:hint="eastAsia"/>
          <w:color w:val="auto"/>
          <w:sz w:val="28"/>
          <w:rtl/>
        </w:rPr>
        <w:t>شود</w:t>
      </w:r>
      <w:r w:rsidRPr="00EA1A77">
        <w:rPr>
          <w:rFonts w:asciiTheme="minorHAnsi" w:hAnsiTheme="minorHAnsi" w:hint="cs"/>
          <w:color w:val="auto"/>
          <w:sz w:val="28"/>
          <w:rtl/>
        </w:rPr>
        <w:t>.</w:t>
      </w:r>
    </w:p>
    <w:p w:rsidR="00EA1A77" w:rsidRPr="00EA1A77" w:rsidRDefault="00EA1A77" w:rsidP="00EA1A77">
      <w:pPr>
        <w:jc w:val="both"/>
        <w:rPr>
          <w:rFonts w:asciiTheme="minorHAnsi" w:hAnsiTheme="minorHAnsi"/>
          <w:color w:val="auto"/>
          <w:sz w:val="28"/>
          <w:rtl/>
        </w:rPr>
      </w:pPr>
      <w:r w:rsidRPr="00EA1A77">
        <w:rPr>
          <w:rFonts w:asciiTheme="minorHAnsi" w:hAnsiTheme="minorHAnsi" w:hint="cs"/>
          <w:color w:val="auto"/>
          <w:sz w:val="28"/>
          <w:rtl/>
        </w:rPr>
        <w:t xml:space="preserve">بنابراین حکم به واقفی بودن این راوی </w:t>
      </w:r>
      <w:r w:rsidRPr="00EA1A77">
        <w:rPr>
          <w:rFonts w:asciiTheme="minorHAnsi" w:hAnsiTheme="minorHAnsi"/>
          <w:color w:val="auto"/>
          <w:sz w:val="28"/>
          <w:rtl/>
        </w:rPr>
        <w:t>م</w:t>
      </w:r>
      <w:r w:rsidRPr="00EA1A77">
        <w:rPr>
          <w:rFonts w:asciiTheme="minorHAnsi" w:hAnsiTheme="minorHAnsi" w:hint="cs"/>
          <w:color w:val="auto"/>
          <w:sz w:val="28"/>
          <w:rtl/>
        </w:rPr>
        <w:t>ی‌</w:t>
      </w:r>
      <w:r w:rsidRPr="00EA1A77">
        <w:rPr>
          <w:rFonts w:asciiTheme="minorHAnsi" w:hAnsiTheme="minorHAnsi" w:hint="eastAsia"/>
          <w:color w:val="auto"/>
          <w:sz w:val="28"/>
          <w:rtl/>
        </w:rPr>
        <w:t>کن</w:t>
      </w:r>
      <w:r w:rsidRPr="00EA1A77">
        <w:rPr>
          <w:rFonts w:asciiTheme="minorHAnsi" w:hAnsiTheme="minorHAnsi" w:hint="cs"/>
          <w:color w:val="auto"/>
          <w:sz w:val="28"/>
          <w:rtl/>
        </w:rPr>
        <w:t>ی</w:t>
      </w:r>
      <w:r w:rsidRPr="00EA1A77">
        <w:rPr>
          <w:rFonts w:asciiTheme="minorHAnsi" w:hAnsiTheme="minorHAnsi" w:hint="eastAsia"/>
          <w:color w:val="auto"/>
          <w:sz w:val="28"/>
          <w:rtl/>
        </w:rPr>
        <w:t>م</w:t>
      </w:r>
      <w:r w:rsidRPr="00EA1A77">
        <w:rPr>
          <w:rFonts w:asciiTheme="minorHAnsi" w:hAnsiTheme="minorHAnsi" w:hint="cs"/>
          <w:color w:val="auto"/>
          <w:sz w:val="28"/>
          <w:rtl/>
        </w:rPr>
        <w:t>.</w:t>
      </w:r>
    </w:p>
    <w:p w:rsidR="00EA1A77" w:rsidRPr="00EA1A77" w:rsidRDefault="00EA1A77" w:rsidP="00EA1A77">
      <w:pPr>
        <w:jc w:val="both"/>
        <w:rPr>
          <w:rFonts w:asciiTheme="minorHAnsi" w:hAnsiTheme="minorHAnsi"/>
          <w:color w:val="auto"/>
          <w:sz w:val="28"/>
          <w:rtl/>
        </w:rPr>
      </w:pPr>
      <w:r w:rsidRPr="00EA1A77">
        <w:rPr>
          <w:rFonts w:asciiTheme="minorHAnsi" w:hAnsiTheme="minorHAnsi" w:hint="cs"/>
          <w:color w:val="auto"/>
          <w:sz w:val="28"/>
          <w:rtl/>
        </w:rPr>
        <w:t>برای وثاقت «درست بن أبی منصور» چند راه مطرح است:</w:t>
      </w:r>
    </w:p>
    <w:p w:rsidR="00EA1A77" w:rsidRPr="00450673" w:rsidRDefault="00EA1A77" w:rsidP="00634270">
      <w:pPr>
        <w:jc w:val="both"/>
        <w:rPr>
          <w:rFonts w:asciiTheme="minorHAnsi" w:hAnsiTheme="minorHAnsi" w:cs="B Titr"/>
          <w:color w:val="auto"/>
          <w:sz w:val="24"/>
          <w:szCs w:val="24"/>
          <w:rtl/>
        </w:rPr>
      </w:pPr>
      <w:r w:rsidRPr="00450673">
        <w:rPr>
          <w:rFonts w:asciiTheme="minorHAnsi" w:hAnsiTheme="minorHAnsi" w:cs="B Titr" w:hint="cs"/>
          <w:color w:val="auto"/>
          <w:sz w:val="24"/>
          <w:szCs w:val="24"/>
          <w:rtl/>
        </w:rPr>
        <w:t>1. مشایخ ثقات:</w:t>
      </w:r>
    </w:p>
    <w:p w:rsidR="00EA1A77" w:rsidRPr="003C213A" w:rsidRDefault="00EA1A77" w:rsidP="005D5398">
      <w:pPr>
        <w:jc w:val="both"/>
        <w:rPr>
          <w:rtl/>
        </w:rPr>
      </w:pPr>
      <w:r w:rsidRPr="00450673">
        <w:rPr>
          <w:rFonts w:asciiTheme="minorHAnsi" w:hAnsiTheme="minorHAnsi" w:cs="B Titr" w:hint="cs"/>
          <w:color w:val="auto"/>
          <w:sz w:val="24"/>
          <w:szCs w:val="24"/>
          <w:rtl/>
        </w:rPr>
        <w:t>الف)</w:t>
      </w:r>
      <w:r w:rsidRPr="003C213A">
        <w:rPr>
          <w:rFonts w:hint="cs"/>
          <w:rtl/>
        </w:rPr>
        <w:t xml:space="preserve"> «ابن أبی عمیر» با سند صحیح از «درست بن أبی منصور» روایت دارد: </w:t>
      </w:r>
      <w:r w:rsidRPr="003C213A">
        <w:rPr>
          <w:rtl/>
        </w:rPr>
        <w:t>«</w:t>
      </w:r>
      <w:r w:rsidRPr="003C213A">
        <w:rPr>
          <w:rFonts w:hint="cs"/>
          <w:rtl/>
        </w:rPr>
        <w:t>1- عَلِی بْنُ إِبْرَاهِیمَ عَنْ أَبِیهِ عَنِ ابْنِ أبی عُمَیرٍ عَنْ دُرُسْتَ بْنِ أبی مَنْصُورٍ عَنْ رَجُلٍ عَنْ أبی عَبْدِ اللَّهِ علیه‌السلام وَ هِشَامٍ عَنْ أبی عَبْدِ اللَّهِ علیه‌السلام قَالَ: رَأْسُ کلِّ خَطِیئَةٍ حُبُّ الدُّنْیا»</w:t>
      </w:r>
      <w:r w:rsidR="005D5398">
        <w:rPr>
          <w:rFonts w:hint="cs"/>
          <w:rtl/>
        </w:rPr>
        <w:t>.</w:t>
      </w:r>
      <w:r w:rsidR="005D5398">
        <w:rPr>
          <w:rStyle w:val="FootnoteReference"/>
          <w:rtl/>
        </w:rPr>
        <w:footnoteReference w:id="365"/>
      </w:r>
    </w:p>
    <w:p w:rsidR="00EA1A77" w:rsidRPr="00EA1A77" w:rsidRDefault="00EA1A77" w:rsidP="00EA1A77">
      <w:pPr>
        <w:jc w:val="both"/>
        <w:rPr>
          <w:rFonts w:asciiTheme="minorHAnsi" w:hAnsiTheme="minorHAnsi"/>
          <w:color w:val="auto"/>
          <w:sz w:val="28"/>
          <w:rtl/>
        </w:rPr>
      </w:pPr>
      <w:r w:rsidRPr="00EA1A77">
        <w:rPr>
          <w:rFonts w:asciiTheme="minorHAnsi" w:hAnsiTheme="minorHAnsi" w:hint="cs"/>
          <w:color w:val="auto"/>
          <w:sz w:val="28"/>
          <w:rtl/>
        </w:rPr>
        <w:t>باید به این نکته نیز توجه شود که این روایت در اول باب قرار دارد.</w:t>
      </w:r>
    </w:p>
    <w:p w:rsidR="00EA1A77" w:rsidRPr="003C213A" w:rsidRDefault="00EA1A77" w:rsidP="005D5398">
      <w:pPr>
        <w:jc w:val="both"/>
        <w:rPr>
          <w:rtl/>
        </w:rPr>
      </w:pPr>
      <w:r w:rsidRPr="00450673">
        <w:rPr>
          <w:rFonts w:asciiTheme="minorHAnsi" w:hAnsiTheme="minorHAnsi" w:cs="B Titr" w:hint="cs"/>
          <w:color w:val="auto"/>
          <w:sz w:val="24"/>
          <w:szCs w:val="24"/>
          <w:rtl/>
        </w:rPr>
        <w:t>ب)</w:t>
      </w:r>
      <w:r w:rsidRPr="003C213A">
        <w:rPr>
          <w:rFonts w:hint="cs"/>
          <w:rtl/>
        </w:rPr>
        <w:t xml:space="preserve"> «بزنطی» نیز از «درست بن أبی منصور» نقل روایت دارد: </w:t>
      </w:r>
      <w:r w:rsidRPr="003C213A">
        <w:rPr>
          <w:rtl/>
        </w:rPr>
        <w:t>«</w:t>
      </w:r>
      <w:r w:rsidRPr="003C213A">
        <w:rPr>
          <w:rFonts w:hint="cs"/>
          <w:rtl/>
        </w:rPr>
        <w:t>7- عَنْهُ عَنْ أَحْمَدَ عَنْ أَحْمَدَ بْنِ مُحَمَّدِ بْنِ أبی نَصْرٍ عَنْ دُرُسْتَ قَالَ سَمِعْتُ أَبَا إِبْرَاهِیمَ ع ی</w:t>
      </w:r>
      <w:r w:rsidRPr="003C213A">
        <w:rPr>
          <w:rFonts w:hint="eastAsia"/>
          <w:rtl/>
        </w:rPr>
        <w:t>قُولُ</w:t>
      </w:r>
      <w:r w:rsidRPr="003C213A">
        <w:rPr>
          <w:rFonts w:hint="cs"/>
          <w:rtl/>
        </w:rPr>
        <w:t xml:space="preserve"> إِذَا مَرِضَ الْمُؤْمِنُ أَوْحَی اللَّهُ عَزَّ وَ جَلَّ إِلَی صَاحِبِ الشِّمَالِ لَا تَکتُبْ عَلَی عَبْدِی مَا دَامَ فِی حَبْسِی وَ وَثَاقِی ذَنْباً وَ یوحِی إِلَی صَاحِبِ الْیمِینِ أَنِ اکتُبْ لِعَبْدِی مَا کنْتَ تَکتُبُهُ فِی</w:t>
      </w:r>
      <w:r w:rsidR="005D5398">
        <w:rPr>
          <w:rFonts w:hint="cs"/>
          <w:rtl/>
        </w:rPr>
        <w:t xml:space="preserve"> صِحَّتِهِ مِنَ الْحَسَنَاتِ».</w:t>
      </w:r>
      <w:r w:rsidR="005D5398">
        <w:rPr>
          <w:rStyle w:val="FootnoteReference"/>
          <w:rtl/>
        </w:rPr>
        <w:footnoteReference w:id="366"/>
      </w:r>
    </w:p>
    <w:p w:rsidR="00EA1A77" w:rsidRPr="003C213A" w:rsidRDefault="00EA1A77" w:rsidP="00634270">
      <w:pPr>
        <w:jc w:val="both"/>
        <w:rPr>
          <w:rtl/>
        </w:rPr>
      </w:pPr>
      <w:r w:rsidRPr="00450673">
        <w:rPr>
          <w:rFonts w:asciiTheme="minorHAnsi" w:hAnsiTheme="minorHAnsi" w:cs="B Titr" w:hint="cs"/>
          <w:color w:val="auto"/>
          <w:sz w:val="24"/>
          <w:szCs w:val="24"/>
          <w:rtl/>
        </w:rPr>
        <w:t xml:space="preserve">2. کثرت روایت اجلاء: </w:t>
      </w:r>
      <w:r w:rsidRPr="003C213A">
        <w:rPr>
          <w:rFonts w:hint="cs"/>
          <w:rtl/>
        </w:rPr>
        <w:t>«درست بن أبی منصور» 126 روایت دارد که این راویان از وی نقل روایت دارند:</w:t>
      </w:r>
    </w:p>
    <w:p w:rsidR="00EA1A77" w:rsidRPr="00EA1A77" w:rsidRDefault="00EA1A77" w:rsidP="00450673">
      <w:pPr>
        <w:ind w:left="720"/>
        <w:jc w:val="both"/>
        <w:rPr>
          <w:rFonts w:asciiTheme="minorHAnsi" w:hAnsiTheme="minorHAnsi"/>
          <w:color w:val="auto"/>
          <w:sz w:val="28"/>
          <w:rtl/>
        </w:rPr>
      </w:pPr>
      <w:r w:rsidRPr="00EA1A77">
        <w:rPr>
          <w:rFonts w:asciiTheme="minorHAnsi" w:hAnsiTheme="minorHAnsi" w:hint="cs"/>
          <w:color w:val="auto"/>
          <w:sz w:val="28"/>
          <w:rtl/>
        </w:rPr>
        <w:lastRenderedPageBreak/>
        <w:t>«ابن أبی عمیر» 10 روایت؛</w:t>
      </w:r>
    </w:p>
    <w:p w:rsidR="00EA1A77" w:rsidRPr="00EA1A77" w:rsidRDefault="00EA1A77" w:rsidP="00450673">
      <w:pPr>
        <w:ind w:left="720"/>
        <w:jc w:val="both"/>
        <w:rPr>
          <w:rFonts w:asciiTheme="minorHAnsi" w:hAnsiTheme="minorHAnsi"/>
          <w:color w:val="auto"/>
          <w:sz w:val="28"/>
          <w:rtl/>
        </w:rPr>
      </w:pPr>
      <w:r w:rsidRPr="00EA1A77">
        <w:rPr>
          <w:rFonts w:asciiTheme="minorHAnsi" w:hAnsiTheme="minorHAnsi" w:hint="cs"/>
          <w:color w:val="auto"/>
          <w:sz w:val="28"/>
          <w:rtl/>
        </w:rPr>
        <w:t>«علی بن حسن طاطری» 19 روایت؛</w:t>
      </w:r>
    </w:p>
    <w:p w:rsidR="00EA1A77" w:rsidRPr="00EA1A77" w:rsidRDefault="00EA1A77" w:rsidP="00450673">
      <w:pPr>
        <w:ind w:left="720"/>
        <w:jc w:val="both"/>
        <w:rPr>
          <w:rFonts w:asciiTheme="minorHAnsi" w:hAnsiTheme="minorHAnsi"/>
          <w:color w:val="auto"/>
          <w:sz w:val="28"/>
          <w:rtl/>
        </w:rPr>
      </w:pPr>
      <w:r w:rsidRPr="00EA1A77">
        <w:rPr>
          <w:rFonts w:asciiTheme="minorHAnsi" w:hAnsiTheme="minorHAnsi" w:hint="cs"/>
          <w:color w:val="auto"/>
          <w:sz w:val="28"/>
          <w:rtl/>
        </w:rPr>
        <w:t>«یونس بن عبدالرحمن»؛</w:t>
      </w:r>
    </w:p>
    <w:p w:rsidR="00EA1A77" w:rsidRPr="00EA1A77" w:rsidRDefault="00EA1A77" w:rsidP="00450673">
      <w:pPr>
        <w:ind w:left="720"/>
        <w:jc w:val="both"/>
        <w:rPr>
          <w:rFonts w:asciiTheme="minorHAnsi" w:hAnsiTheme="minorHAnsi"/>
          <w:color w:val="auto"/>
          <w:sz w:val="28"/>
          <w:rtl/>
        </w:rPr>
      </w:pPr>
      <w:r w:rsidRPr="00EA1A77">
        <w:rPr>
          <w:rFonts w:asciiTheme="minorHAnsi" w:hAnsiTheme="minorHAnsi" w:hint="cs"/>
          <w:color w:val="auto"/>
          <w:sz w:val="28"/>
          <w:rtl/>
        </w:rPr>
        <w:t>«نضر بن سوید صیرفی» 9 روایت.</w:t>
      </w:r>
    </w:p>
    <w:p w:rsidR="00EA1A77" w:rsidRPr="00EA1A77" w:rsidRDefault="00EA1A77" w:rsidP="00EA1A77">
      <w:pPr>
        <w:jc w:val="both"/>
        <w:rPr>
          <w:rFonts w:asciiTheme="minorHAnsi" w:hAnsiTheme="minorHAnsi"/>
          <w:color w:val="auto"/>
          <w:sz w:val="28"/>
          <w:rtl/>
        </w:rPr>
      </w:pPr>
      <w:r w:rsidRPr="00EA1A77">
        <w:rPr>
          <w:rFonts w:asciiTheme="minorHAnsi" w:hAnsiTheme="minorHAnsi" w:hint="cs"/>
          <w:color w:val="auto"/>
          <w:sz w:val="28"/>
          <w:rtl/>
        </w:rPr>
        <w:t>پس این راوی کثرت روایت اجلاء را دارد و قدحی نیز در مورد او وارد نشده است و از این راه نیز قابل توثیق است.</w:t>
      </w:r>
    </w:p>
    <w:p w:rsidR="00EA1A77" w:rsidRPr="003C213A" w:rsidRDefault="00EA1A77" w:rsidP="00634270">
      <w:pPr>
        <w:jc w:val="both"/>
        <w:rPr>
          <w:rtl/>
        </w:rPr>
      </w:pPr>
      <w:r w:rsidRPr="00450673">
        <w:rPr>
          <w:rFonts w:asciiTheme="minorHAnsi" w:hAnsiTheme="minorHAnsi" w:cs="B Titr" w:hint="cs"/>
          <w:color w:val="auto"/>
          <w:sz w:val="24"/>
          <w:szCs w:val="24"/>
          <w:rtl/>
        </w:rPr>
        <w:t>3 و 4.</w:t>
      </w:r>
      <w:r w:rsidRPr="003C213A">
        <w:rPr>
          <w:rFonts w:hint="cs"/>
          <w:rtl/>
        </w:rPr>
        <w:t xml:space="preserve"> نقل «طاطری» از راوی و واقع شدن راوی در تفسیر «علی بن ابراهیم»: گفته شد که این دو راه را برای اثبات وثاقت راوی </w:t>
      </w:r>
      <w:r w:rsidRPr="003C213A">
        <w:rPr>
          <w:rtl/>
        </w:rPr>
        <w:t>نم</w:t>
      </w:r>
      <w:r w:rsidRPr="003C213A">
        <w:rPr>
          <w:rFonts w:hint="cs"/>
          <w:rtl/>
        </w:rPr>
        <w:t>ی‌</w:t>
      </w:r>
      <w:r w:rsidRPr="003C213A">
        <w:rPr>
          <w:rFonts w:hint="eastAsia"/>
          <w:rtl/>
        </w:rPr>
        <w:t>پذ</w:t>
      </w:r>
      <w:r w:rsidRPr="003C213A">
        <w:rPr>
          <w:rFonts w:hint="cs"/>
          <w:rtl/>
        </w:rPr>
        <w:t>ی</w:t>
      </w:r>
      <w:r w:rsidRPr="003C213A">
        <w:rPr>
          <w:rFonts w:hint="eastAsia"/>
          <w:rtl/>
        </w:rPr>
        <w:t>ر</w:t>
      </w:r>
      <w:r w:rsidRPr="003C213A">
        <w:rPr>
          <w:rFonts w:hint="cs"/>
          <w:rtl/>
        </w:rPr>
        <w:t>ی</w:t>
      </w:r>
      <w:r w:rsidRPr="003C213A">
        <w:rPr>
          <w:rFonts w:hint="eastAsia"/>
          <w:rtl/>
        </w:rPr>
        <w:t>م</w:t>
      </w:r>
      <w:r w:rsidRPr="003C213A">
        <w:rPr>
          <w:rFonts w:hint="cs"/>
          <w:rtl/>
        </w:rPr>
        <w:t>.</w:t>
      </w:r>
    </w:p>
    <w:p w:rsidR="00EA1A77" w:rsidRPr="00EA1A77" w:rsidRDefault="00EA1A77" w:rsidP="00EA1A77">
      <w:pPr>
        <w:jc w:val="both"/>
        <w:rPr>
          <w:rFonts w:asciiTheme="minorHAnsi" w:hAnsiTheme="minorHAnsi"/>
          <w:color w:val="auto"/>
          <w:sz w:val="28"/>
          <w:rtl/>
        </w:rPr>
      </w:pPr>
      <w:r w:rsidRPr="00EA1A77">
        <w:rPr>
          <w:rFonts w:asciiTheme="minorHAnsi" w:hAnsiTheme="minorHAnsi" w:hint="cs"/>
          <w:color w:val="auto"/>
          <w:sz w:val="28"/>
          <w:rtl/>
        </w:rPr>
        <w:t xml:space="preserve">درنتیجه «درست بن أبی منصور» را واقفی و ثقه </w:t>
      </w:r>
      <w:r w:rsidRPr="00EA1A77">
        <w:rPr>
          <w:rFonts w:asciiTheme="minorHAnsi" w:hAnsiTheme="minorHAnsi"/>
          <w:color w:val="auto"/>
          <w:sz w:val="28"/>
          <w:rtl/>
        </w:rPr>
        <w:t>م</w:t>
      </w:r>
      <w:r w:rsidRPr="00EA1A77">
        <w:rPr>
          <w:rFonts w:asciiTheme="minorHAnsi" w:hAnsiTheme="minorHAnsi" w:hint="cs"/>
          <w:color w:val="auto"/>
          <w:sz w:val="28"/>
          <w:rtl/>
        </w:rPr>
        <w:t>ی‌</w:t>
      </w:r>
      <w:r w:rsidRPr="00EA1A77">
        <w:rPr>
          <w:rFonts w:asciiTheme="minorHAnsi" w:hAnsiTheme="minorHAnsi" w:hint="eastAsia"/>
          <w:color w:val="auto"/>
          <w:sz w:val="28"/>
          <w:rtl/>
        </w:rPr>
        <w:t>دان</w:t>
      </w:r>
      <w:r w:rsidRPr="00EA1A77">
        <w:rPr>
          <w:rFonts w:asciiTheme="minorHAnsi" w:hAnsiTheme="minorHAnsi" w:hint="cs"/>
          <w:color w:val="auto"/>
          <w:sz w:val="28"/>
          <w:rtl/>
        </w:rPr>
        <w:t>ی</w:t>
      </w:r>
      <w:r w:rsidRPr="00EA1A77">
        <w:rPr>
          <w:rFonts w:asciiTheme="minorHAnsi" w:hAnsiTheme="minorHAnsi" w:hint="eastAsia"/>
          <w:color w:val="auto"/>
          <w:sz w:val="28"/>
          <w:rtl/>
        </w:rPr>
        <w:t>م</w:t>
      </w:r>
      <w:r w:rsidRPr="00EA1A77">
        <w:rPr>
          <w:rFonts w:asciiTheme="minorHAnsi" w:hAnsiTheme="minorHAnsi" w:hint="cs"/>
          <w:color w:val="auto"/>
          <w:sz w:val="28"/>
          <w:rtl/>
        </w:rPr>
        <w:t>.</w:t>
      </w:r>
    </w:p>
    <w:p w:rsidR="00EA1A77" w:rsidRPr="00EA1A77" w:rsidRDefault="00EA1A77" w:rsidP="00450673">
      <w:pPr>
        <w:pStyle w:val="2"/>
        <w:rPr>
          <w:rtl/>
        </w:rPr>
      </w:pPr>
      <w:bookmarkStart w:id="367" w:name="_Toc40762598"/>
      <w:r w:rsidRPr="00EA1A77">
        <w:rPr>
          <w:rFonts w:hint="cs"/>
          <w:rtl/>
        </w:rPr>
        <w:t>22. «سالم بن مکرم»</w:t>
      </w:r>
      <w:bookmarkEnd w:id="367"/>
    </w:p>
    <w:p w:rsidR="00EA1A77" w:rsidRPr="003C213A" w:rsidRDefault="00EA1A77" w:rsidP="006F5972">
      <w:pPr>
        <w:jc w:val="both"/>
        <w:rPr>
          <w:rtl/>
        </w:rPr>
      </w:pPr>
      <w:r w:rsidRPr="00450673">
        <w:rPr>
          <w:rFonts w:asciiTheme="minorHAnsi" w:hAnsiTheme="minorHAnsi" w:cs="B Titr" w:hint="cs"/>
          <w:color w:val="auto"/>
          <w:sz w:val="24"/>
          <w:szCs w:val="24"/>
          <w:rtl/>
        </w:rPr>
        <w:t>«رجال نجاشی»:</w:t>
      </w:r>
      <w:r w:rsidRPr="003C213A">
        <w:rPr>
          <w:rFonts w:hint="cs"/>
          <w:rtl/>
        </w:rPr>
        <w:t xml:space="preserve"> </w:t>
      </w:r>
      <w:r w:rsidRPr="003C213A">
        <w:rPr>
          <w:rtl/>
        </w:rPr>
        <w:t>«</w:t>
      </w:r>
      <w:r w:rsidRPr="003C213A">
        <w:rPr>
          <w:rFonts w:hint="cs"/>
          <w:rtl/>
        </w:rPr>
        <w:t xml:space="preserve">501 سالم بن مکرم بن عبد </w:t>
      </w:r>
      <w:r w:rsidRPr="003C213A">
        <w:rPr>
          <w:rtl/>
        </w:rPr>
        <w:t>الله</w:t>
      </w:r>
      <w:r w:rsidRPr="003C213A">
        <w:rPr>
          <w:rFonts w:hint="cs"/>
          <w:rtl/>
        </w:rPr>
        <w:t>: أبو خدیجة و یقال: أبو سلمة الکناسی. یقال صاحب الغنم مولی بنی أسد الجمال. یقال: کنیته کانت أبا خدیجة و أن أبا عبد الله علیه‌السلام کناه أبا سلمة، ثقة ثقة، روی عن أبی عبد الله و أبی الحسن علیهماالسلام. له کتاب یرویه عنه عدة من أصحابنا. أخبرنا علی بن أحمد بن طاهر أبو الحسین القمی قال: حدثنا محمد بن الحسن بن الولید قال: حدثنا الحسین بن محمد بن عامر، عن معلی بن محمد، عن الحسن بن علی الوشاء، عن أبی خدیجة بکتابه»</w:t>
      </w:r>
      <w:r w:rsidR="006F5972">
        <w:rPr>
          <w:rFonts w:hint="cs"/>
          <w:rtl/>
        </w:rPr>
        <w:t>.</w:t>
      </w:r>
      <w:r w:rsidR="006F5972">
        <w:rPr>
          <w:rStyle w:val="FootnoteReference"/>
          <w:rtl/>
        </w:rPr>
        <w:footnoteReference w:id="367"/>
      </w:r>
    </w:p>
    <w:p w:rsidR="00EA1A77" w:rsidRPr="003C213A" w:rsidRDefault="00EA1A77" w:rsidP="00634270">
      <w:pPr>
        <w:jc w:val="both"/>
        <w:rPr>
          <w:rtl/>
        </w:rPr>
      </w:pPr>
      <w:r w:rsidRPr="003C213A">
        <w:rPr>
          <w:rFonts w:hint="cs"/>
          <w:rtl/>
        </w:rPr>
        <w:t xml:space="preserve">در این کتاب «سالم بن مکرم» ثقه دانسته شده و بر آن تأکید شده است. «نجاشی» در مورد کنیه وی </w:t>
      </w:r>
      <w:r w:rsidRPr="003C213A">
        <w:rPr>
          <w:rtl/>
        </w:rPr>
        <w:t>م</w:t>
      </w:r>
      <w:r w:rsidRPr="003C213A">
        <w:rPr>
          <w:rFonts w:hint="cs"/>
          <w:rtl/>
        </w:rPr>
        <w:t>ی‌</w:t>
      </w:r>
      <w:r w:rsidRPr="003C213A">
        <w:rPr>
          <w:rFonts w:hint="eastAsia"/>
          <w:rtl/>
        </w:rPr>
        <w:t>گو</w:t>
      </w:r>
      <w:r w:rsidRPr="003C213A">
        <w:rPr>
          <w:rFonts w:hint="cs"/>
          <w:rtl/>
        </w:rPr>
        <w:t>ی</w:t>
      </w:r>
      <w:r w:rsidRPr="003C213A">
        <w:rPr>
          <w:rFonts w:hint="eastAsia"/>
          <w:rtl/>
        </w:rPr>
        <w:t>د</w:t>
      </w:r>
      <w:r w:rsidRPr="003C213A">
        <w:rPr>
          <w:rFonts w:hint="cs"/>
          <w:rtl/>
        </w:rPr>
        <w:t xml:space="preserve">: «یقال کنیته ابا خدیجه و أن أبا عبد الله علیه‌السلام کناه أبا سلمة». گویا خود «نجاشی» به این مطلب اطمینان نداشته و قول </w:t>
      </w:r>
      <w:r w:rsidRPr="003C213A">
        <w:rPr>
          <w:rtl/>
        </w:rPr>
        <w:t>عده‌ا</w:t>
      </w:r>
      <w:r w:rsidRPr="003C213A">
        <w:rPr>
          <w:rFonts w:hint="cs"/>
          <w:rtl/>
        </w:rPr>
        <w:t xml:space="preserve">ی که «ابا خدیجه» و «ابا سلمه» را یک راوی </w:t>
      </w:r>
      <w:r w:rsidRPr="003C213A">
        <w:rPr>
          <w:rtl/>
        </w:rPr>
        <w:t>م</w:t>
      </w:r>
      <w:r w:rsidRPr="003C213A">
        <w:rPr>
          <w:rFonts w:hint="cs"/>
          <w:rtl/>
        </w:rPr>
        <w:t>ی‌</w:t>
      </w:r>
      <w:r w:rsidRPr="003C213A">
        <w:rPr>
          <w:rFonts w:hint="eastAsia"/>
          <w:rtl/>
        </w:rPr>
        <w:t>دانستند</w:t>
      </w:r>
      <w:r w:rsidRPr="003C213A">
        <w:rPr>
          <w:rFonts w:hint="cs"/>
          <w:rtl/>
        </w:rPr>
        <w:t xml:space="preserve"> نقل کرده است.</w:t>
      </w:r>
    </w:p>
    <w:p w:rsidR="00EA1A77" w:rsidRPr="003C213A" w:rsidRDefault="00EA1A77" w:rsidP="006F5972">
      <w:pPr>
        <w:jc w:val="both"/>
        <w:rPr>
          <w:rtl/>
        </w:rPr>
      </w:pPr>
      <w:r w:rsidRPr="00773F39">
        <w:rPr>
          <w:rFonts w:asciiTheme="minorHAnsi" w:hAnsiTheme="minorHAnsi" w:cs="B Titr" w:hint="cs"/>
          <w:color w:val="auto"/>
          <w:sz w:val="24"/>
          <w:szCs w:val="24"/>
          <w:rtl/>
        </w:rPr>
        <w:t>«فهرست شیخ طوسی»:</w:t>
      </w:r>
      <w:r w:rsidRPr="003C213A">
        <w:rPr>
          <w:rFonts w:hint="cs"/>
          <w:rtl/>
        </w:rPr>
        <w:t xml:space="preserve"> </w:t>
      </w:r>
      <w:r w:rsidRPr="003C213A">
        <w:rPr>
          <w:rtl/>
        </w:rPr>
        <w:t>«</w:t>
      </w:r>
      <w:r w:rsidRPr="003C213A">
        <w:rPr>
          <w:rFonts w:hint="cs"/>
          <w:rtl/>
        </w:rPr>
        <w:t xml:space="preserve">[337] سالم [بن </w:t>
      </w:r>
      <w:r w:rsidRPr="003C213A">
        <w:rPr>
          <w:rtl/>
        </w:rPr>
        <w:t>مکرم</w:t>
      </w:r>
      <w:r w:rsidRPr="003C213A">
        <w:rPr>
          <w:rFonts w:hint="cs"/>
          <w:rtl/>
        </w:rPr>
        <w:t xml:space="preserve">]: سالم بن مکرم، یکنّی أبا خدیجة- و مکرم یکنّی أبا سلمة- ضعیف. له کتاب. أخبرنا به جماعة، عن محمّد بن علی بن الحسین، عن أبیه، </w:t>
      </w:r>
      <w:r w:rsidRPr="003C213A">
        <w:rPr>
          <w:rtl/>
        </w:rPr>
        <w:t>عن</w:t>
      </w:r>
      <w:r w:rsidRPr="003C213A">
        <w:rPr>
          <w:rFonts w:hint="cs"/>
          <w:rtl/>
        </w:rPr>
        <w:t xml:space="preserve"> سعد بن عبد اللّه و الحمیری و محمّد بن یحیی و أحمد بن إدریس، عن أحمد ابن محمّد، عن الحسن بن علی الوشاء، عن أحمد بن عائذ، عن أبی خدیجة</w:t>
      </w:r>
      <w:r w:rsidRPr="003C213A">
        <w:rPr>
          <w:rtl/>
        </w:rPr>
        <w:t>؛ و</w:t>
      </w:r>
      <w:r w:rsidRPr="003C213A">
        <w:rPr>
          <w:rFonts w:hint="cs"/>
          <w:rtl/>
        </w:rPr>
        <w:t xml:space="preserve"> أخبرنا الحسین بن عبید اللّه، عن البزوفری، عن أحمد بن إدریس، عن أحمد بن محمّد، عن الحسن بن علی الوشاء، عن أحمد بن عائذ، عن أبی خدیجة</w:t>
      </w:r>
      <w:r w:rsidRPr="003C213A">
        <w:rPr>
          <w:rtl/>
        </w:rPr>
        <w:t>؛ و</w:t>
      </w:r>
      <w:r w:rsidRPr="003C213A">
        <w:rPr>
          <w:rFonts w:hint="cs"/>
          <w:rtl/>
        </w:rPr>
        <w:t xml:space="preserve"> أخبرنا ابن أبی جید، عن ابن الولید، عن الصفّار، عن محمّد بن الحسین، عن عبد الرحمن بن أبی هاشم البزّاز، عن سالم بن أبی سلمة و هو أبو خدیجة»</w:t>
      </w:r>
      <w:r w:rsidR="006F5972">
        <w:rPr>
          <w:rFonts w:hint="cs"/>
          <w:rtl/>
        </w:rPr>
        <w:t>.</w:t>
      </w:r>
      <w:r w:rsidR="006F5972">
        <w:rPr>
          <w:rStyle w:val="FootnoteReference"/>
          <w:rtl/>
        </w:rPr>
        <w:footnoteReference w:id="368"/>
      </w:r>
    </w:p>
    <w:p w:rsidR="00EA1A77" w:rsidRPr="00EA1A77" w:rsidRDefault="00EA1A77" w:rsidP="00EA1A77">
      <w:pPr>
        <w:jc w:val="both"/>
        <w:rPr>
          <w:rFonts w:asciiTheme="minorHAnsi" w:hAnsiTheme="minorHAnsi"/>
          <w:color w:val="auto"/>
          <w:sz w:val="28"/>
          <w:rtl/>
        </w:rPr>
      </w:pPr>
      <w:r w:rsidRPr="00EA1A77">
        <w:rPr>
          <w:rFonts w:asciiTheme="minorHAnsi" w:hAnsiTheme="minorHAnsi" w:hint="cs"/>
          <w:color w:val="auto"/>
          <w:sz w:val="28"/>
          <w:rtl/>
        </w:rPr>
        <w:t xml:space="preserve">در این کتاب بر خلاف «رجال نجاشی»، «ابا خدیجه» </w:t>
      </w:r>
      <w:r w:rsidRPr="00EA1A77">
        <w:rPr>
          <w:rFonts w:asciiTheme="minorHAnsi" w:hAnsiTheme="minorHAnsi"/>
          <w:color w:val="auto"/>
          <w:sz w:val="28"/>
          <w:rtl/>
        </w:rPr>
        <w:t>کن</w:t>
      </w:r>
      <w:r w:rsidRPr="00EA1A77">
        <w:rPr>
          <w:rFonts w:asciiTheme="minorHAnsi" w:hAnsiTheme="minorHAnsi" w:hint="cs"/>
          <w:color w:val="auto"/>
          <w:sz w:val="28"/>
          <w:rtl/>
        </w:rPr>
        <w:t>ی</w:t>
      </w:r>
      <w:r w:rsidRPr="00EA1A77">
        <w:rPr>
          <w:rFonts w:asciiTheme="minorHAnsi" w:hAnsiTheme="minorHAnsi" w:hint="eastAsia"/>
          <w:color w:val="auto"/>
          <w:sz w:val="28"/>
          <w:rtl/>
        </w:rPr>
        <w:t>ه‌</w:t>
      </w:r>
      <w:r w:rsidRPr="00EA1A77">
        <w:rPr>
          <w:rFonts w:asciiTheme="minorHAnsi" w:hAnsiTheme="minorHAnsi" w:hint="cs"/>
          <w:color w:val="auto"/>
          <w:sz w:val="28"/>
          <w:rtl/>
        </w:rPr>
        <w:t xml:space="preserve">ی «سالم بن مکرم» دانسته شده است و «ابا سلمه» به عنوان </w:t>
      </w:r>
      <w:r w:rsidRPr="00EA1A77">
        <w:rPr>
          <w:rFonts w:asciiTheme="minorHAnsi" w:hAnsiTheme="minorHAnsi"/>
          <w:color w:val="auto"/>
          <w:sz w:val="28"/>
          <w:rtl/>
        </w:rPr>
        <w:t>کن</w:t>
      </w:r>
      <w:r w:rsidRPr="00EA1A77">
        <w:rPr>
          <w:rFonts w:asciiTheme="minorHAnsi" w:hAnsiTheme="minorHAnsi" w:hint="cs"/>
          <w:color w:val="auto"/>
          <w:sz w:val="28"/>
          <w:rtl/>
        </w:rPr>
        <w:t>ی</w:t>
      </w:r>
      <w:r w:rsidRPr="00EA1A77">
        <w:rPr>
          <w:rFonts w:asciiTheme="minorHAnsi" w:hAnsiTheme="minorHAnsi" w:hint="eastAsia"/>
          <w:color w:val="auto"/>
          <w:sz w:val="28"/>
          <w:rtl/>
        </w:rPr>
        <w:t>ه‌</w:t>
      </w:r>
      <w:r w:rsidRPr="00EA1A77">
        <w:rPr>
          <w:rFonts w:asciiTheme="minorHAnsi" w:hAnsiTheme="minorHAnsi" w:hint="cs"/>
          <w:color w:val="auto"/>
          <w:sz w:val="28"/>
          <w:rtl/>
        </w:rPr>
        <w:t xml:space="preserve">ی پدر وی ذکر شده است؛ یعنی به نظر «شیخ طوسی» این دو کنیه، </w:t>
      </w:r>
      <w:r w:rsidRPr="00EA1A77">
        <w:rPr>
          <w:rFonts w:asciiTheme="minorHAnsi" w:hAnsiTheme="minorHAnsi"/>
          <w:color w:val="auto"/>
          <w:sz w:val="28"/>
          <w:rtl/>
        </w:rPr>
        <w:t>کن</w:t>
      </w:r>
      <w:r w:rsidRPr="00EA1A77">
        <w:rPr>
          <w:rFonts w:asciiTheme="minorHAnsi" w:hAnsiTheme="minorHAnsi" w:hint="cs"/>
          <w:color w:val="auto"/>
          <w:sz w:val="28"/>
          <w:rtl/>
        </w:rPr>
        <w:t>ی</w:t>
      </w:r>
      <w:r w:rsidRPr="00EA1A77">
        <w:rPr>
          <w:rFonts w:asciiTheme="minorHAnsi" w:hAnsiTheme="minorHAnsi" w:hint="eastAsia"/>
          <w:color w:val="auto"/>
          <w:sz w:val="28"/>
          <w:rtl/>
        </w:rPr>
        <w:t>ه‌</w:t>
      </w:r>
      <w:r w:rsidRPr="00EA1A77">
        <w:rPr>
          <w:rFonts w:asciiTheme="minorHAnsi" w:hAnsiTheme="minorHAnsi" w:hint="cs"/>
          <w:color w:val="auto"/>
          <w:sz w:val="28"/>
          <w:rtl/>
        </w:rPr>
        <w:t>ی دو راوی بوده است.</w:t>
      </w:r>
    </w:p>
    <w:p w:rsidR="00EA1A77" w:rsidRPr="00EA1A77" w:rsidRDefault="00EA1A77" w:rsidP="00EA1A77">
      <w:pPr>
        <w:jc w:val="both"/>
        <w:rPr>
          <w:rFonts w:asciiTheme="minorHAnsi" w:hAnsiTheme="minorHAnsi"/>
          <w:color w:val="auto"/>
          <w:sz w:val="28"/>
          <w:rtl/>
        </w:rPr>
      </w:pPr>
      <w:r w:rsidRPr="00EA1A77">
        <w:rPr>
          <w:rFonts w:asciiTheme="minorHAnsi" w:hAnsiTheme="minorHAnsi" w:hint="cs"/>
          <w:color w:val="auto"/>
          <w:sz w:val="28"/>
          <w:rtl/>
        </w:rPr>
        <w:t xml:space="preserve">همچنین بر خلاف «نجاشی»، «شیخ طوسی» این راوی را ضعیف </w:t>
      </w:r>
      <w:r w:rsidRPr="00EA1A77">
        <w:rPr>
          <w:rFonts w:asciiTheme="minorHAnsi" w:hAnsiTheme="minorHAnsi"/>
          <w:color w:val="auto"/>
          <w:sz w:val="28"/>
          <w:rtl/>
        </w:rPr>
        <w:t>م</w:t>
      </w:r>
      <w:r w:rsidRPr="00EA1A77">
        <w:rPr>
          <w:rFonts w:asciiTheme="minorHAnsi" w:hAnsiTheme="minorHAnsi" w:hint="cs"/>
          <w:color w:val="auto"/>
          <w:sz w:val="28"/>
          <w:rtl/>
        </w:rPr>
        <w:t>ی‌</w:t>
      </w:r>
      <w:r w:rsidRPr="00EA1A77">
        <w:rPr>
          <w:rFonts w:asciiTheme="minorHAnsi" w:hAnsiTheme="minorHAnsi" w:hint="eastAsia"/>
          <w:color w:val="auto"/>
          <w:sz w:val="28"/>
          <w:rtl/>
        </w:rPr>
        <w:t>داند</w:t>
      </w:r>
      <w:r w:rsidRPr="00EA1A77">
        <w:rPr>
          <w:rFonts w:asciiTheme="minorHAnsi" w:hAnsiTheme="minorHAnsi" w:hint="cs"/>
          <w:color w:val="auto"/>
          <w:sz w:val="28"/>
          <w:rtl/>
        </w:rPr>
        <w:t>.</w:t>
      </w:r>
    </w:p>
    <w:p w:rsidR="00EA1A77" w:rsidRPr="003C213A" w:rsidRDefault="00EA1A77" w:rsidP="006F5972">
      <w:pPr>
        <w:jc w:val="both"/>
      </w:pPr>
      <w:r w:rsidRPr="00773F39">
        <w:rPr>
          <w:rFonts w:asciiTheme="minorHAnsi" w:hAnsiTheme="minorHAnsi" w:cs="B Titr" w:hint="cs"/>
          <w:color w:val="auto"/>
          <w:sz w:val="24"/>
          <w:szCs w:val="24"/>
          <w:rtl/>
        </w:rPr>
        <w:t>«استبصار»:</w:t>
      </w:r>
      <w:r w:rsidRPr="003C213A">
        <w:rPr>
          <w:rFonts w:hint="cs"/>
          <w:rtl/>
        </w:rPr>
        <w:t xml:space="preserve"> «شیخ طوسی» پس از نقل روایتی که «ابا خدیجه» در سند آن قرار دارد، در مورد وی </w:t>
      </w:r>
      <w:r w:rsidRPr="003C213A">
        <w:rPr>
          <w:rtl/>
        </w:rPr>
        <w:t>م</w:t>
      </w:r>
      <w:r w:rsidRPr="003C213A">
        <w:rPr>
          <w:rFonts w:hint="cs"/>
          <w:rtl/>
        </w:rPr>
        <w:t>ی‌</w:t>
      </w:r>
      <w:r w:rsidRPr="003C213A">
        <w:rPr>
          <w:rFonts w:hint="eastAsia"/>
          <w:rtl/>
        </w:rPr>
        <w:t>گو</w:t>
      </w:r>
      <w:r w:rsidRPr="003C213A">
        <w:rPr>
          <w:rFonts w:hint="cs"/>
          <w:rtl/>
        </w:rPr>
        <w:t>ی</w:t>
      </w:r>
      <w:r w:rsidRPr="003C213A">
        <w:rPr>
          <w:rFonts w:hint="eastAsia"/>
          <w:rtl/>
        </w:rPr>
        <w:t>د</w:t>
      </w:r>
      <w:r w:rsidRPr="003C213A">
        <w:rPr>
          <w:rFonts w:hint="cs"/>
          <w:rtl/>
        </w:rPr>
        <w:t xml:space="preserve">: </w:t>
      </w:r>
      <w:r w:rsidRPr="003C213A">
        <w:rPr>
          <w:rtl/>
        </w:rPr>
        <w:t>«</w:t>
      </w:r>
      <w:r w:rsidRPr="003C213A">
        <w:rPr>
          <w:rFonts w:hint="cs"/>
          <w:rtl/>
        </w:rPr>
        <w:t xml:space="preserve">فَهَذَا الْخَبَرُ لَمْ یرْوِهِ غَیرُ أبی خَدِیجَةَ وَ إِنْ تَکرَّرَ فِی الْکتُبِ وَ هُوَ ضَعِیفٌ عِنْدَ أَصْحَابِ </w:t>
      </w:r>
      <w:r w:rsidRPr="003C213A">
        <w:rPr>
          <w:rtl/>
        </w:rPr>
        <w:t>الْحَدِ</w:t>
      </w:r>
      <w:r w:rsidRPr="003C213A">
        <w:rPr>
          <w:rFonts w:hint="cs"/>
          <w:rtl/>
        </w:rPr>
        <w:t>ی</w:t>
      </w:r>
      <w:r w:rsidRPr="003C213A">
        <w:rPr>
          <w:rFonts w:hint="eastAsia"/>
          <w:rtl/>
        </w:rPr>
        <w:t>ث</w:t>
      </w:r>
      <w:r w:rsidRPr="003C213A">
        <w:rPr>
          <w:rFonts w:hint="cs"/>
          <w:rtl/>
        </w:rPr>
        <w:t>»</w:t>
      </w:r>
      <w:r w:rsidR="006F5972">
        <w:rPr>
          <w:rFonts w:hint="cs"/>
          <w:rtl/>
        </w:rPr>
        <w:t>.</w:t>
      </w:r>
      <w:r w:rsidR="006F5972">
        <w:rPr>
          <w:rStyle w:val="FootnoteReference"/>
          <w:rtl/>
        </w:rPr>
        <w:footnoteReference w:id="369"/>
      </w:r>
    </w:p>
    <w:p w:rsidR="00EA1A77" w:rsidRPr="003C213A" w:rsidRDefault="00EA1A77" w:rsidP="006F5972">
      <w:pPr>
        <w:jc w:val="both"/>
        <w:rPr>
          <w:rtl/>
        </w:rPr>
      </w:pPr>
      <w:r w:rsidRPr="00773F39">
        <w:rPr>
          <w:rFonts w:asciiTheme="minorHAnsi" w:hAnsiTheme="minorHAnsi" w:cs="B Titr" w:hint="cs"/>
          <w:color w:val="auto"/>
          <w:sz w:val="24"/>
          <w:szCs w:val="24"/>
          <w:rtl/>
        </w:rPr>
        <w:t>«رجال برقی»:</w:t>
      </w:r>
      <w:r w:rsidRPr="003C213A">
        <w:rPr>
          <w:rFonts w:hint="cs"/>
          <w:rtl/>
        </w:rPr>
        <w:t xml:space="preserve"> </w:t>
      </w:r>
      <w:r w:rsidRPr="003C213A">
        <w:rPr>
          <w:rtl/>
        </w:rPr>
        <w:t>«</w:t>
      </w:r>
      <w:r w:rsidRPr="003C213A">
        <w:rPr>
          <w:rFonts w:hint="cs"/>
          <w:rtl/>
        </w:rPr>
        <w:t>سالم أبو خدیجة: صاحب الغنم</w:t>
      </w:r>
      <w:r w:rsidRPr="003C213A">
        <w:rPr>
          <w:rtl/>
        </w:rPr>
        <w:t xml:space="preserve"> </w:t>
      </w:r>
      <w:r w:rsidRPr="003C213A">
        <w:rPr>
          <w:rFonts w:hint="cs"/>
          <w:rtl/>
        </w:rPr>
        <w:t>و یکنی أیضا أبا سلمة، ابن مکرم»</w:t>
      </w:r>
      <w:r w:rsidR="006F5972">
        <w:rPr>
          <w:rFonts w:hint="cs"/>
          <w:rtl/>
        </w:rPr>
        <w:t>.</w:t>
      </w:r>
      <w:r w:rsidR="006F5972">
        <w:rPr>
          <w:rStyle w:val="FootnoteReference"/>
          <w:rtl/>
        </w:rPr>
        <w:footnoteReference w:id="370"/>
      </w:r>
    </w:p>
    <w:p w:rsidR="00EA1A77" w:rsidRPr="00EA1A77" w:rsidRDefault="00EA1A77" w:rsidP="00EA1A77">
      <w:pPr>
        <w:jc w:val="both"/>
        <w:rPr>
          <w:rFonts w:asciiTheme="minorHAnsi" w:hAnsiTheme="minorHAnsi"/>
          <w:color w:val="auto"/>
          <w:sz w:val="28"/>
          <w:rtl/>
        </w:rPr>
      </w:pPr>
      <w:r w:rsidRPr="00EA1A77">
        <w:rPr>
          <w:rFonts w:asciiTheme="minorHAnsi" w:hAnsiTheme="minorHAnsi" w:hint="cs"/>
          <w:color w:val="auto"/>
          <w:sz w:val="28"/>
          <w:rtl/>
        </w:rPr>
        <w:t xml:space="preserve">در این کتاب همانند «رجال نجاشی»، هر دو کنیه را متعلق به یک نفر </w:t>
      </w:r>
      <w:r w:rsidRPr="00EA1A77">
        <w:rPr>
          <w:rFonts w:asciiTheme="minorHAnsi" w:hAnsiTheme="minorHAnsi"/>
          <w:color w:val="auto"/>
          <w:sz w:val="28"/>
          <w:rtl/>
        </w:rPr>
        <w:t>م</w:t>
      </w:r>
      <w:r w:rsidRPr="00EA1A77">
        <w:rPr>
          <w:rFonts w:asciiTheme="minorHAnsi" w:hAnsiTheme="minorHAnsi" w:hint="cs"/>
          <w:color w:val="auto"/>
          <w:sz w:val="28"/>
          <w:rtl/>
        </w:rPr>
        <w:t>ی‌</w:t>
      </w:r>
      <w:r w:rsidRPr="00EA1A77">
        <w:rPr>
          <w:rFonts w:asciiTheme="minorHAnsi" w:hAnsiTheme="minorHAnsi" w:hint="eastAsia"/>
          <w:color w:val="auto"/>
          <w:sz w:val="28"/>
          <w:rtl/>
        </w:rPr>
        <w:t>داند</w:t>
      </w:r>
      <w:r w:rsidRPr="00EA1A77">
        <w:rPr>
          <w:rFonts w:asciiTheme="minorHAnsi" w:hAnsiTheme="minorHAnsi" w:hint="cs"/>
          <w:color w:val="auto"/>
          <w:sz w:val="28"/>
          <w:rtl/>
        </w:rPr>
        <w:t>.</w:t>
      </w:r>
    </w:p>
    <w:p w:rsidR="00EA1A77" w:rsidRPr="003C213A" w:rsidRDefault="00EA1A77" w:rsidP="006F5972">
      <w:pPr>
        <w:jc w:val="both"/>
        <w:rPr>
          <w:rtl/>
        </w:rPr>
      </w:pPr>
      <w:r w:rsidRPr="00773F39">
        <w:rPr>
          <w:rFonts w:asciiTheme="minorHAnsi" w:hAnsiTheme="minorHAnsi" w:cs="B Titr" w:hint="cs"/>
          <w:color w:val="auto"/>
          <w:sz w:val="24"/>
          <w:szCs w:val="24"/>
          <w:rtl/>
        </w:rPr>
        <w:t>«رجال کشی»:</w:t>
      </w:r>
      <w:r w:rsidRPr="003C213A">
        <w:rPr>
          <w:rFonts w:hint="cs"/>
          <w:rtl/>
        </w:rPr>
        <w:t xml:space="preserve"> «661 مُحَمَّدُ بْنُ مَسْعُودٍ، </w:t>
      </w:r>
      <w:r w:rsidRPr="003C213A">
        <w:rPr>
          <w:rtl/>
        </w:rPr>
        <w:t>قَالَ</w:t>
      </w:r>
      <w:r w:rsidRPr="003C213A">
        <w:rPr>
          <w:rFonts w:hint="cs"/>
          <w:rtl/>
        </w:rPr>
        <w:t xml:space="preserve"> سَأَلْتُ أَبَا الْحَسَنِ عَلِی بْنَ الْحَسَنِ، عَنِ اسْمِ أبی خَدِیجَةَ قَالَ سَالِمُ بْنُ مُکرَمٍ، فَقُلْتُ لَهُ ثِقَةٌ فَقَالَ: صَالِحٌ وَ کانَ مِنْ أَهْلِ الْکوفَةِ وَ کانَ جَمَّالًا، وَ ذَکرَ أَنَّهُ حَمَلَ أَبَا عَبْدِ اللَّهِ علیه‌السلام مِنْ مَکةَ إِلَی الْمَدِینَةِ، قَالَ، أَخْبَرَنَا عَبْدُ الرَّحْمَنِ بْنُ أبی هَاشِمٍ عَنْ </w:t>
      </w:r>
      <w:r w:rsidRPr="003C213A">
        <w:rPr>
          <w:rtl/>
        </w:rPr>
        <w:t>أبی</w:t>
      </w:r>
      <w:r w:rsidRPr="003C213A">
        <w:rPr>
          <w:rFonts w:hint="cs"/>
          <w:rtl/>
        </w:rPr>
        <w:t xml:space="preserve"> خَدِیجَةَ قَالَ أَبُو عَبْدِ اللَّهِ علیه‌السلام لَا تَکتَنِ بِأَبِی خَدِیجَةَ! قُلْتُ فَبِمَ أَکتَنِی فَقَالَ بِأَبِی سَلَمَةَ، وَ کانَ سَالِمٌ مِنْ أَصْحَابِ أبی الْخَطَّابِ، وَ کانَ فِی الْمَسْجِدِ یوْمَ بُعِثَ عِیسَی بْنُ مُوسَی بْنِ عَلِی بْنِ عَبْدِ اللَّهِ بْنِ الْعَبَّاسِ، وَ کانَ عَامِلَ الْمَنْصُورِ عَلَی الْکوفَةِ إِلَی أبی الْخَطَّابِ، لَمَّا بَلَغَهُ أَنَّهُمْ قَدْ أَظْهَرُوا الْإِبَاحَاتِ وَ دَعَوُا النَّاسَ إِلَی نُبُوَّةِ أبی الْخَطَّابِ، وَ إِنَّهُمْ یجْتَمِعُونَ فِی الْمَسْجِدِ وَ لَزِمُوا الْأَسَاطِینَ ی</w:t>
      </w:r>
      <w:r w:rsidRPr="003C213A">
        <w:rPr>
          <w:rFonts w:hint="eastAsia"/>
          <w:rtl/>
        </w:rPr>
        <w:t>وَرُّونَ</w:t>
      </w:r>
      <w:r w:rsidRPr="003C213A">
        <w:rPr>
          <w:rFonts w:hint="cs"/>
          <w:rtl/>
        </w:rPr>
        <w:t xml:space="preserve"> النَّاسَ أَنَّهُمْ قَدْ لَزِمُوهَا لِلْعِبَادَةِ، وَ بَعَثَ إِلَیهِمْ رَجُلًا فَقَتَلَهُمْ جَمِیعاً، لَمْ یفْلِتْ مِنْهُمْ إِلَّا رَجُلٌ وَاحِدٌ أَصَابَتْهُ جِرَاحَاتٌ فَسَقَطَ بَینَ الْقَتْلَی یعَدُّ فِیهِمْ، فَلَمَّا جَنَّهُ اللَّیلُ خَرَجَ مِنْ بَینِهِمْ فَتَخَلَّصَ، وَ هُوَ أَبُو سَلَمَةَ سَالِمُ بْنُ مُکرَمٍ الْجَمَّالُ الْمُلَقَّبُ بِأَبِی خَدِیجَةَ، فَذَکرَ بَعْدَ ذَلِک أَنَّهُ تَابَ وَ کانَ مِمَّنْ یرْوِی الْحَدِیثَ»</w:t>
      </w:r>
      <w:r w:rsidR="006F5972">
        <w:rPr>
          <w:rFonts w:hint="cs"/>
          <w:rtl/>
        </w:rPr>
        <w:t>.</w:t>
      </w:r>
      <w:r w:rsidR="006F5972">
        <w:rPr>
          <w:rStyle w:val="FootnoteReference"/>
          <w:rtl/>
        </w:rPr>
        <w:footnoteReference w:id="371"/>
      </w:r>
    </w:p>
    <w:p w:rsidR="00EA1A77" w:rsidRPr="00EA1A77" w:rsidRDefault="00EA1A77" w:rsidP="00EA1A77">
      <w:pPr>
        <w:jc w:val="both"/>
        <w:rPr>
          <w:rFonts w:asciiTheme="minorHAnsi" w:hAnsiTheme="minorHAnsi"/>
          <w:color w:val="auto"/>
          <w:sz w:val="28"/>
          <w:rtl/>
        </w:rPr>
      </w:pPr>
      <w:r w:rsidRPr="00EA1A77">
        <w:rPr>
          <w:rFonts w:asciiTheme="minorHAnsi" w:hAnsiTheme="minorHAnsi" w:hint="cs"/>
          <w:color w:val="auto"/>
          <w:sz w:val="28"/>
          <w:rtl/>
        </w:rPr>
        <w:lastRenderedPageBreak/>
        <w:t>در این کتاب هر دو کنیه متعلق به یک نفر دانسته شده است.</w:t>
      </w:r>
    </w:p>
    <w:p w:rsidR="00EA1A77" w:rsidRPr="00EA1A77" w:rsidRDefault="00EA1A77" w:rsidP="00EA1A77">
      <w:pPr>
        <w:jc w:val="both"/>
        <w:rPr>
          <w:rFonts w:asciiTheme="minorHAnsi" w:hAnsiTheme="minorHAnsi"/>
          <w:color w:val="auto"/>
          <w:sz w:val="28"/>
          <w:rtl/>
        </w:rPr>
      </w:pPr>
      <w:r w:rsidRPr="00EA1A77">
        <w:rPr>
          <w:rFonts w:asciiTheme="minorHAnsi" w:hAnsiTheme="minorHAnsi" w:hint="cs"/>
          <w:color w:val="auto"/>
          <w:sz w:val="28"/>
          <w:rtl/>
        </w:rPr>
        <w:t xml:space="preserve">در مورد این راوی گفته شده است که وی از اصحاب «أبی الخطاب» بوده که جزء </w:t>
      </w:r>
      <w:r w:rsidRPr="00EA1A77">
        <w:rPr>
          <w:rFonts w:asciiTheme="minorHAnsi" w:hAnsiTheme="minorHAnsi"/>
          <w:color w:val="auto"/>
          <w:sz w:val="28"/>
          <w:rtl/>
        </w:rPr>
        <w:t>فرقه‌</w:t>
      </w:r>
      <w:r w:rsidRPr="00EA1A77">
        <w:rPr>
          <w:rFonts w:asciiTheme="minorHAnsi" w:hAnsiTheme="minorHAnsi" w:hint="cs"/>
          <w:color w:val="auto"/>
          <w:sz w:val="28"/>
          <w:rtl/>
        </w:rPr>
        <w:t>ی خطابیه از فرق غلات بوده است.</w:t>
      </w:r>
    </w:p>
    <w:p w:rsidR="00EA1A77" w:rsidRPr="00EA1A77" w:rsidRDefault="00EA1A77" w:rsidP="00EA1A77">
      <w:pPr>
        <w:jc w:val="both"/>
        <w:rPr>
          <w:rFonts w:asciiTheme="minorHAnsi" w:hAnsiTheme="minorHAnsi"/>
          <w:color w:val="auto"/>
          <w:sz w:val="28"/>
          <w:rtl/>
        </w:rPr>
      </w:pPr>
      <w:r w:rsidRPr="00EA1A77">
        <w:rPr>
          <w:rFonts w:asciiTheme="minorHAnsi" w:hAnsiTheme="minorHAnsi" w:hint="cs"/>
          <w:color w:val="auto"/>
          <w:sz w:val="28"/>
          <w:rtl/>
        </w:rPr>
        <w:t xml:space="preserve">«اظهروا الاباحات» در مورد غلات به کار </w:t>
      </w:r>
      <w:r w:rsidRPr="00EA1A77">
        <w:rPr>
          <w:rFonts w:asciiTheme="minorHAnsi" w:hAnsiTheme="minorHAnsi"/>
          <w:color w:val="auto"/>
          <w:sz w:val="28"/>
          <w:rtl/>
        </w:rPr>
        <w:t>م</w:t>
      </w:r>
      <w:r w:rsidRPr="00EA1A77">
        <w:rPr>
          <w:rFonts w:asciiTheme="minorHAnsi" w:hAnsiTheme="minorHAnsi" w:hint="cs"/>
          <w:color w:val="auto"/>
          <w:sz w:val="28"/>
          <w:rtl/>
        </w:rPr>
        <w:t>ی‌</w:t>
      </w:r>
      <w:r w:rsidRPr="00EA1A77">
        <w:rPr>
          <w:rFonts w:asciiTheme="minorHAnsi" w:hAnsiTheme="minorHAnsi" w:hint="eastAsia"/>
          <w:color w:val="auto"/>
          <w:sz w:val="28"/>
          <w:rtl/>
        </w:rPr>
        <w:t>رود</w:t>
      </w:r>
      <w:r w:rsidRPr="00EA1A77">
        <w:rPr>
          <w:rFonts w:asciiTheme="minorHAnsi" w:hAnsiTheme="minorHAnsi" w:hint="cs"/>
          <w:color w:val="auto"/>
          <w:sz w:val="28"/>
          <w:rtl/>
        </w:rPr>
        <w:t xml:space="preserve">؛ زیرا غلات معتقد بودند که کسی که ولایت داشته باشد، نیاز به انجام واجبات ندارد (گرچه در مقدار آن اختلاف </w:t>
      </w:r>
      <w:r w:rsidRPr="00EA1A77">
        <w:rPr>
          <w:rFonts w:asciiTheme="minorHAnsi" w:hAnsiTheme="minorHAnsi"/>
          <w:color w:val="auto"/>
          <w:sz w:val="28"/>
          <w:rtl/>
        </w:rPr>
        <w:t>داشته‌اند</w:t>
      </w:r>
      <w:r w:rsidRPr="00EA1A77">
        <w:rPr>
          <w:rFonts w:asciiTheme="minorHAnsi" w:hAnsiTheme="minorHAnsi" w:hint="cs"/>
          <w:color w:val="auto"/>
          <w:sz w:val="28"/>
          <w:rtl/>
        </w:rPr>
        <w:t>).</w:t>
      </w:r>
    </w:p>
    <w:p w:rsidR="00EA1A77" w:rsidRPr="00EA1A77" w:rsidRDefault="00EA1A77" w:rsidP="00EA1A77">
      <w:pPr>
        <w:jc w:val="both"/>
        <w:rPr>
          <w:rFonts w:asciiTheme="minorHAnsi" w:hAnsiTheme="minorHAnsi"/>
          <w:color w:val="auto"/>
          <w:sz w:val="28"/>
          <w:rtl/>
        </w:rPr>
      </w:pPr>
      <w:r w:rsidRPr="00EA1A77">
        <w:rPr>
          <w:rFonts w:asciiTheme="minorHAnsi" w:hAnsiTheme="minorHAnsi" w:hint="cs"/>
          <w:color w:val="auto"/>
          <w:sz w:val="28"/>
          <w:rtl/>
        </w:rPr>
        <w:t xml:space="preserve">در مورد «سالم بن مکرم» گفته شده است که روزی که حاکم مدینه به اعضای </w:t>
      </w:r>
      <w:r w:rsidRPr="00EA1A77">
        <w:rPr>
          <w:rFonts w:asciiTheme="minorHAnsi" w:hAnsiTheme="minorHAnsi"/>
          <w:color w:val="auto"/>
          <w:sz w:val="28"/>
          <w:rtl/>
        </w:rPr>
        <w:t>فرقه‌</w:t>
      </w:r>
      <w:r w:rsidRPr="00EA1A77">
        <w:rPr>
          <w:rFonts w:asciiTheme="minorHAnsi" w:hAnsiTheme="minorHAnsi" w:hint="cs"/>
          <w:color w:val="auto"/>
          <w:sz w:val="28"/>
          <w:rtl/>
        </w:rPr>
        <w:t xml:space="preserve">ی خطابیه حمله کرد، تنها «سالم بن مکرم» از این واقعه نجات پیدا کرد و پس از آن توبه کرده و به نقل حدیث پرداخت. درنتیجه وی ابتدا از </w:t>
      </w:r>
      <w:r w:rsidRPr="00EA1A77">
        <w:rPr>
          <w:rFonts w:asciiTheme="minorHAnsi" w:hAnsiTheme="minorHAnsi"/>
          <w:color w:val="auto"/>
          <w:sz w:val="28"/>
          <w:rtl/>
        </w:rPr>
        <w:t>فرقه‌</w:t>
      </w:r>
      <w:r w:rsidRPr="00EA1A77">
        <w:rPr>
          <w:rFonts w:asciiTheme="minorHAnsi" w:hAnsiTheme="minorHAnsi" w:hint="cs"/>
          <w:color w:val="auto"/>
          <w:sz w:val="28"/>
          <w:rtl/>
        </w:rPr>
        <w:t>ی خطابیه بوده و سپس به نقل روایت پرداخته است.</w:t>
      </w:r>
    </w:p>
    <w:p w:rsidR="00EA1A77" w:rsidRPr="00EA1A77" w:rsidRDefault="00EA1A77" w:rsidP="00EA1A77">
      <w:pPr>
        <w:jc w:val="both"/>
        <w:rPr>
          <w:rFonts w:asciiTheme="minorHAnsi" w:hAnsiTheme="minorHAnsi"/>
          <w:color w:val="auto"/>
          <w:sz w:val="28"/>
          <w:rtl/>
        </w:rPr>
      </w:pPr>
      <w:r w:rsidRPr="00EA1A77">
        <w:rPr>
          <w:rFonts w:asciiTheme="minorHAnsi" w:hAnsiTheme="minorHAnsi"/>
          <w:color w:val="auto"/>
          <w:sz w:val="28"/>
          <w:rtl/>
        </w:rPr>
        <w:t>حمله‌</w:t>
      </w:r>
      <w:r w:rsidRPr="00EA1A77">
        <w:rPr>
          <w:rFonts w:asciiTheme="minorHAnsi" w:hAnsiTheme="minorHAnsi" w:hint="cs"/>
          <w:color w:val="auto"/>
          <w:sz w:val="28"/>
          <w:rtl/>
        </w:rPr>
        <w:t xml:space="preserve">ی به </w:t>
      </w:r>
      <w:r w:rsidRPr="00EA1A77">
        <w:rPr>
          <w:rFonts w:asciiTheme="minorHAnsi" w:hAnsiTheme="minorHAnsi"/>
          <w:color w:val="auto"/>
          <w:sz w:val="28"/>
          <w:rtl/>
        </w:rPr>
        <w:t>فرقه‌</w:t>
      </w:r>
      <w:r w:rsidRPr="00EA1A77">
        <w:rPr>
          <w:rFonts w:asciiTheme="minorHAnsi" w:hAnsiTheme="minorHAnsi" w:hint="cs"/>
          <w:color w:val="auto"/>
          <w:sz w:val="28"/>
          <w:rtl/>
        </w:rPr>
        <w:t xml:space="preserve">ی خطابیه در زمان «منصور» بوده است و درنتیجه روایاتی که «سالم بن مکرم» از «امام کاظم علیه‌السلام» نقل </w:t>
      </w:r>
      <w:r w:rsidRPr="00EA1A77">
        <w:rPr>
          <w:rFonts w:asciiTheme="minorHAnsi" w:hAnsiTheme="minorHAnsi"/>
          <w:color w:val="auto"/>
          <w:sz w:val="28"/>
          <w:rtl/>
        </w:rPr>
        <w:t>م</w:t>
      </w:r>
      <w:r w:rsidRPr="00EA1A77">
        <w:rPr>
          <w:rFonts w:asciiTheme="minorHAnsi" w:hAnsiTheme="minorHAnsi" w:hint="cs"/>
          <w:color w:val="auto"/>
          <w:sz w:val="28"/>
          <w:rtl/>
        </w:rPr>
        <w:t>ی‌</w:t>
      </w:r>
      <w:r w:rsidRPr="00EA1A77">
        <w:rPr>
          <w:rFonts w:asciiTheme="minorHAnsi" w:hAnsiTheme="minorHAnsi" w:hint="eastAsia"/>
          <w:color w:val="auto"/>
          <w:sz w:val="28"/>
          <w:rtl/>
        </w:rPr>
        <w:t>کند</w:t>
      </w:r>
      <w:r w:rsidRPr="00EA1A77">
        <w:rPr>
          <w:rFonts w:asciiTheme="minorHAnsi" w:hAnsiTheme="minorHAnsi" w:hint="cs"/>
          <w:color w:val="auto"/>
          <w:sz w:val="28"/>
          <w:rtl/>
        </w:rPr>
        <w:t xml:space="preserve">، مربوط به دورانی است که از </w:t>
      </w:r>
      <w:r w:rsidRPr="00EA1A77">
        <w:rPr>
          <w:rFonts w:asciiTheme="minorHAnsi" w:hAnsiTheme="minorHAnsi"/>
          <w:color w:val="auto"/>
          <w:sz w:val="28"/>
          <w:rtl/>
        </w:rPr>
        <w:t>گذشته‌</w:t>
      </w:r>
      <w:r w:rsidRPr="00EA1A77">
        <w:rPr>
          <w:rFonts w:asciiTheme="minorHAnsi" w:hAnsiTheme="minorHAnsi" w:hint="cs"/>
          <w:color w:val="auto"/>
          <w:sz w:val="28"/>
          <w:rtl/>
        </w:rPr>
        <w:t>ی خود توبه کرده است.</w:t>
      </w:r>
    </w:p>
    <w:p w:rsidR="00EA1A77" w:rsidRPr="003C213A" w:rsidRDefault="00EA1A77" w:rsidP="00146870">
      <w:pPr>
        <w:jc w:val="both"/>
        <w:rPr>
          <w:rtl/>
        </w:rPr>
      </w:pPr>
      <w:r w:rsidRPr="00773F39">
        <w:rPr>
          <w:rFonts w:asciiTheme="minorHAnsi" w:hAnsiTheme="minorHAnsi" w:cs="B Titr" w:hint="cs"/>
          <w:color w:val="auto"/>
          <w:sz w:val="24"/>
          <w:szCs w:val="24"/>
          <w:rtl/>
        </w:rPr>
        <w:t>«رجال علامه حلی»:</w:t>
      </w:r>
      <w:r w:rsidRPr="003C213A">
        <w:rPr>
          <w:rFonts w:hint="cs"/>
          <w:rtl/>
        </w:rPr>
        <w:t xml:space="preserve"> </w:t>
      </w:r>
      <w:r w:rsidRPr="003C213A">
        <w:rPr>
          <w:rtl/>
        </w:rPr>
        <w:t>«</w:t>
      </w:r>
      <w:r w:rsidRPr="003C213A">
        <w:rPr>
          <w:rFonts w:hint="cs"/>
          <w:rtl/>
        </w:rPr>
        <w:t xml:space="preserve">2 سالم بن </w:t>
      </w:r>
      <w:r w:rsidRPr="003C213A">
        <w:rPr>
          <w:rtl/>
        </w:rPr>
        <w:t>مکرم</w:t>
      </w:r>
      <w:r w:rsidRPr="003C213A">
        <w:rPr>
          <w:rFonts w:hint="cs"/>
          <w:rtl/>
        </w:rPr>
        <w:t>: یکنی أبا خدیجة و مکرم یکنی أبا سلمة قال الشیخ الطوسی رحمه الله إنه ضعیف و قال فی موضع آخر إنه ثقة و روی الکشی عن محمد بن مسعود قال سألت أبا الحسن علی بن الحسن عن اسم أبی خدیجة فقال سالم بن مکرم فقلت له ثقة فقال صالح و کان من أهل الکوفة و کان حمالا ذکر أنه حمل أبا عبد الله علیه‌السلام من مکة إلی المدینة. قال أخبرنا عبد الرحمن بن أبی هاشم عن أبی خدیجة قال قال: أبو عبد الله علیه‌السلام لا یکنی بأبی خدیجة قلت فبم أکنی قال بأبی سلمة. قال الکشی و کان سالم من أصحاب أبی الخطاب و قال النجاشی إنه ثقة ثقة روی عن أبی عبد الله و أبی الحسن علیهماالسلام و الوجه عندی التوقف عن ما یرویه لتعارض الأقوال فیه»</w:t>
      </w:r>
      <w:r w:rsidR="00146870">
        <w:rPr>
          <w:rFonts w:hint="cs"/>
          <w:rtl/>
        </w:rPr>
        <w:t>.</w:t>
      </w:r>
      <w:r w:rsidR="00146870">
        <w:rPr>
          <w:rStyle w:val="FootnoteReference"/>
          <w:rtl/>
        </w:rPr>
        <w:footnoteReference w:id="372"/>
      </w:r>
    </w:p>
    <w:p w:rsidR="00EA1A77" w:rsidRPr="003C213A" w:rsidRDefault="00EA1A77" w:rsidP="00634270">
      <w:pPr>
        <w:jc w:val="both"/>
        <w:rPr>
          <w:rtl/>
        </w:rPr>
      </w:pPr>
      <w:r w:rsidRPr="003C213A">
        <w:rPr>
          <w:rFonts w:hint="cs"/>
          <w:rtl/>
        </w:rPr>
        <w:t xml:space="preserve">«علامه حلی» در این عبارت به «شیخ طوسی» نسبت </w:t>
      </w:r>
      <w:r w:rsidRPr="003C213A">
        <w:rPr>
          <w:rtl/>
        </w:rPr>
        <w:t>م</w:t>
      </w:r>
      <w:r w:rsidRPr="003C213A">
        <w:rPr>
          <w:rFonts w:hint="cs"/>
          <w:rtl/>
        </w:rPr>
        <w:t>ی‌</w:t>
      </w:r>
      <w:r w:rsidRPr="003C213A">
        <w:rPr>
          <w:rFonts w:hint="eastAsia"/>
          <w:rtl/>
        </w:rPr>
        <w:t>دهد</w:t>
      </w:r>
      <w:r w:rsidRPr="003C213A">
        <w:rPr>
          <w:rFonts w:hint="cs"/>
          <w:rtl/>
        </w:rPr>
        <w:t xml:space="preserve"> که وی در موضعی «سالم بن مکرم» را ضعیف دانسته و در جای دیگر او را ثقه دانسته است.</w:t>
      </w:r>
    </w:p>
    <w:p w:rsidR="00EA1A77" w:rsidRPr="003C213A" w:rsidRDefault="00EA1A77" w:rsidP="00146870">
      <w:pPr>
        <w:jc w:val="both"/>
      </w:pPr>
      <w:r w:rsidRPr="00773F39">
        <w:rPr>
          <w:rFonts w:asciiTheme="minorHAnsi" w:hAnsiTheme="minorHAnsi" w:cs="B Titr" w:hint="cs"/>
          <w:color w:val="auto"/>
          <w:sz w:val="24"/>
          <w:szCs w:val="24"/>
          <w:rtl/>
        </w:rPr>
        <w:t>«معالم العلماء»:</w:t>
      </w:r>
      <w:r w:rsidRPr="003C213A">
        <w:rPr>
          <w:rFonts w:hint="cs"/>
          <w:rtl/>
        </w:rPr>
        <w:t xml:space="preserve"> </w:t>
      </w:r>
      <w:r w:rsidRPr="003C213A">
        <w:rPr>
          <w:rtl/>
        </w:rPr>
        <w:t>«</w:t>
      </w:r>
      <w:r w:rsidRPr="003C213A">
        <w:rPr>
          <w:rFonts w:hint="cs"/>
          <w:rtl/>
        </w:rPr>
        <w:t xml:space="preserve">381 أبو خدیجة سالم بن مکرم: ضعیف له </w:t>
      </w:r>
      <w:r w:rsidRPr="003C213A">
        <w:rPr>
          <w:rtl/>
        </w:rPr>
        <w:t>کتاب</w:t>
      </w:r>
      <w:r w:rsidRPr="003C213A">
        <w:rPr>
          <w:rFonts w:hint="cs"/>
          <w:rtl/>
        </w:rPr>
        <w:t>»</w:t>
      </w:r>
      <w:r w:rsidR="00146870">
        <w:rPr>
          <w:rFonts w:hint="cs"/>
          <w:rtl/>
        </w:rPr>
        <w:t>.</w:t>
      </w:r>
      <w:r w:rsidR="00146870">
        <w:rPr>
          <w:rStyle w:val="FootnoteReference"/>
          <w:rtl/>
        </w:rPr>
        <w:footnoteReference w:id="373"/>
      </w:r>
    </w:p>
    <w:p w:rsidR="00EA1A77" w:rsidRPr="003C213A" w:rsidRDefault="00EA1A77" w:rsidP="00634270">
      <w:pPr>
        <w:jc w:val="both"/>
        <w:rPr>
          <w:rtl/>
        </w:rPr>
      </w:pPr>
      <w:r w:rsidRPr="00773F39">
        <w:rPr>
          <w:rFonts w:asciiTheme="minorHAnsi" w:hAnsiTheme="minorHAnsi" w:cs="B Titr" w:hint="cs"/>
          <w:color w:val="auto"/>
          <w:sz w:val="24"/>
          <w:szCs w:val="24"/>
          <w:rtl/>
        </w:rPr>
        <w:t>«مرحوم مامقانی»:</w:t>
      </w:r>
      <w:r w:rsidRPr="00C81E32">
        <w:rPr>
          <w:vertAlign w:val="superscript"/>
          <w:rtl/>
        </w:rPr>
        <w:footnoteReference w:id="374"/>
      </w:r>
      <w:r w:rsidRPr="003C213A">
        <w:rPr>
          <w:rFonts w:hint="cs"/>
          <w:rtl/>
        </w:rPr>
        <w:t xml:space="preserve"> ایشان به این مطلب اشاره </w:t>
      </w:r>
      <w:r w:rsidRPr="003C213A">
        <w:rPr>
          <w:rtl/>
        </w:rPr>
        <w:t>م</w:t>
      </w:r>
      <w:r w:rsidRPr="003C213A">
        <w:rPr>
          <w:rFonts w:hint="cs"/>
          <w:rtl/>
        </w:rPr>
        <w:t>ی‌</w:t>
      </w:r>
      <w:r w:rsidRPr="003C213A">
        <w:rPr>
          <w:rFonts w:hint="eastAsia"/>
          <w:rtl/>
        </w:rPr>
        <w:t>کنند</w:t>
      </w:r>
      <w:r w:rsidRPr="003C213A">
        <w:rPr>
          <w:rFonts w:hint="cs"/>
          <w:rtl/>
        </w:rPr>
        <w:t xml:space="preserve"> که علما در مورد «سالم بن مکرم» سه قول دارند: وثاقت، تضعیف و توقف.</w:t>
      </w:r>
    </w:p>
    <w:p w:rsidR="00EA1A77" w:rsidRPr="00EA1A77" w:rsidRDefault="00EA1A77" w:rsidP="00EA1A77">
      <w:pPr>
        <w:jc w:val="both"/>
        <w:rPr>
          <w:rFonts w:asciiTheme="minorHAnsi" w:hAnsiTheme="minorHAnsi"/>
          <w:color w:val="auto"/>
          <w:sz w:val="28"/>
          <w:rtl/>
        </w:rPr>
      </w:pPr>
      <w:r w:rsidRPr="00EA1A77">
        <w:rPr>
          <w:rFonts w:asciiTheme="minorHAnsi" w:hAnsiTheme="minorHAnsi" w:hint="cs"/>
          <w:color w:val="auto"/>
          <w:sz w:val="28"/>
          <w:rtl/>
        </w:rPr>
        <w:t xml:space="preserve">«مرحوم مامقانی» در تعارض بین کلام «نجاشی» و «شیخ طوسی»، کلام «نجاشی» را مقدم </w:t>
      </w:r>
      <w:r w:rsidRPr="00EA1A77">
        <w:rPr>
          <w:rFonts w:asciiTheme="minorHAnsi" w:hAnsiTheme="minorHAnsi"/>
          <w:color w:val="auto"/>
          <w:sz w:val="28"/>
          <w:rtl/>
        </w:rPr>
        <w:t>م</w:t>
      </w:r>
      <w:r w:rsidRPr="00EA1A77">
        <w:rPr>
          <w:rFonts w:asciiTheme="minorHAnsi" w:hAnsiTheme="minorHAnsi" w:hint="cs"/>
          <w:color w:val="auto"/>
          <w:sz w:val="28"/>
          <w:rtl/>
        </w:rPr>
        <w:t>ی‌</w:t>
      </w:r>
      <w:r w:rsidRPr="00EA1A77">
        <w:rPr>
          <w:rFonts w:asciiTheme="minorHAnsi" w:hAnsiTheme="minorHAnsi" w:hint="eastAsia"/>
          <w:color w:val="auto"/>
          <w:sz w:val="28"/>
          <w:rtl/>
        </w:rPr>
        <w:t>کنند</w:t>
      </w:r>
      <w:r w:rsidRPr="00EA1A77">
        <w:rPr>
          <w:rFonts w:asciiTheme="minorHAnsi" w:hAnsiTheme="minorHAnsi" w:hint="cs"/>
          <w:color w:val="auto"/>
          <w:sz w:val="28"/>
          <w:rtl/>
        </w:rPr>
        <w:t xml:space="preserve">. «مرحوم مامقانی» نیز مانند «علامه حلی» به شیخ نسبت </w:t>
      </w:r>
      <w:r w:rsidRPr="00EA1A77">
        <w:rPr>
          <w:rFonts w:asciiTheme="minorHAnsi" w:hAnsiTheme="minorHAnsi"/>
          <w:color w:val="auto"/>
          <w:sz w:val="28"/>
          <w:rtl/>
        </w:rPr>
        <w:t>م</w:t>
      </w:r>
      <w:r w:rsidRPr="00EA1A77">
        <w:rPr>
          <w:rFonts w:asciiTheme="minorHAnsi" w:hAnsiTheme="minorHAnsi" w:hint="cs"/>
          <w:color w:val="auto"/>
          <w:sz w:val="28"/>
          <w:rtl/>
        </w:rPr>
        <w:t>ی‌</w:t>
      </w:r>
      <w:r w:rsidRPr="00EA1A77">
        <w:rPr>
          <w:rFonts w:asciiTheme="minorHAnsi" w:hAnsiTheme="minorHAnsi" w:hint="eastAsia"/>
          <w:color w:val="auto"/>
          <w:sz w:val="28"/>
          <w:rtl/>
        </w:rPr>
        <w:t>دهند</w:t>
      </w:r>
      <w:r w:rsidRPr="00EA1A77">
        <w:rPr>
          <w:rFonts w:asciiTheme="minorHAnsi" w:hAnsiTheme="minorHAnsi" w:hint="cs"/>
          <w:color w:val="auto"/>
          <w:sz w:val="28"/>
          <w:rtl/>
        </w:rPr>
        <w:t xml:space="preserve"> که در یک موضع «سالم بن مکرم» را ضعیف دانسته و در جای دیگر وی را توثیق </w:t>
      </w:r>
      <w:r w:rsidRPr="00EA1A77">
        <w:rPr>
          <w:rFonts w:asciiTheme="minorHAnsi" w:hAnsiTheme="minorHAnsi"/>
          <w:color w:val="auto"/>
          <w:sz w:val="28"/>
          <w:rtl/>
        </w:rPr>
        <w:t>م</w:t>
      </w:r>
      <w:r w:rsidRPr="00EA1A77">
        <w:rPr>
          <w:rFonts w:asciiTheme="minorHAnsi" w:hAnsiTheme="minorHAnsi" w:hint="cs"/>
          <w:color w:val="auto"/>
          <w:sz w:val="28"/>
          <w:rtl/>
        </w:rPr>
        <w:t>ی‌</w:t>
      </w:r>
      <w:r w:rsidRPr="00EA1A77">
        <w:rPr>
          <w:rFonts w:asciiTheme="minorHAnsi" w:hAnsiTheme="minorHAnsi" w:hint="eastAsia"/>
          <w:color w:val="auto"/>
          <w:sz w:val="28"/>
          <w:rtl/>
        </w:rPr>
        <w:t>کند</w:t>
      </w:r>
      <w:r w:rsidRPr="00EA1A77">
        <w:rPr>
          <w:rFonts w:asciiTheme="minorHAnsi" w:hAnsiTheme="minorHAnsi" w:hint="cs"/>
          <w:color w:val="auto"/>
          <w:sz w:val="28"/>
          <w:rtl/>
        </w:rPr>
        <w:t xml:space="preserve">. ایشان به خاطر تعارض بین این دو کلام «شیخ طوسی»، رأی به تساقط </w:t>
      </w:r>
      <w:r w:rsidRPr="00EA1A77">
        <w:rPr>
          <w:rFonts w:asciiTheme="minorHAnsi" w:hAnsiTheme="minorHAnsi"/>
          <w:color w:val="auto"/>
          <w:sz w:val="28"/>
          <w:rtl/>
        </w:rPr>
        <w:t>م</w:t>
      </w:r>
      <w:r w:rsidRPr="00EA1A77">
        <w:rPr>
          <w:rFonts w:asciiTheme="minorHAnsi" w:hAnsiTheme="minorHAnsi" w:hint="cs"/>
          <w:color w:val="auto"/>
          <w:sz w:val="28"/>
          <w:rtl/>
        </w:rPr>
        <w:t>ی‌</w:t>
      </w:r>
      <w:r w:rsidRPr="00EA1A77">
        <w:rPr>
          <w:rFonts w:asciiTheme="minorHAnsi" w:hAnsiTheme="minorHAnsi" w:hint="eastAsia"/>
          <w:color w:val="auto"/>
          <w:sz w:val="28"/>
          <w:rtl/>
        </w:rPr>
        <w:t>دهد</w:t>
      </w:r>
      <w:r w:rsidRPr="00EA1A77">
        <w:rPr>
          <w:rFonts w:asciiTheme="minorHAnsi" w:hAnsiTheme="minorHAnsi" w:hint="cs"/>
          <w:color w:val="auto"/>
          <w:sz w:val="28"/>
          <w:rtl/>
        </w:rPr>
        <w:t xml:space="preserve"> و توثیق «نجاشی» را بدون معارض دانسته و مقدم </w:t>
      </w:r>
      <w:r w:rsidRPr="00EA1A77">
        <w:rPr>
          <w:rFonts w:asciiTheme="minorHAnsi" w:hAnsiTheme="minorHAnsi"/>
          <w:color w:val="auto"/>
          <w:sz w:val="28"/>
          <w:rtl/>
        </w:rPr>
        <w:t>م</w:t>
      </w:r>
      <w:r w:rsidRPr="00EA1A77">
        <w:rPr>
          <w:rFonts w:asciiTheme="minorHAnsi" w:hAnsiTheme="minorHAnsi" w:hint="cs"/>
          <w:color w:val="auto"/>
          <w:sz w:val="28"/>
          <w:rtl/>
        </w:rPr>
        <w:t>ی‌</w:t>
      </w:r>
      <w:r w:rsidRPr="00EA1A77">
        <w:rPr>
          <w:rFonts w:asciiTheme="minorHAnsi" w:hAnsiTheme="minorHAnsi" w:hint="eastAsia"/>
          <w:color w:val="auto"/>
          <w:sz w:val="28"/>
          <w:rtl/>
        </w:rPr>
        <w:t>کند</w:t>
      </w:r>
      <w:r w:rsidRPr="00EA1A77">
        <w:rPr>
          <w:rFonts w:asciiTheme="minorHAnsi" w:hAnsiTheme="minorHAnsi" w:hint="cs"/>
          <w:color w:val="auto"/>
          <w:sz w:val="28"/>
          <w:rtl/>
        </w:rPr>
        <w:t xml:space="preserve">. همچنین ایشان وجه تضعیف «شیخ طوسی» را جزء </w:t>
      </w:r>
      <w:r w:rsidRPr="00EA1A77">
        <w:rPr>
          <w:rFonts w:asciiTheme="minorHAnsi" w:hAnsiTheme="minorHAnsi"/>
          <w:color w:val="auto"/>
          <w:sz w:val="28"/>
          <w:rtl/>
        </w:rPr>
        <w:t>فرقه‌</w:t>
      </w:r>
      <w:r w:rsidRPr="00EA1A77">
        <w:rPr>
          <w:rFonts w:asciiTheme="minorHAnsi" w:hAnsiTheme="minorHAnsi" w:hint="cs"/>
          <w:color w:val="auto"/>
          <w:sz w:val="28"/>
          <w:rtl/>
        </w:rPr>
        <w:t xml:space="preserve">ی خطابیه </w:t>
      </w:r>
      <w:r w:rsidRPr="00EA1A77">
        <w:rPr>
          <w:rFonts w:asciiTheme="minorHAnsi" w:hAnsiTheme="minorHAnsi"/>
          <w:color w:val="auto"/>
          <w:sz w:val="28"/>
          <w:rtl/>
        </w:rPr>
        <w:t>م</w:t>
      </w:r>
      <w:r w:rsidRPr="00EA1A77">
        <w:rPr>
          <w:rFonts w:asciiTheme="minorHAnsi" w:hAnsiTheme="minorHAnsi" w:hint="cs"/>
          <w:color w:val="auto"/>
          <w:sz w:val="28"/>
          <w:rtl/>
        </w:rPr>
        <w:t>ی‌</w:t>
      </w:r>
      <w:r w:rsidRPr="00EA1A77">
        <w:rPr>
          <w:rFonts w:asciiTheme="minorHAnsi" w:hAnsiTheme="minorHAnsi" w:hint="eastAsia"/>
          <w:color w:val="auto"/>
          <w:sz w:val="28"/>
          <w:rtl/>
        </w:rPr>
        <w:t>دانند</w:t>
      </w:r>
      <w:r w:rsidRPr="00EA1A77">
        <w:rPr>
          <w:rFonts w:asciiTheme="minorHAnsi" w:hAnsiTheme="minorHAnsi" w:hint="cs"/>
          <w:color w:val="auto"/>
          <w:sz w:val="28"/>
          <w:rtl/>
        </w:rPr>
        <w:t xml:space="preserve"> و </w:t>
      </w:r>
      <w:r w:rsidRPr="00EA1A77">
        <w:rPr>
          <w:rFonts w:asciiTheme="minorHAnsi" w:hAnsiTheme="minorHAnsi"/>
          <w:color w:val="auto"/>
          <w:sz w:val="28"/>
          <w:rtl/>
        </w:rPr>
        <w:t>م</w:t>
      </w:r>
      <w:r w:rsidRPr="00EA1A77">
        <w:rPr>
          <w:rFonts w:asciiTheme="minorHAnsi" w:hAnsiTheme="minorHAnsi" w:hint="cs"/>
          <w:color w:val="auto"/>
          <w:sz w:val="28"/>
          <w:rtl/>
        </w:rPr>
        <w:t>ی‌</w:t>
      </w:r>
      <w:r w:rsidRPr="00EA1A77">
        <w:rPr>
          <w:rFonts w:asciiTheme="minorHAnsi" w:hAnsiTheme="minorHAnsi" w:hint="eastAsia"/>
          <w:color w:val="auto"/>
          <w:sz w:val="28"/>
          <w:rtl/>
        </w:rPr>
        <w:t>گو</w:t>
      </w:r>
      <w:r w:rsidRPr="00EA1A77">
        <w:rPr>
          <w:rFonts w:asciiTheme="minorHAnsi" w:hAnsiTheme="minorHAnsi" w:hint="cs"/>
          <w:color w:val="auto"/>
          <w:sz w:val="28"/>
          <w:rtl/>
        </w:rPr>
        <w:t>ی</w:t>
      </w:r>
      <w:r w:rsidRPr="00EA1A77">
        <w:rPr>
          <w:rFonts w:asciiTheme="minorHAnsi" w:hAnsiTheme="minorHAnsi" w:hint="eastAsia"/>
          <w:color w:val="auto"/>
          <w:sz w:val="28"/>
          <w:rtl/>
        </w:rPr>
        <w:t>ند</w:t>
      </w:r>
      <w:r w:rsidRPr="00EA1A77">
        <w:rPr>
          <w:rFonts w:asciiTheme="minorHAnsi" w:hAnsiTheme="minorHAnsi" w:hint="cs"/>
          <w:color w:val="auto"/>
          <w:sz w:val="28"/>
          <w:rtl/>
        </w:rPr>
        <w:t xml:space="preserve"> توثیق «نجاشی» به این دلیل بوده که از ماجرای </w:t>
      </w:r>
      <w:r w:rsidRPr="00EA1A77">
        <w:rPr>
          <w:rFonts w:asciiTheme="minorHAnsi" w:hAnsiTheme="minorHAnsi"/>
          <w:color w:val="auto"/>
          <w:sz w:val="28"/>
          <w:rtl/>
        </w:rPr>
        <w:t>توبه‌</w:t>
      </w:r>
      <w:r w:rsidRPr="00EA1A77">
        <w:rPr>
          <w:rFonts w:asciiTheme="minorHAnsi" w:hAnsiTheme="minorHAnsi" w:hint="cs"/>
          <w:color w:val="auto"/>
          <w:sz w:val="28"/>
          <w:rtl/>
        </w:rPr>
        <w:t>ی وی نیز آگاه شده است.</w:t>
      </w:r>
    </w:p>
    <w:p w:rsidR="00EA1A77" w:rsidRPr="003C213A" w:rsidRDefault="00EA1A77" w:rsidP="00634270">
      <w:pPr>
        <w:jc w:val="both"/>
        <w:rPr>
          <w:rtl/>
        </w:rPr>
      </w:pPr>
      <w:r w:rsidRPr="00773F39">
        <w:rPr>
          <w:rFonts w:asciiTheme="minorHAnsi" w:hAnsiTheme="minorHAnsi" w:cs="B Titr" w:hint="cs"/>
          <w:color w:val="auto"/>
          <w:sz w:val="24"/>
          <w:szCs w:val="24"/>
          <w:rtl/>
        </w:rPr>
        <w:t xml:space="preserve"> نقد:</w:t>
      </w:r>
      <w:r w:rsidRPr="003C213A">
        <w:rPr>
          <w:rFonts w:hint="cs"/>
          <w:rtl/>
        </w:rPr>
        <w:t xml:space="preserve"> اگر دو کلام متعارض مربوط به دو نفر باشد، قواعد باب تعارض در آن اجرا </w:t>
      </w:r>
      <w:r w:rsidRPr="003C213A">
        <w:rPr>
          <w:rtl/>
        </w:rPr>
        <w:t>م</w:t>
      </w:r>
      <w:r w:rsidRPr="003C213A">
        <w:rPr>
          <w:rFonts w:hint="cs"/>
          <w:rtl/>
        </w:rPr>
        <w:t>ی‌</w:t>
      </w:r>
      <w:r w:rsidRPr="003C213A">
        <w:rPr>
          <w:rFonts w:hint="eastAsia"/>
          <w:rtl/>
        </w:rPr>
        <w:t>شود</w:t>
      </w:r>
      <w:r w:rsidRPr="003C213A">
        <w:rPr>
          <w:rFonts w:hint="cs"/>
          <w:rtl/>
        </w:rPr>
        <w:t xml:space="preserve">؛ اما زمانی که یک نفر دو قول متعارض دارد، نظر وی مبهم بوده و </w:t>
      </w:r>
      <w:r w:rsidRPr="003C213A">
        <w:rPr>
          <w:rtl/>
        </w:rPr>
        <w:t>نم</w:t>
      </w:r>
      <w:r w:rsidRPr="003C213A">
        <w:rPr>
          <w:rFonts w:hint="cs"/>
          <w:rtl/>
        </w:rPr>
        <w:t>ی‌</w:t>
      </w:r>
      <w:r w:rsidRPr="003C213A">
        <w:rPr>
          <w:rFonts w:hint="eastAsia"/>
          <w:rtl/>
        </w:rPr>
        <w:t>توان</w:t>
      </w:r>
      <w:r w:rsidRPr="003C213A">
        <w:rPr>
          <w:rFonts w:hint="cs"/>
          <w:rtl/>
        </w:rPr>
        <w:t xml:space="preserve"> قواعد باب تعارض را در آن اجرا کرد.</w:t>
      </w:r>
    </w:p>
    <w:p w:rsidR="00EA1A77" w:rsidRPr="00EA1A77" w:rsidRDefault="00EA1A77" w:rsidP="00EA1A77">
      <w:pPr>
        <w:jc w:val="both"/>
        <w:rPr>
          <w:rFonts w:asciiTheme="minorHAnsi" w:hAnsiTheme="minorHAnsi"/>
          <w:color w:val="auto"/>
          <w:sz w:val="28"/>
          <w:rtl/>
        </w:rPr>
      </w:pPr>
      <w:r w:rsidRPr="00EA1A77">
        <w:rPr>
          <w:rFonts w:asciiTheme="minorHAnsi" w:hAnsiTheme="minorHAnsi" w:hint="cs"/>
          <w:color w:val="auto"/>
          <w:sz w:val="28"/>
          <w:rtl/>
        </w:rPr>
        <w:t xml:space="preserve">«مرحوم مامقانی» این احتمال را نیز مطرح </w:t>
      </w:r>
      <w:r w:rsidRPr="00EA1A77">
        <w:rPr>
          <w:rFonts w:asciiTheme="minorHAnsi" w:hAnsiTheme="minorHAnsi"/>
          <w:color w:val="auto"/>
          <w:sz w:val="28"/>
          <w:rtl/>
        </w:rPr>
        <w:t>م</w:t>
      </w:r>
      <w:r w:rsidRPr="00EA1A77">
        <w:rPr>
          <w:rFonts w:asciiTheme="minorHAnsi" w:hAnsiTheme="minorHAnsi" w:hint="cs"/>
          <w:color w:val="auto"/>
          <w:sz w:val="28"/>
          <w:rtl/>
        </w:rPr>
        <w:t>ی‌</w:t>
      </w:r>
      <w:r w:rsidRPr="00EA1A77">
        <w:rPr>
          <w:rFonts w:asciiTheme="minorHAnsi" w:hAnsiTheme="minorHAnsi" w:hint="eastAsia"/>
          <w:color w:val="auto"/>
          <w:sz w:val="28"/>
          <w:rtl/>
        </w:rPr>
        <w:t>کنند</w:t>
      </w:r>
      <w:r w:rsidRPr="00EA1A77">
        <w:rPr>
          <w:rFonts w:asciiTheme="minorHAnsi" w:hAnsiTheme="minorHAnsi" w:hint="cs"/>
          <w:color w:val="auto"/>
          <w:sz w:val="28"/>
          <w:rtl/>
        </w:rPr>
        <w:t xml:space="preserve"> که «شیخ طوسی» به این دلیل «سالم بن مکرم» را تضعیف کرده که «أبی خدیجه» را </w:t>
      </w:r>
      <w:r w:rsidRPr="00EA1A77">
        <w:rPr>
          <w:rFonts w:asciiTheme="minorHAnsi" w:hAnsiTheme="minorHAnsi"/>
          <w:color w:val="auto"/>
          <w:sz w:val="28"/>
          <w:rtl/>
        </w:rPr>
        <w:t>کن</w:t>
      </w:r>
      <w:r w:rsidRPr="00EA1A77">
        <w:rPr>
          <w:rFonts w:asciiTheme="minorHAnsi" w:hAnsiTheme="minorHAnsi" w:hint="cs"/>
          <w:color w:val="auto"/>
          <w:sz w:val="28"/>
          <w:rtl/>
        </w:rPr>
        <w:t>ی</w:t>
      </w:r>
      <w:r w:rsidRPr="00EA1A77">
        <w:rPr>
          <w:rFonts w:asciiTheme="minorHAnsi" w:hAnsiTheme="minorHAnsi" w:hint="eastAsia"/>
          <w:color w:val="auto"/>
          <w:sz w:val="28"/>
          <w:rtl/>
        </w:rPr>
        <w:t>ه‌</w:t>
      </w:r>
      <w:r w:rsidRPr="00EA1A77">
        <w:rPr>
          <w:rFonts w:asciiTheme="minorHAnsi" w:hAnsiTheme="minorHAnsi" w:hint="cs"/>
          <w:color w:val="auto"/>
          <w:sz w:val="28"/>
          <w:rtl/>
        </w:rPr>
        <w:t xml:space="preserve">ی «سالم بن سلمه ابا خدیجه الرواجنی» </w:t>
      </w:r>
      <w:r w:rsidRPr="00EA1A77">
        <w:rPr>
          <w:rFonts w:asciiTheme="minorHAnsi" w:hAnsiTheme="minorHAnsi"/>
          <w:color w:val="auto"/>
          <w:sz w:val="28"/>
          <w:rtl/>
        </w:rPr>
        <w:t>م</w:t>
      </w:r>
      <w:r w:rsidRPr="00EA1A77">
        <w:rPr>
          <w:rFonts w:asciiTheme="minorHAnsi" w:hAnsiTheme="minorHAnsi" w:hint="cs"/>
          <w:color w:val="auto"/>
          <w:sz w:val="28"/>
          <w:rtl/>
        </w:rPr>
        <w:t>ی‌</w:t>
      </w:r>
      <w:r w:rsidRPr="00EA1A77">
        <w:rPr>
          <w:rFonts w:asciiTheme="minorHAnsi" w:hAnsiTheme="minorHAnsi" w:hint="eastAsia"/>
          <w:color w:val="auto"/>
          <w:sz w:val="28"/>
          <w:rtl/>
        </w:rPr>
        <w:t>دانسته</w:t>
      </w:r>
      <w:r w:rsidRPr="00EA1A77">
        <w:rPr>
          <w:rFonts w:asciiTheme="minorHAnsi" w:hAnsiTheme="minorHAnsi" w:hint="cs"/>
          <w:color w:val="auto"/>
          <w:sz w:val="28"/>
          <w:rtl/>
        </w:rPr>
        <w:t xml:space="preserve"> است و پس از </w:t>
      </w:r>
      <w:r w:rsidRPr="00EA1A77">
        <w:rPr>
          <w:rFonts w:asciiTheme="minorHAnsi" w:hAnsiTheme="minorHAnsi"/>
          <w:color w:val="auto"/>
          <w:sz w:val="28"/>
          <w:rtl/>
        </w:rPr>
        <w:t>ا</w:t>
      </w:r>
      <w:r w:rsidRPr="00EA1A77">
        <w:rPr>
          <w:rFonts w:asciiTheme="minorHAnsi" w:hAnsiTheme="minorHAnsi" w:hint="cs"/>
          <w:color w:val="auto"/>
          <w:sz w:val="28"/>
          <w:rtl/>
        </w:rPr>
        <w:t>ی</w:t>
      </w:r>
      <w:r w:rsidRPr="00EA1A77">
        <w:rPr>
          <w:rFonts w:asciiTheme="minorHAnsi" w:hAnsiTheme="minorHAnsi" w:hint="eastAsia"/>
          <w:color w:val="auto"/>
          <w:sz w:val="28"/>
          <w:rtl/>
        </w:rPr>
        <w:t>نکه</w:t>
      </w:r>
      <w:r w:rsidRPr="00EA1A77">
        <w:rPr>
          <w:rFonts w:asciiTheme="minorHAnsi" w:hAnsiTheme="minorHAnsi" w:hint="cs"/>
          <w:color w:val="auto"/>
          <w:sz w:val="28"/>
          <w:rtl/>
        </w:rPr>
        <w:t xml:space="preserve"> پی برده که این کنیه متعلق به شخص دیگری است، وی را توثیق کرده است.</w:t>
      </w:r>
    </w:p>
    <w:p w:rsidR="00EA1A77" w:rsidRPr="00773F39" w:rsidRDefault="00EA1A77" w:rsidP="00634270">
      <w:pPr>
        <w:jc w:val="both"/>
        <w:rPr>
          <w:color w:val="FF0000"/>
          <w:rtl/>
        </w:rPr>
      </w:pPr>
      <w:r w:rsidRPr="00773F39">
        <w:rPr>
          <w:rFonts w:hint="cs"/>
          <w:color w:val="FF0000"/>
          <w:rtl/>
        </w:rPr>
        <w:t>نکته: ... [</w:t>
      </w:r>
      <w:r w:rsidRPr="00773F39">
        <w:rPr>
          <w:color w:val="FF0000"/>
          <w:rtl/>
        </w:rPr>
        <w:t>دق</w:t>
      </w:r>
      <w:r w:rsidRPr="00773F39">
        <w:rPr>
          <w:rFonts w:hint="cs"/>
          <w:color w:val="FF0000"/>
          <w:rtl/>
        </w:rPr>
        <w:t>ی</w:t>
      </w:r>
      <w:r w:rsidRPr="00773F39">
        <w:rPr>
          <w:rFonts w:hint="eastAsia"/>
          <w:color w:val="FF0000"/>
          <w:rtl/>
        </w:rPr>
        <w:t>قه‌</w:t>
      </w:r>
      <w:r w:rsidRPr="00773F39">
        <w:rPr>
          <w:rFonts w:hint="cs"/>
          <w:color w:val="FF0000"/>
          <w:rtl/>
        </w:rPr>
        <w:t>ی 39:03 فایل شماره بیست و هفتم جلسه 26ام].</w:t>
      </w:r>
    </w:p>
    <w:p w:rsidR="00EA1A77" w:rsidRPr="00EA1A77" w:rsidRDefault="00EA1A77" w:rsidP="00EA1A77">
      <w:pPr>
        <w:jc w:val="both"/>
        <w:rPr>
          <w:rFonts w:asciiTheme="minorHAnsi" w:hAnsiTheme="minorHAnsi"/>
          <w:sz w:val="28"/>
          <w:rtl/>
        </w:rPr>
      </w:pPr>
      <w:r w:rsidRPr="00EA1A77">
        <w:rPr>
          <w:rFonts w:asciiTheme="minorHAnsi" w:hAnsiTheme="minorHAnsi" w:hint="cs"/>
          <w:sz w:val="28"/>
          <w:rtl/>
        </w:rPr>
        <w:t xml:space="preserve">«مرحوم مامقانی» سپس به بحث </w:t>
      </w:r>
      <w:r w:rsidRPr="00EA1A77">
        <w:rPr>
          <w:rFonts w:asciiTheme="minorHAnsi" w:hAnsiTheme="minorHAnsi"/>
          <w:sz w:val="28"/>
          <w:rtl/>
        </w:rPr>
        <w:t>کن</w:t>
      </w:r>
      <w:r w:rsidRPr="00EA1A77">
        <w:rPr>
          <w:rFonts w:asciiTheme="minorHAnsi" w:hAnsiTheme="minorHAnsi" w:hint="cs"/>
          <w:sz w:val="28"/>
          <w:rtl/>
        </w:rPr>
        <w:t>ی</w:t>
      </w:r>
      <w:r w:rsidRPr="00EA1A77">
        <w:rPr>
          <w:rFonts w:asciiTheme="minorHAnsi" w:hAnsiTheme="minorHAnsi" w:hint="eastAsia"/>
          <w:sz w:val="28"/>
          <w:rtl/>
        </w:rPr>
        <w:t>ه‌</w:t>
      </w:r>
      <w:r w:rsidRPr="00EA1A77">
        <w:rPr>
          <w:rFonts w:asciiTheme="minorHAnsi" w:hAnsiTheme="minorHAnsi" w:hint="cs"/>
          <w:sz w:val="28"/>
          <w:rtl/>
        </w:rPr>
        <w:t xml:space="preserve">ی «سالم بن مکرم» </w:t>
      </w:r>
      <w:r w:rsidRPr="00EA1A77">
        <w:rPr>
          <w:rFonts w:asciiTheme="minorHAnsi" w:hAnsiTheme="minorHAnsi"/>
          <w:sz w:val="28"/>
          <w:rtl/>
        </w:rPr>
        <w:t>م</w:t>
      </w:r>
      <w:r w:rsidRPr="00EA1A77">
        <w:rPr>
          <w:rFonts w:asciiTheme="minorHAnsi" w:hAnsiTheme="minorHAnsi" w:hint="cs"/>
          <w:sz w:val="28"/>
          <w:rtl/>
        </w:rPr>
        <w:t>ی‌</w:t>
      </w:r>
      <w:r w:rsidRPr="00EA1A77">
        <w:rPr>
          <w:rFonts w:asciiTheme="minorHAnsi" w:hAnsiTheme="minorHAnsi" w:hint="eastAsia"/>
          <w:sz w:val="28"/>
          <w:rtl/>
        </w:rPr>
        <w:t>پردازند</w:t>
      </w:r>
      <w:r w:rsidRPr="00EA1A77">
        <w:rPr>
          <w:rFonts w:asciiTheme="minorHAnsi" w:hAnsiTheme="minorHAnsi" w:hint="cs"/>
          <w:sz w:val="28"/>
          <w:rtl/>
        </w:rPr>
        <w:t xml:space="preserve"> و هر دو کنیه را متعلق به «سالم بن مکرم» </w:t>
      </w:r>
      <w:r w:rsidRPr="00EA1A77">
        <w:rPr>
          <w:rFonts w:asciiTheme="minorHAnsi" w:hAnsiTheme="minorHAnsi"/>
          <w:sz w:val="28"/>
          <w:rtl/>
        </w:rPr>
        <w:t>م</w:t>
      </w:r>
      <w:r w:rsidRPr="00EA1A77">
        <w:rPr>
          <w:rFonts w:asciiTheme="minorHAnsi" w:hAnsiTheme="minorHAnsi" w:hint="cs"/>
          <w:sz w:val="28"/>
          <w:rtl/>
        </w:rPr>
        <w:t>ی‌</w:t>
      </w:r>
      <w:r w:rsidRPr="00EA1A77">
        <w:rPr>
          <w:rFonts w:asciiTheme="minorHAnsi" w:hAnsiTheme="minorHAnsi" w:hint="eastAsia"/>
          <w:sz w:val="28"/>
          <w:rtl/>
        </w:rPr>
        <w:t>دانند</w:t>
      </w:r>
      <w:r w:rsidRPr="00EA1A77">
        <w:rPr>
          <w:rFonts w:asciiTheme="minorHAnsi" w:hAnsiTheme="minorHAnsi" w:hint="cs"/>
          <w:sz w:val="28"/>
          <w:rtl/>
        </w:rPr>
        <w:t xml:space="preserve">. ایشان از این مطلب برای ثقه دانستن راوی استفاده </w:t>
      </w:r>
      <w:r w:rsidRPr="00EA1A77">
        <w:rPr>
          <w:rFonts w:asciiTheme="minorHAnsi" w:hAnsiTheme="minorHAnsi"/>
          <w:sz w:val="28"/>
          <w:rtl/>
        </w:rPr>
        <w:t>م</w:t>
      </w:r>
      <w:r w:rsidRPr="00EA1A77">
        <w:rPr>
          <w:rFonts w:asciiTheme="minorHAnsi" w:hAnsiTheme="minorHAnsi" w:hint="cs"/>
          <w:sz w:val="28"/>
          <w:rtl/>
        </w:rPr>
        <w:t>ی‌</w:t>
      </w:r>
      <w:r w:rsidRPr="00EA1A77">
        <w:rPr>
          <w:rFonts w:asciiTheme="minorHAnsi" w:hAnsiTheme="minorHAnsi" w:hint="eastAsia"/>
          <w:sz w:val="28"/>
          <w:rtl/>
        </w:rPr>
        <w:t>کنند</w:t>
      </w:r>
      <w:r w:rsidRPr="00EA1A77">
        <w:rPr>
          <w:rFonts w:asciiTheme="minorHAnsi" w:hAnsiTheme="minorHAnsi" w:hint="cs"/>
          <w:sz w:val="28"/>
          <w:rtl/>
        </w:rPr>
        <w:t xml:space="preserve"> و دو کلام در این زمینه دارند:</w:t>
      </w:r>
    </w:p>
    <w:p w:rsidR="00EA1A77" w:rsidRPr="003C213A" w:rsidRDefault="00EA1A77" w:rsidP="00614953">
      <w:pPr>
        <w:ind w:left="720"/>
        <w:jc w:val="both"/>
        <w:rPr>
          <w:rtl/>
        </w:rPr>
      </w:pPr>
      <w:r w:rsidRPr="003C213A">
        <w:rPr>
          <w:rFonts w:hint="cs"/>
          <w:rtl/>
        </w:rPr>
        <w:t>1. «نجاشی» «سالم بن مکرم» را توثیق کرد و «ابن فضال» مدحی در مورد او داشت. به نظر «مرحوم مامقانی» در صورت تعارض، کلام «نجاشی» مقدم است.</w:t>
      </w:r>
    </w:p>
    <w:p w:rsidR="00EA1A77" w:rsidRPr="003C213A" w:rsidRDefault="00EA1A77" w:rsidP="00614953">
      <w:pPr>
        <w:ind w:left="720"/>
        <w:jc w:val="both"/>
        <w:rPr>
          <w:rtl/>
        </w:rPr>
      </w:pPr>
      <w:r w:rsidRPr="003C213A">
        <w:rPr>
          <w:rFonts w:hint="cs"/>
          <w:rtl/>
        </w:rPr>
        <w:t xml:space="preserve">2. تضعیف «شیخ طوسی» مبتنی بر این بوده که «ابا سلمه» را </w:t>
      </w:r>
      <w:r w:rsidRPr="003C213A">
        <w:rPr>
          <w:rtl/>
        </w:rPr>
        <w:t>کن</w:t>
      </w:r>
      <w:r w:rsidRPr="003C213A">
        <w:rPr>
          <w:rFonts w:hint="cs"/>
          <w:rtl/>
        </w:rPr>
        <w:t>ی</w:t>
      </w:r>
      <w:r w:rsidRPr="003C213A">
        <w:rPr>
          <w:rFonts w:hint="eastAsia"/>
          <w:rtl/>
        </w:rPr>
        <w:t>ه‌</w:t>
      </w:r>
      <w:r w:rsidRPr="003C213A">
        <w:rPr>
          <w:rFonts w:hint="cs"/>
          <w:rtl/>
        </w:rPr>
        <w:t xml:space="preserve">ی پدر «سالم بن مکرم» </w:t>
      </w:r>
      <w:r w:rsidRPr="003C213A">
        <w:rPr>
          <w:rtl/>
        </w:rPr>
        <w:t>م</w:t>
      </w:r>
      <w:r w:rsidRPr="003C213A">
        <w:rPr>
          <w:rFonts w:hint="cs"/>
          <w:rtl/>
        </w:rPr>
        <w:t>ی‌</w:t>
      </w:r>
      <w:r w:rsidRPr="003C213A">
        <w:rPr>
          <w:rFonts w:hint="eastAsia"/>
          <w:rtl/>
        </w:rPr>
        <w:t>دانسته</w:t>
      </w:r>
      <w:r w:rsidRPr="003C213A">
        <w:rPr>
          <w:rFonts w:hint="cs"/>
          <w:rtl/>
        </w:rPr>
        <w:t xml:space="preserve"> است و «ابا خدیجه» را </w:t>
      </w:r>
      <w:r w:rsidRPr="003C213A">
        <w:rPr>
          <w:rtl/>
        </w:rPr>
        <w:t>کن</w:t>
      </w:r>
      <w:r w:rsidRPr="003C213A">
        <w:rPr>
          <w:rFonts w:hint="cs"/>
          <w:rtl/>
        </w:rPr>
        <w:t>ی</w:t>
      </w:r>
      <w:r w:rsidRPr="003C213A">
        <w:rPr>
          <w:rFonts w:hint="eastAsia"/>
          <w:rtl/>
        </w:rPr>
        <w:t>ه‌</w:t>
      </w:r>
      <w:r w:rsidRPr="003C213A">
        <w:rPr>
          <w:rFonts w:hint="cs"/>
          <w:rtl/>
        </w:rPr>
        <w:t xml:space="preserve">ی خود «سالم بن مکرم»؛ </w:t>
      </w:r>
      <w:r w:rsidRPr="003C213A">
        <w:rPr>
          <w:rtl/>
        </w:rPr>
        <w:t>درحال</w:t>
      </w:r>
      <w:r w:rsidRPr="003C213A">
        <w:rPr>
          <w:rFonts w:hint="cs"/>
          <w:rtl/>
        </w:rPr>
        <w:t>ی‌</w:t>
      </w:r>
      <w:r w:rsidRPr="003C213A">
        <w:rPr>
          <w:rFonts w:hint="eastAsia"/>
          <w:rtl/>
        </w:rPr>
        <w:t>که</w:t>
      </w:r>
      <w:r w:rsidRPr="003C213A">
        <w:rPr>
          <w:rFonts w:hint="cs"/>
          <w:rtl/>
        </w:rPr>
        <w:t xml:space="preserve"> هر دو کنیه متعلق به «سالم بن مکرم» است و درنتیجه دلیل تضعیف «شیخ طوسی» رد شده و این تضعیف کنار گذاشته شده و توثیق ثابت </w:t>
      </w:r>
      <w:r w:rsidRPr="003C213A">
        <w:rPr>
          <w:rtl/>
        </w:rPr>
        <w:t>م</w:t>
      </w:r>
      <w:r w:rsidRPr="003C213A">
        <w:rPr>
          <w:rFonts w:hint="cs"/>
          <w:rtl/>
        </w:rPr>
        <w:t>ی‌</w:t>
      </w:r>
      <w:r w:rsidRPr="003C213A">
        <w:rPr>
          <w:rFonts w:hint="eastAsia"/>
          <w:rtl/>
        </w:rPr>
        <w:t>شود</w:t>
      </w:r>
      <w:r w:rsidRPr="003C213A">
        <w:rPr>
          <w:rFonts w:hint="cs"/>
          <w:rtl/>
        </w:rPr>
        <w:t>.</w:t>
      </w:r>
    </w:p>
    <w:p w:rsidR="00EA1A77" w:rsidRPr="003C213A" w:rsidRDefault="00EA1A77" w:rsidP="00634270">
      <w:pPr>
        <w:jc w:val="both"/>
        <w:rPr>
          <w:rtl/>
        </w:rPr>
      </w:pPr>
      <w:r w:rsidRPr="00614953">
        <w:rPr>
          <w:rFonts w:asciiTheme="minorHAnsi" w:hAnsiTheme="minorHAnsi" w:cs="B Titr" w:hint="cs"/>
          <w:color w:val="auto"/>
          <w:sz w:val="24"/>
          <w:szCs w:val="24"/>
          <w:rtl/>
        </w:rPr>
        <w:lastRenderedPageBreak/>
        <w:t>«مرحوم تستری»:</w:t>
      </w:r>
      <w:r w:rsidRPr="00C81E32">
        <w:rPr>
          <w:vertAlign w:val="superscript"/>
          <w:rtl/>
        </w:rPr>
        <w:footnoteReference w:id="375"/>
      </w:r>
      <w:r w:rsidRPr="003C213A">
        <w:rPr>
          <w:rFonts w:hint="cs"/>
          <w:rtl/>
        </w:rPr>
        <w:t xml:space="preserve"> ایشان نیز «سالم بن مکرم» را ثقه دانسته و به خاطر تعارض دو کلام «شیخ طوسی»، آن را رد </w:t>
      </w:r>
      <w:r w:rsidRPr="003C213A">
        <w:rPr>
          <w:rtl/>
        </w:rPr>
        <w:t>م</w:t>
      </w:r>
      <w:r w:rsidRPr="003C213A">
        <w:rPr>
          <w:rFonts w:hint="cs"/>
          <w:rtl/>
        </w:rPr>
        <w:t>ی‌</w:t>
      </w:r>
      <w:r w:rsidRPr="003C213A">
        <w:rPr>
          <w:rFonts w:hint="eastAsia"/>
          <w:rtl/>
        </w:rPr>
        <w:t>کنند</w:t>
      </w:r>
      <w:r w:rsidRPr="003C213A">
        <w:rPr>
          <w:rFonts w:hint="cs"/>
          <w:rtl/>
        </w:rPr>
        <w:t xml:space="preserve"> و همچنین در مورد </w:t>
      </w:r>
      <w:r w:rsidRPr="003C213A">
        <w:rPr>
          <w:rtl/>
        </w:rPr>
        <w:t>کن</w:t>
      </w:r>
      <w:r w:rsidRPr="003C213A">
        <w:rPr>
          <w:rFonts w:hint="cs"/>
          <w:rtl/>
        </w:rPr>
        <w:t>ی</w:t>
      </w:r>
      <w:r w:rsidRPr="003C213A">
        <w:rPr>
          <w:rFonts w:hint="eastAsia"/>
          <w:rtl/>
        </w:rPr>
        <w:t>ه‌</w:t>
      </w:r>
      <w:r w:rsidRPr="003C213A">
        <w:rPr>
          <w:rFonts w:hint="cs"/>
          <w:rtl/>
        </w:rPr>
        <w:t xml:space="preserve">ی وی همانند مرحوم مامقانی نظر </w:t>
      </w:r>
      <w:r w:rsidRPr="003C213A">
        <w:rPr>
          <w:rtl/>
        </w:rPr>
        <w:t>م</w:t>
      </w:r>
      <w:r w:rsidRPr="003C213A">
        <w:rPr>
          <w:rFonts w:hint="cs"/>
          <w:rtl/>
        </w:rPr>
        <w:t>ی‌</w:t>
      </w:r>
      <w:r w:rsidRPr="003C213A">
        <w:rPr>
          <w:rFonts w:hint="eastAsia"/>
          <w:rtl/>
        </w:rPr>
        <w:t>دهند</w:t>
      </w:r>
      <w:r w:rsidRPr="003C213A">
        <w:rPr>
          <w:rFonts w:hint="cs"/>
          <w:rtl/>
        </w:rPr>
        <w:t>.</w:t>
      </w:r>
    </w:p>
    <w:p w:rsidR="00EA1A77" w:rsidRPr="003C213A" w:rsidRDefault="00EA1A77" w:rsidP="00634270">
      <w:pPr>
        <w:jc w:val="both"/>
        <w:rPr>
          <w:rtl/>
        </w:rPr>
      </w:pPr>
      <w:r w:rsidRPr="00614953">
        <w:rPr>
          <w:rFonts w:asciiTheme="minorHAnsi" w:hAnsiTheme="minorHAnsi" w:cs="B Titr" w:hint="cs"/>
          <w:color w:val="auto"/>
          <w:sz w:val="24"/>
          <w:szCs w:val="24"/>
          <w:rtl/>
        </w:rPr>
        <w:t>«مرحوم خویی»:</w:t>
      </w:r>
      <w:r w:rsidRPr="00C81E32">
        <w:rPr>
          <w:vertAlign w:val="superscript"/>
          <w:rtl/>
        </w:rPr>
        <w:footnoteReference w:id="376"/>
      </w:r>
      <w:r w:rsidRPr="003C213A">
        <w:rPr>
          <w:rFonts w:hint="cs"/>
          <w:rtl/>
        </w:rPr>
        <w:t xml:space="preserve"> ایشان یکی از </w:t>
      </w:r>
      <w:r w:rsidRPr="003C213A">
        <w:rPr>
          <w:rtl/>
        </w:rPr>
        <w:t>راه‌ها</w:t>
      </w:r>
      <w:r w:rsidRPr="003C213A">
        <w:rPr>
          <w:rFonts w:hint="cs"/>
          <w:rtl/>
        </w:rPr>
        <w:t xml:space="preserve">یی که برای توثیق راوی ارائه </w:t>
      </w:r>
      <w:r w:rsidRPr="003C213A">
        <w:rPr>
          <w:rtl/>
        </w:rPr>
        <w:t>م</w:t>
      </w:r>
      <w:r w:rsidRPr="003C213A">
        <w:rPr>
          <w:rFonts w:hint="cs"/>
          <w:rtl/>
        </w:rPr>
        <w:t>ی‌</w:t>
      </w:r>
      <w:r w:rsidRPr="003C213A">
        <w:rPr>
          <w:rFonts w:hint="eastAsia"/>
          <w:rtl/>
        </w:rPr>
        <w:t>کنند</w:t>
      </w:r>
      <w:r w:rsidRPr="003C213A">
        <w:rPr>
          <w:rFonts w:hint="cs"/>
          <w:rtl/>
        </w:rPr>
        <w:t xml:space="preserve">، جزء راویان «کامل الزیارات» بودن است. ایشان نیز به تعارض کلام «شیخ طوسی» </w:t>
      </w:r>
      <w:r w:rsidRPr="003C213A">
        <w:rPr>
          <w:rtl/>
        </w:rPr>
        <w:t>م</w:t>
      </w:r>
      <w:r w:rsidRPr="003C213A">
        <w:rPr>
          <w:rFonts w:hint="cs"/>
          <w:rtl/>
        </w:rPr>
        <w:t>ی‌</w:t>
      </w:r>
      <w:r w:rsidRPr="003C213A">
        <w:rPr>
          <w:rFonts w:hint="eastAsia"/>
          <w:rtl/>
        </w:rPr>
        <w:t>پردازند</w:t>
      </w:r>
      <w:r w:rsidRPr="003C213A">
        <w:rPr>
          <w:rFonts w:hint="cs"/>
          <w:rtl/>
        </w:rPr>
        <w:t xml:space="preserve"> و کلام «مرحوم مامقانی» و «مرحوم تستری» را که بین دو کلام یک شخص تعارض ایجاد کرده و در آنها قواعد باب تعارض را جاری </w:t>
      </w:r>
      <w:r w:rsidRPr="003C213A">
        <w:rPr>
          <w:rtl/>
        </w:rPr>
        <w:t>م</w:t>
      </w:r>
      <w:r w:rsidRPr="003C213A">
        <w:rPr>
          <w:rFonts w:hint="cs"/>
          <w:rtl/>
        </w:rPr>
        <w:t>ی‌</w:t>
      </w:r>
      <w:r w:rsidRPr="003C213A">
        <w:rPr>
          <w:rFonts w:hint="eastAsia"/>
          <w:rtl/>
        </w:rPr>
        <w:t>کنند</w:t>
      </w:r>
      <w:r w:rsidRPr="003C213A">
        <w:rPr>
          <w:rFonts w:hint="cs"/>
          <w:rtl/>
        </w:rPr>
        <w:t xml:space="preserve">، رد </w:t>
      </w:r>
      <w:r w:rsidRPr="003C213A">
        <w:rPr>
          <w:rtl/>
        </w:rPr>
        <w:t>م</w:t>
      </w:r>
      <w:r w:rsidRPr="003C213A">
        <w:rPr>
          <w:rFonts w:hint="cs"/>
          <w:rtl/>
        </w:rPr>
        <w:t>ی‌</w:t>
      </w:r>
      <w:r w:rsidRPr="003C213A">
        <w:rPr>
          <w:rFonts w:hint="eastAsia"/>
          <w:rtl/>
        </w:rPr>
        <w:t>کنند</w:t>
      </w:r>
      <w:r w:rsidRPr="003C213A">
        <w:rPr>
          <w:rFonts w:hint="cs"/>
          <w:rtl/>
        </w:rPr>
        <w:t>.</w:t>
      </w:r>
    </w:p>
    <w:p w:rsidR="00EA1A77" w:rsidRPr="00EA1A77" w:rsidRDefault="00EA1A77" w:rsidP="00EA1A77">
      <w:pPr>
        <w:jc w:val="both"/>
        <w:rPr>
          <w:rFonts w:asciiTheme="minorHAnsi" w:hAnsiTheme="minorHAnsi"/>
          <w:sz w:val="28"/>
          <w:rtl/>
        </w:rPr>
      </w:pPr>
      <w:r w:rsidRPr="00EA1A77">
        <w:rPr>
          <w:rFonts w:asciiTheme="minorHAnsi" w:hAnsiTheme="minorHAnsi" w:hint="cs"/>
          <w:sz w:val="28"/>
          <w:rtl/>
        </w:rPr>
        <w:t xml:space="preserve">ایشان در انتها کلام «نجاشی» و «ابن فضال» را بدون معارض دانسته و راوی را توثیق </w:t>
      </w:r>
      <w:r w:rsidRPr="00EA1A77">
        <w:rPr>
          <w:rFonts w:asciiTheme="minorHAnsi" w:hAnsiTheme="minorHAnsi"/>
          <w:sz w:val="28"/>
          <w:rtl/>
        </w:rPr>
        <w:t>م</w:t>
      </w:r>
      <w:r w:rsidRPr="00EA1A77">
        <w:rPr>
          <w:rFonts w:asciiTheme="minorHAnsi" w:hAnsiTheme="minorHAnsi" w:hint="cs"/>
          <w:sz w:val="28"/>
          <w:rtl/>
        </w:rPr>
        <w:t>ی‌</w:t>
      </w:r>
      <w:r w:rsidRPr="00EA1A77">
        <w:rPr>
          <w:rFonts w:asciiTheme="minorHAnsi" w:hAnsiTheme="minorHAnsi" w:hint="eastAsia"/>
          <w:sz w:val="28"/>
          <w:rtl/>
        </w:rPr>
        <w:t>کنند</w:t>
      </w:r>
      <w:r w:rsidRPr="00EA1A77">
        <w:rPr>
          <w:rFonts w:asciiTheme="minorHAnsi" w:hAnsiTheme="minorHAnsi" w:hint="cs"/>
          <w:sz w:val="28"/>
          <w:rtl/>
        </w:rPr>
        <w:t>.</w:t>
      </w:r>
    </w:p>
    <w:p w:rsidR="00EA1A77" w:rsidRPr="00614953" w:rsidRDefault="00EA1A77" w:rsidP="00634270">
      <w:pPr>
        <w:jc w:val="both"/>
        <w:rPr>
          <w:rFonts w:asciiTheme="minorHAnsi" w:hAnsiTheme="minorHAnsi" w:cs="B Titr"/>
          <w:color w:val="auto"/>
          <w:sz w:val="24"/>
          <w:szCs w:val="24"/>
          <w:rtl/>
        </w:rPr>
      </w:pPr>
      <w:r w:rsidRPr="00614953">
        <w:rPr>
          <w:rFonts w:asciiTheme="minorHAnsi" w:hAnsiTheme="minorHAnsi" w:cs="B Titr"/>
          <w:color w:val="auto"/>
          <w:sz w:val="24"/>
          <w:szCs w:val="24"/>
          <w:rtl/>
        </w:rPr>
        <w:t>جمع‌بند</w:t>
      </w:r>
      <w:r w:rsidRPr="00614953">
        <w:rPr>
          <w:rFonts w:asciiTheme="minorHAnsi" w:hAnsiTheme="minorHAnsi" w:cs="B Titr" w:hint="cs"/>
          <w:color w:val="auto"/>
          <w:sz w:val="24"/>
          <w:szCs w:val="24"/>
          <w:rtl/>
        </w:rPr>
        <w:t>ی:</w:t>
      </w:r>
    </w:p>
    <w:p w:rsidR="00EA1A77" w:rsidRPr="003C213A" w:rsidRDefault="00EA1A77" w:rsidP="00634270">
      <w:pPr>
        <w:jc w:val="both"/>
        <w:rPr>
          <w:rtl/>
        </w:rPr>
      </w:pPr>
      <w:r w:rsidRPr="00614953">
        <w:rPr>
          <w:rFonts w:asciiTheme="minorHAnsi" w:hAnsiTheme="minorHAnsi" w:cs="B Titr" w:hint="cs"/>
          <w:color w:val="auto"/>
          <w:sz w:val="24"/>
          <w:szCs w:val="24"/>
          <w:rtl/>
        </w:rPr>
        <w:t>الف) وثاقت راوی:</w:t>
      </w:r>
      <w:r w:rsidRPr="003C213A">
        <w:rPr>
          <w:rFonts w:hint="cs"/>
          <w:rtl/>
        </w:rPr>
        <w:t xml:space="preserve"> از یک سو «نجاشی» «سالم بن مکرم» را توثیق کرده که با مدح «علی بن حسن بن فضال» نیز همراه است و از طرف دیگر «شیخ طوسی» وی را تضعیف کرده است.</w:t>
      </w:r>
    </w:p>
    <w:p w:rsidR="00EA1A77" w:rsidRPr="00EA1A77" w:rsidRDefault="00EA1A77" w:rsidP="00F82D3D">
      <w:pPr>
        <w:jc w:val="both"/>
        <w:rPr>
          <w:rFonts w:asciiTheme="minorHAnsi" w:hAnsiTheme="minorHAnsi"/>
          <w:sz w:val="28"/>
          <w:rtl/>
        </w:rPr>
      </w:pPr>
      <w:r w:rsidRPr="00EA1A77">
        <w:rPr>
          <w:rFonts w:asciiTheme="minorHAnsi" w:hAnsiTheme="minorHAnsi" w:hint="cs"/>
          <w:sz w:val="28"/>
          <w:rtl/>
        </w:rPr>
        <w:t>عبارت «شیخ طوسی» در استبصار این است: «هُوَ ضَعِیفٌ عِنْدَ أَصْحَابِ الْحَدِیثِ لِمَا لَا احْتِیاجَ إِلَی ذِکرِه»</w:t>
      </w:r>
      <w:r w:rsidR="00F82D3D">
        <w:rPr>
          <w:rFonts w:asciiTheme="minorHAnsi" w:hAnsiTheme="minorHAnsi" w:hint="cs"/>
          <w:sz w:val="28"/>
          <w:rtl/>
        </w:rPr>
        <w:t>.</w:t>
      </w:r>
      <w:r w:rsidR="00F82D3D">
        <w:rPr>
          <w:rStyle w:val="FootnoteReference"/>
          <w:rFonts w:asciiTheme="minorHAnsi" w:hAnsiTheme="minorHAnsi"/>
          <w:sz w:val="28"/>
          <w:rtl/>
        </w:rPr>
        <w:footnoteReference w:id="377"/>
      </w:r>
      <w:r w:rsidRPr="00EA1A77">
        <w:rPr>
          <w:rFonts w:asciiTheme="minorHAnsi" w:hAnsiTheme="minorHAnsi" w:hint="cs"/>
          <w:sz w:val="28"/>
          <w:rtl/>
        </w:rPr>
        <w:t xml:space="preserve"> «شیخ طوسی» </w:t>
      </w:r>
      <w:r w:rsidRPr="00EA1A77">
        <w:rPr>
          <w:rFonts w:asciiTheme="minorHAnsi" w:hAnsiTheme="minorHAnsi"/>
          <w:sz w:val="28"/>
          <w:rtl/>
        </w:rPr>
        <w:t>م</w:t>
      </w:r>
      <w:r w:rsidRPr="00EA1A77">
        <w:rPr>
          <w:rFonts w:asciiTheme="minorHAnsi" w:hAnsiTheme="minorHAnsi" w:hint="cs"/>
          <w:sz w:val="28"/>
          <w:rtl/>
        </w:rPr>
        <w:t>ی‌</w:t>
      </w:r>
      <w:r w:rsidRPr="00EA1A77">
        <w:rPr>
          <w:rFonts w:asciiTheme="minorHAnsi" w:hAnsiTheme="minorHAnsi" w:hint="eastAsia"/>
          <w:sz w:val="28"/>
          <w:rtl/>
        </w:rPr>
        <w:t>گو</w:t>
      </w:r>
      <w:r w:rsidRPr="00EA1A77">
        <w:rPr>
          <w:rFonts w:asciiTheme="minorHAnsi" w:hAnsiTheme="minorHAnsi" w:hint="cs"/>
          <w:sz w:val="28"/>
          <w:rtl/>
        </w:rPr>
        <w:t>ی</w:t>
      </w:r>
      <w:r w:rsidRPr="00EA1A77">
        <w:rPr>
          <w:rFonts w:asciiTheme="minorHAnsi" w:hAnsiTheme="minorHAnsi" w:hint="eastAsia"/>
          <w:sz w:val="28"/>
          <w:rtl/>
        </w:rPr>
        <w:t>د</w:t>
      </w:r>
      <w:r w:rsidRPr="00EA1A77">
        <w:rPr>
          <w:rFonts w:asciiTheme="minorHAnsi" w:hAnsiTheme="minorHAnsi" w:hint="cs"/>
          <w:sz w:val="28"/>
          <w:rtl/>
        </w:rPr>
        <w:t xml:space="preserve"> احتیاجی به ذکر علت تضعیف نیست که این جمله نشان </w:t>
      </w:r>
      <w:r w:rsidRPr="00EA1A77">
        <w:rPr>
          <w:rFonts w:asciiTheme="minorHAnsi" w:hAnsiTheme="minorHAnsi"/>
          <w:sz w:val="28"/>
          <w:rtl/>
        </w:rPr>
        <w:t>م</w:t>
      </w:r>
      <w:r w:rsidRPr="00EA1A77">
        <w:rPr>
          <w:rFonts w:asciiTheme="minorHAnsi" w:hAnsiTheme="minorHAnsi" w:hint="cs"/>
          <w:sz w:val="28"/>
          <w:rtl/>
        </w:rPr>
        <w:t>ی‌</w:t>
      </w:r>
      <w:r w:rsidRPr="00EA1A77">
        <w:rPr>
          <w:rFonts w:asciiTheme="minorHAnsi" w:hAnsiTheme="minorHAnsi" w:hint="eastAsia"/>
          <w:sz w:val="28"/>
          <w:rtl/>
        </w:rPr>
        <w:t>دهد</w:t>
      </w:r>
      <w:r w:rsidRPr="00EA1A77">
        <w:rPr>
          <w:rFonts w:asciiTheme="minorHAnsi" w:hAnsiTheme="minorHAnsi" w:hint="cs"/>
          <w:sz w:val="28"/>
          <w:rtl/>
        </w:rPr>
        <w:t xml:space="preserve"> که علت تضعیف، مشهور بوده است. </w:t>
      </w:r>
      <w:r w:rsidRPr="00EA1A77">
        <w:rPr>
          <w:rFonts w:asciiTheme="minorHAnsi" w:hAnsiTheme="minorHAnsi"/>
          <w:sz w:val="28"/>
          <w:rtl/>
        </w:rPr>
        <w:t>واقعه‌</w:t>
      </w:r>
      <w:r w:rsidRPr="00EA1A77">
        <w:rPr>
          <w:rFonts w:asciiTheme="minorHAnsi" w:hAnsiTheme="minorHAnsi" w:hint="cs"/>
          <w:sz w:val="28"/>
          <w:rtl/>
        </w:rPr>
        <w:t xml:space="preserve">ی معروفی که در مورد «سالم بن مکرم» نقل شده، عضو </w:t>
      </w:r>
      <w:r w:rsidRPr="00EA1A77">
        <w:rPr>
          <w:rFonts w:asciiTheme="minorHAnsi" w:hAnsiTheme="minorHAnsi"/>
          <w:sz w:val="28"/>
          <w:rtl/>
        </w:rPr>
        <w:t>فرقه‌</w:t>
      </w:r>
      <w:r w:rsidRPr="00EA1A77">
        <w:rPr>
          <w:rFonts w:asciiTheme="minorHAnsi" w:hAnsiTheme="minorHAnsi" w:hint="cs"/>
          <w:sz w:val="28"/>
          <w:rtl/>
        </w:rPr>
        <w:t xml:space="preserve">ی خطابیه بودن است. در تاریخ تنها جریان معروفی که برای «سالم بن مکرم» نقل شده است، همین واقعه است و چون ماجرای معروف دیگری برای وی گفته نشده و «شیخ طوسی» نیز </w:t>
      </w:r>
      <w:r w:rsidRPr="00EA1A77">
        <w:rPr>
          <w:rFonts w:asciiTheme="minorHAnsi" w:hAnsiTheme="minorHAnsi"/>
          <w:sz w:val="28"/>
          <w:rtl/>
        </w:rPr>
        <w:t>م</w:t>
      </w:r>
      <w:r w:rsidRPr="00EA1A77">
        <w:rPr>
          <w:rFonts w:asciiTheme="minorHAnsi" w:hAnsiTheme="minorHAnsi" w:hint="cs"/>
          <w:sz w:val="28"/>
          <w:rtl/>
        </w:rPr>
        <w:t>ی‌</w:t>
      </w:r>
      <w:r w:rsidRPr="00EA1A77">
        <w:rPr>
          <w:rFonts w:asciiTheme="minorHAnsi" w:hAnsiTheme="minorHAnsi" w:hint="eastAsia"/>
          <w:sz w:val="28"/>
          <w:rtl/>
        </w:rPr>
        <w:t>گو</w:t>
      </w:r>
      <w:r w:rsidRPr="00EA1A77">
        <w:rPr>
          <w:rFonts w:asciiTheme="minorHAnsi" w:hAnsiTheme="minorHAnsi" w:hint="cs"/>
          <w:sz w:val="28"/>
          <w:rtl/>
        </w:rPr>
        <w:t>ی</w:t>
      </w:r>
      <w:r w:rsidRPr="00EA1A77">
        <w:rPr>
          <w:rFonts w:asciiTheme="minorHAnsi" w:hAnsiTheme="minorHAnsi" w:hint="eastAsia"/>
          <w:sz w:val="28"/>
          <w:rtl/>
        </w:rPr>
        <w:t>د</w:t>
      </w:r>
      <w:r w:rsidRPr="00EA1A77">
        <w:rPr>
          <w:rFonts w:asciiTheme="minorHAnsi" w:hAnsiTheme="minorHAnsi" w:hint="cs"/>
          <w:sz w:val="28"/>
          <w:rtl/>
        </w:rPr>
        <w:t xml:space="preserve"> احتیاجی به ذکر دلیل ضعف او نیست، پس منظور «شیخ طوسی» نیز همین واقعه بوده است.</w:t>
      </w:r>
    </w:p>
    <w:p w:rsidR="00EA1A77" w:rsidRPr="00EA1A77" w:rsidRDefault="00EA1A77" w:rsidP="00EA1A77">
      <w:pPr>
        <w:jc w:val="both"/>
        <w:rPr>
          <w:rFonts w:asciiTheme="minorHAnsi" w:hAnsiTheme="minorHAnsi"/>
          <w:sz w:val="28"/>
          <w:rtl/>
        </w:rPr>
      </w:pPr>
      <w:r w:rsidRPr="00EA1A77">
        <w:rPr>
          <w:rFonts w:asciiTheme="minorHAnsi" w:hAnsiTheme="minorHAnsi" w:hint="cs"/>
          <w:sz w:val="28"/>
          <w:rtl/>
        </w:rPr>
        <w:t xml:space="preserve">درنتیجه تضعیف «شیخ طوسی» اجتهادی بوده و علت آن این است که «سالم بن مکرم» جزء </w:t>
      </w:r>
      <w:r w:rsidRPr="00EA1A77">
        <w:rPr>
          <w:rFonts w:asciiTheme="minorHAnsi" w:hAnsiTheme="minorHAnsi"/>
          <w:sz w:val="28"/>
          <w:rtl/>
        </w:rPr>
        <w:t>فرقه‌</w:t>
      </w:r>
      <w:r w:rsidRPr="00EA1A77">
        <w:rPr>
          <w:rFonts w:asciiTheme="minorHAnsi" w:hAnsiTheme="minorHAnsi" w:hint="cs"/>
          <w:sz w:val="28"/>
          <w:rtl/>
        </w:rPr>
        <w:t xml:space="preserve">ی خطابیه بوده است. با مراجعه به کتب تاریخ مشخص </w:t>
      </w:r>
      <w:r w:rsidRPr="00EA1A77">
        <w:rPr>
          <w:rFonts w:asciiTheme="minorHAnsi" w:hAnsiTheme="minorHAnsi"/>
          <w:sz w:val="28"/>
          <w:rtl/>
        </w:rPr>
        <w:t>م</w:t>
      </w:r>
      <w:r w:rsidRPr="00EA1A77">
        <w:rPr>
          <w:rFonts w:asciiTheme="minorHAnsi" w:hAnsiTheme="minorHAnsi" w:hint="cs"/>
          <w:sz w:val="28"/>
          <w:rtl/>
        </w:rPr>
        <w:t>ی‌</w:t>
      </w:r>
      <w:r w:rsidRPr="00EA1A77">
        <w:rPr>
          <w:rFonts w:asciiTheme="minorHAnsi" w:hAnsiTheme="minorHAnsi" w:hint="eastAsia"/>
          <w:sz w:val="28"/>
          <w:rtl/>
        </w:rPr>
        <w:t>شود</w:t>
      </w:r>
      <w:r w:rsidRPr="00EA1A77">
        <w:rPr>
          <w:rFonts w:asciiTheme="minorHAnsi" w:hAnsiTheme="minorHAnsi" w:hint="cs"/>
          <w:sz w:val="28"/>
          <w:rtl/>
        </w:rPr>
        <w:t xml:space="preserve"> که حاکم وقت، اعضاء </w:t>
      </w:r>
      <w:r w:rsidRPr="00EA1A77">
        <w:rPr>
          <w:rFonts w:asciiTheme="minorHAnsi" w:hAnsiTheme="minorHAnsi"/>
          <w:sz w:val="28"/>
          <w:rtl/>
        </w:rPr>
        <w:t>فرقه‌</w:t>
      </w:r>
      <w:r w:rsidRPr="00EA1A77">
        <w:rPr>
          <w:rFonts w:asciiTheme="minorHAnsi" w:hAnsiTheme="minorHAnsi" w:hint="cs"/>
          <w:sz w:val="28"/>
          <w:rtl/>
        </w:rPr>
        <w:t>ی خطابیه را در سال 138 به قتل رسانده است؛ یعنی 10 سال قبل از شهادت «امام صادق علیه‌السلام».</w:t>
      </w:r>
    </w:p>
    <w:p w:rsidR="00EA1A77" w:rsidRPr="00EA1A77" w:rsidRDefault="00EA1A77" w:rsidP="00EA1A77">
      <w:pPr>
        <w:jc w:val="both"/>
        <w:rPr>
          <w:rFonts w:asciiTheme="minorHAnsi" w:hAnsiTheme="minorHAnsi"/>
          <w:sz w:val="28"/>
          <w:rtl/>
        </w:rPr>
      </w:pPr>
      <w:r w:rsidRPr="00EA1A77">
        <w:rPr>
          <w:rFonts w:asciiTheme="minorHAnsi" w:hAnsiTheme="minorHAnsi" w:hint="cs"/>
          <w:sz w:val="28"/>
          <w:rtl/>
        </w:rPr>
        <w:t xml:space="preserve">از طرف دیگر «سالم بن مکرم» جزء اصحاب «امام کاظم علیه‌السلام» دانسته شده است؛ </w:t>
      </w:r>
      <w:r w:rsidRPr="00EA1A77">
        <w:rPr>
          <w:rFonts w:asciiTheme="minorHAnsi" w:hAnsiTheme="minorHAnsi"/>
          <w:sz w:val="28"/>
          <w:rtl/>
        </w:rPr>
        <w:t>درحال</w:t>
      </w:r>
      <w:r w:rsidRPr="00EA1A77">
        <w:rPr>
          <w:rFonts w:asciiTheme="minorHAnsi" w:hAnsiTheme="minorHAnsi" w:hint="cs"/>
          <w:sz w:val="28"/>
          <w:rtl/>
        </w:rPr>
        <w:t>ی‌</w:t>
      </w:r>
      <w:r w:rsidRPr="00EA1A77">
        <w:rPr>
          <w:rFonts w:asciiTheme="minorHAnsi" w:hAnsiTheme="minorHAnsi" w:hint="eastAsia"/>
          <w:sz w:val="28"/>
          <w:rtl/>
        </w:rPr>
        <w:t>که</w:t>
      </w:r>
      <w:r w:rsidRPr="00EA1A77">
        <w:rPr>
          <w:rFonts w:asciiTheme="minorHAnsi" w:hAnsiTheme="minorHAnsi" w:hint="cs"/>
          <w:sz w:val="28"/>
          <w:rtl/>
        </w:rPr>
        <w:t xml:space="preserve"> خطابیه با «امام کاظم علیه‌السلام» عداوت شدیدی </w:t>
      </w:r>
      <w:r w:rsidRPr="00EA1A77">
        <w:rPr>
          <w:rFonts w:asciiTheme="minorHAnsi" w:hAnsiTheme="minorHAnsi"/>
          <w:sz w:val="28"/>
          <w:rtl/>
        </w:rPr>
        <w:t>داشته‌اند</w:t>
      </w:r>
      <w:r w:rsidRPr="00EA1A77">
        <w:rPr>
          <w:rFonts w:asciiTheme="minorHAnsi" w:hAnsiTheme="minorHAnsi" w:hint="cs"/>
          <w:sz w:val="28"/>
          <w:rtl/>
        </w:rPr>
        <w:t xml:space="preserve"> که این مطلب شاهدی بر توبه کردن «سالم بن مکرم» است.</w:t>
      </w:r>
    </w:p>
    <w:p w:rsidR="00EA1A77" w:rsidRPr="00EA1A77" w:rsidRDefault="00EA1A77" w:rsidP="00EA1A77">
      <w:pPr>
        <w:jc w:val="both"/>
        <w:rPr>
          <w:rFonts w:asciiTheme="minorHAnsi" w:hAnsiTheme="minorHAnsi"/>
          <w:sz w:val="28"/>
          <w:rtl/>
        </w:rPr>
      </w:pPr>
      <w:r w:rsidRPr="00EA1A77">
        <w:rPr>
          <w:rFonts w:asciiTheme="minorHAnsi" w:hAnsiTheme="minorHAnsi" w:hint="cs"/>
          <w:sz w:val="28"/>
          <w:rtl/>
        </w:rPr>
        <w:t xml:space="preserve">اینکه «سالم بن مکرم» </w:t>
      </w:r>
      <w:r w:rsidRPr="00EA1A77">
        <w:rPr>
          <w:rFonts w:asciiTheme="minorHAnsi" w:hAnsiTheme="minorHAnsi"/>
          <w:sz w:val="28"/>
          <w:rtl/>
        </w:rPr>
        <w:t>کن</w:t>
      </w:r>
      <w:r w:rsidRPr="00EA1A77">
        <w:rPr>
          <w:rFonts w:asciiTheme="minorHAnsi" w:hAnsiTheme="minorHAnsi" w:hint="cs"/>
          <w:sz w:val="28"/>
          <w:rtl/>
        </w:rPr>
        <w:t>ی</w:t>
      </w:r>
      <w:r w:rsidRPr="00EA1A77">
        <w:rPr>
          <w:rFonts w:asciiTheme="minorHAnsi" w:hAnsiTheme="minorHAnsi" w:hint="eastAsia"/>
          <w:sz w:val="28"/>
          <w:rtl/>
        </w:rPr>
        <w:t>ه‌</w:t>
      </w:r>
      <w:r w:rsidRPr="00EA1A77">
        <w:rPr>
          <w:rFonts w:asciiTheme="minorHAnsi" w:hAnsiTheme="minorHAnsi" w:hint="cs"/>
          <w:sz w:val="28"/>
          <w:rtl/>
        </w:rPr>
        <w:t xml:space="preserve">ی خود را تغییر داده است نیز این مطلب را تقویت </w:t>
      </w:r>
      <w:r w:rsidRPr="00EA1A77">
        <w:rPr>
          <w:rFonts w:asciiTheme="minorHAnsi" w:hAnsiTheme="minorHAnsi"/>
          <w:sz w:val="28"/>
          <w:rtl/>
        </w:rPr>
        <w:t>م</w:t>
      </w:r>
      <w:r w:rsidRPr="00EA1A77">
        <w:rPr>
          <w:rFonts w:asciiTheme="minorHAnsi" w:hAnsiTheme="minorHAnsi" w:hint="cs"/>
          <w:sz w:val="28"/>
          <w:rtl/>
        </w:rPr>
        <w:t>ی‌</w:t>
      </w:r>
      <w:r w:rsidRPr="00EA1A77">
        <w:rPr>
          <w:rFonts w:asciiTheme="minorHAnsi" w:hAnsiTheme="minorHAnsi" w:hint="eastAsia"/>
          <w:sz w:val="28"/>
          <w:rtl/>
        </w:rPr>
        <w:t>کند</w:t>
      </w:r>
      <w:r w:rsidRPr="00EA1A77">
        <w:rPr>
          <w:rFonts w:asciiTheme="minorHAnsi" w:hAnsiTheme="minorHAnsi" w:hint="cs"/>
          <w:sz w:val="28"/>
          <w:rtl/>
        </w:rPr>
        <w:t xml:space="preserve">. کسی مشخصات خود را تغییر </w:t>
      </w:r>
      <w:r w:rsidRPr="00EA1A77">
        <w:rPr>
          <w:rFonts w:asciiTheme="minorHAnsi" w:hAnsiTheme="minorHAnsi"/>
          <w:sz w:val="28"/>
          <w:rtl/>
        </w:rPr>
        <w:t>م</w:t>
      </w:r>
      <w:r w:rsidRPr="00EA1A77">
        <w:rPr>
          <w:rFonts w:asciiTheme="minorHAnsi" w:hAnsiTheme="minorHAnsi" w:hint="cs"/>
          <w:sz w:val="28"/>
          <w:rtl/>
        </w:rPr>
        <w:t>ی‌</w:t>
      </w:r>
      <w:r w:rsidRPr="00EA1A77">
        <w:rPr>
          <w:rFonts w:asciiTheme="minorHAnsi" w:hAnsiTheme="minorHAnsi" w:hint="eastAsia"/>
          <w:sz w:val="28"/>
          <w:rtl/>
        </w:rPr>
        <w:t>دهد</w:t>
      </w:r>
      <w:r w:rsidRPr="00EA1A77">
        <w:rPr>
          <w:rFonts w:asciiTheme="minorHAnsi" w:hAnsiTheme="minorHAnsi" w:hint="cs"/>
          <w:sz w:val="28"/>
          <w:rtl/>
        </w:rPr>
        <w:t xml:space="preserve"> که </w:t>
      </w:r>
      <w:r w:rsidRPr="00EA1A77">
        <w:rPr>
          <w:rFonts w:asciiTheme="minorHAnsi" w:hAnsiTheme="minorHAnsi"/>
          <w:sz w:val="28"/>
          <w:rtl/>
        </w:rPr>
        <w:t>سابقه‌</w:t>
      </w:r>
      <w:r w:rsidRPr="00EA1A77">
        <w:rPr>
          <w:rFonts w:asciiTheme="minorHAnsi" w:hAnsiTheme="minorHAnsi" w:hint="cs"/>
          <w:sz w:val="28"/>
          <w:rtl/>
        </w:rPr>
        <w:t xml:space="preserve">ی بدی داشته است و به احتمال قوی چون «سالم بن مکرم» جزء </w:t>
      </w:r>
      <w:r w:rsidRPr="00EA1A77">
        <w:rPr>
          <w:rFonts w:asciiTheme="minorHAnsi" w:hAnsiTheme="minorHAnsi"/>
          <w:sz w:val="28"/>
          <w:rtl/>
        </w:rPr>
        <w:t>فرقه‌</w:t>
      </w:r>
      <w:r w:rsidRPr="00EA1A77">
        <w:rPr>
          <w:rFonts w:asciiTheme="minorHAnsi" w:hAnsiTheme="minorHAnsi" w:hint="cs"/>
          <w:sz w:val="28"/>
          <w:rtl/>
        </w:rPr>
        <w:t xml:space="preserve">ی خطابیه بوده و به «ابوخدیجه» معروف بوده است، </w:t>
      </w:r>
      <w:r w:rsidRPr="00EA1A77">
        <w:rPr>
          <w:rFonts w:asciiTheme="minorHAnsi" w:hAnsiTheme="minorHAnsi"/>
          <w:sz w:val="28"/>
          <w:rtl/>
        </w:rPr>
        <w:t>کن</w:t>
      </w:r>
      <w:r w:rsidRPr="00EA1A77">
        <w:rPr>
          <w:rFonts w:asciiTheme="minorHAnsi" w:hAnsiTheme="minorHAnsi" w:hint="cs"/>
          <w:sz w:val="28"/>
          <w:rtl/>
        </w:rPr>
        <w:t>ی</w:t>
      </w:r>
      <w:r w:rsidRPr="00EA1A77">
        <w:rPr>
          <w:rFonts w:asciiTheme="minorHAnsi" w:hAnsiTheme="minorHAnsi" w:hint="eastAsia"/>
          <w:sz w:val="28"/>
          <w:rtl/>
        </w:rPr>
        <w:t>ه‌</w:t>
      </w:r>
      <w:r w:rsidRPr="00EA1A77">
        <w:rPr>
          <w:rFonts w:asciiTheme="minorHAnsi" w:hAnsiTheme="minorHAnsi" w:hint="cs"/>
          <w:sz w:val="28"/>
          <w:rtl/>
        </w:rPr>
        <w:t xml:space="preserve">ی خود را تغییر داده است. حتی وی مدتی پنهان بوده است و پس از آن نیز از اصحاب «امام کاظم علیه‌السلام» </w:t>
      </w:r>
      <w:r w:rsidRPr="00EA1A77">
        <w:rPr>
          <w:rFonts w:asciiTheme="minorHAnsi" w:hAnsiTheme="minorHAnsi"/>
          <w:sz w:val="28"/>
          <w:rtl/>
        </w:rPr>
        <w:t>م</w:t>
      </w:r>
      <w:r w:rsidRPr="00EA1A77">
        <w:rPr>
          <w:rFonts w:asciiTheme="minorHAnsi" w:hAnsiTheme="minorHAnsi" w:hint="cs"/>
          <w:sz w:val="28"/>
          <w:rtl/>
        </w:rPr>
        <w:t>ی‌</w:t>
      </w:r>
      <w:r w:rsidRPr="00EA1A77">
        <w:rPr>
          <w:rFonts w:asciiTheme="minorHAnsi" w:hAnsiTheme="minorHAnsi" w:hint="eastAsia"/>
          <w:sz w:val="28"/>
          <w:rtl/>
        </w:rPr>
        <w:t>شود</w:t>
      </w:r>
      <w:r w:rsidRPr="00EA1A77">
        <w:rPr>
          <w:rFonts w:asciiTheme="minorHAnsi" w:hAnsiTheme="minorHAnsi" w:hint="cs"/>
          <w:sz w:val="28"/>
          <w:rtl/>
        </w:rPr>
        <w:t>.</w:t>
      </w:r>
    </w:p>
    <w:p w:rsidR="00EA1A77" w:rsidRPr="00EA1A77" w:rsidRDefault="00EA1A77" w:rsidP="00EA1A77">
      <w:pPr>
        <w:jc w:val="both"/>
        <w:rPr>
          <w:rFonts w:asciiTheme="minorHAnsi" w:hAnsiTheme="minorHAnsi"/>
          <w:sz w:val="28"/>
          <w:rtl/>
        </w:rPr>
      </w:pPr>
      <w:r w:rsidRPr="00EA1A77">
        <w:rPr>
          <w:rFonts w:asciiTheme="minorHAnsi" w:hAnsiTheme="minorHAnsi" w:hint="cs"/>
          <w:sz w:val="28"/>
          <w:rtl/>
        </w:rPr>
        <w:t xml:space="preserve">درنتیجه به نظر </w:t>
      </w:r>
      <w:r w:rsidRPr="00EA1A77">
        <w:rPr>
          <w:rFonts w:asciiTheme="minorHAnsi" w:hAnsiTheme="minorHAnsi"/>
          <w:sz w:val="28"/>
          <w:rtl/>
        </w:rPr>
        <w:t>م</w:t>
      </w:r>
      <w:r w:rsidRPr="00EA1A77">
        <w:rPr>
          <w:rFonts w:asciiTheme="minorHAnsi" w:hAnsiTheme="minorHAnsi" w:hint="cs"/>
          <w:sz w:val="28"/>
          <w:rtl/>
        </w:rPr>
        <w:t>ی‌</w:t>
      </w:r>
      <w:r w:rsidRPr="00EA1A77">
        <w:rPr>
          <w:rFonts w:asciiTheme="minorHAnsi" w:hAnsiTheme="minorHAnsi" w:hint="eastAsia"/>
          <w:sz w:val="28"/>
          <w:rtl/>
        </w:rPr>
        <w:t>رسد</w:t>
      </w:r>
      <w:r w:rsidRPr="00EA1A77">
        <w:rPr>
          <w:rFonts w:asciiTheme="minorHAnsi" w:hAnsiTheme="minorHAnsi" w:hint="cs"/>
          <w:sz w:val="28"/>
          <w:rtl/>
        </w:rPr>
        <w:t xml:space="preserve"> که «شیخ طوسی» این را </w:t>
      </w:r>
      <w:r w:rsidRPr="00EA1A77">
        <w:rPr>
          <w:rFonts w:asciiTheme="minorHAnsi" w:hAnsiTheme="minorHAnsi"/>
          <w:sz w:val="28"/>
          <w:rtl/>
        </w:rPr>
        <w:t>م</w:t>
      </w:r>
      <w:r w:rsidRPr="00EA1A77">
        <w:rPr>
          <w:rFonts w:asciiTheme="minorHAnsi" w:hAnsiTheme="minorHAnsi" w:hint="cs"/>
          <w:sz w:val="28"/>
          <w:rtl/>
        </w:rPr>
        <w:t>ی‌</w:t>
      </w:r>
      <w:r w:rsidRPr="00EA1A77">
        <w:rPr>
          <w:rFonts w:asciiTheme="minorHAnsi" w:hAnsiTheme="minorHAnsi" w:hint="eastAsia"/>
          <w:sz w:val="28"/>
          <w:rtl/>
        </w:rPr>
        <w:t>دانسته</w:t>
      </w:r>
      <w:r w:rsidRPr="00EA1A77">
        <w:rPr>
          <w:rFonts w:asciiTheme="minorHAnsi" w:hAnsiTheme="minorHAnsi" w:hint="cs"/>
          <w:sz w:val="28"/>
          <w:rtl/>
        </w:rPr>
        <w:t xml:space="preserve"> که «سالم بن مکرم» جزء </w:t>
      </w:r>
      <w:r w:rsidRPr="00EA1A77">
        <w:rPr>
          <w:rFonts w:asciiTheme="minorHAnsi" w:hAnsiTheme="minorHAnsi"/>
          <w:sz w:val="28"/>
          <w:rtl/>
        </w:rPr>
        <w:t>فرقه‌</w:t>
      </w:r>
      <w:r w:rsidRPr="00EA1A77">
        <w:rPr>
          <w:rFonts w:asciiTheme="minorHAnsi" w:hAnsiTheme="minorHAnsi" w:hint="cs"/>
          <w:sz w:val="28"/>
          <w:rtl/>
        </w:rPr>
        <w:t xml:space="preserve">ی خطابیه هست؛ اما در مورد </w:t>
      </w:r>
      <w:r w:rsidRPr="00EA1A77">
        <w:rPr>
          <w:rFonts w:asciiTheme="minorHAnsi" w:hAnsiTheme="minorHAnsi"/>
          <w:sz w:val="28"/>
          <w:rtl/>
        </w:rPr>
        <w:t>توبه‌</w:t>
      </w:r>
      <w:r w:rsidRPr="00EA1A77">
        <w:rPr>
          <w:rFonts w:asciiTheme="minorHAnsi" w:hAnsiTheme="minorHAnsi" w:hint="cs"/>
          <w:sz w:val="28"/>
          <w:rtl/>
        </w:rPr>
        <w:t xml:space="preserve">ی وی دو احتمال وجود دارد: یا </w:t>
      </w:r>
      <w:r w:rsidRPr="00EA1A77">
        <w:rPr>
          <w:rFonts w:asciiTheme="minorHAnsi" w:hAnsiTheme="minorHAnsi"/>
          <w:sz w:val="28"/>
          <w:rtl/>
        </w:rPr>
        <w:t>توبه‌</w:t>
      </w:r>
      <w:r w:rsidRPr="00EA1A77">
        <w:rPr>
          <w:rFonts w:asciiTheme="minorHAnsi" w:hAnsiTheme="minorHAnsi" w:hint="cs"/>
          <w:sz w:val="28"/>
          <w:rtl/>
        </w:rPr>
        <w:t xml:space="preserve">ی «سالم بن مکرم» برای «شیخ طوسی» ثابت نشده است یا اینکه «شیخ طوسی» </w:t>
      </w:r>
      <w:r w:rsidRPr="00EA1A77">
        <w:rPr>
          <w:rFonts w:asciiTheme="minorHAnsi" w:hAnsiTheme="minorHAnsi"/>
          <w:sz w:val="28"/>
          <w:rtl/>
        </w:rPr>
        <w:t>توبه‌</w:t>
      </w:r>
      <w:r w:rsidRPr="00EA1A77">
        <w:rPr>
          <w:rFonts w:asciiTheme="minorHAnsi" w:hAnsiTheme="minorHAnsi" w:hint="cs"/>
          <w:sz w:val="28"/>
          <w:rtl/>
        </w:rPr>
        <w:t xml:space="preserve">ی مرتد فطری را </w:t>
      </w:r>
      <w:r w:rsidRPr="00EA1A77">
        <w:rPr>
          <w:rFonts w:asciiTheme="minorHAnsi" w:hAnsiTheme="minorHAnsi"/>
          <w:sz w:val="28"/>
          <w:rtl/>
        </w:rPr>
        <w:t>نم</w:t>
      </w:r>
      <w:r w:rsidRPr="00EA1A77">
        <w:rPr>
          <w:rFonts w:asciiTheme="minorHAnsi" w:hAnsiTheme="minorHAnsi" w:hint="cs"/>
          <w:sz w:val="28"/>
          <w:rtl/>
        </w:rPr>
        <w:t>ی‌</w:t>
      </w:r>
      <w:r w:rsidRPr="00EA1A77">
        <w:rPr>
          <w:rFonts w:asciiTheme="minorHAnsi" w:hAnsiTheme="minorHAnsi" w:hint="eastAsia"/>
          <w:sz w:val="28"/>
          <w:rtl/>
        </w:rPr>
        <w:t>پذ</w:t>
      </w:r>
      <w:r w:rsidRPr="00EA1A77">
        <w:rPr>
          <w:rFonts w:asciiTheme="minorHAnsi" w:hAnsiTheme="minorHAnsi" w:hint="cs"/>
          <w:sz w:val="28"/>
          <w:rtl/>
        </w:rPr>
        <w:t>ی</w:t>
      </w:r>
      <w:r w:rsidRPr="00EA1A77">
        <w:rPr>
          <w:rFonts w:asciiTheme="minorHAnsi" w:hAnsiTheme="minorHAnsi" w:hint="eastAsia"/>
          <w:sz w:val="28"/>
          <w:rtl/>
        </w:rPr>
        <w:t>رفته</w:t>
      </w:r>
      <w:r w:rsidRPr="00EA1A77">
        <w:rPr>
          <w:rFonts w:asciiTheme="minorHAnsi" w:hAnsiTheme="minorHAnsi" w:hint="cs"/>
          <w:sz w:val="28"/>
          <w:rtl/>
        </w:rPr>
        <w:t xml:space="preserve"> است؛ یعنی «شیخ طوسی» از توبه خبر داشته اما آن را در توثیق بدون تأثیر </w:t>
      </w:r>
      <w:r w:rsidRPr="00EA1A77">
        <w:rPr>
          <w:rFonts w:asciiTheme="minorHAnsi" w:hAnsiTheme="minorHAnsi"/>
          <w:sz w:val="28"/>
          <w:rtl/>
        </w:rPr>
        <w:t>م</w:t>
      </w:r>
      <w:r w:rsidRPr="00EA1A77">
        <w:rPr>
          <w:rFonts w:asciiTheme="minorHAnsi" w:hAnsiTheme="minorHAnsi" w:hint="cs"/>
          <w:sz w:val="28"/>
          <w:rtl/>
        </w:rPr>
        <w:t>ی‌</w:t>
      </w:r>
      <w:r w:rsidRPr="00EA1A77">
        <w:rPr>
          <w:rFonts w:asciiTheme="minorHAnsi" w:hAnsiTheme="minorHAnsi" w:hint="eastAsia"/>
          <w:sz w:val="28"/>
          <w:rtl/>
        </w:rPr>
        <w:t>دانسته</w:t>
      </w:r>
      <w:r w:rsidRPr="00EA1A77">
        <w:rPr>
          <w:rFonts w:asciiTheme="minorHAnsi" w:hAnsiTheme="minorHAnsi" w:hint="cs"/>
          <w:sz w:val="28"/>
          <w:rtl/>
        </w:rPr>
        <w:t xml:space="preserve"> است.</w:t>
      </w:r>
    </w:p>
    <w:p w:rsidR="00EA1A77" w:rsidRPr="00EA1A77" w:rsidRDefault="00EA1A77" w:rsidP="00EA1A77">
      <w:pPr>
        <w:jc w:val="both"/>
        <w:rPr>
          <w:rFonts w:asciiTheme="minorHAnsi" w:hAnsiTheme="minorHAnsi"/>
          <w:sz w:val="28"/>
          <w:rtl/>
        </w:rPr>
      </w:pPr>
      <w:r w:rsidRPr="00EA1A77">
        <w:rPr>
          <w:rFonts w:asciiTheme="minorHAnsi" w:hAnsiTheme="minorHAnsi" w:hint="cs"/>
          <w:sz w:val="28"/>
          <w:rtl/>
        </w:rPr>
        <w:t xml:space="preserve">در مقابل «نجاشی» هم از </w:t>
      </w:r>
      <w:r w:rsidRPr="00EA1A77">
        <w:rPr>
          <w:rFonts w:asciiTheme="minorHAnsi" w:hAnsiTheme="minorHAnsi"/>
          <w:sz w:val="28"/>
          <w:rtl/>
        </w:rPr>
        <w:t>توبه‌</w:t>
      </w:r>
      <w:r w:rsidRPr="00EA1A77">
        <w:rPr>
          <w:rFonts w:asciiTheme="minorHAnsi" w:hAnsiTheme="minorHAnsi" w:hint="cs"/>
          <w:sz w:val="28"/>
          <w:rtl/>
        </w:rPr>
        <w:t xml:space="preserve">ی «سالم بن مکرم» اطلاع داشته است و هم قائل به تأثیر </w:t>
      </w:r>
      <w:r w:rsidRPr="00EA1A77">
        <w:rPr>
          <w:rFonts w:asciiTheme="minorHAnsi" w:hAnsiTheme="minorHAnsi"/>
          <w:sz w:val="28"/>
          <w:rtl/>
        </w:rPr>
        <w:t>توبه‌</w:t>
      </w:r>
      <w:r w:rsidRPr="00EA1A77">
        <w:rPr>
          <w:rFonts w:asciiTheme="minorHAnsi" w:hAnsiTheme="minorHAnsi" w:hint="cs"/>
          <w:sz w:val="28"/>
          <w:rtl/>
        </w:rPr>
        <w:t>ی مرتد فطری بوده است.</w:t>
      </w:r>
    </w:p>
    <w:p w:rsidR="00EA1A77" w:rsidRPr="00EA1A77" w:rsidRDefault="00EA1A77" w:rsidP="00EA1A77">
      <w:pPr>
        <w:jc w:val="both"/>
        <w:rPr>
          <w:rFonts w:asciiTheme="minorHAnsi" w:hAnsiTheme="minorHAnsi"/>
          <w:sz w:val="28"/>
          <w:rtl/>
        </w:rPr>
      </w:pPr>
      <w:r w:rsidRPr="00EA1A77">
        <w:rPr>
          <w:rFonts w:asciiTheme="minorHAnsi" w:hAnsiTheme="minorHAnsi" w:hint="cs"/>
          <w:sz w:val="28"/>
          <w:rtl/>
        </w:rPr>
        <w:t xml:space="preserve">ازآنجایی‌که معتقدیم </w:t>
      </w:r>
      <w:r w:rsidRPr="00EA1A77">
        <w:rPr>
          <w:rFonts w:asciiTheme="minorHAnsi" w:hAnsiTheme="minorHAnsi"/>
          <w:sz w:val="28"/>
          <w:rtl/>
        </w:rPr>
        <w:t>توبه‌</w:t>
      </w:r>
      <w:r w:rsidRPr="00EA1A77">
        <w:rPr>
          <w:rFonts w:asciiTheme="minorHAnsi" w:hAnsiTheme="minorHAnsi" w:hint="cs"/>
          <w:sz w:val="28"/>
          <w:rtl/>
        </w:rPr>
        <w:t xml:space="preserve">ی مرتد فطری حد را از وی </w:t>
      </w:r>
      <w:r w:rsidRPr="00EA1A77">
        <w:rPr>
          <w:rFonts w:asciiTheme="minorHAnsi" w:hAnsiTheme="minorHAnsi"/>
          <w:sz w:val="28"/>
          <w:rtl/>
        </w:rPr>
        <w:t>برنم</w:t>
      </w:r>
      <w:r w:rsidRPr="00EA1A77">
        <w:rPr>
          <w:rFonts w:asciiTheme="minorHAnsi" w:hAnsiTheme="minorHAnsi" w:hint="cs"/>
          <w:sz w:val="28"/>
          <w:rtl/>
        </w:rPr>
        <w:t>ی‌</w:t>
      </w:r>
      <w:r w:rsidRPr="00EA1A77">
        <w:rPr>
          <w:rFonts w:asciiTheme="minorHAnsi" w:hAnsiTheme="minorHAnsi" w:hint="eastAsia"/>
          <w:sz w:val="28"/>
          <w:rtl/>
        </w:rPr>
        <w:t>دارد</w:t>
      </w:r>
      <w:r w:rsidRPr="00EA1A77">
        <w:rPr>
          <w:rFonts w:asciiTheme="minorHAnsi" w:hAnsiTheme="minorHAnsi" w:hint="cs"/>
          <w:sz w:val="28"/>
          <w:rtl/>
        </w:rPr>
        <w:t xml:space="preserve"> اما در سعادت اخروی او تأثیر دارد، کلام «نجاشی» بدون معارض </w:t>
      </w:r>
      <w:r w:rsidRPr="00EA1A77">
        <w:rPr>
          <w:rFonts w:asciiTheme="minorHAnsi" w:hAnsiTheme="minorHAnsi"/>
          <w:sz w:val="28"/>
          <w:rtl/>
        </w:rPr>
        <w:t>م</w:t>
      </w:r>
      <w:r w:rsidRPr="00EA1A77">
        <w:rPr>
          <w:rFonts w:asciiTheme="minorHAnsi" w:hAnsiTheme="minorHAnsi" w:hint="cs"/>
          <w:sz w:val="28"/>
          <w:rtl/>
        </w:rPr>
        <w:t>ی‌</w:t>
      </w:r>
      <w:r w:rsidRPr="00EA1A77">
        <w:rPr>
          <w:rFonts w:asciiTheme="minorHAnsi" w:hAnsiTheme="minorHAnsi" w:hint="eastAsia"/>
          <w:sz w:val="28"/>
          <w:rtl/>
        </w:rPr>
        <w:t>شود</w:t>
      </w:r>
      <w:r w:rsidRPr="00EA1A77">
        <w:rPr>
          <w:rFonts w:asciiTheme="minorHAnsi" w:hAnsiTheme="minorHAnsi" w:hint="cs"/>
          <w:sz w:val="28"/>
          <w:rtl/>
        </w:rPr>
        <w:t>.</w:t>
      </w:r>
    </w:p>
    <w:p w:rsidR="00EA1A77" w:rsidRPr="003C213A" w:rsidRDefault="00EA1A77" w:rsidP="00634270">
      <w:pPr>
        <w:jc w:val="both"/>
        <w:rPr>
          <w:rtl/>
        </w:rPr>
      </w:pPr>
      <w:r w:rsidRPr="00614953">
        <w:rPr>
          <w:rFonts w:asciiTheme="minorHAnsi" w:hAnsiTheme="minorHAnsi" w:cs="B Titr" w:hint="cs"/>
          <w:color w:val="auto"/>
          <w:sz w:val="24"/>
          <w:szCs w:val="24"/>
          <w:rtl/>
        </w:rPr>
        <w:t>توثیق از راه نقل مشایخ ثقات از راوی:</w:t>
      </w:r>
      <w:r w:rsidRPr="003C213A">
        <w:rPr>
          <w:rFonts w:hint="cs"/>
          <w:rtl/>
        </w:rPr>
        <w:t xml:space="preserve"> «ابن أبی عمیر» در «تهذیب» جلد 3 صفحه 60 روایت شماره 7 و در «استبصار» جلد 1 صفحه 461 روایت شماره 6 با سند صحیح از «سالم بن مکرم» نقل روایت </w:t>
      </w:r>
      <w:r w:rsidRPr="003C213A">
        <w:rPr>
          <w:rtl/>
        </w:rPr>
        <w:t>م</w:t>
      </w:r>
      <w:r w:rsidRPr="003C213A">
        <w:rPr>
          <w:rFonts w:hint="cs"/>
          <w:rtl/>
        </w:rPr>
        <w:t>ی‌</w:t>
      </w:r>
      <w:r w:rsidRPr="003C213A">
        <w:rPr>
          <w:rFonts w:hint="eastAsia"/>
          <w:rtl/>
        </w:rPr>
        <w:t>کند</w:t>
      </w:r>
      <w:r w:rsidRPr="003C213A">
        <w:rPr>
          <w:rFonts w:hint="cs"/>
          <w:rtl/>
        </w:rPr>
        <w:t xml:space="preserve"> و درنتیجه «سالم بن مکرم» از راه مشایخ ثقات نیز توثیق </w:t>
      </w:r>
      <w:r w:rsidRPr="003C213A">
        <w:rPr>
          <w:rtl/>
        </w:rPr>
        <w:t>م</w:t>
      </w:r>
      <w:r w:rsidRPr="003C213A">
        <w:rPr>
          <w:rFonts w:hint="cs"/>
          <w:rtl/>
        </w:rPr>
        <w:t>ی‌</w:t>
      </w:r>
      <w:r w:rsidRPr="003C213A">
        <w:rPr>
          <w:rFonts w:hint="eastAsia"/>
          <w:rtl/>
        </w:rPr>
        <w:t>شود</w:t>
      </w:r>
      <w:r w:rsidRPr="003C213A">
        <w:rPr>
          <w:rFonts w:hint="cs"/>
          <w:rtl/>
        </w:rPr>
        <w:t>.</w:t>
      </w:r>
    </w:p>
    <w:p w:rsidR="00EA1A77" w:rsidRPr="00EA1A77" w:rsidRDefault="00EA1A77" w:rsidP="00EA1A77">
      <w:pPr>
        <w:jc w:val="both"/>
        <w:rPr>
          <w:rFonts w:asciiTheme="minorHAnsi" w:hAnsiTheme="minorHAnsi"/>
          <w:sz w:val="28"/>
          <w:rtl/>
        </w:rPr>
      </w:pPr>
      <w:r w:rsidRPr="00EA1A77">
        <w:rPr>
          <w:rFonts w:asciiTheme="minorHAnsi" w:hAnsiTheme="minorHAnsi" w:hint="cs"/>
          <w:sz w:val="28"/>
          <w:rtl/>
        </w:rPr>
        <w:t xml:space="preserve">باید به این نکته توجه شود که «ابن أبی عمیر» در دوران «امام کاظم علیه‌السلام» </w:t>
      </w:r>
      <w:r w:rsidRPr="00EA1A77">
        <w:rPr>
          <w:rFonts w:asciiTheme="minorHAnsi" w:hAnsiTheme="minorHAnsi"/>
          <w:sz w:val="28"/>
          <w:rtl/>
        </w:rPr>
        <w:t>م</w:t>
      </w:r>
      <w:r w:rsidRPr="00EA1A77">
        <w:rPr>
          <w:rFonts w:asciiTheme="minorHAnsi" w:hAnsiTheme="minorHAnsi" w:hint="cs"/>
          <w:sz w:val="28"/>
          <w:rtl/>
        </w:rPr>
        <w:t>ی‌</w:t>
      </w:r>
      <w:r w:rsidRPr="00EA1A77">
        <w:rPr>
          <w:rFonts w:asciiTheme="minorHAnsi" w:hAnsiTheme="minorHAnsi" w:hint="eastAsia"/>
          <w:sz w:val="28"/>
          <w:rtl/>
        </w:rPr>
        <w:t>توانسته</w:t>
      </w:r>
      <w:r w:rsidRPr="00EA1A77">
        <w:rPr>
          <w:rFonts w:asciiTheme="minorHAnsi" w:hAnsiTheme="minorHAnsi" w:hint="cs"/>
          <w:sz w:val="28"/>
          <w:rtl/>
        </w:rPr>
        <w:t xml:space="preserve"> از «سالم بن مکرم» نقل روایت داشته باشد، پس این روایات مربوط به دوران </w:t>
      </w:r>
      <w:r w:rsidRPr="00EA1A77">
        <w:rPr>
          <w:rFonts w:asciiTheme="minorHAnsi" w:hAnsiTheme="minorHAnsi"/>
          <w:sz w:val="28"/>
          <w:rtl/>
        </w:rPr>
        <w:t>توبه‌</w:t>
      </w:r>
      <w:r w:rsidRPr="00EA1A77">
        <w:rPr>
          <w:rFonts w:asciiTheme="minorHAnsi" w:hAnsiTheme="minorHAnsi" w:hint="cs"/>
          <w:sz w:val="28"/>
          <w:rtl/>
        </w:rPr>
        <w:t xml:space="preserve">ی «سالم بن مکرم» بوده است. با توجه به این نکته از بین 108 روایتی که «سالم بن مکرم» از «امام صادق علیه‌السلام» نقل کرده است، 102 روایت تصحیح </w:t>
      </w:r>
      <w:r w:rsidRPr="00EA1A77">
        <w:rPr>
          <w:rFonts w:asciiTheme="minorHAnsi" w:hAnsiTheme="minorHAnsi"/>
          <w:sz w:val="28"/>
          <w:rtl/>
        </w:rPr>
        <w:t>م</w:t>
      </w:r>
      <w:r w:rsidRPr="00EA1A77">
        <w:rPr>
          <w:rFonts w:asciiTheme="minorHAnsi" w:hAnsiTheme="minorHAnsi" w:hint="cs"/>
          <w:sz w:val="28"/>
          <w:rtl/>
        </w:rPr>
        <w:t>ی‌</w:t>
      </w:r>
      <w:r w:rsidRPr="00EA1A77">
        <w:rPr>
          <w:rFonts w:asciiTheme="minorHAnsi" w:hAnsiTheme="minorHAnsi" w:hint="eastAsia"/>
          <w:sz w:val="28"/>
          <w:rtl/>
        </w:rPr>
        <w:t>شود</w:t>
      </w:r>
      <w:r w:rsidRPr="00EA1A77">
        <w:rPr>
          <w:rFonts w:asciiTheme="minorHAnsi" w:hAnsiTheme="minorHAnsi" w:hint="cs"/>
          <w:sz w:val="28"/>
          <w:rtl/>
        </w:rPr>
        <w:t xml:space="preserve">؛ یعنی این 102 روایت توسط افرادی نقل شده است که </w:t>
      </w:r>
      <w:r w:rsidRPr="00EA1A77">
        <w:rPr>
          <w:rFonts w:asciiTheme="minorHAnsi" w:hAnsiTheme="minorHAnsi"/>
          <w:sz w:val="28"/>
          <w:rtl/>
        </w:rPr>
        <w:t>طبقه‌</w:t>
      </w:r>
      <w:r w:rsidRPr="00EA1A77">
        <w:rPr>
          <w:rFonts w:asciiTheme="minorHAnsi" w:hAnsiTheme="minorHAnsi" w:hint="cs"/>
          <w:sz w:val="28"/>
          <w:rtl/>
        </w:rPr>
        <w:t xml:space="preserve">ی آنها به </w:t>
      </w:r>
      <w:r w:rsidRPr="00EA1A77">
        <w:rPr>
          <w:rFonts w:asciiTheme="minorHAnsi" w:hAnsiTheme="minorHAnsi"/>
          <w:sz w:val="28"/>
          <w:rtl/>
        </w:rPr>
        <w:t>گونه‌ا</w:t>
      </w:r>
      <w:r w:rsidRPr="00EA1A77">
        <w:rPr>
          <w:rFonts w:asciiTheme="minorHAnsi" w:hAnsiTheme="minorHAnsi" w:hint="cs"/>
          <w:sz w:val="28"/>
          <w:rtl/>
        </w:rPr>
        <w:t>ی نیست که در زمان «امام صادق علیه‌السلام» از کسی نقل روایت کنند.</w:t>
      </w:r>
    </w:p>
    <w:p w:rsidR="00EA1A77" w:rsidRPr="00EA1A77" w:rsidRDefault="00EA1A77" w:rsidP="00EA1A77">
      <w:pPr>
        <w:jc w:val="both"/>
        <w:rPr>
          <w:rFonts w:asciiTheme="minorHAnsi" w:hAnsiTheme="minorHAnsi"/>
          <w:sz w:val="28"/>
          <w:rtl/>
        </w:rPr>
      </w:pPr>
      <w:r w:rsidRPr="00EA1A77">
        <w:rPr>
          <w:rFonts w:asciiTheme="minorHAnsi" w:hAnsiTheme="minorHAnsi" w:hint="cs"/>
          <w:sz w:val="28"/>
          <w:rtl/>
        </w:rPr>
        <w:t xml:space="preserve">در مورد 6 روایت دیگر نیز ظاهر حال به صحت آنها حکم </w:t>
      </w:r>
      <w:r w:rsidRPr="00EA1A77">
        <w:rPr>
          <w:rFonts w:asciiTheme="minorHAnsi" w:hAnsiTheme="minorHAnsi"/>
          <w:sz w:val="28"/>
          <w:rtl/>
        </w:rPr>
        <w:t>م</w:t>
      </w:r>
      <w:r w:rsidRPr="00EA1A77">
        <w:rPr>
          <w:rFonts w:asciiTheme="minorHAnsi" w:hAnsiTheme="minorHAnsi" w:hint="cs"/>
          <w:sz w:val="28"/>
          <w:rtl/>
        </w:rPr>
        <w:t>ی‌</w:t>
      </w:r>
      <w:r w:rsidRPr="00EA1A77">
        <w:rPr>
          <w:rFonts w:asciiTheme="minorHAnsi" w:hAnsiTheme="minorHAnsi" w:hint="eastAsia"/>
          <w:sz w:val="28"/>
          <w:rtl/>
        </w:rPr>
        <w:t>کند</w:t>
      </w:r>
      <w:r w:rsidRPr="00EA1A77">
        <w:rPr>
          <w:rFonts w:asciiTheme="minorHAnsi" w:hAnsiTheme="minorHAnsi" w:hint="cs"/>
          <w:sz w:val="28"/>
          <w:rtl/>
        </w:rPr>
        <w:t xml:space="preserve">. توضیح اینکه 108 روایت «سالم بن مکرم» از «امام صادق علیه‌السلام» و حدود 6 روایت وی از «امام کاظم علیه‌السلام» در زمانی بوده که وی توبه کرده است؛ یعنی از حدود 120 روایت وی، 114 روایت در دوران استقامت وی </w:t>
      </w:r>
      <w:r w:rsidRPr="00EA1A77">
        <w:rPr>
          <w:rFonts w:asciiTheme="minorHAnsi" w:hAnsiTheme="minorHAnsi"/>
          <w:sz w:val="28"/>
          <w:rtl/>
        </w:rPr>
        <w:t>بوده‌اند</w:t>
      </w:r>
      <w:r w:rsidRPr="00EA1A77">
        <w:rPr>
          <w:rFonts w:asciiTheme="minorHAnsi" w:hAnsiTheme="minorHAnsi" w:hint="cs"/>
          <w:sz w:val="28"/>
          <w:rtl/>
        </w:rPr>
        <w:t xml:space="preserve"> و درنتیجه طبق ظاهر حال باقی روایات نیز در این دوره </w:t>
      </w:r>
      <w:r w:rsidRPr="00EA1A77">
        <w:rPr>
          <w:rFonts w:asciiTheme="minorHAnsi" w:hAnsiTheme="minorHAnsi"/>
          <w:sz w:val="28"/>
          <w:rtl/>
        </w:rPr>
        <w:t>بوده‌اند</w:t>
      </w:r>
      <w:r w:rsidRPr="00EA1A77">
        <w:rPr>
          <w:rFonts w:asciiTheme="minorHAnsi" w:hAnsiTheme="minorHAnsi" w:hint="cs"/>
          <w:sz w:val="28"/>
          <w:rtl/>
        </w:rPr>
        <w:t>.</w:t>
      </w:r>
    </w:p>
    <w:p w:rsidR="00EA1A77" w:rsidRPr="003C213A" w:rsidRDefault="00EA1A77" w:rsidP="00634270">
      <w:pPr>
        <w:jc w:val="both"/>
        <w:rPr>
          <w:rtl/>
        </w:rPr>
      </w:pPr>
      <w:r w:rsidRPr="00614953">
        <w:rPr>
          <w:rFonts w:asciiTheme="minorHAnsi" w:hAnsiTheme="minorHAnsi" w:cs="B Titr" w:hint="cs"/>
          <w:color w:val="auto"/>
          <w:sz w:val="24"/>
          <w:szCs w:val="24"/>
          <w:rtl/>
        </w:rPr>
        <w:lastRenderedPageBreak/>
        <w:t>بررسی کلام «مرحوم مامقانی» و «مرحوم تستری»:</w:t>
      </w:r>
      <w:r w:rsidRPr="003C213A">
        <w:rPr>
          <w:rFonts w:hint="cs"/>
          <w:rtl/>
        </w:rPr>
        <w:t xml:space="preserve"> «مرحوم مامقانی» و «مرحوم تستری» </w:t>
      </w:r>
      <w:r w:rsidRPr="003C213A">
        <w:rPr>
          <w:rtl/>
        </w:rPr>
        <w:t>راه‌ها</w:t>
      </w:r>
      <w:r w:rsidRPr="003C213A">
        <w:rPr>
          <w:rFonts w:hint="cs"/>
          <w:rtl/>
        </w:rPr>
        <w:t xml:space="preserve">یی را برای توثیق «سالم بن مکرم» بیان کرده بودند مانند اینکه بین دو عبارت «شیخ طوسی» تعارض ایجاد </w:t>
      </w:r>
      <w:r w:rsidRPr="003C213A">
        <w:rPr>
          <w:rtl/>
        </w:rPr>
        <w:t>م</w:t>
      </w:r>
      <w:r w:rsidRPr="003C213A">
        <w:rPr>
          <w:rFonts w:hint="cs"/>
          <w:rtl/>
        </w:rPr>
        <w:t>ی‌</w:t>
      </w:r>
      <w:r w:rsidRPr="003C213A">
        <w:rPr>
          <w:rFonts w:hint="eastAsia"/>
          <w:rtl/>
        </w:rPr>
        <w:t>شد</w:t>
      </w:r>
      <w:r w:rsidRPr="003C213A">
        <w:rPr>
          <w:rFonts w:hint="cs"/>
          <w:rtl/>
        </w:rPr>
        <w:t xml:space="preserve"> و هر دو از حجیت ساقط </w:t>
      </w:r>
      <w:r w:rsidRPr="003C213A">
        <w:rPr>
          <w:rtl/>
        </w:rPr>
        <w:t>م</w:t>
      </w:r>
      <w:r w:rsidRPr="003C213A">
        <w:rPr>
          <w:rFonts w:hint="cs"/>
          <w:rtl/>
        </w:rPr>
        <w:t>ی‌</w:t>
      </w:r>
      <w:r w:rsidRPr="003C213A">
        <w:rPr>
          <w:rFonts w:hint="eastAsia"/>
          <w:rtl/>
        </w:rPr>
        <w:t>شدند</w:t>
      </w:r>
      <w:r w:rsidRPr="003C213A">
        <w:rPr>
          <w:rFonts w:hint="cs"/>
          <w:rtl/>
        </w:rPr>
        <w:t xml:space="preserve">. این راه </w:t>
      </w:r>
      <w:r w:rsidRPr="003C213A">
        <w:rPr>
          <w:rtl/>
        </w:rPr>
        <w:t>قابل‌پذ</w:t>
      </w:r>
      <w:r w:rsidRPr="003C213A">
        <w:rPr>
          <w:rFonts w:hint="cs"/>
          <w:rtl/>
        </w:rPr>
        <w:t>ی</w:t>
      </w:r>
      <w:r w:rsidRPr="003C213A">
        <w:rPr>
          <w:rFonts w:hint="eastAsia"/>
          <w:rtl/>
        </w:rPr>
        <w:t>رش</w:t>
      </w:r>
      <w:r w:rsidRPr="003C213A">
        <w:rPr>
          <w:rFonts w:hint="cs"/>
          <w:rtl/>
        </w:rPr>
        <w:t xml:space="preserve"> نیست زیرا اینکه «شیخ طوسی» قائل به وثاقت شده است، توسط «علامه حلی» نقل شده و در کتب فعلی «شیخ طوسی» چنین مطلبی نیست و برای ما معلوم نیست که این قول از چه کتابی نقل شده است.</w:t>
      </w:r>
    </w:p>
    <w:p w:rsidR="00EA1A77" w:rsidRPr="00EA1A77" w:rsidRDefault="00EA1A77" w:rsidP="00EA1A77">
      <w:pPr>
        <w:jc w:val="both"/>
        <w:rPr>
          <w:rFonts w:asciiTheme="minorHAnsi" w:hAnsiTheme="minorHAnsi"/>
          <w:sz w:val="28"/>
          <w:rtl/>
        </w:rPr>
      </w:pPr>
      <w:r w:rsidRPr="00EA1A77">
        <w:rPr>
          <w:rFonts w:asciiTheme="minorHAnsi" w:hAnsiTheme="minorHAnsi" w:hint="cs"/>
          <w:sz w:val="28"/>
          <w:rtl/>
        </w:rPr>
        <w:t>اگر این کتاب «شیخ طوسی» کتابی داشته که معروف بوده و در آن رأی به توثیق «سالم بن مکرم» داده است، چرا تا زمان «علامه حلی» چنین مطلبی نقل نشده است. «شیخ طوسی» متوفای 460 و «علامه حلی» متوفای 726 است و اگر در کتب معروف «شیخ طوسی» عبارتی دال بر توثیق «سالم بن مکرم» وجود داشته است، چرا در طی این زمان هیچ کس جز «علامه حلی» این مطلب را نقل نکرده است؟</w:t>
      </w:r>
    </w:p>
    <w:p w:rsidR="00EA1A77" w:rsidRPr="00EA1A77" w:rsidRDefault="00EA1A77" w:rsidP="00EA1A77">
      <w:pPr>
        <w:jc w:val="both"/>
        <w:rPr>
          <w:rFonts w:asciiTheme="minorHAnsi" w:hAnsiTheme="minorHAnsi"/>
          <w:sz w:val="28"/>
        </w:rPr>
      </w:pPr>
      <w:r w:rsidRPr="00EA1A77">
        <w:rPr>
          <w:rFonts w:asciiTheme="minorHAnsi" w:hAnsiTheme="minorHAnsi" w:hint="cs"/>
          <w:sz w:val="28"/>
          <w:rtl/>
        </w:rPr>
        <w:t xml:space="preserve">بنابراین مطلبی که «علامه حلی» از «شیخ طوسی» نقل </w:t>
      </w:r>
      <w:r w:rsidRPr="00EA1A77">
        <w:rPr>
          <w:rFonts w:asciiTheme="minorHAnsi" w:hAnsiTheme="minorHAnsi"/>
          <w:sz w:val="28"/>
          <w:rtl/>
        </w:rPr>
        <w:t>م</w:t>
      </w:r>
      <w:r w:rsidRPr="00EA1A77">
        <w:rPr>
          <w:rFonts w:asciiTheme="minorHAnsi" w:hAnsiTheme="minorHAnsi" w:hint="cs"/>
          <w:sz w:val="28"/>
          <w:rtl/>
        </w:rPr>
        <w:t>ی‌</w:t>
      </w:r>
      <w:r w:rsidRPr="00EA1A77">
        <w:rPr>
          <w:rFonts w:asciiTheme="minorHAnsi" w:hAnsiTheme="minorHAnsi" w:hint="eastAsia"/>
          <w:sz w:val="28"/>
          <w:rtl/>
        </w:rPr>
        <w:t>کند</w:t>
      </w:r>
      <w:r w:rsidRPr="00EA1A77">
        <w:rPr>
          <w:rFonts w:asciiTheme="minorHAnsi" w:hAnsiTheme="minorHAnsi" w:hint="cs"/>
          <w:sz w:val="28"/>
          <w:rtl/>
        </w:rPr>
        <w:t xml:space="preserve">، از کتب مسلم نبوده است و از کتابی بوده که «علامه حلی» آن را در اختیار داشته و به آن اعتماد داشته است؛ اما بین اعتماد «علامه حلی» و اعتماد ما </w:t>
      </w:r>
      <w:r w:rsidRPr="00EA1A77">
        <w:rPr>
          <w:rFonts w:asciiTheme="minorHAnsi" w:hAnsiTheme="minorHAnsi"/>
          <w:sz w:val="28"/>
          <w:rtl/>
        </w:rPr>
        <w:t>ملازمه‌ا</w:t>
      </w:r>
      <w:r w:rsidRPr="00EA1A77">
        <w:rPr>
          <w:rFonts w:asciiTheme="minorHAnsi" w:hAnsiTheme="minorHAnsi" w:hint="cs"/>
          <w:sz w:val="28"/>
          <w:rtl/>
        </w:rPr>
        <w:t xml:space="preserve">ی وجود ندارد؛ </w:t>
      </w:r>
      <w:r w:rsidRPr="00EA1A77">
        <w:rPr>
          <w:rFonts w:asciiTheme="minorHAnsi" w:hAnsiTheme="minorHAnsi"/>
          <w:sz w:val="28"/>
          <w:rtl/>
        </w:rPr>
        <w:t>همان‌گونه</w:t>
      </w:r>
      <w:r w:rsidRPr="00EA1A77">
        <w:rPr>
          <w:rFonts w:asciiTheme="minorHAnsi" w:hAnsiTheme="minorHAnsi" w:hint="cs"/>
          <w:sz w:val="28"/>
          <w:rtl/>
        </w:rPr>
        <w:t xml:space="preserve"> که «علامه حلی» به </w:t>
      </w:r>
      <w:r w:rsidRPr="00EA1A77">
        <w:rPr>
          <w:rFonts w:asciiTheme="minorHAnsi" w:hAnsiTheme="minorHAnsi"/>
          <w:sz w:val="28"/>
          <w:rtl/>
        </w:rPr>
        <w:t>نسخه‌</w:t>
      </w:r>
      <w:r w:rsidRPr="00EA1A77">
        <w:rPr>
          <w:rFonts w:asciiTheme="minorHAnsi" w:hAnsiTheme="minorHAnsi" w:hint="cs"/>
          <w:sz w:val="28"/>
          <w:rtl/>
        </w:rPr>
        <w:t>ی «رجال ابن غضائری» اعتماد دارد و ما آن را نپذیرفتیم.</w:t>
      </w:r>
    </w:p>
    <w:p w:rsidR="0093129C" w:rsidRPr="003C213A" w:rsidRDefault="00EA1A77" w:rsidP="00634270">
      <w:pPr>
        <w:jc w:val="both"/>
        <w:rPr>
          <w:rtl/>
        </w:rPr>
      </w:pPr>
      <w:r w:rsidRPr="00614953">
        <w:rPr>
          <w:rFonts w:asciiTheme="minorHAnsi" w:hAnsiTheme="minorHAnsi" w:cs="B Titr" w:hint="cs"/>
          <w:color w:val="auto"/>
          <w:sz w:val="24"/>
          <w:szCs w:val="24"/>
          <w:rtl/>
        </w:rPr>
        <w:t xml:space="preserve">ب) </w:t>
      </w:r>
      <w:r w:rsidRPr="00614953">
        <w:rPr>
          <w:rFonts w:asciiTheme="minorHAnsi" w:hAnsiTheme="minorHAnsi" w:cs="B Titr"/>
          <w:color w:val="auto"/>
          <w:sz w:val="24"/>
          <w:szCs w:val="24"/>
          <w:rtl/>
        </w:rPr>
        <w:t>کن</w:t>
      </w:r>
      <w:r w:rsidRPr="00614953">
        <w:rPr>
          <w:rFonts w:asciiTheme="minorHAnsi" w:hAnsiTheme="minorHAnsi" w:cs="B Titr" w:hint="cs"/>
          <w:color w:val="auto"/>
          <w:sz w:val="24"/>
          <w:szCs w:val="24"/>
          <w:rtl/>
        </w:rPr>
        <w:t>ی</w:t>
      </w:r>
      <w:r w:rsidRPr="00614953">
        <w:rPr>
          <w:rFonts w:asciiTheme="minorHAnsi" w:hAnsiTheme="minorHAnsi" w:cs="B Titr" w:hint="eastAsia"/>
          <w:color w:val="auto"/>
          <w:sz w:val="24"/>
          <w:szCs w:val="24"/>
          <w:rtl/>
        </w:rPr>
        <w:t>ه‌</w:t>
      </w:r>
      <w:r w:rsidRPr="00614953">
        <w:rPr>
          <w:rFonts w:asciiTheme="minorHAnsi" w:hAnsiTheme="minorHAnsi" w:cs="B Titr" w:hint="cs"/>
          <w:color w:val="auto"/>
          <w:sz w:val="24"/>
          <w:szCs w:val="24"/>
          <w:rtl/>
        </w:rPr>
        <w:t>ی راوی:</w:t>
      </w:r>
      <w:r w:rsidR="0093129C" w:rsidRPr="003C213A">
        <w:rPr>
          <w:rtl/>
        </w:rPr>
        <w:t xml:space="preserve"> «ش</w:t>
      </w:r>
      <w:r w:rsidR="0093129C" w:rsidRPr="003C213A">
        <w:rPr>
          <w:rFonts w:hint="cs"/>
          <w:rtl/>
        </w:rPr>
        <w:t>ی</w:t>
      </w:r>
      <w:r w:rsidR="0093129C" w:rsidRPr="003C213A">
        <w:rPr>
          <w:rFonts w:hint="eastAsia"/>
          <w:rtl/>
        </w:rPr>
        <w:t>خ</w:t>
      </w:r>
      <w:r w:rsidR="0093129C" w:rsidRPr="003C213A">
        <w:rPr>
          <w:rtl/>
        </w:rPr>
        <w:t xml:space="preserve"> طوس</w:t>
      </w:r>
      <w:r w:rsidR="0093129C" w:rsidRPr="003C213A">
        <w:rPr>
          <w:rFonts w:hint="cs"/>
          <w:rtl/>
        </w:rPr>
        <w:t>ی</w:t>
      </w:r>
      <w:r w:rsidR="0093129C" w:rsidRPr="003C213A">
        <w:rPr>
          <w:rFonts w:hint="eastAsia"/>
          <w:rtl/>
        </w:rPr>
        <w:t>»</w:t>
      </w:r>
      <w:r w:rsidR="0093129C" w:rsidRPr="003C213A">
        <w:rPr>
          <w:rtl/>
        </w:rPr>
        <w:t xml:space="preserve"> در رجال نام «سالم بن مکرم» را ذکر م</w:t>
      </w:r>
      <w:r w:rsidR="0093129C" w:rsidRPr="003C213A">
        <w:rPr>
          <w:rFonts w:hint="cs"/>
          <w:rtl/>
        </w:rPr>
        <w:t>ی‌</w:t>
      </w:r>
      <w:r w:rsidR="0093129C" w:rsidRPr="003C213A">
        <w:rPr>
          <w:rFonts w:hint="eastAsia"/>
          <w:rtl/>
        </w:rPr>
        <w:t>کند،</w:t>
      </w:r>
      <w:r w:rsidR="0093129C" w:rsidRPr="003C213A">
        <w:rPr>
          <w:rtl/>
        </w:rPr>
        <w:t xml:space="preserve"> اما نام «سالم بن أب</w:t>
      </w:r>
      <w:r w:rsidR="0093129C" w:rsidRPr="003C213A">
        <w:rPr>
          <w:rFonts w:hint="cs"/>
          <w:rtl/>
        </w:rPr>
        <w:t>ی</w:t>
      </w:r>
      <w:r w:rsidR="0093129C" w:rsidRPr="003C213A">
        <w:rPr>
          <w:rtl/>
        </w:rPr>
        <w:t xml:space="preserve"> سلمه» را نم</w:t>
      </w:r>
      <w:r w:rsidR="0093129C" w:rsidRPr="003C213A">
        <w:rPr>
          <w:rFonts w:hint="cs"/>
          <w:rtl/>
        </w:rPr>
        <w:t>ی‌</w:t>
      </w:r>
      <w:r w:rsidR="0093129C" w:rsidRPr="003C213A">
        <w:rPr>
          <w:rFonts w:hint="eastAsia"/>
          <w:rtl/>
        </w:rPr>
        <w:t>آورد</w:t>
      </w:r>
      <w:r w:rsidR="0093129C" w:rsidRPr="003C213A">
        <w:rPr>
          <w:rtl/>
        </w:rPr>
        <w:t>. ا</w:t>
      </w:r>
      <w:r w:rsidR="0093129C" w:rsidRPr="003C213A">
        <w:rPr>
          <w:rFonts w:hint="cs"/>
          <w:rtl/>
        </w:rPr>
        <w:t>ی</w:t>
      </w:r>
      <w:r w:rsidR="0093129C" w:rsidRPr="003C213A">
        <w:rPr>
          <w:rFonts w:hint="eastAsia"/>
          <w:rtl/>
        </w:rPr>
        <w:t>ن</w:t>
      </w:r>
      <w:r w:rsidR="0093129C" w:rsidRPr="003C213A">
        <w:rPr>
          <w:rtl/>
        </w:rPr>
        <w:t xml:space="preserve"> مطلب نشان م</w:t>
      </w:r>
      <w:r w:rsidR="0093129C" w:rsidRPr="003C213A">
        <w:rPr>
          <w:rFonts w:hint="cs"/>
          <w:rtl/>
        </w:rPr>
        <w:t>ی‌</w:t>
      </w:r>
      <w:r w:rsidR="0093129C" w:rsidRPr="003C213A">
        <w:rPr>
          <w:rFonts w:hint="eastAsia"/>
          <w:rtl/>
        </w:rPr>
        <w:t>دهد</w:t>
      </w:r>
      <w:r w:rsidR="0093129C" w:rsidRPr="003C213A">
        <w:rPr>
          <w:rtl/>
        </w:rPr>
        <w:t xml:space="preserve"> که «ش</w:t>
      </w:r>
      <w:r w:rsidR="0093129C" w:rsidRPr="003C213A">
        <w:rPr>
          <w:rFonts w:hint="cs"/>
          <w:rtl/>
        </w:rPr>
        <w:t>ی</w:t>
      </w:r>
      <w:r w:rsidR="0093129C" w:rsidRPr="003C213A">
        <w:rPr>
          <w:rFonts w:hint="eastAsia"/>
          <w:rtl/>
        </w:rPr>
        <w:t>خ</w:t>
      </w:r>
      <w:r w:rsidR="0093129C" w:rsidRPr="003C213A">
        <w:rPr>
          <w:rtl/>
        </w:rPr>
        <w:t xml:space="preserve"> طوس</w:t>
      </w:r>
      <w:r w:rsidR="0093129C" w:rsidRPr="003C213A">
        <w:rPr>
          <w:rFonts w:hint="cs"/>
          <w:rtl/>
        </w:rPr>
        <w:t>ی</w:t>
      </w:r>
      <w:r w:rsidR="0093129C" w:rsidRPr="003C213A">
        <w:rPr>
          <w:rFonts w:hint="eastAsia"/>
          <w:rtl/>
        </w:rPr>
        <w:t>»،</w:t>
      </w:r>
      <w:r w:rsidR="0093129C" w:rsidRPr="003C213A">
        <w:rPr>
          <w:rtl/>
        </w:rPr>
        <w:t xml:space="preserve"> «مکرم» را با «أب</w:t>
      </w:r>
      <w:r w:rsidR="0093129C" w:rsidRPr="003C213A">
        <w:rPr>
          <w:rFonts w:hint="cs"/>
          <w:rtl/>
        </w:rPr>
        <w:t>ی</w:t>
      </w:r>
      <w:r w:rsidR="0093129C" w:rsidRPr="003C213A">
        <w:rPr>
          <w:rtl/>
        </w:rPr>
        <w:t xml:space="preserve"> سلمه» متحد م</w:t>
      </w:r>
      <w:r w:rsidR="0093129C" w:rsidRPr="003C213A">
        <w:rPr>
          <w:rFonts w:hint="cs"/>
          <w:rtl/>
        </w:rPr>
        <w:t>ی‌</w:t>
      </w:r>
      <w:r w:rsidR="0093129C" w:rsidRPr="003C213A">
        <w:rPr>
          <w:rFonts w:hint="eastAsia"/>
          <w:rtl/>
        </w:rPr>
        <w:t>دانسته</w:t>
      </w:r>
      <w:r w:rsidR="0093129C" w:rsidRPr="003C213A">
        <w:rPr>
          <w:rtl/>
        </w:rPr>
        <w:t xml:space="preserve"> است </w:t>
      </w:r>
      <w:r w:rsidR="0093129C" w:rsidRPr="003C213A">
        <w:rPr>
          <w:rFonts w:hint="cs"/>
          <w:rtl/>
        </w:rPr>
        <w:t>ی</w:t>
      </w:r>
      <w:r w:rsidR="0093129C" w:rsidRPr="003C213A">
        <w:rPr>
          <w:rFonts w:hint="eastAsia"/>
          <w:rtl/>
        </w:rPr>
        <w:t>عن</w:t>
      </w:r>
      <w:r w:rsidR="0093129C" w:rsidRPr="003C213A">
        <w:rPr>
          <w:rFonts w:hint="cs"/>
          <w:rtl/>
        </w:rPr>
        <w:t>ی</w:t>
      </w:r>
      <w:r w:rsidR="0093129C" w:rsidRPr="003C213A">
        <w:rPr>
          <w:rtl/>
        </w:rPr>
        <w:t xml:space="preserve"> قائل به اتحاد «سالم بن مکرم» با «سالم بن أب</w:t>
      </w:r>
      <w:r w:rsidR="0093129C" w:rsidRPr="003C213A">
        <w:rPr>
          <w:rFonts w:hint="cs"/>
          <w:rtl/>
        </w:rPr>
        <w:t>ی</w:t>
      </w:r>
      <w:r w:rsidR="0093129C" w:rsidRPr="003C213A">
        <w:rPr>
          <w:rtl/>
        </w:rPr>
        <w:t xml:space="preserve"> سلمه» بوده است؛ </w:t>
      </w:r>
      <w:r w:rsidR="0093129C" w:rsidRPr="003C213A">
        <w:rPr>
          <w:rFonts w:hint="cs"/>
          <w:rtl/>
        </w:rPr>
        <w:t>ی</w:t>
      </w:r>
      <w:r w:rsidR="0093129C" w:rsidRPr="003C213A">
        <w:rPr>
          <w:rFonts w:hint="eastAsia"/>
          <w:rtl/>
        </w:rPr>
        <w:t>عن</w:t>
      </w:r>
      <w:r w:rsidR="0093129C" w:rsidRPr="003C213A">
        <w:rPr>
          <w:rFonts w:hint="cs"/>
          <w:rtl/>
        </w:rPr>
        <w:t>ی</w:t>
      </w:r>
      <w:r w:rsidR="0093129C" w:rsidRPr="003C213A">
        <w:rPr>
          <w:rtl/>
        </w:rPr>
        <w:t xml:space="preserve"> معتقد بوده که کن</w:t>
      </w:r>
      <w:r w:rsidR="0093129C" w:rsidRPr="003C213A">
        <w:rPr>
          <w:rFonts w:hint="cs"/>
          <w:rtl/>
        </w:rPr>
        <w:t>ی</w:t>
      </w:r>
      <w:r w:rsidR="0093129C" w:rsidRPr="003C213A">
        <w:rPr>
          <w:rFonts w:hint="eastAsia"/>
          <w:rtl/>
        </w:rPr>
        <w:t>ه</w:t>
      </w:r>
      <w:r w:rsidR="0086746F" w:rsidRPr="003C213A">
        <w:rPr>
          <w:rtl/>
        </w:rPr>
        <w:t xml:space="preserve"> «</w:t>
      </w:r>
      <w:r w:rsidR="00CB70A1">
        <w:rPr>
          <w:rtl/>
        </w:rPr>
        <w:t>مکرم</w:t>
      </w:r>
      <w:r w:rsidR="0086746F" w:rsidRPr="003C213A">
        <w:rPr>
          <w:rtl/>
        </w:rPr>
        <w:t>»،</w:t>
      </w:r>
      <w:r w:rsidR="00B81A0D">
        <w:rPr>
          <w:rtl/>
        </w:rPr>
        <w:t xml:space="preserve"> </w:t>
      </w:r>
      <w:r w:rsidR="0086746F" w:rsidRPr="003C213A">
        <w:rPr>
          <w:rtl/>
        </w:rPr>
        <w:t>«أبو سلمة» بوده است</w:t>
      </w:r>
      <w:r w:rsidR="0086746F" w:rsidRPr="003C213A">
        <w:rPr>
          <w:rFonts w:hint="cs"/>
          <w:rtl/>
        </w:rPr>
        <w:t>.</w:t>
      </w:r>
      <w:r w:rsidR="0093129C" w:rsidRPr="003C213A">
        <w:rPr>
          <w:rtl/>
        </w:rPr>
        <w:t xml:space="preserve"> بد</w:t>
      </w:r>
      <w:r w:rsidR="0093129C" w:rsidRPr="003C213A">
        <w:rPr>
          <w:rFonts w:hint="cs"/>
          <w:rtl/>
        </w:rPr>
        <w:t>ی</w:t>
      </w:r>
      <w:r w:rsidR="0093129C" w:rsidRPr="003C213A">
        <w:rPr>
          <w:rFonts w:hint="eastAsia"/>
          <w:rtl/>
        </w:rPr>
        <w:t>ن</w:t>
      </w:r>
      <w:r w:rsidR="0093129C" w:rsidRPr="003C213A">
        <w:rPr>
          <w:rtl/>
        </w:rPr>
        <w:t xml:space="preserve"> ترت</w:t>
      </w:r>
      <w:r w:rsidR="0093129C" w:rsidRPr="003C213A">
        <w:rPr>
          <w:rFonts w:hint="cs"/>
          <w:rtl/>
        </w:rPr>
        <w:t>ی</w:t>
      </w:r>
      <w:r w:rsidR="0093129C" w:rsidRPr="003C213A">
        <w:rPr>
          <w:rFonts w:hint="eastAsia"/>
          <w:rtl/>
        </w:rPr>
        <w:t>ب،</w:t>
      </w:r>
      <w:r w:rsidR="0093129C" w:rsidRPr="003C213A">
        <w:rPr>
          <w:rtl/>
        </w:rPr>
        <w:t xml:space="preserve"> تضع</w:t>
      </w:r>
      <w:r w:rsidR="0093129C" w:rsidRPr="003C213A">
        <w:rPr>
          <w:rFonts w:hint="cs"/>
          <w:rtl/>
        </w:rPr>
        <w:t>ی</w:t>
      </w:r>
      <w:r w:rsidR="0093129C" w:rsidRPr="003C213A">
        <w:rPr>
          <w:rFonts w:hint="eastAsia"/>
          <w:rtl/>
        </w:rPr>
        <w:t>ف</w:t>
      </w:r>
      <w:r w:rsidR="0093129C" w:rsidRPr="003C213A">
        <w:rPr>
          <w:rtl/>
        </w:rPr>
        <w:t xml:space="preserve"> </w:t>
      </w:r>
      <w:r w:rsidR="0093129C" w:rsidRPr="003C213A">
        <w:rPr>
          <w:rFonts w:hint="cs"/>
          <w:rtl/>
        </w:rPr>
        <w:t>«</w:t>
      </w:r>
      <w:r w:rsidR="0093129C" w:rsidRPr="003C213A">
        <w:rPr>
          <w:rtl/>
        </w:rPr>
        <w:t>ش</w:t>
      </w:r>
      <w:r w:rsidR="0093129C" w:rsidRPr="003C213A">
        <w:rPr>
          <w:rFonts w:hint="cs"/>
          <w:rtl/>
        </w:rPr>
        <w:t>ی</w:t>
      </w:r>
      <w:r w:rsidR="0093129C" w:rsidRPr="003C213A">
        <w:rPr>
          <w:rFonts w:hint="eastAsia"/>
          <w:rtl/>
        </w:rPr>
        <w:t>خ</w:t>
      </w:r>
      <w:r w:rsidR="0093129C" w:rsidRPr="003C213A">
        <w:rPr>
          <w:rtl/>
        </w:rPr>
        <w:t xml:space="preserve"> طوس</w:t>
      </w:r>
      <w:r w:rsidR="0093129C" w:rsidRPr="003C213A">
        <w:rPr>
          <w:rFonts w:hint="cs"/>
          <w:rtl/>
        </w:rPr>
        <w:t>ی»</w:t>
      </w:r>
      <w:r w:rsidR="0093129C" w:rsidRPr="003C213A">
        <w:rPr>
          <w:rtl/>
        </w:rPr>
        <w:t xml:space="preserve"> نسبت به </w:t>
      </w:r>
      <w:r w:rsidR="0093129C" w:rsidRPr="003C213A">
        <w:rPr>
          <w:rFonts w:hint="cs"/>
          <w:rtl/>
        </w:rPr>
        <w:t>«</w:t>
      </w:r>
      <w:r w:rsidR="0093129C" w:rsidRPr="003C213A">
        <w:rPr>
          <w:rtl/>
        </w:rPr>
        <w:t xml:space="preserve">سالم بن </w:t>
      </w:r>
      <w:r w:rsidR="00CB70A1">
        <w:rPr>
          <w:rtl/>
        </w:rPr>
        <w:t>مکرم</w:t>
      </w:r>
      <w:r w:rsidR="0093129C" w:rsidRPr="003C213A">
        <w:rPr>
          <w:rFonts w:hint="cs"/>
          <w:rtl/>
        </w:rPr>
        <w:t>»</w:t>
      </w:r>
      <w:r w:rsidR="0093129C" w:rsidRPr="003C213A">
        <w:rPr>
          <w:rtl/>
        </w:rPr>
        <w:t xml:space="preserve"> ن</w:t>
      </w:r>
      <w:r w:rsidR="0093129C" w:rsidRPr="003C213A">
        <w:rPr>
          <w:rFonts w:hint="cs"/>
          <w:rtl/>
        </w:rPr>
        <w:t>ی</w:t>
      </w:r>
      <w:r w:rsidR="0093129C" w:rsidRPr="003C213A">
        <w:rPr>
          <w:rFonts w:hint="eastAsia"/>
          <w:rtl/>
        </w:rPr>
        <w:t>ز</w:t>
      </w:r>
      <w:r w:rsidR="0093129C" w:rsidRPr="003C213A">
        <w:rPr>
          <w:rtl/>
        </w:rPr>
        <w:t xml:space="preserve"> بر ا</w:t>
      </w:r>
      <w:r w:rsidR="0093129C" w:rsidRPr="003C213A">
        <w:rPr>
          <w:rFonts w:hint="cs"/>
          <w:rtl/>
        </w:rPr>
        <w:t>ی</w:t>
      </w:r>
      <w:r w:rsidR="0093129C" w:rsidRPr="003C213A">
        <w:rPr>
          <w:rFonts w:hint="eastAsia"/>
          <w:rtl/>
        </w:rPr>
        <w:t>ن</w:t>
      </w:r>
      <w:r w:rsidR="0093129C" w:rsidRPr="003C213A">
        <w:rPr>
          <w:rtl/>
        </w:rPr>
        <w:t xml:space="preserve"> گمان مبتن</w:t>
      </w:r>
      <w:r w:rsidR="0093129C" w:rsidRPr="003C213A">
        <w:rPr>
          <w:rFonts w:hint="cs"/>
          <w:rtl/>
        </w:rPr>
        <w:t>ی</w:t>
      </w:r>
      <w:r w:rsidR="0093129C" w:rsidRPr="003C213A">
        <w:rPr>
          <w:rtl/>
        </w:rPr>
        <w:t xml:space="preserve"> بوده که او با </w:t>
      </w:r>
      <w:r w:rsidR="0093129C" w:rsidRPr="003C213A">
        <w:rPr>
          <w:rFonts w:hint="cs"/>
          <w:rtl/>
        </w:rPr>
        <w:t>«</w:t>
      </w:r>
      <w:r w:rsidR="0093129C" w:rsidRPr="003C213A">
        <w:rPr>
          <w:rtl/>
        </w:rPr>
        <w:t xml:space="preserve">سالم بن </w:t>
      </w:r>
      <w:r w:rsidR="00CB70A1">
        <w:rPr>
          <w:rtl/>
        </w:rPr>
        <w:t>أب</w:t>
      </w:r>
      <w:r w:rsidR="00CB70A1">
        <w:rPr>
          <w:rFonts w:hint="cs"/>
          <w:rtl/>
        </w:rPr>
        <w:t>ی</w:t>
      </w:r>
      <w:r w:rsidR="0093129C" w:rsidRPr="003C213A">
        <w:rPr>
          <w:rtl/>
        </w:rPr>
        <w:t xml:space="preserve"> سلمة</w:t>
      </w:r>
      <w:r w:rsidR="0093129C" w:rsidRPr="003C213A">
        <w:rPr>
          <w:rFonts w:hint="cs"/>
          <w:rtl/>
        </w:rPr>
        <w:t>»</w:t>
      </w:r>
      <w:r w:rsidR="0093129C" w:rsidRPr="003C213A">
        <w:rPr>
          <w:rtl/>
        </w:rPr>
        <w:t xml:space="preserve"> متحد است. در نت</w:t>
      </w:r>
      <w:r w:rsidR="0093129C" w:rsidRPr="003C213A">
        <w:rPr>
          <w:rFonts w:hint="cs"/>
          <w:rtl/>
        </w:rPr>
        <w:t>ی</w:t>
      </w:r>
      <w:r w:rsidR="0093129C" w:rsidRPr="003C213A">
        <w:rPr>
          <w:rFonts w:hint="eastAsia"/>
          <w:rtl/>
        </w:rPr>
        <w:t>جه،</w:t>
      </w:r>
      <w:r w:rsidR="0093129C" w:rsidRPr="003C213A">
        <w:rPr>
          <w:rtl/>
        </w:rPr>
        <w:t xml:space="preserve"> </w:t>
      </w:r>
      <w:r w:rsidR="00CB70A1">
        <w:rPr>
          <w:rtl/>
        </w:rPr>
        <w:t>توث</w:t>
      </w:r>
      <w:r w:rsidR="00CB70A1">
        <w:rPr>
          <w:rFonts w:hint="cs"/>
          <w:rtl/>
        </w:rPr>
        <w:t>ی</w:t>
      </w:r>
      <w:r w:rsidR="00CB70A1">
        <w:rPr>
          <w:rFonts w:hint="eastAsia"/>
          <w:rtl/>
        </w:rPr>
        <w:t>ق</w:t>
      </w:r>
      <w:r w:rsidR="0093129C" w:rsidRPr="003C213A">
        <w:rPr>
          <w:rtl/>
        </w:rPr>
        <w:t xml:space="preserve"> </w:t>
      </w:r>
      <w:r w:rsidR="0093129C" w:rsidRPr="003C213A">
        <w:rPr>
          <w:rFonts w:hint="cs"/>
          <w:rtl/>
        </w:rPr>
        <w:t>«</w:t>
      </w:r>
      <w:r w:rsidR="00CB70A1">
        <w:rPr>
          <w:rtl/>
        </w:rPr>
        <w:t>نجاش</w:t>
      </w:r>
      <w:r w:rsidR="00CB70A1">
        <w:rPr>
          <w:rFonts w:hint="cs"/>
          <w:rtl/>
        </w:rPr>
        <w:t>ی</w:t>
      </w:r>
      <w:r w:rsidR="0093129C" w:rsidRPr="003C213A">
        <w:rPr>
          <w:rFonts w:hint="cs"/>
          <w:rtl/>
        </w:rPr>
        <w:t>»</w:t>
      </w:r>
      <w:r w:rsidR="0093129C" w:rsidRPr="003C213A">
        <w:rPr>
          <w:rtl/>
        </w:rPr>
        <w:t xml:space="preserve"> و </w:t>
      </w:r>
      <w:r w:rsidR="0093129C" w:rsidRPr="003C213A">
        <w:rPr>
          <w:rFonts w:hint="cs"/>
          <w:rtl/>
        </w:rPr>
        <w:t>«</w:t>
      </w:r>
      <w:r w:rsidR="0093129C" w:rsidRPr="003C213A">
        <w:rPr>
          <w:rtl/>
        </w:rPr>
        <w:t xml:space="preserve">ابن </w:t>
      </w:r>
      <w:r w:rsidR="00CB70A1">
        <w:rPr>
          <w:rtl/>
        </w:rPr>
        <w:t>قولو</w:t>
      </w:r>
      <w:r w:rsidR="00CB70A1">
        <w:rPr>
          <w:rFonts w:hint="cs"/>
          <w:rtl/>
        </w:rPr>
        <w:t>ی</w:t>
      </w:r>
      <w:r w:rsidR="00CB70A1">
        <w:rPr>
          <w:rFonts w:hint="eastAsia"/>
          <w:rtl/>
        </w:rPr>
        <w:t>ه</w:t>
      </w:r>
      <w:r w:rsidR="0093129C" w:rsidRPr="003C213A">
        <w:rPr>
          <w:rFonts w:hint="cs"/>
          <w:rtl/>
        </w:rPr>
        <w:t>»</w:t>
      </w:r>
      <w:r w:rsidR="0093129C" w:rsidRPr="003C213A">
        <w:rPr>
          <w:rtl/>
        </w:rPr>
        <w:t xml:space="preserve"> و مدح </w:t>
      </w:r>
      <w:r w:rsidR="0093129C" w:rsidRPr="003C213A">
        <w:rPr>
          <w:rFonts w:hint="cs"/>
          <w:rtl/>
        </w:rPr>
        <w:t>«</w:t>
      </w:r>
      <w:r w:rsidR="0093129C" w:rsidRPr="003C213A">
        <w:rPr>
          <w:rtl/>
        </w:rPr>
        <w:t>ابن فضال</w:t>
      </w:r>
      <w:r w:rsidR="0093129C" w:rsidRPr="003C213A">
        <w:rPr>
          <w:rFonts w:hint="cs"/>
          <w:rtl/>
        </w:rPr>
        <w:t>»</w:t>
      </w:r>
      <w:r w:rsidR="0093129C" w:rsidRPr="003C213A">
        <w:rPr>
          <w:rtl/>
        </w:rPr>
        <w:t xml:space="preserve"> بلا معارض باق</w:t>
      </w:r>
      <w:r w:rsidR="0093129C" w:rsidRPr="003C213A">
        <w:rPr>
          <w:rFonts w:hint="cs"/>
          <w:rtl/>
        </w:rPr>
        <w:t>ی</w:t>
      </w:r>
      <w:r w:rsidR="0093129C" w:rsidRPr="003C213A">
        <w:rPr>
          <w:rtl/>
        </w:rPr>
        <w:t xml:space="preserve"> م</w:t>
      </w:r>
      <w:r w:rsidR="0093129C" w:rsidRPr="003C213A">
        <w:rPr>
          <w:rFonts w:hint="cs"/>
          <w:rtl/>
        </w:rPr>
        <w:t>ی</w:t>
      </w:r>
      <w:r w:rsidR="0093129C" w:rsidRPr="003C213A">
        <w:rPr>
          <w:rtl/>
        </w:rPr>
        <w:t xml:space="preserve"> ماند.</w:t>
      </w:r>
    </w:p>
    <w:p w:rsidR="00EA1A77" w:rsidRPr="00EA1A77" w:rsidRDefault="00EA1A77" w:rsidP="00EA1A77">
      <w:pPr>
        <w:jc w:val="both"/>
        <w:rPr>
          <w:rFonts w:asciiTheme="minorHAnsi" w:hAnsiTheme="minorHAnsi"/>
          <w:sz w:val="28"/>
          <w:rtl/>
        </w:rPr>
      </w:pPr>
      <w:r w:rsidRPr="00EA1A77">
        <w:rPr>
          <w:rFonts w:asciiTheme="minorHAnsi" w:hAnsiTheme="minorHAnsi" w:hint="cs"/>
          <w:sz w:val="28"/>
          <w:rtl/>
        </w:rPr>
        <w:t xml:space="preserve">این مطلب با باقی اطلاعات نیز </w:t>
      </w:r>
      <w:r w:rsidRPr="00EA1A77">
        <w:rPr>
          <w:rFonts w:asciiTheme="minorHAnsi" w:hAnsiTheme="minorHAnsi"/>
          <w:sz w:val="28"/>
          <w:rtl/>
        </w:rPr>
        <w:t>تأ</w:t>
      </w:r>
      <w:r w:rsidRPr="00EA1A77">
        <w:rPr>
          <w:rFonts w:asciiTheme="minorHAnsi" w:hAnsiTheme="minorHAnsi" w:hint="cs"/>
          <w:sz w:val="28"/>
          <w:rtl/>
        </w:rPr>
        <w:t>یی</w:t>
      </w:r>
      <w:r w:rsidRPr="00EA1A77">
        <w:rPr>
          <w:rFonts w:asciiTheme="minorHAnsi" w:hAnsiTheme="minorHAnsi" w:hint="eastAsia"/>
          <w:sz w:val="28"/>
          <w:rtl/>
        </w:rPr>
        <w:t>د</w:t>
      </w:r>
      <w:r w:rsidRPr="00EA1A77">
        <w:rPr>
          <w:rFonts w:asciiTheme="minorHAnsi" w:hAnsiTheme="minorHAnsi" w:hint="cs"/>
          <w:sz w:val="28"/>
          <w:rtl/>
        </w:rPr>
        <w:t xml:space="preserve"> </w:t>
      </w:r>
      <w:r w:rsidRPr="00EA1A77">
        <w:rPr>
          <w:rFonts w:asciiTheme="minorHAnsi" w:hAnsiTheme="minorHAnsi"/>
          <w:sz w:val="28"/>
          <w:rtl/>
        </w:rPr>
        <w:t>م</w:t>
      </w:r>
      <w:r w:rsidRPr="00EA1A77">
        <w:rPr>
          <w:rFonts w:asciiTheme="minorHAnsi" w:hAnsiTheme="minorHAnsi" w:hint="cs"/>
          <w:sz w:val="28"/>
          <w:rtl/>
        </w:rPr>
        <w:t>ی‌</w:t>
      </w:r>
      <w:r w:rsidRPr="00EA1A77">
        <w:rPr>
          <w:rFonts w:asciiTheme="minorHAnsi" w:hAnsiTheme="minorHAnsi" w:hint="eastAsia"/>
          <w:sz w:val="28"/>
          <w:rtl/>
        </w:rPr>
        <w:t>شود</w:t>
      </w:r>
      <w:r w:rsidRPr="00EA1A77">
        <w:rPr>
          <w:rFonts w:asciiTheme="minorHAnsi" w:hAnsiTheme="minorHAnsi" w:hint="cs"/>
          <w:sz w:val="28"/>
          <w:rtl/>
        </w:rPr>
        <w:t xml:space="preserve">؛ زیرا اگر «شیخ طوسی» این دو را لقب یک نفر </w:t>
      </w:r>
      <w:r w:rsidRPr="00EA1A77">
        <w:rPr>
          <w:rFonts w:asciiTheme="minorHAnsi" w:hAnsiTheme="minorHAnsi"/>
          <w:sz w:val="28"/>
          <w:rtl/>
        </w:rPr>
        <w:t>م</w:t>
      </w:r>
      <w:r w:rsidRPr="00EA1A77">
        <w:rPr>
          <w:rFonts w:asciiTheme="minorHAnsi" w:hAnsiTheme="minorHAnsi" w:hint="cs"/>
          <w:sz w:val="28"/>
          <w:rtl/>
        </w:rPr>
        <w:t>ی‌</w:t>
      </w:r>
      <w:r w:rsidRPr="00EA1A77">
        <w:rPr>
          <w:rFonts w:asciiTheme="minorHAnsi" w:hAnsiTheme="minorHAnsi" w:hint="eastAsia"/>
          <w:sz w:val="28"/>
          <w:rtl/>
        </w:rPr>
        <w:t>دانست</w:t>
      </w:r>
      <w:r w:rsidRPr="00EA1A77">
        <w:rPr>
          <w:rFonts w:asciiTheme="minorHAnsi" w:hAnsiTheme="minorHAnsi" w:hint="cs"/>
          <w:sz w:val="28"/>
          <w:rtl/>
        </w:rPr>
        <w:t xml:space="preserve"> و با توجه به اینکه «امام صادق علیه‌السلام» به «سالم بن مکرم» فرمود که </w:t>
      </w:r>
      <w:r w:rsidRPr="00EA1A77">
        <w:rPr>
          <w:rFonts w:asciiTheme="minorHAnsi" w:hAnsiTheme="minorHAnsi"/>
          <w:sz w:val="28"/>
          <w:rtl/>
        </w:rPr>
        <w:t>کن</w:t>
      </w:r>
      <w:r w:rsidRPr="00EA1A77">
        <w:rPr>
          <w:rFonts w:asciiTheme="minorHAnsi" w:hAnsiTheme="minorHAnsi" w:hint="cs"/>
          <w:sz w:val="28"/>
          <w:rtl/>
        </w:rPr>
        <w:t>ی</w:t>
      </w:r>
      <w:r w:rsidRPr="00EA1A77">
        <w:rPr>
          <w:rFonts w:asciiTheme="minorHAnsi" w:hAnsiTheme="minorHAnsi" w:hint="eastAsia"/>
          <w:sz w:val="28"/>
          <w:rtl/>
        </w:rPr>
        <w:t>ه‌</w:t>
      </w:r>
      <w:r w:rsidRPr="00EA1A77">
        <w:rPr>
          <w:rFonts w:asciiTheme="minorHAnsi" w:hAnsiTheme="minorHAnsi" w:hint="cs"/>
          <w:sz w:val="28"/>
          <w:rtl/>
        </w:rPr>
        <w:t xml:space="preserve">ی خود را عوض کن، همانند «نجاشی» قائل به توثیق </w:t>
      </w:r>
      <w:r w:rsidRPr="00EA1A77">
        <w:rPr>
          <w:rFonts w:asciiTheme="minorHAnsi" w:hAnsiTheme="minorHAnsi"/>
          <w:sz w:val="28"/>
          <w:rtl/>
        </w:rPr>
        <w:t>م</w:t>
      </w:r>
      <w:r w:rsidRPr="00EA1A77">
        <w:rPr>
          <w:rFonts w:asciiTheme="minorHAnsi" w:hAnsiTheme="minorHAnsi" w:hint="cs"/>
          <w:sz w:val="28"/>
          <w:rtl/>
        </w:rPr>
        <w:t>ی‌</w:t>
      </w:r>
      <w:r w:rsidRPr="00EA1A77">
        <w:rPr>
          <w:rFonts w:asciiTheme="minorHAnsi" w:hAnsiTheme="minorHAnsi" w:hint="eastAsia"/>
          <w:sz w:val="28"/>
          <w:rtl/>
        </w:rPr>
        <w:t>شد</w:t>
      </w:r>
      <w:r w:rsidRPr="00EA1A77">
        <w:rPr>
          <w:rFonts w:asciiTheme="minorHAnsi" w:hAnsiTheme="minorHAnsi" w:hint="cs"/>
          <w:sz w:val="28"/>
          <w:rtl/>
        </w:rPr>
        <w:t>.</w:t>
      </w:r>
    </w:p>
    <w:p w:rsidR="00723C1D" w:rsidRDefault="00EA1A77" w:rsidP="000B0E63">
      <w:pPr>
        <w:jc w:val="both"/>
        <w:rPr>
          <w:rFonts w:asciiTheme="minorHAnsi" w:hAnsiTheme="minorHAnsi"/>
          <w:sz w:val="28"/>
          <w:u w:val="single"/>
          <w:rtl/>
        </w:rPr>
      </w:pPr>
      <w:r w:rsidRPr="00EA1A77">
        <w:rPr>
          <w:rFonts w:asciiTheme="minorHAnsi" w:hAnsiTheme="minorHAnsi" w:hint="cs"/>
          <w:sz w:val="28"/>
          <w:u w:val="single"/>
          <w:rtl/>
        </w:rPr>
        <w:t xml:space="preserve">پس در </w:t>
      </w:r>
      <w:r w:rsidRPr="00EA1A77">
        <w:rPr>
          <w:rFonts w:asciiTheme="minorHAnsi" w:hAnsiTheme="minorHAnsi"/>
          <w:sz w:val="28"/>
          <w:u w:val="single"/>
          <w:rtl/>
        </w:rPr>
        <w:t>دوره‌ا</w:t>
      </w:r>
      <w:r w:rsidRPr="00EA1A77">
        <w:rPr>
          <w:rFonts w:asciiTheme="minorHAnsi" w:hAnsiTheme="minorHAnsi" w:hint="cs"/>
          <w:sz w:val="28"/>
          <w:u w:val="single"/>
          <w:rtl/>
        </w:rPr>
        <w:t xml:space="preserve">ی زندگی خود غالی و غیر ثقه بوده است؛ اما در </w:t>
      </w:r>
      <w:r w:rsidRPr="00EA1A77">
        <w:rPr>
          <w:rFonts w:asciiTheme="minorHAnsi" w:hAnsiTheme="minorHAnsi"/>
          <w:sz w:val="28"/>
          <w:u w:val="single"/>
          <w:rtl/>
        </w:rPr>
        <w:t>عمده‌</w:t>
      </w:r>
      <w:r w:rsidRPr="00EA1A77">
        <w:rPr>
          <w:rFonts w:asciiTheme="minorHAnsi" w:hAnsiTheme="minorHAnsi" w:hint="cs"/>
          <w:sz w:val="28"/>
          <w:u w:val="single"/>
          <w:rtl/>
        </w:rPr>
        <w:t xml:space="preserve">ی دوران روایت خویش یعنی در 10 سال آخر عمر مبارک «امام صادق علیه‌السلام» و در دوران روایت از «امام کاظم علیه‌السلام»، وی توبه </w:t>
      </w:r>
      <w:r w:rsidRPr="00EA1A77">
        <w:rPr>
          <w:rFonts w:asciiTheme="minorHAnsi" w:hAnsiTheme="minorHAnsi"/>
          <w:sz w:val="28"/>
          <w:u w:val="single"/>
          <w:rtl/>
        </w:rPr>
        <w:t>م</w:t>
      </w:r>
      <w:r w:rsidRPr="00EA1A77">
        <w:rPr>
          <w:rFonts w:asciiTheme="minorHAnsi" w:hAnsiTheme="minorHAnsi" w:hint="cs"/>
          <w:sz w:val="28"/>
          <w:u w:val="single"/>
          <w:rtl/>
        </w:rPr>
        <w:t>ی‌</w:t>
      </w:r>
      <w:r w:rsidRPr="00EA1A77">
        <w:rPr>
          <w:rFonts w:asciiTheme="minorHAnsi" w:hAnsiTheme="minorHAnsi" w:hint="eastAsia"/>
          <w:sz w:val="28"/>
          <w:u w:val="single"/>
          <w:rtl/>
        </w:rPr>
        <w:t>کند</w:t>
      </w:r>
      <w:r w:rsidRPr="00EA1A77">
        <w:rPr>
          <w:rFonts w:asciiTheme="minorHAnsi" w:hAnsiTheme="minorHAnsi" w:hint="cs"/>
          <w:sz w:val="28"/>
          <w:u w:val="single"/>
          <w:rtl/>
        </w:rPr>
        <w:t xml:space="preserve"> و ثقه و امامی بوده است.</w:t>
      </w:r>
    </w:p>
    <w:p w:rsidR="00311796" w:rsidRPr="00311796" w:rsidRDefault="00311796" w:rsidP="000B0E63">
      <w:pPr>
        <w:pStyle w:val="2"/>
        <w:rPr>
          <w:rtl/>
        </w:rPr>
      </w:pPr>
      <w:bookmarkStart w:id="368" w:name="_Toc40762599"/>
      <w:r w:rsidRPr="00311796">
        <w:rPr>
          <w:rFonts w:hint="cs"/>
          <w:rtl/>
        </w:rPr>
        <w:t>23. «سهل بن زیاد»</w:t>
      </w:r>
      <w:bookmarkEnd w:id="368"/>
    </w:p>
    <w:p w:rsidR="00311796" w:rsidRPr="003C213A" w:rsidRDefault="00311796" w:rsidP="000F3411">
      <w:pPr>
        <w:jc w:val="both"/>
        <w:rPr>
          <w:rtl/>
        </w:rPr>
      </w:pPr>
      <w:r w:rsidRPr="000B0E63">
        <w:rPr>
          <w:rFonts w:asciiTheme="minorHAnsi" w:hAnsiTheme="minorHAnsi" w:cs="B Titr" w:hint="cs"/>
          <w:color w:val="auto"/>
          <w:sz w:val="24"/>
          <w:szCs w:val="24"/>
          <w:rtl/>
        </w:rPr>
        <w:t>«رجال برقی»:</w:t>
      </w:r>
      <w:r w:rsidRPr="003C213A">
        <w:rPr>
          <w:rFonts w:hint="cs"/>
          <w:rtl/>
        </w:rPr>
        <w:t xml:space="preserve"> در این کتاب نام راوی جزء اصحاب «امام هادی» و «امام حسن عسکری» علیهماالسلام آمده است</w:t>
      </w:r>
      <w:r w:rsidR="000F3411">
        <w:rPr>
          <w:rFonts w:hint="cs"/>
          <w:rtl/>
        </w:rPr>
        <w:t>.</w:t>
      </w:r>
      <w:r w:rsidR="000F3411">
        <w:rPr>
          <w:rStyle w:val="FootnoteReference"/>
          <w:rtl/>
        </w:rPr>
        <w:footnoteReference w:id="378"/>
      </w:r>
    </w:p>
    <w:p w:rsidR="00311796" w:rsidRPr="000B0E63" w:rsidRDefault="00311796" w:rsidP="00634270">
      <w:pPr>
        <w:jc w:val="both"/>
        <w:rPr>
          <w:rFonts w:asciiTheme="minorHAnsi" w:hAnsiTheme="minorHAnsi" w:cs="B Titr"/>
          <w:color w:val="auto"/>
          <w:sz w:val="24"/>
          <w:szCs w:val="24"/>
          <w:rtl/>
        </w:rPr>
      </w:pPr>
      <w:r w:rsidRPr="000B0E63">
        <w:rPr>
          <w:rFonts w:asciiTheme="minorHAnsi" w:hAnsiTheme="minorHAnsi" w:cs="B Titr" w:hint="cs"/>
          <w:color w:val="auto"/>
          <w:sz w:val="24"/>
          <w:szCs w:val="24"/>
          <w:rtl/>
        </w:rPr>
        <w:t>«رجال کشی»:</w:t>
      </w:r>
    </w:p>
    <w:p w:rsidR="00311796" w:rsidRPr="003C213A" w:rsidRDefault="00311796" w:rsidP="000F3411">
      <w:pPr>
        <w:jc w:val="both"/>
        <w:rPr>
          <w:rtl/>
        </w:rPr>
      </w:pPr>
      <w:r w:rsidRPr="003C213A">
        <w:rPr>
          <w:rFonts w:hint="cs"/>
          <w:rtl/>
        </w:rPr>
        <w:t>در این کتاب ذیل عنوان «صالح بن أبی حماد» آمده است: «1068 قَالَ عَلِی بْنُ مُحَمَّدٍ الْقُتَیبِی، سَمِعْتُ الْفَضْلَ بْنَ شَاذَانَ، یقُولُ فِی أبی الْخَیرِ وَ هُوَ صَالِحُ بْنُ سَلَمَةَ أبی حَمَّادٍ الرَّازِی کمَا کنَّی، وَ قَالَ عَلِی: کانَ أَبُو مُحَمَّدٍ</w:t>
      </w:r>
      <w:r w:rsidRPr="00C81E32">
        <w:rPr>
          <w:vertAlign w:val="superscript"/>
          <w:rtl/>
        </w:rPr>
        <w:footnoteReference w:id="379"/>
      </w:r>
      <w:r w:rsidRPr="003C213A">
        <w:rPr>
          <w:rFonts w:hint="cs"/>
          <w:rtl/>
        </w:rPr>
        <w:t xml:space="preserve"> الْفَضْلُ یرْتَضِیهِ وَ یمْدَحُهُ وَ لَا یرْتَضِی أَبَا سَعِیدٍ الْآدَمِی وَ یقُولُ هُوَ الْأَحْمَقُ»؛</w:t>
      </w:r>
      <w:r w:rsidR="000F3411">
        <w:rPr>
          <w:rStyle w:val="FootnoteReference"/>
          <w:rtl/>
        </w:rPr>
        <w:footnoteReference w:id="380"/>
      </w:r>
    </w:p>
    <w:p w:rsidR="00311796" w:rsidRPr="00311796" w:rsidRDefault="00311796" w:rsidP="006008FB">
      <w:pPr>
        <w:jc w:val="both"/>
        <w:rPr>
          <w:rFonts w:asciiTheme="minorHAnsi" w:hAnsiTheme="minorHAnsi"/>
          <w:color w:val="auto"/>
          <w:sz w:val="28"/>
          <w:rtl/>
        </w:rPr>
      </w:pPr>
      <w:r w:rsidRPr="00311796">
        <w:rPr>
          <w:rFonts w:asciiTheme="minorHAnsi" w:hAnsiTheme="minorHAnsi" w:hint="cs"/>
          <w:color w:val="auto"/>
          <w:sz w:val="28"/>
          <w:rtl/>
        </w:rPr>
        <w:t xml:space="preserve">همچنین در ادامه «کشی» مطلبی را در مورد «سهل بن زیاد» نقل </w:t>
      </w:r>
      <w:r w:rsidRPr="00311796">
        <w:rPr>
          <w:rFonts w:asciiTheme="minorHAnsi" w:hAnsiTheme="minorHAnsi"/>
          <w:color w:val="auto"/>
          <w:sz w:val="28"/>
          <w:rtl/>
        </w:rPr>
        <w:t>م</w:t>
      </w:r>
      <w:r w:rsidRPr="00311796">
        <w:rPr>
          <w:rFonts w:asciiTheme="minorHAnsi" w:hAnsiTheme="minorHAnsi" w:hint="cs"/>
          <w:color w:val="auto"/>
          <w:sz w:val="28"/>
          <w:rtl/>
        </w:rPr>
        <w:t>ی‌</w:t>
      </w:r>
      <w:r w:rsidRPr="00311796">
        <w:rPr>
          <w:rFonts w:asciiTheme="minorHAnsi" w:hAnsiTheme="minorHAnsi" w:hint="eastAsia"/>
          <w:color w:val="auto"/>
          <w:sz w:val="28"/>
          <w:rtl/>
        </w:rPr>
        <w:t>کند</w:t>
      </w:r>
      <w:r w:rsidRPr="00311796">
        <w:rPr>
          <w:rFonts w:asciiTheme="minorHAnsi" w:hAnsiTheme="minorHAnsi" w:hint="cs"/>
          <w:color w:val="auto"/>
          <w:sz w:val="28"/>
          <w:rtl/>
        </w:rPr>
        <w:t xml:space="preserve"> بدون اینکه به توثیق یا تضعیف وی بپردازد: </w:t>
      </w:r>
      <w:r w:rsidRPr="00311796">
        <w:rPr>
          <w:rFonts w:asciiTheme="minorHAnsi" w:hAnsiTheme="minorHAnsi"/>
          <w:color w:val="auto"/>
          <w:sz w:val="28"/>
          <w:rtl/>
        </w:rPr>
        <w:t>«</w:t>
      </w:r>
      <w:r w:rsidRPr="00311796">
        <w:rPr>
          <w:rFonts w:asciiTheme="minorHAnsi" w:hAnsiTheme="minorHAnsi" w:hint="cs"/>
          <w:color w:val="auto"/>
          <w:sz w:val="28"/>
          <w:rtl/>
        </w:rPr>
        <w:t xml:space="preserve">1069 قَالَ نَصْرُ بْنُ </w:t>
      </w:r>
      <w:r w:rsidRPr="00311796">
        <w:rPr>
          <w:rFonts w:asciiTheme="minorHAnsi" w:hAnsiTheme="minorHAnsi"/>
          <w:color w:val="auto"/>
          <w:sz w:val="28"/>
          <w:rtl/>
        </w:rPr>
        <w:t>الصَّبَّاحِ</w:t>
      </w:r>
      <w:r w:rsidRPr="00311796">
        <w:rPr>
          <w:rFonts w:asciiTheme="minorHAnsi" w:hAnsiTheme="minorHAnsi" w:hint="cs"/>
          <w:color w:val="auto"/>
          <w:sz w:val="28"/>
          <w:rtl/>
        </w:rPr>
        <w:t>: سَهْلُ بْنُ زِیادٍ الرَّازِی أَبُو سَعِیدٍ الْآدَمِی یرْوِی عَنْ أبی جَعْفَرٍ وَ أبی الْحَسَنِ وَ أبی مُحَمَّ</w:t>
      </w:r>
      <w:r w:rsidR="006008FB">
        <w:rPr>
          <w:rFonts w:asciiTheme="minorHAnsi" w:hAnsiTheme="minorHAnsi" w:hint="cs"/>
          <w:color w:val="auto"/>
          <w:sz w:val="28"/>
          <w:rtl/>
        </w:rPr>
        <w:t>دٍ صَلَوَاتُ اللَّهِ عَلَیهِمْ».</w:t>
      </w:r>
      <w:r w:rsidR="006008FB">
        <w:rPr>
          <w:rStyle w:val="FootnoteReference"/>
          <w:rFonts w:asciiTheme="minorHAnsi" w:hAnsiTheme="minorHAnsi"/>
          <w:color w:val="auto"/>
          <w:sz w:val="28"/>
          <w:rtl/>
        </w:rPr>
        <w:footnoteReference w:id="381"/>
      </w:r>
    </w:p>
    <w:p w:rsidR="00311796" w:rsidRPr="00311796" w:rsidRDefault="00311796" w:rsidP="00311796">
      <w:pPr>
        <w:jc w:val="both"/>
        <w:rPr>
          <w:rFonts w:asciiTheme="minorHAnsi" w:hAnsiTheme="minorHAnsi"/>
          <w:color w:val="auto"/>
          <w:sz w:val="28"/>
          <w:rtl/>
        </w:rPr>
      </w:pPr>
      <w:r w:rsidRPr="00311796">
        <w:rPr>
          <w:rFonts w:asciiTheme="minorHAnsi" w:hAnsiTheme="minorHAnsi" w:hint="cs"/>
          <w:color w:val="auto"/>
          <w:sz w:val="28"/>
          <w:rtl/>
        </w:rPr>
        <w:t xml:space="preserve">منظور از «علی»، «علی بن محمد القتیبی» از شاگردان «فضل بن شاذان» است. شاگرد دیگر «فضل بن شاذان»، «محمد بن اسماعیل» است و </w:t>
      </w:r>
      <w:r w:rsidRPr="00311796">
        <w:rPr>
          <w:rFonts w:asciiTheme="minorHAnsi" w:hAnsiTheme="minorHAnsi"/>
          <w:color w:val="auto"/>
          <w:sz w:val="28"/>
          <w:rtl/>
        </w:rPr>
        <w:t>عمده‌</w:t>
      </w:r>
      <w:r w:rsidRPr="00311796">
        <w:rPr>
          <w:rFonts w:asciiTheme="minorHAnsi" w:hAnsiTheme="minorHAnsi" w:hint="cs"/>
          <w:color w:val="auto"/>
          <w:sz w:val="28"/>
          <w:rtl/>
        </w:rPr>
        <w:t xml:space="preserve">ی کتب «فضل بن شاذان» توسط این دو نقل شده است. توثیق «علی بن محمد» برای ما ثابت نیست، اما توثیق «محمد بن اسماعیل» را </w:t>
      </w:r>
      <w:r w:rsidRPr="00311796">
        <w:rPr>
          <w:rFonts w:asciiTheme="minorHAnsi" w:hAnsiTheme="minorHAnsi"/>
          <w:color w:val="auto"/>
          <w:sz w:val="28"/>
          <w:rtl/>
        </w:rPr>
        <w:t>م</w:t>
      </w:r>
      <w:r w:rsidRPr="00311796">
        <w:rPr>
          <w:rFonts w:asciiTheme="minorHAnsi" w:hAnsiTheme="minorHAnsi" w:hint="cs"/>
          <w:color w:val="auto"/>
          <w:sz w:val="28"/>
          <w:rtl/>
        </w:rPr>
        <w:t>ی‌</w:t>
      </w:r>
      <w:r w:rsidRPr="00311796">
        <w:rPr>
          <w:rFonts w:asciiTheme="minorHAnsi" w:hAnsiTheme="minorHAnsi" w:hint="eastAsia"/>
          <w:color w:val="auto"/>
          <w:sz w:val="28"/>
          <w:rtl/>
        </w:rPr>
        <w:t>پذ</w:t>
      </w:r>
      <w:r w:rsidRPr="00311796">
        <w:rPr>
          <w:rFonts w:asciiTheme="minorHAnsi" w:hAnsiTheme="minorHAnsi" w:hint="cs"/>
          <w:color w:val="auto"/>
          <w:sz w:val="28"/>
          <w:rtl/>
        </w:rPr>
        <w:t>ی</w:t>
      </w:r>
      <w:r w:rsidRPr="00311796">
        <w:rPr>
          <w:rFonts w:asciiTheme="minorHAnsi" w:hAnsiTheme="minorHAnsi" w:hint="eastAsia"/>
          <w:color w:val="auto"/>
          <w:sz w:val="28"/>
          <w:rtl/>
        </w:rPr>
        <w:t>ر</w:t>
      </w:r>
      <w:r w:rsidRPr="00311796">
        <w:rPr>
          <w:rFonts w:asciiTheme="minorHAnsi" w:hAnsiTheme="minorHAnsi" w:hint="cs"/>
          <w:color w:val="auto"/>
          <w:sz w:val="28"/>
          <w:rtl/>
        </w:rPr>
        <w:t>ی</w:t>
      </w:r>
      <w:r w:rsidRPr="00311796">
        <w:rPr>
          <w:rFonts w:asciiTheme="minorHAnsi" w:hAnsiTheme="minorHAnsi" w:hint="eastAsia"/>
          <w:color w:val="auto"/>
          <w:sz w:val="28"/>
          <w:rtl/>
        </w:rPr>
        <w:t>م</w:t>
      </w:r>
      <w:r w:rsidRPr="00311796">
        <w:rPr>
          <w:rFonts w:asciiTheme="minorHAnsi" w:hAnsiTheme="minorHAnsi" w:hint="cs"/>
          <w:color w:val="auto"/>
          <w:sz w:val="28"/>
          <w:rtl/>
        </w:rPr>
        <w:t>.</w:t>
      </w:r>
    </w:p>
    <w:p w:rsidR="00311796" w:rsidRPr="00311796" w:rsidRDefault="00311796" w:rsidP="00311796">
      <w:pPr>
        <w:jc w:val="both"/>
        <w:rPr>
          <w:rFonts w:asciiTheme="minorHAnsi" w:hAnsiTheme="minorHAnsi"/>
          <w:color w:val="auto"/>
          <w:sz w:val="28"/>
          <w:rtl/>
        </w:rPr>
      </w:pPr>
      <w:r w:rsidRPr="00311796">
        <w:rPr>
          <w:rFonts w:asciiTheme="minorHAnsi" w:hAnsiTheme="minorHAnsi" w:hint="cs"/>
          <w:color w:val="auto"/>
          <w:sz w:val="28"/>
          <w:rtl/>
        </w:rPr>
        <w:t xml:space="preserve">در این مورد این نقل قول از «فضل بن شاذان» با اینکه توثیق «علی بن محمد» برای ما ثابت نشده است، اما ازآنجایی‌که دیگران نیز این مطلب را نقل </w:t>
      </w:r>
      <w:r w:rsidRPr="00311796">
        <w:rPr>
          <w:rFonts w:asciiTheme="minorHAnsi" w:hAnsiTheme="minorHAnsi"/>
          <w:color w:val="auto"/>
          <w:sz w:val="28"/>
          <w:rtl/>
        </w:rPr>
        <w:t>کرده‌اند</w:t>
      </w:r>
      <w:r w:rsidRPr="00311796">
        <w:rPr>
          <w:rFonts w:asciiTheme="minorHAnsi" w:hAnsiTheme="minorHAnsi" w:hint="cs"/>
          <w:color w:val="auto"/>
          <w:sz w:val="28"/>
          <w:rtl/>
        </w:rPr>
        <w:t xml:space="preserve">، این نقل قول ثابت </w:t>
      </w:r>
      <w:r w:rsidRPr="00311796">
        <w:rPr>
          <w:rFonts w:asciiTheme="minorHAnsi" w:hAnsiTheme="minorHAnsi"/>
          <w:color w:val="auto"/>
          <w:sz w:val="28"/>
          <w:rtl/>
        </w:rPr>
        <w:t>م</w:t>
      </w:r>
      <w:r w:rsidRPr="00311796">
        <w:rPr>
          <w:rFonts w:asciiTheme="minorHAnsi" w:hAnsiTheme="minorHAnsi" w:hint="cs"/>
          <w:color w:val="auto"/>
          <w:sz w:val="28"/>
          <w:rtl/>
        </w:rPr>
        <w:t>ی‌</w:t>
      </w:r>
      <w:r w:rsidRPr="00311796">
        <w:rPr>
          <w:rFonts w:asciiTheme="minorHAnsi" w:hAnsiTheme="minorHAnsi" w:hint="eastAsia"/>
          <w:color w:val="auto"/>
          <w:sz w:val="28"/>
          <w:rtl/>
        </w:rPr>
        <w:t>شود</w:t>
      </w:r>
      <w:r w:rsidRPr="00311796">
        <w:rPr>
          <w:rFonts w:asciiTheme="minorHAnsi" w:hAnsiTheme="minorHAnsi" w:hint="cs"/>
          <w:color w:val="auto"/>
          <w:sz w:val="28"/>
          <w:rtl/>
        </w:rPr>
        <w:t xml:space="preserve">. در مکتب خراسان به جز مواردی که تقریباً بر آنها اتفاق وجود دارد، از «سهل بن زیاد» نقل روایت </w:t>
      </w:r>
      <w:r w:rsidRPr="00311796">
        <w:rPr>
          <w:rFonts w:asciiTheme="minorHAnsi" w:hAnsiTheme="minorHAnsi"/>
          <w:color w:val="auto"/>
          <w:sz w:val="28"/>
          <w:rtl/>
        </w:rPr>
        <w:t>نم</w:t>
      </w:r>
      <w:r w:rsidRPr="00311796">
        <w:rPr>
          <w:rFonts w:asciiTheme="minorHAnsi" w:hAnsiTheme="minorHAnsi" w:hint="cs"/>
          <w:color w:val="auto"/>
          <w:sz w:val="28"/>
          <w:rtl/>
        </w:rPr>
        <w:t>ی‌</w:t>
      </w:r>
      <w:r w:rsidRPr="00311796">
        <w:rPr>
          <w:rFonts w:asciiTheme="minorHAnsi" w:hAnsiTheme="minorHAnsi" w:hint="eastAsia"/>
          <w:color w:val="auto"/>
          <w:sz w:val="28"/>
          <w:rtl/>
        </w:rPr>
        <w:t>شد</w:t>
      </w:r>
      <w:r w:rsidRPr="00311796">
        <w:rPr>
          <w:rFonts w:asciiTheme="minorHAnsi" w:hAnsiTheme="minorHAnsi" w:hint="cs"/>
          <w:color w:val="auto"/>
          <w:sz w:val="28"/>
          <w:rtl/>
        </w:rPr>
        <w:t xml:space="preserve"> و این نشان </w:t>
      </w:r>
      <w:r w:rsidRPr="00311796">
        <w:rPr>
          <w:rFonts w:asciiTheme="minorHAnsi" w:hAnsiTheme="minorHAnsi"/>
          <w:color w:val="auto"/>
          <w:sz w:val="28"/>
          <w:rtl/>
        </w:rPr>
        <w:t>م</w:t>
      </w:r>
      <w:r w:rsidRPr="00311796">
        <w:rPr>
          <w:rFonts w:asciiTheme="minorHAnsi" w:hAnsiTheme="minorHAnsi" w:hint="cs"/>
          <w:color w:val="auto"/>
          <w:sz w:val="28"/>
          <w:rtl/>
        </w:rPr>
        <w:t>ی‌</w:t>
      </w:r>
      <w:r w:rsidRPr="00311796">
        <w:rPr>
          <w:rFonts w:asciiTheme="minorHAnsi" w:hAnsiTheme="minorHAnsi" w:hint="eastAsia"/>
          <w:color w:val="auto"/>
          <w:sz w:val="28"/>
          <w:rtl/>
        </w:rPr>
        <w:t>دهد</w:t>
      </w:r>
      <w:r w:rsidRPr="00311796">
        <w:rPr>
          <w:rFonts w:asciiTheme="minorHAnsi" w:hAnsiTheme="minorHAnsi" w:hint="cs"/>
          <w:color w:val="auto"/>
          <w:sz w:val="28"/>
          <w:rtl/>
        </w:rPr>
        <w:t xml:space="preserve"> که شاگردان «فضل بن شاذان» مطلبی را در مورد «سهل بن زیاد» </w:t>
      </w:r>
      <w:r w:rsidRPr="00311796">
        <w:rPr>
          <w:rFonts w:asciiTheme="minorHAnsi" w:hAnsiTheme="minorHAnsi"/>
          <w:color w:val="auto"/>
          <w:sz w:val="28"/>
          <w:rtl/>
        </w:rPr>
        <w:t>م</w:t>
      </w:r>
      <w:r w:rsidRPr="00311796">
        <w:rPr>
          <w:rFonts w:asciiTheme="minorHAnsi" w:hAnsiTheme="minorHAnsi" w:hint="cs"/>
          <w:color w:val="auto"/>
          <w:sz w:val="28"/>
          <w:rtl/>
        </w:rPr>
        <w:t>ی‌</w:t>
      </w:r>
      <w:r w:rsidRPr="00311796">
        <w:rPr>
          <w:rFonts w:asciiTheme="minorHAnsi" w:hAnsiTheme="minorHAnsi" w:hint="eastAsia"/>
          <w:color w:val="auto"/>
          <w:sz w:val="28"/>
          <w:rtl/>
        </w:rPr>
        <w:t>دانستند</w:t>
      </w:r>
      <w:r w:rsidRPr="00311796">
        <w:rPr>
          <w:rFonts w:asciiTheme="minorHAnsi" w:hAnsiTheme="minorHAnsi" w:hint="cs"/>
          <w:color w:val="auto"/>
          <w:sz w:val="28"/>
          <w:rtl/>
        </w:rPr>
        <w:t xml:space="preserve"> که از وی نقل روایت </w:t>
      </w:r>
      <w:r w:rsidRPr="00311796">
        <w:rPr>
          <w:rFonts w:asciiTheme="minorHAnsi" w:hAnsiTheme="minorHAnsi"/>
          <w:color w:val="auto"/>
          <w:sz w:val="28"/>
          <w:rtl/>
        </w:rPr>
        <w:t>نداشته‌اند</w:t>
      </w:r>
      <w:r w:rsidRPr="00311796">
        <w:rPr>
          <w:rFonts w:asciiTheme="minorHAnsi" w:hAnsiTheme="minorHAnsi" w:hint="cs"/>
          <w:color w:val="auto"/>
          <w:sz w:val="28"/>
          <w:rtl/>
        </w:rPr>
        <w:t>.</w:t>
      </w:r>
    </w:p>
    <w:p w:rsidR="00311796" w:rsidRPr="00311796" w:rsidRDefault="00311796" w:rsidP="00311796">
      <w:pPr>
        <w:jc w:val="both"/>
        <w:rPr>
          <w:rFonts w:asciiTheme="minorHAnsi" w:hAnsiTheme="minorHAnsi"/>
          <w:color w:val="auto"/>
          <w:sz w:val="28"/>
          <w:rtl/>
        </w:rPr>
      </w:pPr>
      <w:r w:rsidRPr="00311796">
        <w:rPr>
          <w:rFonts w:asciiTheme="minorHAnsi" w:hAnsiTheme="minorHAnsi" w:hint="cs"/>
          <w:color w:val="auto"/>
          <w:sz w:val="28"/>
          <w:rtl/>
        </w:rPr>
        <w:t xml:space="preserve">«ابو محمد» </w:t>
      </w:r>
      <w:r w:rsidRPr="00311796">
        <w:rPr>
          <w:rFonts w:asciiTheme="minorHAnsi" w:hAnsiTheme="minorHAnsi"/>
          <w:color w:val="auto"/>
          <w:sz w:val="28"/>
          <w:rtl/>
        </w:rPr>
        <w:t>کن</w:t>
      </w:r>
      <w:r w:rsidRPr="00311796">
        <w:rPr>
          <w:rFonts w:asciiTheme="minorHAnsi" w:hAnsiTheme="minorHAnsi" w:hint="cs"/>
          <w:color w:val="auto"/>
          <w:sz w:val="28"/>
          <w:rtl/>
        </w:rPr>
        <w:t>ی</w:t>
      </w:r>
      <w:r w:rsidRPr="00311796">
        <w:rPr>
          <w:rFonts w:asciiTheme="minorHAnsi" w:hAnsiTheme="minorHAnsi" w:hint="eastAsia"/>
          <w:color w:val="auto"/>
          <w:sz w:val="28"/>
          <w:rtl/>
        </w:rPr>
        <w:t>ه‌</w:t>
      </w:r>
      <w:r w:rsidRPr="00311796">
        <w:rPr>
          <w:rFonts w:asciiTheme="minorHAnsi" w:hAnsiTheme="minorHAnsi" w:hint="cs"/>
          <w:color w:val="auto"/>
          <w:sz w:val="28"/>
          <w:rtl/>
        </w:rPr>
        <w:t>ی «فضل بن شاذان» است.</w:t>
      </w:r>
    </w:p>
    <w:p w:rsidR="00311796" w:rsidRPr="003C213A" w:rsidRDefault="00311796" w:rsidP="006008FB">
      <w:pPr>
        <w:jc w:val="both"/>
        <w:rPr>
          <w:rtl/>
        </w:rPr>
      </w:pPr>
      <w:r w:rsidRPr="00025661">
        <w:rPr>
          <w:rFonts w:asciiTheme="minorHAnsi" w:hAnsiTheme="minorHAnsi" w:cs="B Titr" w:hint="cs"/>
          <w:color w:val="auto"/>
          <w:sz w:val="24"/>
          <w:szCs w:val="24"/>
          <w:rtl/>
        </w:rPr>
        <w:lastRenderedPageBreak/>
        <w:t>«رجال نجاشی»:</w:t>
      </w:r>
      <w:r w:rsidRPr="003C213A">
        <w:rPr>
          <w:rFonts w:hint="cs"/>
          <w:rtl/>
        </w:rPr>
        <w:t xml:space="preserve"> </w:t>
      </w:r>
      <w:r w:rsidRPr="003C213A">
        <w:rPr>
          <w:rtl/>
        </w:rPr>
        <w:t>«</w:t>
      </w:r>
      <w:r w:rsidRPr="003C213A">
        <w:rPr>
          <w:rFonts w:hint="cs"/>
          <w:rtl/>
        </w:rPr>
        <w:t xml:space="preserve">490 سهل بن زیاد أبو سعید الآدمی </w:t>
      </w:r>
      <w:r w:rsidRPr="003C213A">
        <w:rPr>
          <w:rtl/>
        </w:rPr>
        <w:t>الراز</w:t>
      </w:r>
      <w:r w:rsidRPr="003C213A">
        <w:rPr>
          <w:rFonts w:hint="cs"/>
          <w:rtl/>
        </w:rPr>
        <w:t>ی: کان ضعیفا فی الحدیث، غیر معتمد فیه</w:t>
      </w:r>
      <w:r w:rsidRPr="003C213A">
        <w:rPr>
          <w:rtl/>
        </w:rPr>
        <w:t>؛ و</w:t>
      </w:r>
      <w:r w:rsidRPr="003C213A">
        <w:rPr>
          <w:rFonts w:hint="cs"/>
          <w:rtl/>
        </w:rPr>
        <w:t xml:space="preserve"> کان أحمد بن محمد بن عیسی یشهد علیه بالغلو و الکذب و أخرجه من قم إلی الری و کان یسکنها</w:t>
      </w:r>
      <w:r w:rsidRPr="003C213A">
        <w:rPr>
          <w:rtl/>
        </w:rPr>
        <w:t xml:space="preserve"> </w:t>
      </w:r>
      <w:r w:rsidRPr="003C213A">
        <w:rPr>
          <w:rFonts w:hint="cs"/>
          <w:rtl/>
        </w:rPr>
        <w:t>و قد کاتب أبا محمد العسکری علیه‌السلام علی ید محمد بن عبد الحمید العطار للنصف من شهر ربیع الآخر سنة خمس و خمسین و مائتین. ذکر ذلک أحمد بن علی بن نوح و أحمد بن الحسین رحمهما الله. له کتاب التوحید، رواه أبو الحسن العباس بن أحمد بن الفضل بن محمد الهاشمی الصالحی عن أبیه عن أبی سعید الآدمی</w:t>
      </w:r>
      <w:r w:rsidRPr="003C213A">
        <w:rPr>
          <w:rtl/>
        </w:rPr>
        <w:t>؛ و</w:t>
      </w:r>
      <w:r w:rsidRPr="003C213A">
        <w:rPr>
          <w:rFonts w:hint="cs"/>
          <w:rtl/>
        </w:rPr>
        <w:t xml:space="preserve"> له کتاب النوادر، أخبرناه محمد بن محمد قال: حدثنا جعفر بن محمد، عن محمد بن یعقوب قال: حدثنا علی بن محمد، عن سهل بن زیاد</w:t>
      </w:r>
      <w:r w:rsidRPr="003C213A">
        <w:rPr>
          <w:rtl/>
        </w:rPr>
        <w:t xml:space="preserve"> </w:t>
      </w:r>
      <w:r w:rsidRPr="003C213A">
        <w:rPr>
          <w:rFonts w:hint="cs"/>
          <w:rtl/>
        </w:rPr>
        <w:t>و رواه عنه جماعة»</w:t>
      </w:r>
      <w:r w:rsidR="006008FB">
        <w:rPr>
          <w:rFonts w:hint="cs"/>
          <w:rtl/>
        </w:rPr>
        <w:t>.</w:t>
      </w:r>
      <w:r w:rsidR="006008FB">
        <w:rPr>
          <w:rStyle w:val="FootnoteReference"/>
          <w:rtl/>
        </w:rPr>
        <w:footnoteReference w:id="382"/>
      </w:r>
    </w:p>
    <w:p w:rsidR="00311796" w:rsidRPr="00311796" w:rsidRDefault="00311796" w:rsidP="00311796">
      <w:pPr>
        <w:jc w:val="both"/>
        <w:rPr>
          <w:rFonts w:asciiTheme="minorHAnsi" w:hAnsiTheme="minorHAnsi"/>
          <w:color w:val="auto"/>
          <w:sz w:val="28"/>
          <w:rtl/>
        </w:rPr>
      </w:pPr>
      <w:r w:rsidRPr="00311796">
        <w:rPr>
          <w:rFonts w:asciiTheme="minorHAnsi" w:hAnsiTheme="minorHAnsi" w:hint="cs"/>
          <w:color w:val="auto"/>
          <w:sz w:val="28"/>
          <w:rtl/>
        </w:rPr>
        <w:t>«آدم» نام جد «سهل بن زیاد» بوده که در قمی یا رازی بودن وی اختلاف است.</w:t>
      </w:r>
    </w:p>
    <w:p w:rsidR="00311796" w:rsidRPr="00311796" w:rsidRDefault="00311796" w:rsidP="00311796">
      <w:pPr>
        <w:jc w:val="both"/>
        <w:rPr>
          <w:rFonts w:asciiTheme="minorHAnsi" w:hAnsiTheme="minorHAnsi"/>
          <w:color w:val="auto"/>
          <w:sz w:val="28"/>
          <w:rtl/>
        </w:rPr>
      </w:pPr>
      <w:r w:rsidRPr="00311796">
        <w:rPr>
          <w:rFonts w:asciiTheme="minorHAnsi" w:hAnsiTheme="minorHAnsi" w:hint="cs"/>
          <w:color w:val="auto"/>
          <w:sz w:val="28"/>
          <w:rtl/>
        </w:rPr>
        <w:t xml:space="preserve">«نجاشی» «ضعیف» را در مورد روایت «سهل بن زیاد» به کار </w:t>
      </w:r>
      <w:r w:rsidRPr="00311796">
        <w:rPr>
          <w:rFonts w:asciiTheme="minorHAnsi" w:hAnsiTheme="minorHAnsi"/>
          <w:color w:val="auto"/>
          <w:sz w:val="28"/>
          <w:rtl/>
        </w:rPr>
        <w:t>م</w:t>
      </w:r>
      <w:r w:rsidRPr="00311796">
        <w:rPr>
          <w:rFonts w:asciiTheme="minorHAnsi" w:hAnsiTheme="minorHAnsi" w:hint="cs"/>
          <w:color w:val="auto"/>
          <w:sz w:val="28"/>
          <w:rtl/>
        </w:rPr>
        <w:t>ی‌</w:t>
      </w:r>
      <w:r w:rsidRPr="00311796">
        <w:rPr>
          <w:rFonts w:asciiTheme="minorHAnsi" w:hAnsiTheme="minorHAnsi" w:hint="eastAsia"/>
          <w:color w:val="auto"/>
          <w:sz w:val="28"/>
          <w:rtl/>
        </w:rPr>
        <w:t>برد</w:t>
      </w:r>
      <w:r w:rsidRPr="00311796">
        <w:rPr>
          <w:rFonts w:asciiTheme="minorHAnsi" w:hAnsiTheme="minorHAnsi" w:hint="cs"/>
          <w:color w:val="auto"/>
          <w:sz w:val="28"/>
          <w:rtl/>
        </w:rPr>
        <w:t xml:space="preserve"> نه در مورد خود وی. چنین مطلبی ضعفی در مورد خود راوی نبوده و مربوط به دانش حدیث وی است؛ اما عبارت بعدی، ضعف راوی را </w:t>
      </w:r>
      <w:r w:rsidRPr="00311796">
        <w:rPr>
          <w:rFonts w:asciiTheme="minorHAnsi" w:hAnsiTheme="minorHAnsi"/>
          <w:color w:val="auto"/>
          <w:sz w:val="28"/>
          <w:rtl/>
        </w:rPr>
        <w:t>م</w:t>
      </w:r>
      <w:r w:rsidRPr="00311796">
        <w:rPr>
          <w:rFonts w:asciiTheme="minorHAnsi" w:hAnsiTheme="minorHAnsi" w:hint="cs"/>
          <w:color w:val="auto"/>
          <w:sz w:val="28"/>
          <w:rtl/>
        </w:rPr>
        <w:t>ی‌</w:t>
      </w:r>
      <w:r w:rsidRPr="00311796">
        <w:rPr>
          <w:rFonts w:asciiTheme="minorHAnsi" w:hAnsiTheme="minorHAnsi" w:hint="eastAsia"/>
          <w:color w:val="auto"/>
          <w:sz w:val="28"/>
          <w:rtl/>
        </w:rPr>
        <w:t>رساند</w:t>
      </w:r>
      <w:r w:rsidRPr="00311796">
        <w:rPr>
          <w:rFonts w:asciiTheme="minorHAnsi" w:hAnsiTheme="minorHAnsi" w:hint="cs"/>
          <w:color w:val="auto"/>
          <w:sz w:val="28"/>
          <w:rtl/>
        </w:rPr>
        <w:t xml:space="preserve">. «نجاشی» </w:t>
      </w:r>
      <w:r w:rsidRPr="00311796">
        <w:rPr>
          <w:rFonts w:asciiTheme="minorHAnsi" w:hAnsiTheme="minorHAnsi"/>
          <w:color w:val="auto"/>
          <w:sz w:val="28"/>
          <w:rtl/>
        </w:rPr>
        <w:t>م</w:t>
      </w:r>
      <w:r w:rsidRPr="00311796">
        <w:rPr>
          <w:rFonts w:asciiTheme="minorHAnsi" w:hAnsiTheme="minorHAnsi" w:hint="cs"/>
          <w:color w:val="auto"/>
          <w:sz w:val="28"/>
          <w:rtl/>
        </w:rPr>
        <w:t>ی‌</w:t>
      </w:r>
      <w:r w:rsidRPr="00311796">
        <w:rPr>
          <w:rFonts w:asciiTheme="minorHAnsi" w:hAnsiTheme="minorHAnsi" w:hint="eastAsia"/>
          <w:color w:val="auto"/>
          <w:sz w:val="28"/>
          <w:rtl/>
        </w:rPr>
        <w:t>گو</w:t>
      </w:r>
      <w:r w:rsidRPr="00311796">
        <w:rPr>
          <w:rFonts w:asciiTheme="minorHAnsi" w:hAnsiTheme="minorHAnsi" w:hint="cs"/>
          <w:color w:val="auto"/>
          <w:sz w:val="28"/>
          <w:rtl/>
        </w:rPr>
        <w:t>ی</w:t>
      </w:r>
      <w:r w:rsidRPr="00311796">
        <w:rPr>
          <w:rFonts w:asciiTheme="minorHAnsi" w:hAnsiTheme="minorHAnsi" w:hint="eastAsia"/>
          <w:color w:val="auto"/>
          <w:sz w:val="28"/>
          <w:rtl/>
        </w:rPr>
        <w:t>د</w:t>
      </w:r>
      <w:r w:rsidRPr="00311796">
        <w:rPr>
          <w:rFonts w:asciiTheme="minorHAnsi" w:hAnsiTheme="minorHAnsi" w:hint="cs"/>
          <w:color w:val="auto"/>
          <w:sz w:val="28"/>
          <w:rtl/>
        </w:rPr>
        <w:t xml:space="preserve"> که «احمد بن محمد بن عیسی» بر غلو و کذب «سهل بن زیاد» شهادت </w:t>
      </w:r>
      <w:r w:rsidRPr="00311796">
        <w:rPr>
          <w:rFonts w:asciiTheme="minorHAnsi" w:hAnsiTheme="minorHAnsi"/>
          <w:color w:val="auto"/>
          <w:sz w:val="28"/>
          <w:rtl/>
        </w:rPr>
        <w:t>م</w:t>
      </w:r>
      <w:r w:rsidRPr="00311796">
        <w:rPr>
          <w:rFonts w:asciiTheme="minorHAnsi" w:hAnsiTheme="minorHAnsi" w:hint="cs"/>
          <w:color w:val="auto"/>
          <w:sz w:val="28"/>
          <w:rtl/>
        </w:rPr>
        <w:t>ی‌</w:t>
      </w:r>
      <w:r w:rsidRPr="00311796">
        <w:rPr>
          <w:rFonts w:asciiTheme="minorHAnsi" w:hAnsiTheme="minorHAnsi" w:hint="eastAsia"/>
          <w:color w:val="auto"/>
          <w:sz w:val="28"/>
          <w:rtl/>
        </w:rPr>
        <w:t>داده</w:t>
      </w:r>
      <w:r w:rsidRPr="00311796">
        <w:rPr>
          <w:rFonts w:asciiTheme="minorHAnsi" w:hAnsiTheme="minorHAnsi" w:hint="cs"/>
          <w:color w:val="auto"/>
          <w:sz w:val="28"/>
          <w:rtl/>
        </w:rPr>
        <w:t xml:space="preserve"> است. اینکه شهادت به کذب مستند به غلو باشد نیز از عبارت استفاده </w:t>
      </w:r>
      <w:r w:rsidRPr="00311796">
        <w:rPr>
          <w:rFonts w:asciiTheme="minorHAnsi" w:hAnsiTheme="minorHAnsi"/>
          <w:color w:val="auto"/>
          <w:sz w:val="28"/>
          <w:rtl/>
        </w:rPr>
        <w:t>نم</w:t>
      </w:r>
      <w:r w:rsidRPr="00311796">
        <w:rPr>
          <w:rFonts w:asciiTheme="minorHAnsi" w:hAnsiTheme="minorHAnsi" w:hint="cs"/>
          <w:color w:val="auto"/>
          <w:sz w:val="28"/>
          <w:rtl/>
        </w:rPr>
        <w:t>ی‌</w:t>
      </w:r>
      <w:r w:rsidRPr="00311796">
        <w:rPr>
          <w:rFonts w:asciiTheme="minorHAnsi" w:hAnsiTheme="minorHAnsi" w:hint="eastAsia"/>
          <w:color w:val="auto"/>
          <w:sz w:val="28"/>
          <w:rtl/>
        </w:rPr>
        <w:t>شود</w:t>
      </w:r>
      <w:r w:rsidRPr="00311796">
        <w:rPr>
          <w:rFonts w:asciiTheme="minorHAnsi" w:hAnsiTheme="minorHAnsi" w:hint="cs"/>
          <w:color w:val="auto"/>
          <w:sz w:val="28"/>
          <w:rtl/>
        </w:rPr>
        <w:t xml:space="preserve">؛ زیرا غلو و کذب به هم عطف شده و نشان </w:t>
      </w:r>
      <w:r w:rsidRPr="00311796">
        <w:rPr>
          <w:rFonts w:asciiTheme="minorHAnsi" w:hAnsiTheme="minorHAnsi"/>
          <w:color w:val="auto"/>
          <w:sz w:val="28"/>
          <w:rtl/>
        </w:rPr>
        <w:t>م</w:t>
      </w:r>
      <w:r w:rsidRPr="00311796">
        <w:rPr>
          <w:rFonts w:asciiTheme="minorHAnsi" w:hAnsiTheme="minorHAnsi" w:hint="cs"/>
          <w:color w:val="auto"/>
          <w:sz w:val="28"/>
          <w:rtl/>
        </w:rPr>
        <w:t>ی‌</w:t>
      </w:r>
      <w:r w:rsidRPr="00311796">
        <w:rPr>
          <w:rFonts w:asciiTheme="minorHAnsi" w:hAnsiTheme="minorHAnsi" w:hint="eastAsia"/>
          <w:color w:val="auto"/>
          <w:sz w:val="28"/>
          <w:rtl/>
        </w:rPr>
        <w:t>دهد</w:t>
      </w:r>
      <w:r w:rsidRPr="00311796">
        <w:rPr>
          <w:rFonts w:asciiTheme="minorHAnsi" w:hAnsiTheme="minorHAnsi" w:hint="cs"/>
          <w:color w:val="auto"/>
          <w:sz w:val="28"/>
          <w:rtl/>
        </w:rPr>
        <w:t xml:space="preserve"> که دو شهادت در مورد وی وجود داشته است: شهادت به غلو و شهادت به کذب.</w:t>
      </w:r>
    </w:p>
    <w:p w:rsidR="00311796" w:rsidRPr="00311796" w:rsidRDefault="00311796" w:rsidP="00311796">
      <w:pPr>
        <w:jc w:val="both"/>
        <w:rPr>
          <w:rFonts w:asciiTheme="minorHAnsi" w:hAnsiTheme="minorHAnsi"/>
          <w:color w:val="auto"/>
          <w:sz w:val="28"/>
          <w:rtl/>
        </w:rPr>
      </w:pPr>
      <w:r w:rsidRPr="00311796">
        <w:rPr>
          <w:rFonts w:asciiTheme="minorHAnsi" w:hAnsiTheme="minorHAnsi" w:hint="cs"/>
          <w:color w:val="auto"/>
          <w:sz w:val="28"/>
          <w:rtl/>
        </w:rPr>
        <w:t xml:space="preserve">در مورد کتاب «نوادر» گفته شده «رواه عنه جماعه» که نشان </w:t>
      </w:r>
      <w:r w:rsidRPr="00311796">
        <w:rPr>
          <w:rFonts w:asciiTheme="minorHAnsi" w:hAnsiTheme="minorHAnsi"/>
          <w:color w:val="auto"/>
          <w:sz w:val="28"/>
          <w:rtl/>
        </w:rPr>
        <w:t>م</w:t>
      </w:r>
      <w:r w:rsidRPr="00311796">
        <w:rPr>
          <w:rFonts w:asciiTheme="minorHAnsi" w:hAnsiTheme="minorHAnsi" w:hint="cs"/>
          <w:color w:val="auto"/>
          <w:sz w:val="28"/>
          <w:rtl/>
        </w:rPr>
        <w:t>ی‌</w:t>
      </w:r>
      <w:r w:rsidRPr="00311796">
        <w:rPr>
          <w:rFonts w:asciiTheme="minorHAnsi" w:hAnsiTheme="minorHAnsi" w:hint="eastAsia"/>
          <w:color w:val="auto"/>
          <w:sz w:val="28"/>
          <w:rtl/>
        </w:rPr>
        <w:t>دهد</w:t>
      </w:r>
      <w:r w:rsidRPr="00311796">
        <w:rPr>
          <w:rFonts w:asciiTheme="minorHAnsi" w:hAnsiTheme="minorHAnsi" w:hint="cs"/>
          <w:color w:val="auto"/>
          <w:sz w:val="28"/>
          <w:rtl/>
        </w:rPr>
        <w:t xml:space="preserve"> کتاب وی کتاب مشهوری بوده است.</w:t>
      </w:r>
    </w:p>
    <w:p w:rsidR="00311796" w:rsidRPr="003C213A" w:rsidRDefault="00311796" w:rsidP="005668FA">
      <w:pPr>
        <w:jc w:val="both"/>
        <w:rPr>
          <w:rtl/>
        </w:rPr>
      </w:pPr>
      <w:r w:rsidRPr="005668FA">
        <w:rPr>
          <w:rFonts w:asciiTheme="minorHAnsi" w:hAnsiTheme="minorHAnsi" w:cs="B Titr" w:hint="cs"/>
          <w:color w:val="auto"/>
          <w:sz w:val="24"/>
          <w:szCs w:val="24"/>
          <w:rtl/>
        </w:rPr>
        <w:t>«فهرست شیخ طوسی»:</w:t>
      </w:r>
      <w:r w:rsidRPr="003C213A">
        <w:rPr>
          <w:rFonts w:hint="cs"/>
          <w:rtl/>
        </w:rPr>
        <w:t xml:space="preserve"> «[339] سهل [بن زیاد]: سهل بن زیاد الآدمی الرازی، یکنّی أبا سعید، ضعیف. له کتاب. أخبرنا ابن أبی جید، عن محمّد بن الحسن، عن محمّد بن یحیی، عن محمّد بن أحمد بن یحیی، عن سهل و رواه محمّد بن الحسن بن الولید، عن سعد و الحمیری، عن أحمد ابن أبی عبد اللّه، عن </w:t>
      </w:r>
      <w:r w:rsidRPr="003C213A">
        <w:rPr>
          <w:rtl/>
        </w:rPr>
        <w:t>سهل</w:t>
      </w:r>
      <w:r w:rsidRPr="003C213A">
        <w:rPr>
          <w:rFonts w:hint="cs"/>
          <w:rtl/>
        </w:rPr>
        <w:t xml:space="preserve"> بن زیاد»</w:t>
      </w:r>
      <w:r w:rsidR="005668FA">
        <w:rPr>
          <w:rFonts w:hint="cs"/>
          <w:rtl/>
        </w:rPr>
        <w:t>.</w:t>
      </w:r>
      <w:r w:rsidR="005668FA">
        <w:rPr>
          <w:rStyle w:val="FootnoteReference"/>
          <w:rtl/>
        </w:rPr>
        <w:footnoteReference w:id="383"/>
      </w:r>
    </w:p>
    <w:p w:rsidR="00311796" w:rsidRPr="00311796" w:rsidRDefault="00311796" w:rsidP="00311796">
      <w:pPr>
        <w:jc w:val="both"/>
        <w:rPr>
          <w:rFonts w:asciiTheme="minorHAnsi" w:hAnsiTheme="minorHAnsi"/>
          <w:color w:val="auto"/>
          <w:sz w:val="28"/>
          <w:rtl/>
        </w:rPr>
      </w:pPr>
      <w:r w:rsidRPr="00311796">
        <w:rPr>
          <w:rFonts w:asciiTheme="minorHAnsi" w:hAnsiTheme="minorHAnsi" w:hint="cs"/>
          <w:color w:val="auto"/>
          <w:sz w:val="28"/>
          <w:rtl/>
        </w:rPr>
        <w:t xml:space="preserve">در این کتاب، «شیخ طوسی»، «سهل بن زیاد» را تضعیف </w:t>
      </w:r>
      <w:r w:rsidRPr="00311796">
        <w:rPr>
          <w:rFonts w:asciiTheme="minorHAnsi" w:hAnsiTheme="minorHAnsi"/>
          <w:color w:val="auto"/>
          <w:sz w:val="28"/>
          <w:rtl/>
        </w:rPr>
        <w:t>م</w:t>
      </w:r>
      <w:r w:rsidRPr="00311796">
        <w:rPr>
          <w:rFonts w:asciiTheme="minorHAnsi" w:hAnsiTheme="minorHAnsi" w:hint="cs"/>
          <w:color w:val="auto"/>
          <w:sz w:val="28"/>
          <w:rtl/>
        </w:rPr>
        <w:t>ی‌</w:t>
      </w:r>
      <w:r w:rsidRPr="00311796">
        <w:rPr>
          <w:rFonts w:asciiTheme="minorHAnsi" w:hAnsiTheme="minorHAnsi" w:hint="eastAsia"/>
          <w:color w:val="auto"/>
          <w:sz w:val="28"/>
          <w:rtl/>
        </w:rPr>
        <w:t>کند</w:t>
      </w:r>
      <w:r w:rsidRPr="00311796">
        <w:rPr>
          <w:rFonts w:asciiTheme="minorHAnsi" w:hAnsiTheme="minorHAnsi" w:hint="cs"/>
          <w:color w:val="auto"/>
          <w:sz w:val="28"/>
          <w:rtl/>
        </w:rPr>
        <w:t>.</w:t>
      </w:r>
    </w:p>
    <w:p w:rsidR="00311796" w:rsidRPr="003C213A" w:rsidRDefault="00311796" w:rsidP="005668FA">
      <w:pPr>
        <w:jc w:val="both"/>
        <w:rPr>
          <w:rtl/>
        </w:rPr>
      </w:pPr>
      <w:r w:rsidRPr="00025661">
        <w:rPr>
          <w:rFonts w:asciiTheme="minorHAnsi" w:hAnsiTheme="minorHAnsi" w:cs="B Titr" w:hint="cs"/>
          <w:color w:val="auto"/>
          <w:sz w:val="24"/>
          <w:szCs w:val="24"/>
          <w:rtl/>
        </w:rPr>
        <w:t>«رجال شیخ طوسی»:</w:t>
      </w:r>
      <w:r w:rsidRPr="003C213A">
        <w:rPr>
          <w:rFonts w:hint="cs"/>
          <w:rtl/>
        </w:rPr>
        <w:t xml:space="preserve"> «شیخ طوسی» در رجال وی را جزء اصحاب امام جواد، امام هادی و امام حسن عسکری علیهم‌السلام آورده است. در قسمت اصحاب امام جواد و امام حسن عسکری </w:t>
      </w:r>
      <w:r w:rsidRPr="003C213A">
        <w:rPr>
          <w:rtl/>
        </w:rPr>
        <w:t>عل</w:t>
      </w:r>
      <w:r w:rsidRPr="003C213A">
        <w:rPr>
          <w:rFonts w:hint="cs"/>
          <w:rtl/>
        </w:rPr>
        <w:t>ی</w:t>
      </w:r>
      <w:r w:rsidRPr="003C213A">
        <w:rPr>
          <w:rFonts w:hint="eastAsia"/>
          <w:rtl/>
        </w:rPr>
        <w:t>هماالسلام</w:t>
      </w:r>
      <w:r w:rsidRPr="003C213A">
        <w:rPr>
          <w:rFonts w:hint="cs"/>
          <w:rtl/>
        </w:rPr>
        <w:t xml:space="preserve"> نسبت به وی توثیق و تضعیفی ذکر </w:t>
      </w:r>
      <w:r w:rsidRPr="003C213A">
        <w:rPr>
          <w:rtl/>
        </w:rPr>
        <w:t>نم</w:t>
      </w:r>
      <w:r w:rsidRPr="003C213A">
        <w:rPr>
          <w:rFonts w:hint="cs"/>
          <w:rtl/>
        </w:rPr>
        <w:t>ی‌</w:t>
      </w:r>
      <w:r w:rsidRPr="003C213A">
        <w:rPr>
          <w:rFonts w:hint="eastAsia"/>
          <w:rtl/>
        </w:rPr>
        <w:t>کند</w:t>
      </w:r>
      <w:r w:rsidRPr="003C213A">
        <w:rPr>
          <w:rFonts w:hint="cs"/>
          <w:rtl/>
        </w:rPr>
        <w:t xml:space="preserve">؛ اما در قسمت اصحاب امام هادی </w:t>
      </w:r>
      <w:r w:rsidRPr="003C213A">
        <w:rPr>
          <w:rtl/>
        </w:rPr>
        <w:t>عل</w:t>
      </w:r>
      <w:r w:rsidRPr="003C213A">
        <w:rPr>
          <w:rFonts w:hint="cs"/>
          <w:rtl/>
        </w:rPr>
        <w:t>ی</w:t>
      </w:r>
      <w:r w:rsidRPr="003C213A">
        <w:rPr>
          <w:rFonts w:hint="eastAsia"/>
          <w:rtl/>
        </w:rPr>
        <w:t>ه‌السلام</w:t>
      </w:r>
      <w:r w:rsidRPr="003C213A">
        <w:rPr>
          <w:rFonts w:hint="cs"/>
          <w:rtl/>
        </w:rPr>
        <w:t>، وی را توثیق کرده است: «</w:t>
      </w:r>
      <w:r w:rsidRPr="003C213A">
        <w:rPr>
          <w:rtl/>
        </w:rPr>
        <w:t>سهل بن زیاد الآدمی،</w:t>
      </w:r>
      <w:r w:rsidRPr="003C213A">
        <w:rPr>
          <w:rFonts w:hint="cs"/>
          <w:rtl/>
        </w:rPr>
        <w:t xml:space="preserve"> </w:t>
      </w:r>
      <w:r w:rsidRPr="003C213A">
        <w:rPr>
          <w:rtl/>
        </w:rPr>
        <w:t>یکنی أبا سعید، ثقة، رازی</w:t>
      </w:r>
      <w:r w:rsidRPr="003C213A">
        <w:rPr>
          <w:rFonts w:hint="cs"/>
          <w:rtl/>
        </w:rPr>
        <w:t>»</w:t>
      </w:r>
      <w:r w:rsidR="005668FA">
        <w:rPr>
          <w:rFonts w:hint="cs"/>
          <w:rtl/>
        </w:rPr>
        <w:t>.</w:t>
      </w:r>
      <w:r w:rsidR="005668FA">
        <w:rPr>
          <w:rStyle w:val="FootnoteReference"/>
          <w:rtl/>
        </w:rPr>
        <w:footnoteReference w:id="384"/>
      </w:r>
    </w:p>
    <w:p w:rsidR="00311796" w:rsidRPr="003C213A" w:rsidRDefault="00311796" w:rsidP="005668FA">
      <w:pPr>
        <w:jc w:val="both"/>
        <w:rPr>
          <w:rtl/>
        </w:rPr>
      </w:pPr>
      <w:r w:rsidRPr="005668FA">
        <w:rPr>
          <w:rFonts w:cs="B Titr" w:hint="cs"/>
          <w:sz w:val="28"/>
          <w:szCs w:val="24"/>
          <w:rtl/>
        </w:rPr>
        <w:t>«رجال ابن داود»:</w:t>
      </w:r>
      <w:r w:rsidRPr="003C213A">
        <w:rPr>
          <w:rFonts w:hint="cs"/>
          <w:rtl/>
        </w:rPr>
        <w:t xml:space="preserve"> «222 سهل بن زیاد </w:t>
      </w:r>
      <w:r w:rsidRPr="003C213A">
        <w:rPr>
          <w:rtl/>
        </w:rPr>
        <w:t>الآدم</w:t>
      </w:r>
      <w:r w:rsidRPr="003C213A">
        <w:rPr>
          <w:rFonts w:hint="cs"/>
          <w:rtl/>
        </w:rPr>
        <w:t>ی: أبو سعید الرازی د، دی، کر [</w:t>
      </w:r>
      <w:r w:rsidRPr="003C213A">
        <w:rPr>
          <w:rtl/>
        </w:rPr>
        <w:t>ست</w:t>
      </w:r>
      <w:r w:rsidRPr="003C213A">
        <w:rPr>
          <w:rFonts w:hint="cs"/>
          <w:rtl/>
        </w:rPr>
        <w:t>] ضعیف [</w:t>
      </w:r>
      <w:r w:rsidRPr="003C213A">
        <w:rPr>
          <w:rtl/>
        </w:rPr>
        <w:t>غض</w:t>
      </w:r>
      <w:r w:rsidRPr="003C213A">
        <w:rPr>
          <w:rFonts w:hint="cs"/>
          <w:rtl/>
        </w:rPr>
        <w:t>] ضعیف فاسد الروایة و کان أحمد بن محمد بن عیسی أخرجه من قم و نهی الناس عن السماع عنه [</w:t>
      </w:r>
      <w:r w:rsidRPr="003C213A">
        <w:rPr>
          <w:rtl/>
        </w:rPr>
        <w:t>جش</w:t>
      </w:r>
      <w:r w:rsidRPr="003C213A">
        <w:rPr>
          <w:rFonts w:hint="cs"/>
          <w:rtl/>
        </w:rPr>
        <w:t>] کان أحمد بن محمد بن عیسی یشهد علیه بالغلو و الکذب و أخرجه من قم إلی الری»</w:t>
      </w:r>
      <w:r w:rsidR="005668FA">
        <w:rPr>
          <w:rFonts w:hint="cs"/>
          <w:rtl/>
        </w:rPr>
        <w:t>.</w:t>
      </w:r>
      <w:r w:rsidR="005668FA">
        <w:rPr>
          <w:rStyle w:val="FootnoteReference"/>
          <w:rtl/>
        </w:rPr>
        <w:footnoteReference w:id="385"/>
      </w:r>
    </w:p>
    <w:p w:rsidR="00311796" w:rsidRPr="00311796" w:rsidRDefault="00311796" w:rsidP="00311796">
      <w:pPr>
        <w:jc w:val="both"/>
        <w:rPr>
          <w:rFonts w:asciiTheme="minorHAnsi" w:hAnsiTheme="minorHAnsi"/>
          <w:color w:val="auto"/>
          <w:sz w:val="28"/>
          <w:rtl/>
        </w:rPr>
      </w:pPr>
      <w:r w:rsidRPr="00311796">
        <w:rPr>
          <w:rFonts w:asciiTheme="minorHAnsi" w:hAnsiTheme="minorHAnsi"/>
          <w:color w:val="auto"/>
          <w:sz w:val="28"/>
          <w:rtl/>
        </w:rPr>
        <w:t>نکته‌ا</w:t>
      </w:r>
      <w:r w:rsidRPr="00311796">
        <w:rPr>
          <w:rFonts w:asciiTheme="minorHAnsi" w:hAnsiTheme="minorHAnsi" w:hint="cs"/>
          <w:color w:val="auto"/>
          <w:sz w:val="28"/>
          <w:rtl/>
        </w:rPr>
        <w:t>ی که باید به آن توجه شود این است که «ابن داود»، «ثقه» را برای</w:t>
      </w:r>
      <w:r w:rsidRPr="00311796">
        <w:rPr>
          <w:rFonts w:asciiTheme="minorHAnsi" w:hAnsiTheme="minorHAnsi"/>
          <w:color w:val="auto"/>
          <w:sz w:val="28"/>
          <w:rtl/>
        </w:rPr>
        <w:t xml:space="preserve"> </w:t>
      </w:r>
      <w:r w:rsidRPr="00311796">
        <w:rPr>
          <w:rFonts w:asciiTheme="minorHAnsi" w:hAnsiTheme="minorHAnsi" w:hint="cs"/>
          <w:color w:val="auto"/>
          <w:sz w:val="28"/>
          <w:rtl/>
        </w:rPr>
        <w:t xml:space="preserve">«سهل بن زیاد» ذکر </w:t>
      </w:r>
      <w:r w:rsidRPr="00311796">
        <w:rPr>
          <w:rFonts w:asciiTheme="minorHAnsi" w:hAnsiTheme="minorHAnsi"/>
          <w:color w:val="auto"/>
          <w:sz w:val="28"/>
          <w:rtl/>
        </w:rPr>
        <w:t>نم</w:t>
      </w:r>
      <w:r w:rsidRPr="00311796">
        <w:rPr>
          <w:rFonts w:asciiTheme="minorHAnsi" w:hAnsiTheme="minorHAnsi" w:hint="cs"/>
          <w:color w:val="auto"/>
          <w:sz w:val="28"/>
          <w:rtl/>
        </w:rPr>
        <w:t>ی‌</w:t>
      </w:r>
      <w:r w:rsidRPr="00311796">
        <w:rPr>
          <w:rFonts w:asciiTheme="minorHAnsi" w:hAnsiTheme="minorHAnsi" w:hint="eastAsia"/>
          <w:color w:val="auto"/>
          <w:sz w:val="28"/>
          <w:rtl/>
        </w:rPr>
        <w:t>کند</w:t>
      </w:r>
      <w:r w:rsidRPr="00311796">
        <w:rPr>
          <w:rFonts w:asciiTheme="minorHAnsi" w:hAnsiTheme="minorHAnsi" w:hint="cs"/>
          <w:color w:val="auto"/>
          <w:sz w:val="28"/>
          <w:rtl/>
        </w:rPr>
        <w:t xml:space="preserve"> که نشان </w:t>
      </w:r>
      <w:r w:rsidRPr="00311796">
        <w:rPr>
          <w:rFonts w:asciiTheme="minorHAnsi" w:hAnsiTheme="minorHAnsi"/>
          <w:color w:val="auto"/>
          <w:sz w:val="28"/>
          <w:rtl/>
        </w:rPr>
        <w:t>م</w:t>
      </w:r>
      <w:r w:rsidRPr="00311796">
        <w:rPr>
          <w:rFonts w:asciiTheme="minorHAnsi" w:hAnsiTheme="minorHAnsi" w:hint="cs"/>
          <w:color w:val="auto"/>
          <w:sz w:val="28"/>
          <w:rtl/>
        </w:rPr>
        <w:t>ی‌</w:t>
      </w:r>
      <w:r w:rsidRPr="00311796">
        <w:rPr>
          <w:rFonts w:asciiTheme="minorHAnsi" w:hAnsiTheme="minorHAnsi" w:hint="eastAsia"/>
          <w:color w:val="auto"/>
          <w:sz w:val="28"/>
          <w:rtl/>
        </w:rPr>
        <w:t>دهد</w:t>
      </w:r>
      <w:r w:rsidRPr="00311796">
        <w:rPr>
          <w:rFonts w:asciiTheme="minorHAnsi" w:hAnsiTheme="minorHAnsi" w:hint="cs"/>
          <w:color w:val="auto"/>
          <w:sz w:val="28"/>
          <w:rtl/>
        </w:rPr>
        <w:t xml:space="preserve"> </w:t>
      </w:r>
      <w:r w:rsidRPr="00311796">
        <w:rPr>
          <w:rFonts w:asciiTheme="minorHAnsi" w:hAnsiTheme="minorHAnsi"/>
          <w:color w:val="auto"/>
          <w:sz w:val="28"/>
          <w:rtl/>
        </w:rPr>
        <w:t>نسخه‌ا</w:t>
      </w:r>
      <w:r w:rsidRPr="00311796">
        <w:rPr>
          <w:rFonts w:asciiTheme="minorHAnsi" w:hAnsiTheme="minorHAnsi" w:hint="cs"/>
          <w:color w:val="auto"/>
          <w:sz w:val="28"/>
          <w:rtl/>
        </w:rPr>
        <w:t xml:space="preserve">ی از کتاب «رجال شیخ طوسی» که در دست «ابن داود» بوده و </w:t>
      </w:r>
      <w:r w:rsidRPr="00311796">
        <w:rPr>
          <w:rFonts w:asciiTheme="minorHAnsi" w:hAnsiTheme="minorHAnsi"/>
          <w:color w:val="auto"/>
          <w:sz w:val="28"/>
          <w:rtl/>
        </w:rPr>
        <w:t>نسخه‌</w:t>
      </w:r>
      <w:r w:rsidRPr="00311796">
        <w:rPr>
          <w:rFonts w:asciiTheme="minorHAnsi" w:hAnsiTheme="minorHAnsi" w:hint="cs"/>
          <w:color w:val="auto"/>
          <w:sz w:val="28"/>
          <w:rtl/>
        </w:rPr>
        <w:t xml:space="preserve">ی خطی این کتاب بوده است، این کلمه را نداشته است. «ابن داود» مطالبی را که در رجال قبلی باشد ذکر </w:t>
      </w:r>
      <w:r w:rsidRPr="00311796">
        <w:rPr>
          <w:rFonts w:asciiTheme="minorHAnsi" w:hAnsiTheme="minorHAnsi"/>
          <w:color w:val="auto"/>
          <w:sz w:val="28"/>
          <w:rtl/>
        </w:rPr>
        <w:t>م</w:t>
      </w:r>
      <w:r w:rsidRPr="00311796">
        <w:rPr>
          <w:rFonts w:asciiTheme="minorHAnsi" w:hAnsiTheme="minorHAnsi" w:hint="cs"/>
          <w:color w:val="auto"/>
          <w:sz w:val="28"/>
          <w:rtl/>
        </w:rPr>
        <w:t>ی‌</w:t>
      </w:r>
      <w:r w:rsidRPr="00311796">
        <w:rPr>
          <w:rFonts w:asciiTheme="minorHAnsi" w:hAnsiTheme="minorHAnsi" w:hint="eastAsia"/>
          <w:color w:val="auto"/>
          <w:sz w:val="28"/>
          <w:rtl/>
        </w:rPr>
        <w:t>کند</w:t>
      </w:r>
      <w:r w:rsidRPr="00311796">
        <w:rPr>
          <w:rFonts w:asciiTheme="minorHAnsi" w:hAnsiTheme="minorHAnsi" w:hint="cs"/>
          <w:color w:val="auto"/>
          <w:sz w:val="28"/>
          <w:rtl/>
        </w:rPr>
        <w:t xml:space="preserve"> و چون در اینجا توثیقی را نقل </w:t>
      </w:r>
      <w:r w:rsidRPr="00311796">
        <w:rPr>
          <w:rFonts w:asciiTheme="minorHAnsi" w:hAnsiTheme="minorHAnsi"/>
          <w:color w:val="auto"/>
          <w:sz w:val="28"/>
          <w:rtl/>
        </w:rPr>
        <w:t>نم</w:t>
      </w:r>
      <w:r w:rsidRPr="00311796">
        <w:rPr>
          <w:rFonts w:asciiTheme="minorHAnsi" w:hAnsiTheme="minorHAnsi" w:hint="cs"/>
          <w:color w:val="auto"/>
          <w:sz w:val="28"/>
          <w:rtl/>
        </w:rPr>
        <w:t>ی‌</w:t>
      </w:r>
      <w:r w:rsidRPr="00311796">
        <w:rPr>
          <w:rFonts w:asciiTheme="minorHAnsi" w:hAnsiTheme="minorHAnsi" w:hint="eastAsia"/>
          <w:color w:val="auto"/>
          <w:sz w:val="28"/>
          <w:rtl/>
        </w:rPr>
        <w:t>کند</w:t>
      </w:r>
      <w:r w:rsidRPr="00311796">
        <w:rPr>
          <w:rFonts w:asciiTheme="minorHAnsi" w:hAnsiTheme="minorHAnsi" w:hint="cs"/>
          <w:color w:val="auto"/>
          <w:sz w:val="28"/>
          <w:rtl/>
        </w:rPr>
        <w:t xml:space="preserve">، پس در </w:t>
      </w:r>
      <w:r w:rsidRPr="00311796">
        <w:rPr>
          <w:rFonts w:asciiTheme="minorHAnsi" w:hAnsiTheme="minorHAnsi"/>
          <w:color w:val="auto"/>
          <w:sz w:val="28"/>
          <w:rtl/>
        </w:rPr>
        <w:t>نسخه‌ا</w:t>
      </w:r>
      <w:r w:rsidRPr="00311796">
        <w:rPr>
          <w:rFonts w:asciiTheme="minorHAnsi" w:hAnsiTheme="minorHAnsi" w:hint="cs"/>
          <w:color w:val="auto"/>
          <w:sz w:val="28"/>
          <w:rtl/>
        </w:rPr>
        <w:t>ی که در دست «ابن داود» بوده، این کلمه وجود نداشته است.</w:t>
      </w:r>
    </w:p>
    <w:p w:rsidR="00311796" w:rsidRPr="003C213A" w:rsidRDefault="00311796" w:rsidP="005E4363">
      <w:pPr>
        <w:jc w:val="both"/>
        <w:rPr>
          <w:rtl/>
        </w:rPr>
      </w:pPr>
      <w:r w:rsidRPr="005668FA">
        <w:rPr>
          <w:rFonts w:cs="B Titr" w:hint="cs"/>
          <w:sz w:val="28"/>
          <w:szCs w:val="24"/>
          <w:rtl/>
        </w:rPr>
        <w:t>«استبصار»:</w:t>
      </w:r>
      <w:r w:rsidRPr="003C213A">
        <w:rPr>
          <w:rFonts w:hint="cs"/>
          <w:rtl/>
        </w:rPr>
        <w:t xml:space="preserve"> «شیخ طوسی» در جلد 3 استبصار باب «</w:t>
      </w:r>
      <w:r w:rsidRPr="003C213A">
        <w:rPr>
          <w:rtl/>
        </w:rPr>
        <w:t>لَا یصِحُّ الظِّهَارُ بِ</w:t>
      </w:r>
      <w:r w:rsidRPr="003C213A">
        <w:rPr>
          <w:rFonts w:hint="cs"/>
          <w:rtl/>
        </w:rPr>
        <w:t>ی</w:t>
      </w:r>
      <w:r w:rsidRPr="003C213A">
        <w:rPr>
          <w:rFonts w:hint="eastAsia"/>
          <w:rtl/>
        </w:rPr>
        <w:t>مِ</w:t>
      </w:r>
      <w:r w:rsidRPr="003C213A">
        <w:rPr>
          <w:rFonts w:hint="cs"/>
          <w:rtl/>
        </w:rPr>
        <w:t>ی</w:t>
      </w:r>
      <w:r w:rsidRPr="003C213A">
        <w:rPr>
          <w:rFonts w:hint="eastAsia"/>
          <w:rtl/>
        </w:rPr>
        <w:t>ن</w:t>
      </w:r>
      <w:r w:rsidRPr="003C213A">
        <w:rPr>
          <w:rFonts w:hint="cs"/>
          <w:rtl/>
        </w:rPr>
        <w:t xml:space="preserve">» به حدیثی برخورد </w:t>
      </w:r>
      <w:r w:rsidRPr="003C213A">
        <w:rPr>
          <w:rtl/>
        </w:rPr>
        <w:t>م</w:t>
      </w:r>
      <w:r w:rsidRPr="003C213A">
        <w:rPr>
          <w:rFonts w:hint="cs"/>
          <w:rtl/>
        </w:rPr>
        <w:t>ی‌</w:t>
      </w:r>
      <w:r w:rsidRPr="003C213A">
        <w:rPr>
          <w:rFonts w:hint="eastAsia"/>
          <w:rtl/>
        </w:rPr>
        <w:t>کند</w:t>
      </w:r>
      <w:r w:rsidRPr="003C213A">
        <w:rPr>
          <w:rFonts w:hint="cs"/>
          <w:rtl/>
        </w:rPr>
        <w:t xml:space="preserve"> که «سهل بن زیاد» در سند آن قرار دارد و فتوا را عوض </w:t>
      </w:r>
      <w:r w:rsidRPr="003C213A">
        <w:rPr>
          <w:rtl/>
        </w:rPr>
        <w:t>م</w:t>
      </w:r>
      <w:r w:rsidRPr="003C213A">
        <w:rPr>
          <w:rFonts w:hint="cs"/>
          <w:rtl/>
        </w:rPr>
        <w:t>ی‌</w:t>
      </w:r>
      <w:r w:rsidRPr="003C213A">
        <w:rPr>
          <w:rFonts w:hint="eastAsia"/>
          <w:rtl/>
        </w:rPr>
        <w:t>کند</w:t>
      </w:r>
      <w:r w:rsidRPr="003C213A">
        <w:rPr>
          <w:rFonts w:hint="cs"/>
          <w:rtl/>
        </w:rPr>
        <w:t xml:space="preserve">. وی در مورد «سهل بن زیاد» </w:t>
      </w:r>
      <w:r w:rsidRPr="003C213A">
        <w:rPr>
          <w:rtl/>
        </w:rPr>
        <w:t>م</w:t>
      </w:r>
      <w:r w:rsidRPr="003C213A">
        <w:rPr>
          <w:rFonts w:hint="cs"/>
          <w:rtl/>
        </w:rPr>
        <w:t>ی‌</w:t>
      </w:r>
      <w:r w:rsidRPr="003C213A">
        <w:rPr>
          <w:rFonts w:hint="eastAsia"/>
          <w:rtl/>
        </w:rPr>
        <w:t>گو</w:t>
      </w:r>
      <w:r w:rsidRPr="003C213A">
        <w:rPr>
          <w:rFonts w:hint="cs"/>
          <w:rtl/>
        </w:rPr>
        <w:t>ی</w:t>
      </w:r>
      <w:r w:rsidRPr="003C213A">
        <w:rPr>
          <w:rFonts w:hint="eastAsia"/>
          <w:rtl/>
        </w:rPr>
        <w:t>د</w:t>
      </w:r>
      <w:r w:rsidRPr="003C213A">
        <w:rPr>
          <w:rFonts w:hint="cs"/>
          <w:rtl/>
        </w:rPr>
        <w:t>: «</w:t>
      </w:r>
      <w:r w:rsidRPr="003C213A">
        <w:rPr>
          <w:rtl/>
        </w:rPr>
        <w:t>وَ أَمَّا الْخَبَرُ الْأَوَّلُ فَرَاوِیهِ أَبُو سَعِیدٍ الْأَدَمِی وَ هُوَ ضَعِیفٌ جِدّاً عِنْدَ نُقَّادِ الْأَخْبَارِ وَ قَدِ اسْتَثْنَاهُ أَبُو جَعْفَرِ بْنُ بَابَوَیهِ فِی رِجَالِ نَوَادِرِ الْحِکمَةِ</w:t>
      </w:r>
      <w:r w:rsidRPr="003C213A">
        <w:rPr>
          <w:rFonts w:hint="cs"/>
          <w:rtl/>
        </w:rPr>
        <w:t>»</w:t>
      </w:r>
      <w:r w:rsidR="005E4363">
        <w:rPr>
          <w:rFonts w:hint="cs"/>
          <w:rtl/>
        </w:rPr>
        <w:t>.</w:t>
      </w:r>
      <w:r w:rsidR="005E4363">
        <w:rPr>
          <w:rStyle w:val="FootnoteReference"/>
          <w:rtl/>
        </w:rPr>
        <w:footnoteReference w:id="386"/>
      </w:r>
    </w:p>
    <w:p w:rsidR="00311796" w:rsidRPr="00E3797E" w:rsidRDefault="00311796" w:rsidP="00311796">
      <w:pPr>
        <w:jc w:val="both"/>
        <w:rPr>
          <w:rFonts w:asciiTheme="minorHAnsi" w:hAnsiTheme="minorHAnsi" w:cs="B Titr"/>
          <w:color w:val="auto"/>
          <w:sz w:val="24"/>
          <w:szCs w:val="24"/>
          <w:rtl/>
        </w:rPr>
      </w:pPr>
      <w:r w:rsidRPr="00E3797E">
        <w:rPr>
          <w:rFonts w:asciiTheme="minorHAnsi" w:hAnsiTheme="minorHAnsi" w:cs="B Titr" w:hint="cs"/>
          <w:color w:val="auto"/>
          <w:sz w:val="24"/>
          <w:szCs w:val="24"/>
          <w:rtl/>
        </w:rPr>
        <w:t>«رجال ابن غضائری»:</w:t>
      </w:r>
    </w:p>
    <w:p w:rsidR="00311796" w:rsidRPr="00311796" w:rsidRDefault="00311796" w:rsidP="005E4363">
      <w:pPr>
        <w:ind w:left="720"/>
        <w:jc w:val="both"/>
        <w:rPr>
          <w:rFonts w:asciiTheme="minorHAnsi" w:hAnsiTheme="minorHAnsi"/>
          <w:color w:val="auto"/>
          <w:sz w:val="28"/>
          <w:rtl/>
        </w:rPr>
      </w:pPr>
      <w:r w:rsidRPr="00311796">
        <w:rPr>
          <w:rFonts w:asciiTheme="minorHAnsi" w:hAnsiTheme="minorHAnsi"/>
          <w:color w:val="auto"/>
          <w:sz w:val="28"/>
          <w:rtl/>
        </w:rPr>
        <w:softHyphen/>
        <w:t>«</w:t>
      </w:r>
      <w:r w:rsidRPr="00311796">
        <w:rPr>
          <w:rFonts w:asciiTheme="minorHAnsi" w:hAnsiTheme="minorHAnsi" w:hint="cs"/>
          <w:color w:val="auto"/>
          <w:sz w:val="28"/>
          <w:rtl/>
        </w:rPr>
        <w:t>[65]- 11- سهل بن زیاد: أبو سعید، الآدمی، الرازی. کان ضعیفا جدّا، فاسد الروایة و الدین</w:t>
      </w:r>
      <w:r w:rsidRPr="00311796">
        <w:rPr>
          <w:rFonts w:asciiTheme="minorHAnsi" w:hAnsiTheme="minorHAnsi"/>
          <w:color w:val="auto"/>
          <w:sz w:val="28"/>
          <w:rtl/>
        </w:rPr>
        <w:t>؛ و</w:t>
      </w:r>
      <w:r w:rsidRPr="00311796">
        <w:rPr>
          <w:rFonts w:asciiTheme="minorHAnsi" w:hAnsiTheme="minorHAnsi" w:hint="cs"/>
          <w:color w:val="auto"/>
          <w:sz w:val="28"/>
          <w:rtl/>
        </w:rPr>
        <w:t xml:space="preserve"> کان أحمد بن محمّد بن عیسی الأشعری أخرجه من قم</w:t>
      </w:r>
      <w:r w:rsidRPr="00311796">
        <w:rPr>
          <w:rFonts w:asciiTheme="minorHAnsi" w:hAnsiTheme="minorHAnsi"/>
          <w:color w:val="auto"/>
          <w:sz w:val="28"/>
          <w:rtl/>
        </w:rPr>
        <w:t xml:space="preserve"> </w:t>
      </w:r>
      <w:r w:rsidRPr="00311796">
        <w:rPr>
          <w:rFonts w:asciiTheme="minorHAnsi" w:hAnsiTheme="minorHAnsi" w:hint="cs"/>
          <w:color w:val="auto"/>
          <w:sz w:val="28"/>
          <w:rtl/>
        </w:rPr>
        <w:t>و أظهر البراءة منه</w:t>
      </w:r>
      <w:r w:rsidRPr="00311796">
        <w:rPr>
          <w:rFonts w:asciiTheme="minorHAnsi" w:hAnsiTheme="minorHAnsi"/>
          <w:color w:val="auto"/>
          <w:sz w:val="28"/>
          <w:rtl/>
        </w:rPr>
        <w:t xml:space="preserve"> </w:t>
      </w:r>
      <w:r w:rsidRPr="00311796">
        <w:rPr>
          <w:rFonts w:asciiTheme="minorHAnsi" w:hAnsiTheme="minorHAnsi" w:hint="cs"/>
          <w:color w:val="auto"/>
          <w:sz w:val="28"/>
          <w:rtl/>
        </w:rPr>
        <w:t>و نهی الناس عن السماع منه و الروایة عنه</w:t>
      </w:r>
      <w:r w:rsidRPr="00311796">
        <w:rPr>
          <w:rFonts w:asciiTheme="minorHAnsi" w:hAnsiTheme="minorHAnsi"/>
          <w:color w:val="auto"/>
          <w:sz w:val="28"/>
          <w:rtl/>
        </w:rPr>
        <w:t>؛ و</w:t>
      </w:r>
      <w:r w:rsidRPr="00311796">
        <w:rPr>
          <w:rFonts w:asciiTheme="minorHAnsi" w:hAnsiTheme="minorHAnsi" w:hint="cs"/>
          <w:color w:val="auto"/>
          <w:sz w:val="28"/>
          <w:rtl/>
        </w:rPr>
        <w:t xml:space="preserve"> یروی المراسیل</w:t>
      </w:r>
      <w:r w:rsidRPr="00311796">
        <w:rPr>
          <w:rFonts w:asciiTheme="minorHAnsi" w:hAnsiTheme="minorHAnsi"/>
          <w:color w:val="auto"/>
          <w:sz w:val="28"/>
          <w:rtl/>
        </w:rPr>
        <w:t xml:space="preserve"> </w:t>
      </w:r>
      <w:r w:rsidRPr="00311796">
        <w:rPr>
          <w:rFonts w:asciiTheme="minorHAnsi" w:hAnsiTheme="minorHAnsi" w:hint="cs"/>
          <w:color w:val="auto"/>
          <w:sz w:val="28"/>
          <w:rtl/>
        </w:rPr>
        <w:t>و یعتمد المجاهیل»؛</w:t>
      </w:r>
      <w:r w:rsidR="005E4363">
        <w:rPr>
          <w:rStyle w:val="FootnoteReference"/>
          <w:rFonts w:asciiTheme="minorHAnsi" w:hAnsiTheme="minorHAnsi"/>
          <w:color w:val="auto"/>
          <w:sz w:val="28"/>
          <w:rtl/>
        </w:rPr>
        <w:footnoteReference w:id="387"/>
      </w:r>
    </w:p>
    <w:p w:rsidR="00311796" w:rsidRPr="00311796" w:rsidRDefault="00311796" w:rsidP="005E4363">
      <w:pPr>
        <w:ind w:left="720"/>
        <w:jc w:val="both"/>
        <w:rPr>
          <w:rFonts w:asciiTheme="minorHAnsi" w:hAnsiTheme="minorHAnsi"/>
          <w:color w:val="auto"/>
          <w:sz w:val="28"/>
        </w:rPr>
      </w:pPr>
      <w:r w:rsidRPr="00311796">
        <w:rPr>
          <w:rFonts w:asciiTheme="minorHAnsi" w:hAnsiTheme="minorHAnsi" w:hint="cs"/>
          <w:color w:val="auto"/>
          <w:sz w:val="28"/>
          <w:rtl/>
        </w:rPr>
        <w:lastRenderedPageBreak/>
        <w:t>«[222]- 63- سهل بن زیاد: أبو سعید، الآدمی، الرازی. کان ضعیفا فی الحدیث، غیر معتمد فیه</w:t>
      </w:r>
      <w:r w:rsidRPr="00311796">
        <w:rPr>
          <w:rFonts w:asciiTheme="minorHAnsi" w:hAnsiTheme="minorHAnsi"/>
          <w:color w:val="auto"/>
          <w:sz w:val="28"/>
          <w:rtl/>
        </w:rPr>
        <w:t xml:space="preserve"> </w:t>
      </w:r>
      <w:r w:rsidRPr="00311796">
        <w:rPr>
          <w:rFonts w:asciiTheme="minorHAnsi" w:hAnsiTheme="minorHAnsi" w:hint="cs"/>
          <w:color w:val="auto"/>
          <w:sz w:val="28"/>
          <w:rtl/>
        </w:rPr>
        <w:t>و کان أحمد بن محمّد بن عیسی یشهد علیه بالغلوّ و الکذب</w:t>
      </w:r>
      <w:r w:rsidRPr="00311796">
        <w:rPr>
          <w:rFonts w:asciiTheme="minorHAnsi" w:hAnsiTheme="minorHAnsi"/>
          <w:color w:val="auto"/>
          <w:sz w:val="28"/>
          <w:rtl/>
        </w:rPr>
        <w:t xml:space="preserve"> </w:t>
      </w:r>
      <w:r w:rsidRPr="00311796">
        <w:rPr>
          <w:rFonts w:asciiTheme="minorHAnsi" w:hAnsiTheme="minorHAnsi" w:hint="cs"/>
          <w:color w:val="auto"/>
          <w:sz w:val="28"/>
          <w:rtl/>
        </w:rPr>
        <w:t>و أخرجه من قم إلی الری</w:t>
      </w:r>
      <w:r w:rsidRPr="00311796">
        <w:rPr>
          <w:rFonts w:asciiTheme="minorHAnsi" w:hAnsiTheme="minorHAnsi"/>
          <w:color w:val="auto"/>
          <w:sz w:val="28"/>
          <w:rtl/>
        </w:rPr>
        <w:t xml:space="preserve"> </w:t>
      </w:r>
      <w:r w:rsidRPr="00311796">
        <w:rPr>
          <w:rFonts w:asciiTheme="minorHAnsi" w:hAnsiTheme="minorHAnsi" w:hint="cs"/>
          <w:color w:val="auto"/>
          <w:sz w:val="28"/>
          <w:rtl/>
        </w:rPr>
        <w:t>و کان یسکنها</w:t>
      </w:r>
      <w:r w:rsidRPr="00311796">
        <w:rPr>
          <w:rFonts w:asciiTheme="minorHAnsi" w:hAnsiTheme="minorHAnsi"/>
          <w:color w:val="auto"/>
          <w:sz w:val="28"/>
          <w:rtl/>
        </w:rPr>
        <w:t>؛ و</w:t>
      </w:r>
      <w:r w:rsidRPr="00311796">
        <w:rPr>
          <w:rFonts w:asciiTheme="minorHAnsi" w:hAnsiTheme="minorHAnsi" w:hint="cs"/>
          <w:color w:val="auto"/>
          <w:sz w:val="28"/>
          <w:rtl/>
        </w:rPr>
        <w:t xml:space="preserve"> قد کاتب أبا محمّد العسکری علیه‌السلام علی ید محمّد بن عبد الحمید العطّار، للنصف من شهر ربیع ا</w:t>
      </w:r>
      <w:r w:rsidR="005E4363">
        <w:rPr>
          <w:rFonts w:asciiTheme="minorHAnsi" w:hAnsiTheme="minorHAnsi" w:hint="cs"/>
          <w:color w:val="auto"/>
          <w:sz w:val="28"/>
          <w:rtl/>
        </w:rPr>
        <w:t>لآخر سنة خمس و خمسین و مائتین».</w:t>
      </w:r>
      <w:r w:rsidR="005E4363">
        <w:rPr>
          <w:rStyle w:val="FootnoteReference"/>
          <w:rFonts w:asciiTheme="minorHAnsi" w:hAnsiTheme="minorHAnsi"/>
          <w:color w:val="auto"/>
          <w:sz w:val="28"/>
          <w:rtl/>
        </w:rPr>
        <w:footnoteReference w:id="388"/>
      </w:r>
    </w:p>
    <w:p w:rsidR="00311796" w:rsidRPr="003C213A" w:rsidRDefault="00311796" w:rsidP="001F713E">
      <w:pPr>
        <w:jc w:val="both"/>
        <w:rPr>
          <w:rtl/>
        </w:rPr>
      </w:pPr>
      <w:r w:rsidRPr="00025661">
        <w:rPr>
          <w:rFonts w:asciiTheme="minorHAnsi" w:hAnsiTheme="minorHAnsi" w:cs="B Titr" w:hint="cs"/>
          <w:color w:val="auto"/>
          <w:sz w:val="24"/>
          <w:szCs w:val="24"/>
          <w:rtl/>
        </w:rPr>
        <w:t>«رجال علامه حلی»:</w:t>
      </w:r>
      <w:r w:rsidRPr="003C213A">
        <w:rPr>
          <w:rFonts w:hint="cs"/>
          <w:rtl/>
        </w:rPr>
        <w:t xml:space="preserve"> «2 </w:t>
      </w:r>
      <w:r w:rsidRPr="003C213A">
        <w:rPr>
          <w:rtl/>
        </w:rPr>
        <w:t>سهل</w:t>
      </w:r>
      <w:r w:rsidRPr="003C213A">
        <w:rPr>
          <w:rFonts w:hint="cs"/>
          <w:rtl/>
        </w:rPr>
        <w:t xml:space="preserve">: بغیر یاء بن زیاد الآدمی الرازی یکنی أبا سعید من أصحاب أبی الحسن الثالث علیه‌السلام اختلف قول الشیخ الطوسی رحمه الله فیه فقال فی موضع إنه ثقة و قال فی عدة مواضع إنه ضعیف و قال النجاشی إنه ضعیف فی الحدیث غیر معتمد فیه و کان أحمد بن محمد بن عیسی یشهد علیه بالغلو و الکذب و أخرجه من قم إلی الری و کان یسکنها و قد کاتب أبا محمد العسکری علیه‌السلام علی ید محمد بن عبد الحمید العطار المنتصف من شهر ربیع الآخر سنة خمس و خمسین و مائتین ذکر </w:t>
      </w:r>
      <w:r w:rsidRPr="003C213A">
        <w:rPr>
          <w:rtl/>
        </w:rPr>
        <w:t>ذلک</w:t>
      </w:r>
      <w:r w:rsidRPr="003C213A">
        <w:rPr>
          <w:rFonts w:hint="cs"/>
          <w:rtl/>
        </w:rPr>
        <w:t xml:space="preserve"> أحمد بن علی بن نوح و أحمد بن الحسین رحمهما الله</w:t>
      </w:r>
      <w:r w:rsidRPr="003C213A">
        <w:rPr>
          <w:rtl/>
        </w:rPr>
        <w:t>؛ و</w:t>
      </w:r>
      <w:r w:rsidRPr="003C213A">
        <w:rPr>
          <w:rFonts w:hint="cs"/>
          <w:rtl/>
        </w:rPr>
        <w:t xml:space="preserve"> قال ابن الغضائری: إنه کان ضعیفا جدا فاسد الروایة و المذهب و کان أحمد بن محمد بن عیسی الأشعری أخرجه عن قم و أظهر البراءة منه و نهی الناس عن السماع منه و الروایة عنه و یروی المراسیل و یعتمد المجاهیل»</w:t>
      </w:r>
      <w:r w:rsidR="001F713E">
        <w:rPr>
          <w:rFonts w:hint="cs"/>
          <w:rtl/>
        </w:rPr>
        <w:t>.</w:t>
      </w:r>
      <w:r w:rsidR="001F713E">
        <w:rPr>
          <w:rStyle w:val="FootnoteReference"/>
          <w:rtl/>
        </w:rPr>
        <w:footnoteReference w:id="389"/>
      </w:r>
    </w:p>
    <w:p w:rsidR="00311796" w:rsidRPr="003C213A" w:rsidRDefault="00311796" w:rsidP="001F713E">
      <w:pPr>
        <w:jc w:val="both"/>
      </w:pPr>
      <w:r w:rsidRPr="00025661">
        <w:rPr>
          <w:rFonts w:asciiTheme="minorHAnsi" w:hAnsiTheme="minorHAnsi" w:cs="B Titr" w:hint="cs"/>
          <w:color w:val="auto"/>
          <w:sz w:val="24"/>
          <w:szCs w:val="24"/>
          <w:rtl/>
        </w:rPr>
        <w:t>«معالم العلماء»:</w:t>
      </w:r>
      <w:r w:rsidRPr="003C213A">
        <w:rPr>
          <w:rFonts w:hint="cs"/>
          <w:rtl/>
        </w:rPr>
        <w:t xml:space="preserve"> «383 سهل بن زیاد الآدمی أبو سعید الرازی: ضعیف له </w:t>
      </w:r>
      <w:r w:rsidRPr="003C213A">
        <w:rPr>
          <w:rtl/>
        </w:rPr>
        <w:t>کتاب</w:t>
      </w:r>
      <w:r w:rsidRPr="003C213A">
        <w:rPr>
          <w:rFonts w:hint="cs"/>
          <w:rtl/>
        </w:rPr>
        <w:t>»</w:t>
      </w:r>
      <w:r w:rsidR="001F713E">
        <w:rPr>
          <w:rFonts w:hint="cs"/>
          <w:rtl/>
        </w:rPr>
        <w:t>.</w:t>
      </w:r>
      <w:r w:rsidR="001F713E">
        <w:rPr>
          <w:rStyle w:val="FootnoteReference"/>
          <w:rtl/>
        </w:rPr>
        <w:footnoteReference w:id="390"/>
      </w:r>
    </w:p>
    <w:p w:rsidR="00311796" w:rsidRPr="003C213A" w:rsidRDefault="00311796" w:rsidP="00634270">
      <w:pPr>
        <w:jc w:val="both"/>
        <w:rPr>
          <w:rtl/>
        </w:rPr>
      </w:pPr>
      <w:r w:rsidRPr="00025661">
        <w:rPr>
          <w:rFonts w:asciiTheme="minorHAnsi" w:hAnsiTheme="minorHAnsi" w:cs="B Titr" w:hint="cs"/>
          <w:color w:val="auto"/>
          <w:sz w:val="24"/>
          <w:szCs w:val="24"/>
          <w:rtl/>
        </w:rPr>
        <w:t>«مرحوم مامقانی»:</w:t>
      </w:r>
      <w:r w:rsidRPr="00C81E32">
        <w:rPr>
          <w:vertAlign w:val="superscript"/>
          <w:rtl/>
        </w:rPr>
        <w:footnoteReference w:id="391"/>
      </w:r>
      <w:r w:rsidRPr="003C213A">
        <w:rPr>
          <w:rFonts w:hint="cs"/>
          <w:rtl/>
        </w:rPr>
        <w:t xml:space="preserve"> ایشان </w:t>
      </w:r>
      <w:r w:rsidRPr="003C213A">
        <w:rPr>
          <w:rtl/>
        </w:rPr>
        <w:t>م</w:t>
      </w:r>
      <w:r w:rsidRPr="003C213A">
        <w:rPr>
          <w:rFonts w:hint="cs"/>
          <w:rtl/>
        </w:rPr>
        <w:t>ی‌</w:t>
      </w:r>
      <w:r w:rsidRPr="003C213A">
        <w:rPr>
          <w:rFonts w:hint="eastAsia"/>
          <w:rtl/>
        </w:rPr>
        <w:t>فرما</w:t>
      </w:r>
      <w:r w:rsidRPr="003C213A">
        <w:rPr>
          <w:rFonts w:hint="cs"/>
          <w:rtl/>
        </w:rPr>
        <w:t>ی</w:t>
      </w:r>
      <w:r w:rsidRPr="003C213A">
        <w:rPr>
          <w:rFonts w:hint="eastAsia"/>
          <w:rtl/>
        </w:rPr>
        <w:t>ند</w:t>
      </w:r>
      <w:r w:rsidRPr="003C213A">
        <w:rPr>
          <w:rFonts w:hint="cs"/>
          <w:rtl/>
        </w:rPr>
        <w:t xml:space="preserve"> </w:t>
      </w:r>
      <w:r w:rsidRPr="003C213A">
        <w:rPr>
          <w:rtl/>
        </w:rPr>
        <w:t>عده‌ا</w:t>
      </w:r>
      <w:r w:rsidRPr="003C213A">
        <w:rPr>
          <w:rFonts w:hint="cs"/>
          <w:rtl/>
        </w:rPr>
        <w:t xml:space="preserve">ی از علما قائل به توثیق «سهل بن زیاد» هستند و </w:t>
      </w:r>
      <w:r w:rsidRPr="003C213A">
        <w:rPr>
          <w:rtl/>
        </w:rPr>
        <w:t>عده‌ا</w:t>
      </w:r>
      <w:r w:rsidRPr="003C213A">
        <w:rPr>
          <w:rFonts w:hint="cs"/>
          <w:rtl/>
        </w:rPr>
        <w:t xml:space="preserve">ی دیگر وی را ضعیف </w:t>
      </w:r>
      <w:r w:rsidRPr="003C213A">
        <w:rPr>
          <w:rtl/>
        </w:rPr>
        <w:t>م</w:t>
      </w:r>
      <w:r w:rsidRPr="003C213A">
        <w:rPr>
          <w:rFonts w:hint="cs"/>
          <w:rtl/>
        </w:rPr>
        <w:t>ی‌</w:t>
      </w:r>
      <w:r w:rsidRPr="003C213A">
        <w:rPr>
          <w:rFonts w:hint="eastAsia"/>
          <w:rtl/>
        </w:rPr>
        <w:t>دانند</w:t>
      </w:r>
      <w:r w:rsidRPr="003C213A">
        <w:rPr>
          <w:rFonts w:hint="cs"/>
          <w:rtl/>
        </w:rPr>
        <w:t xml:space="preserve">. «مرحوم مامقانی» وجوهی را که برای تضعیف «سهل بن زیاد» گفته شده ذکر کرده و آنها را نقد </w:t>
      </w:r>
      <w:r w:rsidRPr="003C213A">
        <w:rPr>
          <w:rtl/>
        </w:rPr>
        <w:t>م</w:t>
      </w:r>
      <w:r w:rsidRPr="003C213A">
        <w:rPr>
          <w:rFonts w:hint="cs"/>
          <w:rtl/>
        </w:rPr>
        <w:t>ی‌</w:t>
      </w:r>
      <w:r w:rsidRPr="003C213A">
        <w:rPr>
          <w:rFonts w:hint="eastAsia"/>
          <w:rtl/>
        </w:rPr>
        <w:t>کنند</w:t>
      </w:r>
      <w:r w:rsidRPr="003C213A">
        <w:rPr>
          <w:rFonts w:hint="cs"/>
          <w:rtl/>
        </w:rPr>
        <w:t>:</w:t>
      </w:r>
    </w:p>
    <w:p w:rsidR="00311796" w:rsidRPr="003C213A" w:rsidRDefault="00311796" w:rsidP="00634270">
      <w:pPr>
        <w:jc w:val="both"/>
        <w:rPr>
          <w:rtl/>
        </w:rPr>
      </w:pPr>
      <w:r w:rsidRPr="00025661">
        <w:rPr>
          <w:rFonts w:asciiTheme="minorHAnsi" w:hAnsiTheme="minorHAnsi" w:cs="B Titr" w:hint="cs"/>
          <w:color w:val="auto"/>
          <w:sz w:val="24"/>
          <w:szCs w:val="24"/>
          <w:rtl/>
        </w:rPr>
        <w:t>1.</w:t>
      </w:r>
      <w:r w:rsidRPr="003C213A">
        <w:rPr>
          <w:rFonts w:hint="cs"/>
          <w:rtl/>
        </w:rPr>
        <w:t xml:space="preserve"> در مورد «شیخ طوسی» نیز </w:t>
      </w:r>
      <w:r w:rsidRPr="003C213A">
        <w:rPr>
          <w:rtl/>
        </w:rPr>
        <w:t>م</w:t>
      </w:r>
      <w:r w:rsidRPr="003C213A">
        <w:rPr>
          <w:rFonts w:hint="cs"/>
          <w:rtl/>
        </w:rPr>
        <w:t>ی‌</w:t>
      </w:r>
      <w:r w:rsidRPr="003C213A">
        <w:rPr>
          <w:rFonts w:hint="eastAsia"/>
          <w:rtl/>
        </w:rPr>
        <w:t>فرما</w:t>
      </w:r>
      <w:r w:rsidRPr="003C213A">
        <w:rPr>
          <w:rFonts w:hint="cs"/>
          <w:rtl/>
        </w:rPr>
        <w:t>ی</w:t>
      </w:r>
      <w:r w:rsidRPr="003C213A">
        <w:rPr>
          <w:rFonts w:hint="eastAsia"/>
          <w:rtl/>
        </w:rPr>
        <w:t>ند</w:t>
      </w:r>
      <w:r w:rsidRPr="003C213A">
        <w:rPr>
          <w:rFonts w:hint="cs"/>
          <w:rtl/>
        </w:rPr>
        <w:t xml:space="preserve"> که «شیخ طوسی» در بعضی موارد وی را توثیق کرده است و در بعضی موارد دیگر وی را ضعیف دانسته است. ایشان </w:t>
      </w:r>
      <w:r w:rsidRPr="003C213A">
        <w:rPr>
          <w:rtl/>
        </w:rPr>
        <w:t>م</w:t>
      </w:r>
      <w:r w:rsidRPr="003C213A">
        <w:rPr>
          <w:rFonts w:hint="cs"/>
          <w:rtl/>
        </w:rPr>
        <w:t>ی‌</w:t>
      </w:r>
      <w:r w:rsidRPr="003C213A">
        <w:rPr>
          <w:rFonts w:hint="eastAsia"/>
          <w:rtl/>
        </w:rPr>
        <w:t>گو</w:t>
      </w:r>
      <w:r w:rsidRPr="003C213A">
        <w:rPr>
          <w:rFonts w:hint="cs"/>
          <w:rtl/>
        </w:rPr>
        <w:t>ی</w:t>
      </w:r>
      <w:r w:rsidRPr="003C213A">
        <w:rPr>
          <w:rFonts w:hint="eastAsia"/>
          <w:rtl/>
        </w:rPr>
        <w:t>ند</w:t>
      </w:r>
      <w:r w:rsidRPr="003C213A">
        <w:rPr>
          <w:rFonts w:hint="cs"/>
          <w:rtl/>
        </w:rPr>
        <w:t xml:space="preserve"> گویا علت امر این است که «شیخ طوسی» در ابتدا «سهل بن زیاد» را ضعیف </w:t>
      </w:r>
      <w:r w:rsidRPr="003C213A">
        <w:rPr>
          <w:rtl/>
        </w:rPr>
        <w:t>م</w:t>
      </w:r>
      <w:r w:rsidRPr="003C213A">
        <w:rPr>
          <w:rFonts w:hint="cs"/>
          <w:rtl/>
        </w:rPr>
        <w:t>ی‌</w:t>
      </w:r>
      <w:r w:rsidRPr="003C213A">
        <w:rPr>
          <w:rFonts w:hint="eastAsia"/>
          <w:rtl/>
        </w:rPr>
        <w:t>دانسته</w:t>
      </w:r>
      <w:r w:rsidRPr="003C213A">
        <w:rPr>
          <w:rFonts w:hint="cs"/>
          <w:rtl/>
        </w:rPr>
        <w:t xml:space="preserve"> و سپس به توثیق وی پرداخته است.</w:t>
      </w:r>
    </w:p>
    <w:p w:rsidR="00311796" w:rsidRPr="003C213A" w:rsidRDefault="00311796" w:rsidP="00634270">
      <w:pPr>
        <w:jc w:val="both"/>
        <w:rPr>
          <w:rtl/>
        </w:rPr>
      </w:pPr>
      <w:r w:rsidRPr="00025661">
        <w:rPr>
          <w:rFonts w:asciiTheme="minorHAnsi" w:hAnsiTheme="minorHAnsi" w:cs="B Titr" w:hint="cs"/>
          <w:color w:val="auto"/>
          <w:sz w:val="24"/>
          <w:szCs w:val="24"/>
          <w:rtl/>
        </w:rPr>
        <w:t>نقد:</w:t>
      </w:r>
      <w:r w:rsidRPr="003C213A">
        <w:rPr>
          <w:rFonts w:hint="cs"/>
          <w:rtl/>
        </w:rPr>
        <w:t xml:space="preserve"> این کلام نسبت به «رجال» و «فهرست» صحیح است؛ زیرا «رجال» متأخر از «فهرست» است؛ اما نسبت به «رجال» و «استبصار» صحیح نیست. اگر «شیخ طوسی» در «استبصار» «سهل بن زیاد» را تضعیف نکرده بود، کلام «مرحوم مامقانی» صحیح بود؛ اما چون «شیخ طوسی» در استبصار نیز «سهل بن زیاد» را تضعیف کرده است و «استبصار» آخرین کتاب «شیخ طوسی» است که تمام شده است، </w:t>
      </w:r>
      <w:r w:rsidRPr="003C213A">
        <w:rPr>
          <w:rtl/>
        </w:rPr>
        <w:t>نم</w:t>
      </w:r>
      <w:r w:rsidRPr="003C213A">
        <w:rPr>
          <w:rFonts w:hint="cs"/>
          <w:rtl/>
        </w:rPr>
        <w:t>ی‌</w:t>
      </w:r>
      <w:r w:rsidRPr="003C213A">
        <w:rPr>
          <w:rFonts w:hint="eastAsia"/>
          <w:rtl/>
        </w:rPr>
        <w:t>توان</w:t>
      </w:r>
      <w:r w:rsidRPr="003C213A">
        <w:rPr>
          <w:rFonts w:hint="cs"/>
          <w:rtl/>
        </w:rPr>
        <w:t xml:space="preserve"> این کلام را پذیرفت.</w:t>
      </w:r>
    </w:p>
    <w:p w:rsidR="00311796" w:rsidRPr="003C213A" w:rsidRDefault="00311796" w:rsidP="00634270">
      <w:pPr>
        <w:jc w:val="both"/>
        <w:rPr>
          <w:rtl/>
        </w:rPr>
      </w:pPr>
      <w:r w:rsidRPr="00025661">
        <w:rPr>
          <w:rFonts w:asciiTheme="minorHAnsi" w:hAnsiTheme="minorHAnsi" w:cs="B Titr" w:hint="cs"/>
          <w:color w:val="auto"/>
          <w:sz w:val="24"/>
          <w:szCs w:val="24"/>
          <w:rtl/>
        </w:rPr>
        <w:t>2.</w:t>
      </w:r>
      <w:r w:rsidRPr="003C213A">
        <w:rPr>
          <w:rFonts w:hint="cs"/>
          <w:rtl/>
        </w:rPr>
        <w:t xml:space="preserve"> ایشان تضعیف «نجاشی» را مربوط به دانش حدیث «سهل بن زیاد» </w:t>
      </w:r>
      <w:r w:rsidRPr="003C213A">
        <w:rPr>
          <w:rtl/>
        </w:rPr>
        <w:t>م</w:t>
      </w:r>
      <w:r w:rsidRPr="003C213A">
        <w:rPr>
          <w:rFonts w:hint="cs"/>
          <w:rtl/>
        </w:rPr>
        <w:t>ی‌</w:t>
      </w:r>
      <w:r w:rsidRPr="003C213A">
        <w:rPr>
          <w:rFonts w:hint="eastAsia"/>
          <w:rtl/>
        </w:rPr>
        <w:t>دانند</w:t>
      </w:r>
      <w:r w:rsidRPr="003C213A">
        <w:rPr>
          <w:rFonts w:hint="cs"/>
          <w:rtl/>
        </w:rPr>
        <w:t xml:space="preserve"> نه به خود وی و </w:t>
      </w:r>
      <w:r w:rsidRPr="003C213A">
        <w:rPr>
          <w:rtl/>
        </w:rPr>
        <w:t>چنان‌که</w:t>
      </w:r>
      <w:r w:rsidRPr="003C213A">
        <w:rPr>
          <w:rFonts w:hint="cs"/>
          <w:rtl/>
        </w:rPr>
        <w:t xml:space="preserve"> گفته شد این مطلب مورد پذیرش است.</w:t>
      </w:r>
    </w:p>
    <w:p w:rsidR="00311796" w:rsidRPr="003C213A" w:rsidRDefault="00311796" w:rsidP="00634270">
      <w:pPr>
        <w:jc w:val="both"/>
        <w:rPr>
          <w:rtl/>
        </w:rPr>
      </w:pPr>
      <w:r w:rsidRPr="00025661">
        <w:rPr>
          <w:rFonts w:asciiTheme="minorHAnsi" w:hAnsiTheme="minorHAnsi" w:cs="B Titr" w:hint="cs"/>
          <w:color w:val="auto"/>
          <w:sz w:val="24"/>
          <w:szCs w:val="24"/>
          <w:rtl/>
        </w:rPr>
        <w:t>3.</w:t>
      </w:r>
      <w:r w:rsidRPr="003C213A">
        <w:rPr>
          <w:rFonts w:hint="cs"/>
          <w:rtl/>
        </w:rPr>
        <w:t xml:space="preserve"> «مرحوم مامقانی» در مورد عبارت «هو الاحمق» که از «فضل بن شاذان» نقل شده بود نیز </w:t>
      </w:r>
      <w:r w:rsidRPr="003C213A">
        <w:rPr>
          <w:rtl/>
        </w:rPr>
        <w:t>م</w:t>
      </w:r>
      <w:r w:rsidRPr="003C213A">
        <w:rPr>
          <w:rFonts w:hint="cs"/>
          <w:rtl/>
        </w:rPr>
        <w:t>ی‌</w:t>
      </w:r>
      <w:r w:rsidRPr="003C213A">
        <w:rPr>
          <w:rFonts w:hint="eastAsia"/>
          <w:rtl/>
        </w:rPr>
        <w:t>فرما</w:t>
      </w:r>
      <w:r w:rsidRPr="003C213A">
        <w:rPr>
          <w:rFonts w:hint="cs"/>
          <w:rtl/>
        </w:rPr>
        <w:t>ی</w:t>
      </w:r>
      <w:r w:rsidRPr="003C213A">
        <w:rPr>
          <w:rFonts w:hint="eastAsia"/>
          <w:rtl/>
        </w:rPr>
        <w:t>ند</w:t>
      </w:r>
      <w:r w:rsidRPr="003C213A">
        <w:rPr>
          <w:rFonts w:hint="cs"/>
          <w:rtl/>
        </w:rPr>
        <w:t xml:space="preserve"> که این عبارت دلالت ب</w:t>
      </w:r>
      <w:r w:rsidR="004F6DA7" w:rsidRPr="003C213A">
        <w:rPr>
          <w:rFonts w:hint="cs"/>
          <w:rtl/>
        </w:rPr>
        <w:t>ر فساد ضعف در دین و تقوا ندارد.</w:t>
      </w:r>
    </w:p>
    <w:p w:rsidR="00311796" w:rsidRPr="003C213A" w:rsidRDefault="00311796" w:rsidP="00634270">
      <w:pPr>
        <w:jc w:val="both"/>
        <w:rPr>
          <w:rtl/>
        </w:rPr>
      </w:pPr>
      <w:r w:rsidRPr="00025661">
        <w:rPr>
          <w:rFonts w:asciiTheme="minorHAnsi" w:hAnsiTheme="minorHAnsi" w:cs="B Titr" w:hint="cs"/>
          <w:color w:val="auto"/>
          <w:sz w:val="24"/>
          <w:szCs w:val="24"/>
          <w:rtl/>
        </w:rPr>
        <w:t>4.</w:t>
      </w:r>
      <w:r w:rsidRPr="003C213A">
        <w:rPr>
          <w:rFonts w:hint="cs"/>
          <w:rtl/>
        </w:rPr>
        <w:t xml:space="preserve"> در مورد نسبت دادن غلو توسط «احمد بن محمد بن عیسی» نیز </w:t>
      </w:r>
      <w:r w:rsidRPr="003C213A">
        <w:rPr>
          <w:rtl/>
        </w:rPr>
        <w:t>م</w:t>
      </w:r>
      <w:r w:rsidRPr="003C213A">
        <w:rPr>
          <w:rFonts w:hint="cs"/>
          <w:rtl/>
        </w:rPr>
        <w:t>ی‌</w:t>
      </w:r>
      <w:r w:rsidRPr="003C213A">
        <w:rPr>
          <w:rFonts w:hint="eastAsia"/>
          <w:rtl/>
        </w:rPr>
        <w:t>فرما</w:t>
      </w:r>
      <w:r w:rsidRPr="003C213A">
        <w:rPr>
          <w:rFonts w:hint="cs"/>
          <w:rtl/>
        </w:rPr>
        <w:t>ی</w:t>
      </w:r>
      <w:r w:rsidRPr="003C213A">
        <w:rPr>
          <w:rFonts w:hint="eastAsia"/>
          <w:rtl/>
        </w:rPr>
        <w:t>ند</w:t>
      </w:r>
      <w:r w:rsidRPr="003C213A">
        <w:rPr>
          <w:rFonts w:hint="cs"/>
          <w:rtl/>
        </w:rPr>
        <w:t xml:space="preserve">: قدما به خاطر مطالبی شخص را غالی </w:t>
      </w:r>
      <w:r w:rsidRPr="003C213A">
        <w:rPr>
          <w:rtl/>
        </w:rPr>
        <w:t>م</w:t>
      </w:r>
      <w:r w:rsidRPr="003C213A">
        <w:rPr>
          <w:rFonts w:hint="cs"/>
          <w:rtl/>
        </w:rPr>
        <w:t>ی‌</w:t>
      </w:r>
      <w:r w:rsidRPr="003C213A">
        <w:rPr>
          <w:rFonts w:hint="eastAsia"/>
          <w:rtl/>
        </w:rPr>
        <w:t>دانستند</w:t>
      </w:r>
      <w:r w:rsidRPr="003C213A">
        <w:rPr>
          <w:rFonts w:hint="cs"/>
          <w:rtl/>
        </w:rPr>
        <w:t xml:space="preserve"> که اکنون جزء ضروریات مذهب است.</w:t>
      </w:r>
    </w:p>
    <w:p w:rsidR="00311796" w:rsidRPr="00311796" w:rsidRDefault="00311796" w:rsidP="00311796">
      <w:pPr>
        <w:jc w:val="both"/>
        <w:rPr>
          <w:rFonts w:asciiTheme="minorHAnsi" w:hAnsiTheme="minorHAnsi"/>
          <w:color w:val="auto"/>
          <w:sz w:val="28"/>
          <w:rtl/>
        </w:rPr>
      </w:pPr>
      <w:r w:rsidRPr="00311796">
        <w:rPr>
          <w:rFonts w:asciiTheme="minorHAnsi" w:hAnsiTheme="minorHAnsi" w:hint="cs"/>
          <w:color w:val="auto"/>
          <w:sz w:val="28"/>
          <w:rtl/>
        </w:rPr>
        <w:t xml:space="preserve">اصل این مطلب درست است و «آیت الله بروجردی» نیز </w:t>
      </w:r>
      <w:r w:rsidRPr="00311796">
        <w:rPr>
          <w:rFonts w:asciiTheme="minorHAnsi" w:hAnsiTheme="minorHAnsi"/>
          <w:color w:val="auto"/>
          <w:sz w:val="28"/>
          <w:rtl/>
        </w:rPr>
        <w:t>مثال‌ها</w:t>
      </w:r>
      <w:r w:rsidRPr="00311796">
        <w:rPr>
          <w:rFonts w:asciiTheme="minorHAnsi" w:hAnsiTheme="minorHAnsi" w:hint="cs"/>
          <w:color w:val="auto"/>
          <w:sz w:val="28"/>
          <w:rtl/>
        </w:rPr>
        <w:t xml:space="preserve">یی را در این مورد ذکر </w:t>
      </w:r>
      <w:r w:rsidRPr="00311796">
        <w:rPr>
          <w:rFonts w:asciiTheme="minorHAnsi" w:hAnsiTheme="minorHAnsi"/>
          <w:color w:val="auto"/>
          <w:sz w:val="28"/>
          <w:rtl/>
        </w:rPr>
        <w:t>م</w:t>
      </w:r>
      <w:r w:rsidRPr="00311796">
        <w:rPr>
          <w:rFonts w:asciiTheme="minorHAnsi" w:hAnsiTheme="minorHAnsi" w:hint="cs"/>
          <w:color w:val="auto"/>
          <w:sz w:val="28"/>
          <w:rtl/>
        </w:rPr>
        <w:t>ی‌</w:t>
      </w:r>
      <w:r w:rsidRPr="00311796">
        <w:rPr>
          <w:rFonts w:asciiTheme="minorHAnsi" w:hAnsiTheme="minorHAnsi" w:hint="eastAsia"/>
          <w:color w:val="auto"/>
          <w:sz w:val="28"/>
          <w:rtl/>
        </w:rPr>
        <w:t>کنند</w:t>
      </w:r>
      <w:r w:rsidRPr="00311796">
        <w:rPr>
          <w:rFonts w:asciiTheme="minorHAnsi" w:hAnsiTheme="minorHAnsi" w:hint="cs"/>
          <w:color w:val="auto"/>
          <w:sz w:val="28"/>
          <w:rtl/>
        </w:rPr>
        <w:t xml:space="preserve">؛ اما «مرحوم مامقانی» این مطلب را به هر موردی که راوی ضعیف دانسته شده، تعمیم داده است. ایشان در هر موردی که «احمد بن محمد بن عیسی» یا قمیین </w:t>
      </w:r>
      <w:r w:rsidRPr="00311796">
        <w:rPr>
          <w:rFonts w:asciiTheme="minorHAnsi" w:hAnsiTheme="minorHAnsi"/>
          <w:color w:val="auto"/>
          <w:sz w:val="28"/>
          <w:rtl/>
        </w:rPr>
        <w:t>سخت‌گ</w:t>
      </w:r>
      <w:r w:rsidRPr="00311796">
        <w:rPr>
          <w:rFonts w:asciiTheme="minorHAnsi" w:hAnsiTheme="minorHAnsi" w:hint="cs"/>
          <w:color w:val="auto"/>
          <w:sz w:val="28"/>
          <w:rtl/>
        </w:rPr>
        <w:t>ی</w:t>
      </w:r>
      <w:r w:rsidRPr="00311796">
        <w:rPr>
          <w:rFonts w:asciiTheme="minorHAnsi" w:hAnsiTheme="minorHAnsi" w:hint="eastAsia"/>
          <w:color w:val="auto"/>
          <w:sz w:val="28"/>
          <w:rtl/>
        </w:rPr>
        <w:t>ر</w:t>
      </w:r>
      <w:r w:rsidRPr="00311796">
        <w:rPr>
          <w:rFonts w:asciiTheme="minorHAnsi" w:hAnsiTheme="minorHAnsi" w:hint="cs"/>
          <w:color w:val="auto"/>
          <w:sz w:val="28"/>
          <w:rtl/>
        </w:rPr>
        <w:t xml:space="preserve"> شخصی را ضعیف </w:t>
      </w:r>
      <w:r w:rsidRPr="00311796">
        <w:rPr>
          <w:rFonts w:asciiTheme="minorHAnsi" w:hAnsiTheme="minorHAnsi"/>
          <w:color w:val="auto"/>
          <w:sz w:val="28"/>
          <w:rtl/>
        </w:rPr>
        <w:t>م</w:t>
      </w:r>
      <w:r w:rsidRPr="00311796">
        <w:rPr>
          <w:rFonts w:asciiTheme="minorHAnsi" w:hAnsiTheme="minorHAnsi" w:hint="cs"/>
          <w:color w:val="auto"/>
          <w:sz w:val="28"/>
          <w:rtl/>
        </w:rPr>
        <w:t>ی‌</w:t>
      </w:r>
      <w:r w:rsidRPr="00311796">
        <w:rPr>
          <w:rFonts w:asciiTheme="minorHAnsi" w:hAnsiTheme="minorHAnsi" w:hint="eastAsia"/>
          <w:color w:val="auto"/>
          <w:sz w:val="28"/>
          <w:rtl/>
        </w:rPr>
        <w:t>دانند</w:t>
      </w:r>
      <w:r w:rsidRPr="00311796">
        <w:rPr>
          <w:rFonts w:asciiTheme="minorHAnsi" w:hAnsiTheme="minorHAnsi" w:hint="cs"/>
          <w:color w:val="auto"/>
          <w:sz w:val="28"/>
          <w:rtl/>
        </w:rPr>
        <w:t xml:space="preserve"> و خود «مرحوم مامقانی» قرائنی بر وثاقت وی دارند، تضعیف را ناشی از غالی دانستن راوی </w:t>
      </w:r>
      <w:r w:rsidRPr="00311796">
        <w:rPr>
          <w:rFonts w:asciiTheme="minorHAnsi" w:hAnsiTheme="minorHAnsi"/>
          <w:color w:val="auto"/>
          <w:sz w:val="28"/>
          <w:rtl/>
        </w:rPr>
        <w:t>م</w:t>
      </w:r>
      <w:r w:rsidRPr="00311796">
        <w:rPr>
          <w:rFonts w:asciiTheme="minorHAnsi" w:hAnsiTheme="minorHAnsi" w:hint="cs"/>
          <w:color w:val="auto"/>
          <w:sz w:val="28"/>
          <w:rtl/>
        </w:rPr>
        <w:t>ی‌</w:t>
      </w:r>
      <w:r w:rsidRPr="00311796">
        <w:rPr>
          <w:rFonts w:asciiTheme="minorHAnsi" w:hAnsiTheme="minorHAnsi" w:hint="eastAsia"/>
          <w:color w:val="auto"/>
          <w:sz w:val="28"/>
          <w:rtl/>
        </w:rPr>
        <w:t>دانند</w:t>
      </w:r>
      <w:r w:rsidRPr="00311796">
        <w:rPr>
          <w:rFonts w:asciiTheme="minorHAnsi" w:hAnsiTheme="minorHAnsi" w:hint="cs"/>
          <w:color w:val="auto"/>
          <w:sz w:val="28"/>
          <w:rtl/>
        </w:rPr>
        <w:t xml:space="preserve">؛ </w:t>
      </w:r>
      <w:r w:rsidRPr="00311796">
        <w:rPr>
          <w:rFonts w:asciiTheme="minorHAnsi" w:hAnsiTheme="minorHAnsi"/>
          <w:color w:val="auto"/>
          <w:sz w:val="28"/>
          <w:rtl/>
        </w:rPr>
        <w:t>درحال</w:t>
      </w:r>
      <w:r w:rsidRPr="00311796">
        <w:rPr>
          <w:rFonts w:asciiTheme="minorHAnsi" w:hAnsiTheme="minorHAnsi" w:hint="cs"/>
          <w:color w:val="auto"/>
          <w:sz w:val="28"/>
          <w:rtl/>
        </w:rPr>
        <w:t>ی‌</w:t>
      </w:r>
      <w:r w:rsidRPr="00311796">
        <w:rPr>
          <w:rFonts w:asciiTheme="minorHAnsi" w:hAnsiTheme="minorHAnsi" w:hint="eastAsia"/>
          <w:color w:val="auto"/>
          <w:sz w:val="28"/>
          <w:rtl/>
        </w:rPr>
        <w:t>که</w:t>
      </w:r>
      <w:r w:rsidRPr="00311796">
        <w:rPr>
          <w:rFonts w:asciiTheme="minorHAnsi" w:hAnsiTheme="minorHAnsi" w:hint="cs"/>
          <w:color w:val="auto"/>
          <w:sz w:val="28"/>
          <w:rtl/>
        </w:rPr>
        <w:t xml:space="preserve"> تنها </w:t>
      </w:r>
      <w:r w:rsidRPr="00311796">
        <w:rPr>
          <w:rFonts w:asciiTheme="minorHAnsi" w:hAnsiTheme="minorHAnsi"/>
          <w:color w:val="auto"/>
          <w:sz w:val="28"/>
          <w:rtl/>
        </w:rPr>
        <w:t>منشأ</w:t>
      </w:r>
      <w:r w:rsidRPr="00311796">
        <w:rPr>
          <w:rFonts w:asciiTheme="minorHAnsi" w:hAnsiTheme="minorHAnsi" w:hint="cs"/>
          <w:color w:val="auto"/>
          <w:sz w:val="28"/>
          <w:rtl/>
        </w:rPr>
        <w:t xml:space="preserve"> تضعیف، غالی دانستن نبوده است.</w:t>
      </w:r>
    </w:p>
    <w:p w:rsidR="00311796" w:rsidRPr="00311796" w:rsidRDefault="00311796" w:rsidP="00311796">
      <w:pPr>
        <w:jc w:val="both"/>
        <w:rPr>
          <w:rFonts w:asciiTheme="minorHAnsi" w:hAnsiTheme="minorHAnsi"/>
          <w:color w:val="auto"/>
          <w:sz w:val="28"/>
          <w:rtl/>
        </w:rPr>
      </w:pPr>
      <w:r w:rsidRPr="00311796">
        <w:rPr>
          <w:rFonts w:asciiTheme="minorHAnsi" w:hAnsiTheme="minorHAnsi" w:hint="cs"/>
          <w:color w:val="auto"/>
          <w:sz w:val="28"/>
          <w:rtl/>
        </w:rPr>
        <w:t xml:space="preserve">ایشان برای غالی نبودن «سهل بن زیاد» شاهدی ذکر </w:t>
      </w:r>
      <w:r w:rsidRPr="00311796">
        <w:rPr>
          <w:rFonts w:asciiTheme="minorHAnsi" w:hAnsiTheme="minorHAnsi"/>
          <w:color w:val="auto"/>
          <w:sz w:val="28"/>
          <w:rtl/>
        </w:rPr>
        <w:t>م</w:t>
      </w:r>
      <w:r w:rsidRPr="00311796">
        <w:rPr>
          <w:rFonts w:asciiTheme="minorHAnsi" w:hAnsiTheme="minorHAnsi" w:hint="cs"/>
          <w:color w:val="auto"/>
          <w:sz w:val="28"/>
          <w:rtl/>
        </w:rPr>
        <w:t>ی‌</w:t>
      </w:r>
      <w:r w:rsidRPr="00311796">
        <w:rPr>
          <w:rFonts w:asciiTheme="minorHAnsi" w:hAnsiTheme="minorHAnsi" w:hint="eastAsia"/>
          <w:color w:val="auto"/>
          <w:sz w:val="28"/>
          <w:rtl/>
        </w:rPr>
        <w:t>کنند</w:t>
      </w:r>
      <w:r w:rsidRPr="00311796">
        <w:rPr>
          <w:rFonts w:asciiTheme="minorHAnsi" w:hAnsiTheme="minorHAnsi" w:hint="cs"/>
          <w:color w:val="auto"/>
          <w:sz w:val="28"/>
          <w:rtl/>
        </w:rPr>
        <w:t xml:space="preserve"> و آن اینکه «سهل بن زیاد» روایاتی را در ذم غلات نقل کرده است.</w:t>
      </w:r>
    </w:p>
    <w:p w:rsidR="00311796" w:rsidRPr="003C213A" w:rsidRDefault="00311796" w:rsidP="00634270">
      <w:pPr>
        <w:jc w:val="both"/>
        <w:rPr>
          <w:rtl/>
        </w:rPr>
      </w:pPr>
      <w:r w:rsidRPr="00392034">
        <w:rPr>
          <w:rFonts w:asciiTheme="minorHAnsi" w:hAnsiTheme="minorHAnsi" w:cs="B Titr" w:hint="cs"/>
          <w:color w:val="auto"/>
          <w:sz w:val="24"/>
          <w:szCs w:val="24"/>
          <w:rtl/>
        </w:rPr>
        <w:t>نقد:</w:t>
      </w:r>
      <w:r w:rsidRPr="003C213A">
        <w:rPr>
          <w:rFonts w:hint="cs"/>
          <w:rtl/>
        </w:rPr>
        <w:t xml:space="preserve"> این دلیل درست نیست. گرچه «سهل بن زیاد» را غالی </w:t>
      </w:r>
      <w:r w:rsidRPr="003C213A">
        <w:rPr>
          <w:rtl/>
        </w:rPr>
        <w:t>نم</w:t>
      </w:r>
      <w:r w:rsidRPr="003C213A">
        <w:rPr>
          <w:rFonts w:hint="cs"/>
          <w:rtl/>
        </w:rPr>
        <w:t>ی‌</w:t>
      </w:r>
      <w:r w:rsidRPr="003C213A">
        <w:rPr>
          <w:rFonts w:hint="eastAsia"/>
          <w:rtl/>
        </w:rPr>
        <w:t>دان</w:t>
      </w:r>
      <w:r w:rsidRPr="003C213A">
        <w:rPr>
          <w:rFonts w:hint="cs"/>
          <w:rtl/>
        </w:rPr>
        <w:t>ی</w:t>
      </w:r>
      <w:r w:rsidRPr="003C213A">
        <w:rPr>
          <w:rFonts w:hint="eastAsia"/>
          <w:rtl/>
        </w:rPr>
        <w:t>م</w:t>
      </w:r>
      <w:r w:rsidRPr="003C213A">
        <w:rPr>
          <w:rFonts w:hint="cs"/>
          <w:rtl/>
        </w:rPr>
        <w:t xml:space="preserve">، اما روایت علیه غلات داشتن، دلیل بر غالی نبودن شخص نیست؛ زیرا غلات </w:t>
      </w:r>
      <w:r w:rsidRPr="003C213A">
        <w:rPr>
          <w:rtl/>
        </w:rPr>
        <w:t>فرقه‌ها</w:t>
      </w:r>
      <w:r w:rsidRPr="003C213A">
        <w:rPr>
          <w:rFonts w:hint="cs"/>
          <w:rtl/>
        </w:rPr>
        <w:t xml:space="preserve">ی مختلفی داشته که با هم برخوردهایی نیز </w:t>
      </w:r>
      <w:r w:rsidRPr="003C213A">
        <w:rPr>
          <w:rtl/>
        </w:rPr>
        <w:t>داشته‌اند</w:t>
      </w:r>
      <w:r w:rsidRPr="003C213A">
        <w:rPr>
          <w:rFonts w:hint="cs"/>
          <w:rtl/>
        </w:rPr>
        <w:t xml:space="preserve">؛ بنابراین اینکه یک راوی مطلبی در رد یک غالی داشته باشد، دلیل بر غالی نبودنش </w:t>
      </w:r>
      <w:r w:rsidRPr="003C213A">
        <w:rPr>
          <w:rtl/>
        </w:rPr>
        <w:t>نم</w:t>
      </w:r>
      <w:r w:rsidRPr="003C213A">
        <w:rPr>
          <w:rFonts w:hint="cs"/>
          <w:rtl/>
        </w:rPr>
        <w:t>ی‌</w:t>
      </w:r>
      <w:r w:rsidRPr="003C213A">
        <w:rPr>
          <w:rFonts w:hint="eastAsia"/>
          <w:rtl/>
        </w:rPr>
        <w:t>شود</w:t>
      </w:r>
      <w:r w:rsidRPr="003C213A">
        <w:rPr>
          <w:rFonts w:hint="cs"/>
          <w:rtl/>
        </w:rPr>
        <w:t>.</w:t>
      </w:r>
    </w:p>
    <w:p w:rsidR="00311796" w:rsidRPr="003C213A" w:rsidRDefault="00311796" w:rsidP="00634270">
      <w:pPr>
        <w:jc w:val="both"/>
        <w:rPr>
          <w:rtl/>
        </w:rPr>
      </w:pPr>
      <w:r w:rsidRPr="00392034">
        <w:rPr>
          <w:rFonts w:asciiTheme="minorHAnsi" w:hAnsiTheme="minorHAnsi" w:cs="B Titr" w:hint="cs"/>
          <w:color w:val="auto"/>
          <w:sz w:val="24"/>
          <w:szCs w:val="24"/>
          <w:rtl/>
        </w:rPr>
        <w:t>5.</w:t>
      </w:r>
      <w:r w:rsidRPr="003C213A">
        <w:rPr>
          <w:rFonts w:hint="cs"/>
          <w:rtl/>
        </w:rPr>
        <w:t xml:space="preserve"> نظر ایشان در مورد اخراج «سهل بن زیاد» از قم این است که این عمل «احمد بن محمد بن عیسی» دلالت بر ضعف «سهل بن زیاد» ندارد؛ زیرا «احمد بن محمد عیسی» </w:t>
      </w:r>
      <w:r w:rsidRPr="003C213A">
        <w:rPr>
          <w:rtl/>
        </w:rPr>
        <w:t>عده‌ا</w:t>
      </w:r>
      <w:r w:rsidRPr="003C213A">
        <w:rPr>
          <w:rFonts w:hint="cs"/>
          <w:rtl/>
        </w:rPr>
        <w:t>ی دیگر را نیز از قم اخراج کرده است و دلایل او برای چنین رفتاری درست نبوده است.</w:t>
      </w:r>
    </w:p>
    <w:p w:rsidR="00311796" w:rsidRPr="00311796" w:rsidRDefault="00311796" w:rsidP="00311796">
      <w:pPr>
        <w:jc w:val="both"/>
        <w:rPr>
          <w:rFonts w:asciiTheme="minorHAnsi" w:hAnsiTheme="minorHAnsi"/>
          <w:color w:val="auto"/>
          <w:sz w:val="28"/>
          <w:rtl/>
        </w:rPr>
      </w:pPr>
      <w:r w:rsidRPr="00311796">
        <w:rPr>
          <w:rFonts w:asciiTheme="minorHAnsi" w:hAnsiTheme="minorHAnsi" w:hint="cs"/>
          <w:color w:val="auto"/>
          <w:sz w:val="28"/>
          <w:rtl/>
        </w:rPr>
        <w:lastRenderedPageBreak/>
        <w:t xml:space="preserve">ایشان پس از رد قرائن تضعیف، قرائنی را بر وثاقت «سهل بن زیاد» ذکر </w:t>
      </w:r>
      <w:r w:rsidRPr="00311796">
        <w:rPr>
          <w:rFonts w:asciiTheme="minorHAnsi" w:hAnsiTheme="minorHAnsi"/>
          <w:color w:val="auto"/>
          <w:sz w:val="28"/>
          <w:rtl/>
        </w:rPr>
        <w:t>م</w:t>
      </w:r>
      <w:r w:rsidRPr="00311796">
        <w:rPr>
          <w:rFonts w:asciiTheme="minorHAnsi" w:hAnsiTheme="minorHAnsi" w:hint="cs"/>
          <w:color w:val="auto"/>
          <w:sz w:val="28"/>
          <w:rtl/>
        </w:rPr>
        <w:t>ی‌</w:t>
      </w:r>
      <w:r w:rsidRPr="00311796">
        <w:rPr>
          <w:rFonts w:asciiTheme="minorHAnsi" w:hAnsiTheme="minorHAnsi" w:hint="eastAsia"/>
          <w:color w:val="auto"/>
          <w:sz w:val="28"/>
          <w:rtl/>
        </w:rPr>
        <w:t>کنند</w:t>
      </w:r>
      <w:r w:rsidRPr="00311796">
        <w:rPr>
          <w:rFonts w:asciiTheme="minorHAnsi" w:hAnsiTheme="minorHAnsi" w:hint="cs"/>
          <w:color w:val="auto"/>
          <w:sz w:val="28"/>
          <w:rtl/>
        </w:rPr>
        <w:t>:</w:t>
      </w:r>
    </w:p>
    <w:p w:rsidR="00311796" w:rsidRPr="003C213A" w:rsidRDefault="00311796" w:rsidP="00634270">
      <w:pPr>
        <w:jc w:val="both"/>
        <w:rPr>
          <w:rtl/>
        </w:rPr>
      </w:pPr>
      <w:r w:rsidRPr="00392034">
        <w:rPr>
          <w:rFonts w:asciiTheme="minorHAnsi" w:hAnsiTheme="minorHAnsi" w:cs="B Titr" w:hint="cs"/>
          <w:color w:val="auto"/>
          <w:sz w:val="24"/>
          <w:szCs w:val="24"/>
          <w:rtl/>
        </w:rPr>
        <w:t>1. شیخ اجازه بودن:</w:t>
      </w:r>
      <w:r w:rsidRPr="003C213A">
        <w:rPr>
          <w:rFonts w:hint="cs"/>
          <w:rtl/>
        </w:rPr>
        <w:t xml:space="preserve"> گفته شد که این راه مورد پذیرش نیست.</w:t>
      </w:r>
    </w:p>
    <w:p w:rsidR="00311796" w:rsidRPr="003C213A" w:rsidRDefault="00311796" w:rsidP="00634270">
      <w:pPr>
        <w:jc w:val="both"/>
        <w:rPr>
          <w:rtl/>
        </w:rPr>
      </w:pPr>
      <w:r w:rsidRPr="00392034">
        <w:rPr>
          <w:rFonts w:asciiTheme="minorHAnsi" w:hAnsiTheme="minorHAnsi" w:cs="B Titr" w:hint="cs"/>
          <w:color w:val="auto"/>
          <w:sz w:val="24"/>
          <w:szCs w:val="24"/>
          <w:rtl/>
        </w:rPr>
        <w:t>2. کثیرالروایه بودن راوی و مفتی به بودن روایات او:</w:t>
      </w:r>
      <w:r w:rsidRPr="003C213A">
        <w:rPr>
          <w:rFonts w:hint="cs"/>
          <w:rtl/>
        </w:rPr>
        <w:t xml:space="preserve"> گفته شد که اگر یک راوی روایتی را در مورد </w:t>
      </w:r>
      <w:r w:rsidRPr="003C213A">
        <w:rPr>
          <w:rtl/>
        </w:rPr>
        <w:t>مسئله‌ا</w:t>
      </w:r>
      <w:r w:rsidRPr="003C213A">
        <w:rPr>
          <w:rFonts w:hint="cs"/>
          <w:rtl/>
        </w:rPr>
        <w:t xml:space="preserve">ی اختلافی ذکر کند و مخالفین به آن روایت، اشکال سندی وارد نکنند، این سند تقویت </w:t>
      </w:r>
      <w:r w:rsidRPr="003C213A">
        <w:rPr>
          <w:rtl/>
        </w:rPr>
        <w:t>م</w:t>
      </w:r>
      <w:r w:rsidRPr="003C213A">
        <w:rPr>
          <w:rFonts w:hint="cs"/>
          <w:rtl/>
        </w:rPr>
        <w:t>ی‌</w:t>
      </w:r>
      <w:r w:rsidRPr="003C213A">
        <w:rPr>
          <w:rFonts w:hint="eastAsia"/>
          <w:rtl/>
        </w:rPr>
        <w:t>شود</w:t>
      </w:r>
      <w:r w:rsidRPr="003C213A">
        <w:rPr>
          <w:rFonts w:hint="cs"/>
          <w:rtl/>
        </w:rPr>
        <w:t xml:space="preserve">؛ اما </w:t>
      </w:r>
      <w:r w:rsidRPr="003C213A">
        <w:rPr>
          <w:rtl/>
        </w:rPr>
        <w:t>نم</w:t>
      </w:r>
      <w:r w:rsidRPr="003C213A">
        <w:rPr>
          <w:rFonts w:hint="cs"/>
          <w:rtl/>
        </w:rPr>
        <w:t>ی‌</w:t>
      </w:r>
      <w:r w:rsidRPr="003C213A">
        <w:rPr>
          <w:rFonts w:hint="eastAsia"/>
          <w:rtl/>
        </w:rPr>
        <w:t>توان</w:t>
      </w:r>
      <w:r w:rsidRPr="003C213A">
        <w:rPr>
          <w:rFonts w:hint="cs"/>
          <w:rtl/>
        </w:rPr>
        <w:t xml:space="preserve"> گفت که اصحاب به روایت یک راوی عمل </w:t>
      </w:r>
      <w:r w:rsidRPr="003C213A">
        <w:rPr>
          <w:rtl/>
        </w:rPr>
        <w:t>کرده‌اند</w:t>
      </w:r>
      <w:r w:rsidRPr="003C213A">
        <w:rPr>
          <w:rFonts w:hint="cs"/>
          <w:rtl/>
        </w:rPr>
        <w:t xml:space="preserve">، پس راوی را قبول </w:t>
      </w:r>
      <w:r w:rsidRPr="003C213A">
        <w:rPr>
          <w:rtl/>
        </w:rPr>
        <w:t>داشته‌اند</w:t>
      </w:r>
      <w:r w:rsidRPr="003C213A">
        <w:rPr>
          <w:rFonts w:hint="cs"/>
          <w:rtl/>
        </w:rPr>
        <w:t>.</w:t>
      </w:r>
    </w:p>
    <w:p w:rsidR="00311796" w:rsidRPr="00311796" w:rsidRDefault="00311796" w:rsidP="00311796">
      <w:pPr>
        <w:jc w:val="both"/>
        <w:rPr>
          <w:rFonts w:asciiTheme="minorHAnsi" w:hAnsiTheme="minorHAnsi"/>
          <w:color w:val="auto"/>
          <w:sz w:val="28"/>
          <w:rtl/>
        </w:rPr>
      </w:pPr>
      <w:r w:rsidRPr="00311796">
        <w:rPr>
          <w:rFonts w:asciiTheme="minorHAnsi" w:hAnsiTheme="minorHAnsi" w:hint="cs"/>
          <w:color w:val="auto"/>
          <w:sz w:val="28"/>
          <w:rtl/>
        </w:rPr>
        <w:t xml:space="preserve">این احتمال وجود دارد که عمل اصحاب به خاطر </w:t>
      </w:r>
      <w:r w:rsidRPr="00311796">
        <w:rPr>
          <w:rFonts w:asciiTheme="minorHAnsi" w:hAnsiTheme="minorHAnsi"/>
          <w:color w:val="auto"/>
          <w:sz w:val="28"/>
          <w:rtl/>
        </w:rPr>
        <w:t>قر</w:t>
      </w:r>
      <w:r w:rsidRPr="00311796">
        <w:rPr>
          <w:rFonts w:asciiTheme="minorHAnsi" w:hAnsiTheme="minorHAnsi" w:hint="cs"/>
          <w:color w:val="auto"/>
          <w:sz w:val="28"/>
          <w:rtl/>
        </w:rPr>
        <w:t>ی</w:t>
      </w:r>
      <w:r w:rsidRPr="00311796">
        <w:rPr>
          <w:rFonts w:asciiTheme="minorHAnsi" w:hAnsiTheme="minorHAnsi" w:hint="eastAsia"/>
          <w:color w:val="auto"/>
          <w:sz w:val="28"/>
          <w:rtl/>
        </w:rPr>
        <w:t>نه‌ا</w:t>
      </w:r>
      <w:r w:rsidRPr="00311796">
        <w:rPr>
          <w:rFonts w:asciiTheme="minorHAnsi" w:hAnsiTheme="minorHAnsi" w:hint="cs"/>
          <w:color w:val="auto"/>
          <w:sz w:val="28"/>
          <w:rtl/>
        </w:rPr>
        <w:t xml:space="preserve">ی بوده که در دست آنها بوده است. همچنین اگر اصحاب به روایتی عمل نکنند، ضعف راوی ثابت </w:t>
      </w:r>
      <w:r w:rsidRPr="00311796">
        <w:rPr>
          <w:rFonts w:asciiTheme="minorHAnsi" w:hAnsiTheme="minorHAnsi"/>
          <w:color w:val="auto"/>
          <w:sz w:val="28"/>
          <w:rtl/>
        </w:rPr>
        <w:t>نم</w:t>
      </w:r>
      <w:r w:rsidRPr="00311796">
        <w:rPr>
          <w:rFonts w:asciiTheme="minorHAnsi" w:hAnsiTheme="minorHAnsi" w:hint="cs"/>
          <w:color w:val="auto"/>
          <w:sz w:val="28"/>
          <w:rtl/>
        </w:rPr>
        <w:t>ی‌</w:t>
      </w:r>
      <w:r w:rsidRPr="00311796">
        <w:rPr>
          <w:rFonts w:asciiTheme="minorHAnsi" w:hAnsiTheme="minorHAnsi" w:hint="eastAsia"/>
          <w:color w:val="auto"/>
          <w:sz w:val="28"/>
          <w:rtl/>
        </w:rPr>
        <w:t>شود</w:t>
      </w:r>
      <w:r w:rsidRPr="00311796">
        <w:rPr>
          <w:rFonts w:asciiTheme="minorHAnsi" w:hAnsiTheme="minorHAnsi" w:hint="cs"/>
          <w:color w:val="auto"/>
          <w:sz w:val="28"/>
          <w:rtl/>
        </w:rPr>
        <w:t xml:space="preserve">؛ زیرا ممکن است عمل نکردن به روایت به خاطر وجود معارض یا </w:t>
      </w:r>
      <w:r w:rsidRPr="00311796">
        <w:rPr>
          <w:rFonts w:asciiTheme="minorHAnsi" w:hAnsiTheme="minorHAnsi"/>
          <w:color w:val="auto"/>
          <w:sz w:val="28"/>
          <w:rtl/>
        </w:rPr>
        <w:t>تق</w:t>
      </w:r>
      <w:r w:rsidRPr="00311796">
        <w:rPr>
          <w:rFonts w:asciiTheme="minorHAnsi" w:hAnsiTheme="minorHAnsi" w:hint="cs"/>
          <w:color w:val="auto"/>
          <w:sz w:val="28"/>
          <w:rtl/>
        </w:rPr>
        <w:t>ی</w:t>
      </w:r>
      <w:r w:rsidRPr="00311796">
        <w:rPr>
          <w:rFonts w:asciiTheme="minorHAnsi" w:hAnsiTheme="minorHAnsi" w:hint="eastAsia"/>
          <w:color w:val="auto"/>
          <w:sz w:val="28"/>
          <w:rtl/>
        </w:rPr>
        <w:t>ه‌ا</w:t>
      </w:r>
      <w:r w:rsidRPr="00311796">
        <w:rPr>
          <w:rFonts w:asciiTheme="minorHAnsi" w:hAnsiTheme="minorHAnsi" w:hint="cs"/>
          <w:color w:val="auto"/>
          <w:sz w:val="28"/>
          <w:rtl/>
        </w:rPr>
        <w:t>ی دانستن روایت بوده است.</w:t>
      </w:r>
    </w:p>
    <w:p w:rsidR="00311796" w:rsidRPr="003C213A" w:rsidRDefault="00311796" w:rsidP="00634270">
      <w:pPr>
        <w:jc w:val="both"/>
        <w:rPr>
          <w:rtl/>
        </w:rPr>
      </w:pPr>
      <w:r w:rsidRPr="00392034">
        <w:rPr>
          <w:rFonts w:asciiTheme="minorHAnsi" w:hAnsiTheme="minorHAnsi" w:cs="B Titr" w:hint="cs"/>
          <w:color w:val="auto"/>
          <w:sz w:val="24"/>
          <w:szCs w:val="24"/>
          <w:rtl/>
        </w:rPr>
        <w:t>3. اعتماد «کلینی» به «سهل بن زیاد»:</w:t>
      </w:r>
      <w:r w:rsidRPr="003C213A">
        <w:rPr>
          <w:rFonts w:hint="cs"/>
          <w:rtl/>
        </w:rPr>
        <w:t xml:space="preserve"> «کلینی» با </w:t>
      </w:r>
      <w:r w:rsidRPr="003C213A">
        <w:rPr>
          <w:rtl/>
        </w:rPr>
        <w:t>سخت‌گ</w:t>
      </w:r>
      <w:r w:rsidRPr="003C213A">
        <w:rPr>
          <w:rFonts w:hint="cs"/>
          <w:rtl/>
        </w:rPr>
        <w:t>ی</w:t>
      </w:r>
      <w:r w:rsidRPr="003C213A">
        <w:rPr>
          <w:rFonts w:hint="eastAsia"/>
          <w:rtl/>
        </w:rPr>
        <w:t>ر</w:t>
      </w:r>
      <w:r w:rsidRPr="003C213A">
        <w:rPr>
          <w:rFonts w:hint="cs"/>
          <w:rtl/>
        </w:rPr>
        <w:t xml:space="preserve">ی و دقتی که در اخذ حدیث داشته است به «سهل بن زیاد» اعتماد کرده است، پس «سهل بن زیاد» را ثقه </w:t>
      </w:r>
      <w:r w:rsidRPr="003C213A">
        <w:rPr>
          <w:rtl/>
        </w:rPr>
        <w:t>م</w:t>
      </w:r>
      <w:r w:rsidRPr="003C213A">
        <w:rPr>
          <w:rFonts w:hint="cs"/>
          <w:rtl/>
        </w:rPr>
        <w:t>ی‌</w:t>
      </w:r>
      <w:r w:rsidRPr="003C213A">
        <w:rPr>
          <w:rFonts w:hint="eastAsia"/>
          <w:rtl/>
        </w:rPr>
        <w:t>دانسته</w:t>
      </w:r>
      <w:r w:rsidRPr="003C213A">
        <w:rPr>
          <w:rFonts w:hint="cs"/>
          <w:rtl/>
        </w:rPr>
        <w:t xml:space="preserve"> است.</w:t>
      </w:r>
    </w:p>
    <w:p w:rsidR="00311796" w:rsidRPr="003C213A" w:rsidRDefault="00311796" w:rsidP="00634270">
      <w:pPr>
        <w:jc w:val="both"/>
        <w:rPr>
          <w:rtl/>
        </w:rPr>
      </w:pPr>
      <w:r w:rsidRPr="00392034">
        <w:rPr>
          <w:rFonts w:asciiTheme="minorHAnsi" w:hAnsiTheme="minorHAnsi" w:cs="B Titr" w:hint="cs"/>
          <w:color w:val="auto"/>
          <w:sz w:val="24"/>
          <w:szCs w:val="24"/>
          <w:rtl/>
        </w:rPr>
        <w:t>نقد:</w:t>
      </w:r>
      <w:r w:rsidRPr="003C213A">
        <w:rPr>
          <w:rFonts w:hint="cs"/>
          <w:rtl/>
        </w:rPr>
        <w:t xml:space="preserve"> بین اعتماد ما و اعتماد «کلینی» </w:t>
      </w:r>
      <w:r w:rsidRPr="003C213A">
        <w:rPr>
          <w:rtl/>
        </w:rPr>
        <w:t>ملازمه‌ا</w:t>
      </w:r>
      <w:r w:rsidRPr="003C213A">
        <w:rPr>
          <w:rFonts w:hint="cs"/>
          <w:rtl/>
        </w:rPr>
        <w:t>ی نیست.</w:t>
      </w:r>
    </w:p>
    <w:p w:rsidR="00311796" w:rsidRPr="003C213A" w:rsidRDefault="00311796" w:rsidP="00634270">
      <w:pPr>
        <w:jc w:val="both"/>
        <w:rPr>
          <w:rtl/>
        </w:rPr>
      </w:pPr>
      <w:r w:rsidRPr="00392034">
        <w:rPr>
          <w:rFonts w:asciiTheme="minorHAnsi" w:hAnsiTheme="minorHAnsi" w:cs="B Titr" w:hint="cs"/>
          <w:color w:val="auto"/>
          <w:sz w:val="24"/>
          <w:szCs w:val="24"/>
          <w:rtl/>
        </w:rPr>
        <w:t>3. اعتماد «شیخ طوسی» به راوی:</w:t>
      </w:r>
      <w:r w:rsidRPr="003C213A">
        <w:rPr>
          <w:rFonts w:hint="cs"/>
          <w:rtl/>
        </w:rPr>
        <w:t xml:space="preserve"> «شیخ طوسی» روایاتی را که «سهل بن زیاد» در اسناد آنها آمده ذکر </w:t>
      </w:r>
      <w:r w:rsidRPr="003C213A">
        <w:rPr>
          <w:rtl/>
        </w:rPr>
        <w:t>م</w:t>
      </w:r>
      <w:r w:rsidRPr="003C213A">
        <w:rPr>
          <w:rFonts w:hint="cs"/>
          <w:rtl/>
        </w:rPr>
        <w:t>ی‌</w:t>
      </w:r>
      <w:r w:rsidRPr="003C213A">
        <w:rPr>
          <w:rFonts w:hint="eastAsia"/>
          <w:rtl/>
        </w:rPr>
        <w:t>کند</w:t>
      </w:r>
      <w:r w:rsidRPr="003C213A">
        <w:rPr>
          <w:rFonts w:hint="cs"/>
          <w:rtl/>
        </w:rPr>
        <w:t xml:space="preserve">، اما به سبب «سهل بن زیاد» به این روایات اشکال </w:t>
      </w:r>
      <w:r w:rsidRPr="003C213A">
        <w:rPr>
          <w:rtl/>
        </w:rPr>
        <w:t>نم</w:t>
      </w:r>
      <w:r w:rsidRPr="003C213A">
        <w:rPr>
          <w:rFonts w:hint="cs"/>
          <w:rtl/>
        </w:rPr>
        <w:t>ی‌</w:t>
      </w:r>
      <w:r w:rsidRPr="003C213A">
        <w:rPr>
          <w:rFonts w:hint="eastAsia"/>
          <w:rtl/>
        </w:rPr>
        <w:t>کند</w:t>
      </w:r>
      <w:r w:rsidRPr="003C213A">
        <w:rPr>
          <w:rFonts w:hint="cs"/>
          <w:rtl/>
        </w:rPr>
        <w:t>.</w:t>
      </w:r>
    </w:p>
    <w:p w:rsidR="00311796" w:rsidRPr="003C213A" w:rsidRDefault="00311796" w:rsidP="00634270">
      <w:pPr>
        <w:jc w:val="both"/>
        <w:rPr>
          <w:rtl/>
        </w:rPr>
      </w:pPr>
      <w:r w:rsidRPr="003C213A">
        <w:rPr>
          <w:rFonts w:hint="cs"/>
          <w:rtl/>
        </w:rPr>
        <w:t xml:space="preserve">نقد: این برخورد مربوط به کتاب «تهذیب» است و در «استبصار» </w:t>
      </w:r>
      <w:r w:rsidRPr="003C213A">
        <w:rPr>
          <w:rtl/>
        </w:rPr>
        <w:t>ا</w:t>
      </w:r>
      <w:r w:rsidRPr="003C213A">
        <w:rPr>
          <w:rFonts w:hint="cs"/>
          <w:rtl/>
        </w:rPr>
        <w:t>ی</w:t>
      </w:r>
      <w:r w:rsidRPr="003C213A">
        <w:rPr>
          <w:rFonts w:hint="eastAsia"/>
          <w:rtl/>
        </w:rPr>
        <w:t>ن‌گونه</w:t>
      </w:r>
      <w:r w:rsidRPr="003C213A">
        <w:rPr>
          <w:rFonts w:hint="cs"/>
          <w:rtl/>
        </w:rPr>
        <w:t xml:space="preserve"> نیست.</w:t>
      </w:r>
    </w:p>
    <w:p w:rsidR="00311796" w:rsidRPr="003C213A" w:rsidRDefault="00311796" w:rsidP="00634270">
      <w:pPr>
        <w:jc w:val="both"/>
        <w:rPr>
          <w:rtl/>
        </w:rPr>
      </w:pPr>
      <w:r w:rsidRPr="00392034">
        <w:rPr>
          <w:rFonts w:asciiTheme="minorHAnsi" w:hAnsiTheme="minorHAnsi" w:cs="B Titr" w:hint="cs"/>
          <w:color w:val="auto"/>
          <w:sz w:val="24"/>
          <w:szCs w:val="24"/>
          <w:rtl/>
        </w:rPr>
        <w:t xml:space="preserve">4. کثرت روایت اجلاء از راوی: </w:t>
      </w:r>
      <w:r w:rsidRPr="003C213A">
        <w:rPr>
          <w:rFonts w:hint="cs"/>
          <w:rtl/>
        </w:rPr>
        <w:t xml:space="preserve">افرادی مانند «شیخ صدوق»، «ابن قولویه» و... از «سهل بن زیاد» روایت نقل </w:t>
      </w:r>
      <w:r w:rsidRPr="003C213A">
        <w:rPr>
          <w:rtl/>
        </w:rPr>
        <w:t>م</w:t>
      </w:r>
      <w:r w:rsidRPr="003C213A">
        <w:rPr>
          <w:rFonts w:hint="cs"/>
          <w:rtl/>
        </w:rPr>
        <w:t>ی‌</w:t>
      </w:r>
      <w:r w:rsidRPr="003C213A">
        <w:rPr>
          <w:rFonts w:hint="eastAsia"/>
          <w:rtl/>
        </w:rPr>
        <w:t>کنند</w:t>
      </w:r>
      <w:r w:rsidRPr="003C213A">
        <w:rPr>
          <w:rFonts w:hint="cs"/>
          <w:rtl/>
        </w:rPr>
        <w:t xml:space="preserve"> که این مطلب </w:t>
      </w:r>
      <w:r w:rsidRPr="003C213A">
        <w:rPr>
          <w:rtl/>
        </w:rPr>
        <w:t>نشان‌دهنده‌</w:t>
      </w:r>
      <w:r w:rsidRPr="003C213A">
        <w:rPr>
          <w:rFonts w:hint="cs"/>
          <w:rtl/>
        </w:rPr>
        <w:t>ی وثاقت «سهل بن زیاد» است.</w:t>
      </w:r>
    </w:p>
    <w:p w:rsidR="00311796" w:rsidRPr="003C213A" w:rsidRDefault="00311796" w:rsidP="00634270">
      <w:pPr>
        <w:jc w:val="both"/>
        <w:rPr>
          <w:rtl/>
        </w:rPr>
      </w:pPr>
      <w:r w:rsidRPr="00392034">
        <w:rPr>
          <w:rFonts w:asciiTheme="minorHAnsi" w:hAnsiTheme="minorHAnsi" w:cs="B Titr" w:hint="cs"/>
          <w:color w:val="auto"/>
          <w:sz w:val="24"/>
          <w:szCs w:val="24"/>
          <w:rtl/>
        </w:rPr>
        <w:t>نقد:</w:t>
      </w:r>
      <w:r w:rsidRPr="003C213A">
        <w:rPr>
          <w:rFonts w:hint="cs"/>
          <w:rtl/>
        </w:rPr>
        <w:t xml:space="preserve"> اکثار روایت اجلاء در صورتی وثاقت راوی را اثبات </w:t>
      </w:r>
      <w:r w:rsidRPr="003C213A">
        <w:rPr>
          <w:rtl/>
        </w:rPr>
        <w:t>م</w:t>
      </w:r>
      <w:r w:rsidRPr="003C213A">
        <w:rPr>
          <w:rFonts w:hint="cs"/>
          <w:rtl/>
        </w:rPr>
        <w:t>ی‌</w:t>
      </w:r>
      <w:r w:rsidRPr="003C213A">
        <w:rPr>
          <w:rFonts w:hint="eastAsia"/>
          <w:rtl/>
        </w:rPr>
        <w:t>کند</w:t>
      </w:r>
      <w:r w:rsidRPr="003C213A">
        <w:rPr>
          <w:rFonts w:hint="cs"/>
          <w:rtl/>
        </w:rPr>
        <w:t xml:space="preserve"> که راوی قدحی نداشته باشد؛ </w:t>
      </w:r>
      <w:r w:rsidRPr="003C213A">
        <w:rPr>
          <w:rtl/>
        </w:rPr>
        <w:t>درحال</w:t>
      </w:r>
      <w:r w:rsidRPr="003C213A">
        <w:rPr>
          <w:rFonts w:hint="cs"/>
          <w:rtl/>
        </w:rPr>
        <w:t>ی‌</w:t>
      </w:r>
      <w:r w:rsidRPr="003C213A">
        <w:rPr>
          <w:rFonts w:hint="eastAsia"/>
          <w:rtl/>
        </w:rPr>
        <w:t>که</w:t>
      </w:r>
      <w:r w:rsidRPr="003C213A">
        <w:rPr>
          <w:rFonts w:hint="cs"/>
          <w:rtl/>
        </w:rPr>
        <w:t xml:space="preserve"> در مورد «سهل بن زیاد» قدح وارد شده است.</w:t>
      </w:r>
    </w:p>
    <w:p w:rsidR="00311796" w:rsidRPr="00311796" w:rsidRDefault="00311796" w:rsidP="00311796">
      <w:pPr>
        <w:jc w:val="both"/>
        <w:rPr>
          <w:rFonts w:asciiTheme="minorHAnsi" w:hAnsiTheme="minorHAnsi"/>
          <w:color w:val="auto"/>
          <w:sz w:val="28"/>
          <w:rtl/>
        </w:rPr>
      </w:pPr>
      <w:r w:rsidRPr="00311796">
        <w:rPr>
          <w:rFonts w:asciiTheme="minorHAnsi" w:hAnsiTheme="minorHAnsi" w:hint="cs"/>
          <w:color w:val="auto"/>
          <w:sz w:val="28"/>
          <w:rtl/>
        </w:rPr>
        <w:t xml:space="preserve">ایشان در انتها </w:t>
      </w:r>
      <w:r w:rsidRPr="00311796">
        <w:rPr>
          <w:rFonts w:asciiTheme="minorHAnsi" w:hAnsiTheme="minorHAnsi"/>
          <w:color w:val="auto"/>
          <w:sz w:val="28"/>
          <w:rtl/>
        </w:rPr>
        <w:t>ا</w:t>
      </w:r>
      <w:r w:rsidRPr="00311796">
        <w:rPr>
          <w:rFonts w:asciiTheme="minorHAnsi" w:hAnsiTheme="minorHAnsi" w:hint="cs"/>
          <w:color w:val="auto"/>
          <w:sz w:val="28"/>
          <w:rtl/>
        </w:rPr>
        <w:t>ی</w:t>
      </w:r>
      <w:r w:rsidRPr="00311796">
        <w:rPr>
          <w:rFonts w:asciiTheme="minorHAnsi" w:hAnsiTheme="minorHAnsi" w:hint="eastAsia"/>
          <w:color w:val="auto"/>
          <w:sz w:val="28"/>
          <w:rtl/>
        </w:rPr>
        <w:t>ن‌گونه</w:t>
      </w:r>
      <w:r w:rsidRPr="00311796">
        <w:rPr>
          <w:rFonts w:asciiTheme="minorHAnsi" w:hAnsiTheme="minorHAnsi" w:hint="cs"/>
          <w:color w:val="auto"/>
          <w:sz w:val="28"/>
          <w:rtl/>
        </w:rPr>
        <w:t xml:space="preserve"> نظر </w:t>
      </w:r>
      <w:r w:rsidRPr="00311796">
        <w:rPr>
          <w:rFonts w:asciiTheme="minorHAnsi" w:hAnsiTheme="minorHAnsi"/>
          <w:color w:val="auto"/>
          <w:sz w:val="28"/>
          <w:rtl/>
        </w:rPr>
        <w:t>م</w:t>
      </w:r>
      <w:r w:rsidRPr="00311796">
        <w:rPr>
          <w:rFonts w:asciiTheme="minorHAnsi" w:hAnsiTheme="minorHAnsi" w:hint="cs"/>
          <w:color w:val="auto"/>
          <w:sz w:val="28"/>
          <w:rtl/>
        </w:rPr>
        <w:t>ی‌</w:t>
      </w:r>
      <w:r w:rsidRPr="00311796">
        <w:rPr>
          <w:rFonts w:asciiTheme="minorHAnsi" w:hAnsiTheme="minorHAnsi" w:hint="eastAsia"/>
          <w:color w:val="auto"/>
          <w:sz w:val="28"/>
          <w:rtl/>
        </w:rPr>
        <w:t>دهند</w:t>
      </w:r>
      <w:r w:rsidRPr="00311796">
        <w:rPr>
          <w:rFonts w:asciiTheme="minorHAnsi" w:hAnsiTheme="minorHAnsi" w:hint="cs"/>
          <w:color w:val="auto"/>
          <w:sz w:val="28"/>
          <w:rtl/>
        </w:rPr>
        <w:t xml:space="preserve"> که «سهل بن زیاد» امامی و غیر غالی بوده و با انضمام قرائنی که گفته شد، حدیث وی مورد قبول است.</w:t>
      </w:r>
    </w:p>
    <w:p w:rsidR="00311796" w:rsidRPr="003C213A" w:rsidRDefault="00311796" w:rsidP="00634270">
      <w:pPr>
        <w:jc w:val="both"/>
        <w:rPr>
          <w:rtl/>
        </w:rPr>
      </w:pPr>
      <w:r w:rsidRPr="00392034">
        <w:rPr>
          <w:rFonts w:asciiTheme="minorHAnsi" w:hAnsiTheme="minorHAnsi" w:cs="B Titr" w:hint="cs"/>
          <w:color w:val="auto"/>
          <w:sz w:val="24"/>
          <w:szCs w:val="24"/>
          <w:rtl/>
        </w:rPr>
        <w:t>«مرحوم تستری»:</w:t>
      </w:r>
      <w:r w:rsidRPr="00C81E32">
        <w:rPr>
          <w:vertAlign w:val="superscript"/>
          <w:rtl/>
        </w:rPr>
        <w:footnoteReference w:id="392"/>
      </w:r>
      <w:r w:rsidRPr="003C213A">
        <w:rPr>
          <w:rFonts w:hint="cs"/>
          <w:rtl/>
        </w:rPr>
        <w:t xml:space="preserve"> ایشان وثاقت «سهل بن زیاد» را </w:t>
      </w:r>
      <w:r w:rsidRPr="003C213A">
        <w:rPr>
          <w:rtl/>
        </w:rPr>
        <w:t>نم</w:t>
      </w:r>
      <w:r w:rsidRPr="003C213A">
        <w:rPr>
          <w:rFonts w:hint="cs"/>
          <w:rtl/>
        </w:rPr>
        <w:t>ی‌</w:t>
      </w:r>
      <w:r w:rsidRPr="003C213A">
        <w:rPr>
          <w:rFonts w:hint="eastAsia"/>
          <w:rtl/>
        </w:rPr>
        <w:t>پذ</w:t>
      </w:r>
      <w:r w:rsidRPr="003C213A">
        <w:rPr>
          <w:rFonts w:hint="cs"/>
          <w:rtl/>
        </w:rPr>
        <w:t>ی</w:t>
      </w:r>
      <w:r w:rsidRPr="003C213A">
        <w:rPr>
          <w:rFonts w:hint="eastAsia"/>
          <w:rtl/>
        </w:rPr>
        <w:t>رند</w:t>
      </w:r>
      <w:r w:rsidRPr="003C213A">
        <w:rPr>
          <w:rFonts w:hint="cs"/>
          <w:rtl/>
        </w:rPr>
        <w:t>، اما معتقدند که روایاتی که از وی در «کافی» آمده است، مورد قبول است؛ زیرا «مرحوم کلینی» روایات صحیح او را انتخاب کرده است.</w:t>
      </w:r>
    </w:p>
    <w:p w:rsidR="00311796" w:rsidRPr="003C213A" w:rsidRDefault="00311796" w:rsidP="00634270">
      <w:pPr>
        <w:jc w:val="both"/>
        <w:rPr>
          <w:rtl/>
        </w:rPr>
      </w:pPr>
      <w:r w:rsidRPr="00392034">
        <w:rPr>
          <w:rFonts w:asciiTheme="minorHAnsi" w:hAnsiTheme="minorHAnsi" w:cs="B Titr" w:hint="cs"/>
          <w:color w:val="auto"/>
          <w:sz w:val="24"/>
          <w:szCs w:val="24"/>
          <w:rtl/>
        </w:rPr>
        <w:t>نقد:</w:t>
      </w:r>
      <w:r w:rsidRPr="003C213A">
        <w:rPr>
          <w:rFonts w:hint="cs"/>
          <w:rtl/>
        </w:rPr>
        <w:t xml:space="preserve"> به جز روایاتی که در ابتدای باب ذکر </w:t>
      </w:r>
      <w:r w:rsidRPr="003C213A">
        <w:rPr>
          <w:rtl/>
        </w:rPr>
        <w:t>م</w:t>
      </w:r>
      <w:r w:rsidRPr="003C213A">
        <w:rPr>
          <w:rFonts w:hint="cs"/>
          <w:rtl/>
        </w:rPr>
        <w:t>ی‌</w:t>
      </w:r>
      <w:r w:rsidRPr="003C213A">
        <w:rPr>
          <w:rFonts w:hint="eastAsia"/>
          <w:rtl/>
        </w:rPr>
        <w:t>شوند</w:t>
      </w:r>
      <w:r w:rsidRPr="003C213A">
        <w:rPr>
          <w:rFonts w:hint="cs"/>
          <w:rtl/>
        </w:rPr>
        <w:t xml:space="preserve">، باقی روایات ممکن است به عنوان مؤید ذکر شوند و ثابت </w:t>
      </w:r>
      <w:r w:rsidRPr="003C213A">
        <w:rPr>
          <w:rtl/>
        </w:rPr>
        <w:t>نم</w:t>
      </w:r>
      <w:r w:rsidRPr="003C213A">
        <w:rPr>
          <w:rFonts w:hint="cs"/>
          <w:rtl/>
        </w:rPr>
        <w:t>ی‌</w:t>
      </w:r>
      <w:r w:rsidRPr="003C213A">
        <w:rPr>
          <w:rFonts w:hint="eastAsia"/>
          <w:rtl/>
        </w:rPr>
        <w:t>شود</w:t>
      </w:r>
      <w:r w:rsidRPr="003C213A">
        <w:rPr>
          <w:rFonts w:hint="cs"/>
          <w:rtl/>
        </w:rPr>
        <w:t xml:space="preserve"> که نویسنده روایت را قبول داشته است. علاوه بر این روایاتی که به عنوان مؤید ذکر </w:t>
      </w:r>
      <w:r w:rsidRPr="003C213A">
        <w:rPr>
          <w:rtl/>
        </w:rPr>
        <w:t>م</w:t>
      </w:r>
      <w:r w:rsidRPr="003C213A">
        <w:rPr>
          <w:rFonts w:hint="cs"/>
          <w:rtl/>
        </w:rPr>
        <w:t>ی‌</w:t>
      </w:r>
      <w:r w:rsidRPr="003C213A">
        <w:rPr>
          <w:rFonts w:hint="eastAsia"/>
          <w:rtl/>
        </w:rPr>
        <w:t>شوند</w:t>
      </w:r>
      <w:r w:rsidRPr="003C213A">
        <w:rPr>
          <w:rFonts w:hint="cs"/>
          <w:rtl/>
        </w:rPr>
        <w:t xml:space="preserve">، به جهت </w:t>
      </w:r>
      <w:r w:rsidRPr="003C213A">
        <w:rPr>
          <w:rtl/>
        </w:rPr>
        <w:t>نکته‌ا</w:t>
      </w:r>
      <w:r w:rsidRPr="003C213A">
        <w:rPr>
          <w:rFonts w:hint="cs"/>
          <w:rtl/>
        </w:rPr>
        <w:t xml:space="preserve">ی که در روایت اول آمده است، مؤید محسوب </w:t>
      </w:r>
      <w:r w:rsidRPr="003C213A">
        <w:rPr>
          <w:rtl/>
        </w:rPr>
        <w:t>م</w:t>
      </w:r>
      <w:r w:rsidRPr="003C213A">
        <w:rPr>
          <w:rFonts w:hint="cs"/>
          <w:rtl/>
        </w:rPr>
        <w:t>ی‌</w:t>
      </w:r>
      <w:r w:rsidRPr="003C213A">
        <w:rPr>
          <w:rFonts w:hint="eastAsia"/>
          <w:rtl/>
        </w:rPr>
        <w:t>شوند</w:t>
      </w:r>
      <w:r w:rsidRPr="003C213A">
        <w:rPr>
          <w:rFonts w:hint="cs"/>
          <w:rtl/>
        </w:rPr>
        <w:t xml:space="preserve"> و اینکه این روایات مؤید جهات دیگر باشند نیز ثابت </w:t>
      </w:r>
      <w:r w:rsidRPr="003C213A">
        <w:rPr>
          <w:rtl/>
        </w:rPr>
        <w:t>نم</w:t>
      </w:r>
      <w:r w:rsidRPr="003C213A">
        <w:rPr>
          <w:rFonts w:hint="cs"/>
          <w:rtl/>
        </w:rPr>
        <w:t>ی‌</w:t>
      </w:r>
      <w:r w:rsidRPr="003C213A">
        <w:rPr>
          <w:rFonts w:hint="eastAsia"/>
          <w:rtl/>
        </w:rPr>
        <w:t>شود</w:t>
      </w:r>
      <w:r w:rsidRPr="003C213A">
        <w:rPr>
          <w:rFonts w:hint="cs"/>
          <w:rtl/>
        </w:rPr>
        <w:t>.</w:t>
      </w:r>
    </w:p>
    <w:p w:rsidR="00311796" w:rsidRPr="003C213A" w:rsidRDefault="00311796" w:rsidP="00634270">
      <w:pPr>
        <w:jc w:val="both"/>
        <w:rPr>
          <w:rtl/>
        </w:rPr>
      </w:pPr>
      <w:r w:rsidRPr="00392034">
        <w:rPr>
          <w:rFonts w:asciiTheme="minorHAnsi" w:hAnsiTheme="minorHAnsi" w:cs="B Titr"/>
          <w:color w:val="auto"/>
          <w:sz w:val="24"/>
          <w:szCs w:val="24"/>
          <w:rtl/>
        </w:rPr>
        <w:t>جمع‌بند</w:t>
      </w:r>
      <w:r w:rsidRPr="00392034">
        <w:rPr>
          <w:rFonts w:asciiTheme="minorHAnsi" w:hAnsiTheme="minorHAnsi" w:cs="B Titr" w:hint="cs"/>
          <w:color w:val="auto"/>
          <w:sz w:val="24"/>
          <w:szCs w:val="24"/>
          <w:rtl/>
        </w:rPr>
        <w:t>ی:</w:t>
      </w:r>
      <w:r w:rsidRPr="003C213A">
        <w:rPr>
          <w:rFonts w:hint="cs"/>
          <w:rtl/>
        </w:rPr>
        <w:t xml:space="preserve"> 6 راه برای توثیق «سهل بن زیاد» بیان شده است:</w:t>
      </w:r>
    </w:p>
    <w:p w:rsidR="00311796" w:rsidRPr="003C213A" w:rsidRDefault="00311796" w:rsidP="00B24D75">
      <w:pPr>
        <w:jc w:val="both"/>
        <w:rPr>
          <w:rtl/>
        </w:rPr>
      </w:pPr>
      <w:r w:rsidRPr="00E3797E">
        <w:rPr>
          <w:rFonts w:asciiTheme="minorHAnsi" w:hAnsiTheme="minorHAnsi" w:cs="B Titr" w:hint="cs"/>
          <w:color w:val="auto"/>
          <w:sz w:val="24"/>
          <w:szCs w:val="24"/>
          <w:rtl/>
        </w:rPr>
        <w:t xml:space="preserve">1. کلام «شیخ طوسی» در اصحاب «امام هادی علیه‌السلام»: </w:t>
      </w:r>
      <w:r w:rsidRPr="003C213A">
        <w:rPr>
          <w:rFonts w:hint="cs"/>
          <w:rtl/>
        </w:rPr>
        <w:t>«</w:t>
      </w:r>
      <w:r w:rsidRPr="003C213A">
        <w:rPr>
          <w:rtl/>
        </w:rPr>
        <w:t>سهل بن زیاد الآدمی،</w:t>
      </w:r>
      <w:r w:rsidRPr="003C213A">
        <w:rPr>
          <w:rFonts w:hint="cs"/>
          <w:rtl/>
        </w:rPr>
        <w:t xml:space="preserve"> </w:t>
      </w:r>
      <w:r w:rsidRPr="003C213A">
        <w:rPr>
          <w:rtl/>
        </w:rPr>
        <w:t>یکنی أبا سعید، ثقة، رازی</w:t>
      </w:r>
      <w:r w:rsidRPr="003C213A">
        <w:rPr>
          <w:rFonts w:hint="cs"/>
          <w:rtl/>
        </w:rPr>
        <w:t>»</w:t>
      </w:r>
      <w:r w:rsidR="00B24D75">
        <w:rPr>
          <w:rFonts w:hint="cs"/>
          <w:rtl/>
        </w:rPr>
        <w:t>.</w:t>
      </w:r>
      <w:r w:rsidR="00B24D75">
        <w:rPr>
          <w:rStyle w:val="FootnoteReference"/>
          <w:rtl/>
        </w:rPr>
        <w:footnoteReference w:id="393"/>
      </w:r>
    </w:p>
    <w:p w:rsidR="00311796" w:rsidRPr="00311796" w:rsidRDefault="00311796" w:rsidP="00311796">
      <w:pPr>
        <w:jc w:val="both"/>
        <w:rPr>
          <w:rFonts w:asciiTheme="minorHAnsi" w:hAnsiTheme="minorHAnsi"/>
          <w:color w:val="auto"/>
          <w:sz w:val="28"/>
          <w:rtl/>
        </w:rPr>
      </w:pPr>
      <w:r w:rsidRPr="00311796">
        <w:rPr>
          <w:rFonts w:asciiTheme="minorHAnsi" w:hAnsiTheme="minorHAnsi" w:hint="cs"/>
          <w:color w:val="auto"/>
          <w:sz w:val="28"/>
          <w:rtl/>
        </w:rPr>
        <w:t xml:space="preserve">این وجه، </w:t>
      </w:r>
      <w:r w:rsidRPr="00311796">
        <w:rPr>
          <w:rFonts w:asciiTheme="minorHAnsi" w:hAnsiTheme="minorHAnsi"/>
          <w:color w:val="auto"/>
          <w:sz w:val="28"/>
          <w:rtl/>
        </w:rPr>
        <w:t>مهم‌تر</w:t>
      </w:r>
      <w:r w:rsidRPr="00311796">
        <w:rPr>
          <w:rFonts w:asciiTheme="minorHAnsi" w:hAnsiTheme="minorHAnsi" w:hint="cs"/>
          <w:color w:val="auto"/>
          <w:sz w:val="28"/>
          <w:rtl/>
        </w:rPr>
        <w:t>ی</w:t>
      </w:r>
      <w:r w:rsidRPr="00311796">
        <w:rPr>
          <w:rFonts w:asciiTheme="minorHAnsi" w:hAnsiTheme="minorHAnsi" w:hint="eastAsia"/>
          <w:color w:val="auto"/>
          <w:sz w:val="28"/>
          <w:rtl/>
        </w:rPr>
        <w:t>ن</w:t>
      </w:r>
      <w:r w:rsidRPr="00311796">
        <w:rPr>
          <w:rFonts w:asciiTheme="minorHAnsi" w:hAnsiTheme="minorHAnsi" w:hint="cs"/>
          <w:color w:val="auto"/>
          <w:sz w:val="28"/>
          <w:rtl/>
        </w:rPr>
        <w:t xml:space="preserve"> دلیلی است که برای توثیق «سهل بن زیاد» ارائه شده است.</w:t>
      </w:r>
    </w:p>
    <w:p w:rsidR="00311796" w:rsidRPr="003C213A" w:rsidRDefault="00311796" w:rsidP="00634270">
      <w:pPr>
        <w:jc w:val="both"/>
        <w:rPr>
          <w:rtl/>
        </w:rPr>
      </w:pPr>
      <w:r w:rsidRPr="00E3797E">
        <w:rPr>
          <w:rFonts w:asciiTheme="minorHAnsi" w:hAnsiTheme="minorHAnsi" w:cs="B Titr" w:hint="cs"/>
          <w:color w:val="auto"/>
          <w:sz w:val="24"/>
          <w:szCs w:val="24"/>
          <w:rtl/>
        </w:rPr>
        <w:t>نقد:</w:t>
      </w:r>
      <w:r w:rsidRPr="003C213A">
        <w:rPr>
          <w:rFonts w:hint="cs"/>
          <w:rtl/>
        </w:rPr>
        <w:t xml:space="preserve"> </w:t>
      </w:r>
      <w:r w:rsidRPr="003C213A">
        <w:rPr>
          <w:rtl/>
        </w:rPr>
        <w:t>ازآنجا</w:t>
      </w:r>
      <w:r w:rsidRPr="003C213A">
        <w:rPr>
          <w:rFonts w:hint="cs"/>
          <w:rtl/>
        </w:rPr>
        <w:t>یی‌</w:t>
      </w:r>
      <w:r w:rsidRPr="003C213A">
        <w:rPr>
          <w:rFonts w:hint="eastAsia"/>
          <w:rtl/>
        </w:rPr>
        <w:t>که</w:t>
      </w:r>
      <w:r w:rsidRPr="003C213A">
        <w:rPr>
          <w:rFonts w:hint="cs"/>
          <w:rtl/>
        </w:rPr>
        <w:t xml:space="preserve"> «شیخ طوسی» در «استبصار»، «سهل بن زیاد» را تضعیف کرده است</w:t>
      </w:r>
      <w:r w:rsidRPr="00C81E32">
        <w:rPr>
          <w:vertAlign w:val="superscript"/>
          <w:rtl/>
        </w:rPr>
        <w:footnoteReference w:id="394"/>
      </w:r>
      <w:r w:rsidRPr="003C213A">
        <w:rPr>
          <w:rFonts w:hint="cs"/>
          <w:rtl/>
        </w:rPr>
        <w:t xml:space="preserve"> و «استبصار» جزء کتب آخر «شیخ طوسی» است و کتابی است که به اتمام رسیده است، </w:t>
      </w:r>
      <w:r w:rsidRPr="003C213A">
        <w:rPr>
          <w:rtl/>
        </w:rPr>
        <w:t>نم</w:t>
      </w:r>
      <w:r w:rsidRPr="003C213A">
        <w:rPr>
          <w:rFonts w:hint="cs"/>
          <w:rtl/>
        </w:rPr>
        <w:t>ی‌</w:t>
      </w:r>
      <w:r w:rsidRPr="003C213A">
        <w:rPr>
          <w:rFonts w:hint="eastAsia"/>
          <w:rtl/>
        </w:rPr>
        <w:t>توان</w:t>
      </w:r>
      <w:r w:rsidRPr="003C213A">
        <w:rPr>
          <w:rFonts w:hint="cs"/>
          <w:rtl/>
        </w:rPr>
        <w:t xml:space="preserve"> ثابت کرد که قول به ثقه بودن، نظر نهایی «شیخ طوسی» باشد.</w:t>
      </w:r>
    </w:p>
    <w:p w:rsidR="00311796" w:rsidRPr="00311796" w:rsidRDefault="00311796" w:rsidP="00311796">
      <w:pPr>
        <w:jc w:val="both"/>
        <w:rPr>
          <w:rFonts w:asciiTheme="minorHAnsi" w:hAnsiTheme="minorHAnsi"/>
          <w:color w:val="auto"/>
          <w:sz w:val="28"/>
          <w:rtl/>
        </w:rPr>
      </w:pPr>
      <w:r w:rsidRPr="00311796">
        <w:rPr>
          <w:rFonts w:asciiTheme="minorHAnsi" w:hAnsiTheme="minorHAnsi" w:hint="cs"/>
          <w:color w:val="auto"/>
          <w:sz w:val="28"/>
          <w:rtl/>
        </w:rPr>
        <w:t>«شیخ طوسی»</w:t>
      </w:r>
      <w:r w:rsidR="00E3797E">
        <w:rPr>
          <w:rFonts w:asciiTheme="minorHAnsi" w:hAnsiTheme="minorHAnsi" w:hint="cs"/>
          <w:color w:val="auto"/>
          <w:sz w:val="28"/>
          <w:rtl/>
        </w:rPr>
        <w:t>:</w:t>
      </w:r>
    </w:p>
    <w:p w:rsidR="00311796" w:rsidRPr="003C213A" w:rsidRDefault="00311796" w:rsidP="00C81E32">
      <w:pPr>
        <w:ind w:left="720"/>
        <w:jc w:val="both"/>
        <w:rPr>
          <w:rtl/>
        </w:rPr>
      </w:pPr>
      <w:r w:rsidRPr="003C213A">
        <w:rPr>
          <w:rFonts w:hint="cs"/>
          <w:rtl/>
        </w:rPr>
        <w:t xml:space="preserve">در </w:t>
      </w:r>
      <w:r w:rsidRPr="003C213A">
        <w:rPr>
          <w:rtl/>
        </w:rPr>
        <w:t>دوره‌ا</w:t>
      </w:r>
      <w:r w:rsidRPr="003C213A">
        <w:rPr>
          <w:rFonts w:hint="cs"/>
          <w:rtl/>
        </w:rPr>
        <w:t xml:space="preserve">ی «سهل بن زیاد» را تضعیف کرده؛ </w:t>
      </w:r>
      <w:r w:rsidRPr="003C213A">
        <w:rPr>
          <w:rtl/>
        </w:rPr>
        <w:t>همان‌گونه</w:t>
      </w:r>
      <w:r w:rsidRPr="003C213A">
        <w:rPr>
          <w:rFonts w:hint="cs"/>
          <w:rtl/>
        </w:rPr>
        <w:t xml:space="preserve"> که در «فهرست» آمده است</w:t>
      </w:r>
      <w:r w:rsidR="00C81E32">
        <w:rPr>
          <w:rFonts w:hint="cs"/>
          <w:rtl/>
        </w:rPr>
        <w:t>؛</w:t>
      </w:r>
      <w:r w:rsidRPr="00C81E32">
        <w:rPr>
          <w:vertAlign w:val="superscript"/>
          <w:rtl/>
        </w:rPr>
        <w:footnoteReference w:id="395"/>
      </w:r>
    </w:p>
    <w:p w:rsidR="00311796" w:rsidRPr="00311796" w:rsidRDefault="00311796" w:rsidP="00E3797E">
      <w:pPr>
        <w:ind w:left="720"/>
        <w:jc w:val="both"/>
        <w:rPr>
          <w:rFonts w:asciiTheme="minorHAnsi" w:hAnsiTheme="minorHAnsi"/>
          <w:color w:val="auto"/>
          <w:sz w:val="28"/>
          <w:rtl/>
        </w:rPr>
      </w:pPr>
      <w:r w:rsidRPr="00311796">
        <w:rPr>
          <w:rFonts w:asciiTheme="minorHAnsi" w:hAnsiTheme="minorHAnsi" w:hint="cs"/>
          <w:color w:val="auto"/>
          <w:sz w:val="28"/>
          <w:rtl/>
        </w:rPr>
        <w:t xml:space="preserve">در </w:t>
      </w:r>
      <w:r w:rsidRPr="00311796">
        <w:rPr>
          <w:rFonts w:asciiTheme="minorHAnsi" w:hAnsiTheme="minorHAnsi"/>
          <w:color w:val="auto"/>
          <w:sz w:val="28"/>
          <w:rtl/>
        </w:rPr>
        <w:t>دوره‌ا</w:t>
      </w:r>
      <w:r w:rsidRPr="00311796">
        <w:rPr>
          <w:rFonts w:asciiTheme="minorHAnsi" w:hAnsiTheme="minorHAnsi" w:hint="cs"/>
          <w:color w:val="auto"/>
          <w:sz w:val="28"/>
          <w:rtl/>
        </w:rPr>
        <w:t xml:space="preserve">ی نسبت به وی در تردید است؛ زیرا در بعضی از موارد روایت او را قبول </w:t>
      </w:r>
      <w:r w:rsidRPr="00311796">
        <w:rPr>
          <w:rFonts w:asciiTheme="minorHAnsi" w:hAnsiTheme="minorHAnsi"/>
          <w:color w:val="auto"/>
          <w:sz w:val="28"/>
          <w:rtl/>
        </w:rPr>
        <w:t>م</w:t>
      </w:r>
      <w:r w:rsidRPr="00311796">
        <w:rPr>
          <w:rFonts w:asciiTheme="minorHAnsi" w:hAnsiTheme="minorHAnsi" w:hint="cs"/>
          <w:color w:val="auto"/>
          <w:sz w:val="28"/>
          <w:rtl/>
        </w:rPr>
        <w:t>ی‌</w:t>
      </w:r>
      <w:r w:rsidRPr="00311796">
        <w:rPr>
          <w:rFonts w:asciiTheme="minorHAnsi" w:hAnsiTheme="minorHAnsi" w:hint="eastAsia"/>
          <w:color w:val="auto"/>
          <w:sz w:val="28"/>
          <w:rtl/>
        </w:rPr>
        <w:t>کند</w:t>
      </w:r>
      <w:r w:rsidRPr="00311796">
        <w:rPr>
          <w:rFonts w:asciiTheme="minorHAnsi" w:hAnsiTheme="minorHAnsi" w:hint="cs"/>
          <w:color w:val="auto"/>
          <w:sz w:val="28"/>
          <w:rtl/>
        </w:rPr>
        <w:t xml:space="preserve"> و در بعضی موارد روایت او را </w:t>
      </w:r>
      <w:r w:rsidRPr="00311796">
        <w:rPr>
          <w:rFonts w:asciiTheme="minorHAnsi" w:hAnsiTheme="minorHAnsi"/>
          <w:color w:val="auto"/>
          <w:sz w:val="28"/>
          <w:rtl/>
        </w:rPr>
        <w:t>نم</w:t>
      </w:r>
      <w:r w:rsidRPr="00311796">
        <w:rPr>
          <w:rFonts w:asciiTheme="minorHAnsi" w:hAnsiTheme="minorHAnsi" w:hint="cs"/>
          <w:color w:val="auto"/>
          <w:sz w:val="28"/>
          <w:rtl/>
        </w:rPr>
        <w:t>ی‌</w:t>
      </w:r>
      <w:r w:rsidRPr="00311796">
        <w:rPr>
          <w:rFonts w:asciiTheme="minorHAnsi" w:hAnsiTheme="minorHAnsi" w:hint="eastAsia"/>
          <w:color w:val="auto"/>
          <w:sz w:val="28"/>
          <w:rtl/>
        </w:rPr>
        <w:t>پذ</w:t>
      </w:r>
      <w:r w:rsidRPr="00311796">
        <w:rPr>
          <w:rFonts w:asciiTheme="minorHAnsi" w:hAnsiTheme="minorHAnsi" w:hint="cs"/>
          <w:color w:val="auto"/>
          <w:sz w:val="28"/>
          <w:rtl/>
        </w:rPr>
        <w:t>ی</w:t>
      </w:r>
      <w:r w:rsidRPr="00311796">
        <w:rPr>
          <w:rFonts w:asciiTheme="minorHAnsi" w:hAnsiTheme="minorHAnsi" w:hint="eastAsia"/>
          <w:color w:val="auto"/>
          <w:sz w:val="28"/>
          <w:rtl/>
        </w:rPr>
        <w:t>رد</w:t>
      </w:r>
      <w:r w:rsidRPr="00311796">
        <w:rPr>
          <w:rFonts w:asciiTheme="minorHAnsi" w:hAnsiTheme="minorHAnsi" w:hint="cs"/>
          <w:color w:val="auto"/>
          <w:sz w:val="28"/>
          <w:rtl/>
        </w:rPr>
        <w:t>؛</w:t>
      </w:r>
    </w:p>
    <w:p w:rsidR="00311796" w:rsidRPr="00311796" w:rsidRDefault="00311796" w:rsidP="00E3797E">
      <w:pPr>
        <w:ind w:left="720"/>
        <w:jc w:val="both"/>
        <w:rPr>
          <w:rFonts w:asciiTheme="minorHAnsi" w:hAnsiTheme="minorHAnsi"/>
          <w:color w:val="auto"/>
          <w:sz w:val="28"/>
          <w:rtl/>
        </w:rPr>
      </w:pPr>
      <w:r w:rsidRPr="00311796">
        <w:rPr>
          <w:rFonts w:asciiTheme="minorHAnsi" w:hAnsiTheme="minorHAnsi" w:hint="cs"/>
          <w:color w:val="auto"/>
          <w:sz w:val="28"/>
          <w:rtl/>
        </w:rPr>
        <w:t xml:space="preserve">در </w:t>
      </w:r>
      <w:r w:rsidRPr="00311796">
        <w:rPr>
          <w:rFonts w:asciiTheme="minorHAnsi" w:hAnsiTheme="minorHAnsi"/>
          <w:color w:val="auto"/>
          <w:sz w:val="28"/>
          <w:rtl/>
        </w:rPr>
        <w:t>دوره‌ا</w:t>
      </w:r>
      <w:r w:rsidRPr="00311796">
        <w:rPr>
          <w:rFonts w:asciiTheme="minorHAnsi" w:hAnsiTheme="minorHAnsi" w:hint="cs"/>
          <w:color w:val="auto"/>
          <w:sz w:val="28"/>
          <w:rtl/>
        </w:rPr>
        <w:t xml:space="preserve">ی وی را توثیق کرده؛ </w:t>
      </w:r>
      <w:r w:rsidRPr="00311796">
        <w:rPr>
          <w:rFonts w:asciiTheme="minorHAnsi" w:hAnsiTheme="minorHAnsi"/>
          <w:color w:val="auto"/>
          <w:sz w:val="28"/>
          <w:rtl/>
        </w:rPr>
        <w:t>همان‌گونه</w:t>
      </w:r>
      <w:r w:rsidRPr="00311796">
        <w:rPr>
          <w:rFonts w:asciiTheme="minorHAnsi" w:hAnsiTheme="minorHAnsi" w:hint="cs"/>
          <w:color w:val="auto"/>
          <w:sz w:val="28"/>
          <w:rtl/>
        </w:rPr>
        <w:t xml:space="preserve"> که در «رجال» آمده است؛</w:t>
      </w:r>
    </w:p>
    <w:p w:rsidR="00311796" w:rsidRPr="00311796" w:rsidRDefault="00311796" w:rsidP="00E3797E">
      <w:pPr>
        <w:ind w:left="720"/>
        <w:jc w:val="both"/>
        <w:rPr>
          <w:rFonts w:asciiTheme="minorHAnsi" w:hAnsiTheme="minorHAnsi"/>
          <w:color w:val="auto"/>
          <w:sz w:val="28"/>
          <w:rtl/>
        </w:rPr>
      </w:pPr>
      <w:r w:rsidRPr="00311796">
        <w:rPr>
          <w:rFonts w:asciiTheme="minorHAnsi" w:hAnsiTheme="minorHAnsi" w:hint="cs"/>
          <w:color w:val="auto"/>
          <w:sz w:val="28"/>
          <w:rtl/>
        </w:rPr>
        <w:t>و در «استبصار» وی را تضعیف کرده است.</w:t>
      </w:r>
    </w:p>
    <w:p w:rsidR="00311796" w:rsidRPr="00311796" w:rsidRDefault="00311796" w:rsidP="00311796">
      <w:pPr>
        <w:jc w:val="both"/>
        <w:rPr>
          <w:rFonts w:asciiTheme="minorHAnsi" w:hAnsiTheme="minorHAnsi"/>
          <w:color w:val="auto"/>
          <w:sz w:val="28"/>
          <w:rtl/>
        </w:rPr>
      </w:pPr>
      <w:r w:rsidRPr="00311796">
        <w:rPr>
          <w:rFonts w:asciiTheme="minorHAnsi" w:hAnsiTheme="minorHAnsi" w:hint="cs"/>
          <w:color w:val="auto"/>
          <w:sz w:val="28"/>
          <w:rtl/>
        </w:rPr>
        <w:t xml:space="preserve">درنتیجه اینکه توثیق، نظر نهایی «شیخ طوسی» باشد، ثابت </w:t>
      </w:r>
      <w:r w:rsidRPr="00311796">
        <w:rPr>
          <w:rFonts w:asciiTheme="minorHAnsi" w:hAnsiTheme="minorHAnsi"/>
          <w:color w:val="auto"/>
          <w:sz w:val="28"/>
          <w:rtl/>
        </w:rPr>
        <w:t>نم</w:t>
      </w:r>
      <w:r w:rsidRPr="00311796">
        <w:rPr>
          <w:rFonts w:asciiTheme="minorHAnsi" w:hAnsiTheme="minorHAnsi" w:hint="cs"/>
          <w:color w:val="auto"/>
          <w:sz w:val="28"/>
          <w:rtl/>
        </w:rPr>
        <w:t>ی‌</w:t>
      </w:r>
      <w:r w:rsidRPr="00311796">
        <w:rPr>
          <w:rFonts w:asciiTheme="minorHAnsi" w:hAnsiTheme="minorHAnsi" w:hint="eastAsia"/>
          <w:color w:val="auto"/>
          <w:sz w:val="28"/>
          <w:rtl/>
        </w:rPr>
        <w:t>شود</w:t>
      </w:r>
      <w:r w:rsidRPr="00311796">
        <w:rPr>
          <w:rFonts w:asciiTheme="minorHAnsi" w:hAnsiTheme="minorHAnsi" w:hint="cs"/>
          <w:color w:val="auto"/>
          <w:sz w:val="28"/>
          <w:rtl/>
        </w:rPr>
        <w:t>.</w:t>
      </w:r>
    </w:p>
    <w:p w:rsidR="00311796" w:rsidRPr="00311796" w:rsidRDefault="00311796" w:rsidP="00311796">
      <w:pPr>
        <w:jc w:val="both"/>
        <w:rPr>
          <w:rFonts w:asciiTheme="minorHAnsi" w:hAnsiTheme="minorHAnsi"/>
          <w:color w:val="auto"/>
          <w:sz w:val="28"/>
          <w:rtl/>
        </w:rPr>
      </w:pPr>
      <w:r w:rsidRPr="00311796">
        <w:rPr>
          <w:rFonts w:asciiTheme="minorHAnsi" w:hAnsiTheme="minorHAnsi" w:hint="cs"/>
          <w:color w:val="auto"/>
          <w:sz w:val="28"/>
          <w:rtl/>
        </w:rPr>
        <w:lastRenderedPageBreak/>
        <w:t xml:space="preserve">علاوه بر این دأب «ابن داود» این بوده است که در میان مطالب علمای قبل، هر مطلبی را که مربوط به توثیق یا تضعیف بوده، ذکر </w:t>
      </w:r>
      <w:r w:rsidRPr="00311796">
        <w:rPr>
          <w:rFonts w:asciiTheme="minorHAnsi" w:hAnsiTheme="minorHAnsi"/>
          <w:color w:val="auto"/>
          <w:sz w:val="28"/>
          <w:rtl/>
        </w:rPr>
        <w:t>م</w:t>
      </w:r>
      <w:r w:rsidRPr="00311796">
        <w:rPr>
          <w:rFonts w:asciiTheme="minorHAnsi" w:hAnsiTheme="minorHAnsi" w:hint="cs"/>
          <w:color w:val="auto"/>
          <w:sz w:val="28"/>
          <w:rtl/>
        </w:rPr>
        <w:t>ی‌</w:t>
      </w:r>
      <w:r w:rsidRPr="00311796">
        <w:rPr>
          <w:rFonts w:asciiTheme="minorHAnsi" w:hAnsiTheme="minorHAnsi" w:hint="eastAsia"/>
          <w:color w:val="auto"/>
          <w:sz w:val="28"/>
          <w:rtl/>
        </w:rPr>
        <w:t>کرده</w:t>
      </w:r>
      <w:r w:rsidRPr="00311796">
        <w:rPr>
          <w:rFonts w:asciiTheme="minorHAnsi" w:hAnsiTheme="minorHAnsi" w:hint="cs"/>
          <w:color w:val="auto"/>
          <w:sz w:val="28"/>
          <w:rtl/>
        </w:rPr>
        <w:t xml:space="preserve"> است؛ اما با اینکه وی </w:t>
      </w:r>
      <w:r w:rsidRPr="00311796">
        <w:rPr>
          <w:rFonts w:asciiTheme="minorHAnsi" w:hAnsiTheme="minorHAnsi"/>
          <w:color w:val="auto"/>
          <w:sz w:val="28"/>
          <w:rtl/>
        </w:rPr>
        <w:t>م</w:t>
      </w:r>
      <w:r w:rsidRPr="00311796">
        <w:rPr>
          <w:rFonts w:asciiTheme="minorHAnsi" w:hAnsiTheme="minorHAnsi" w:hint="cs"/>
          <w:color w:val="auto"/>
          <w:sz w:val="28"/>
          <w:rtl/>
        </w:rPr>
        <w:t>ی‌</w:t>
      </w:r>
      <w:r w:rsidRPr="00311796">
        <w:rPr>
          <w:rFonts w:asciiTheme="minorHAnsi" w:hAnsiTheme="minorHAnsi" w:hint="eastAsia"/>
          <w:color w:val="auto"/>
          <w:sz w:val="28"/>
          <w:rtl/>
        </w:rPr>
        <w:t>گو</w:t>
      </w:r>
      <w:r w:rsidRPr="00311796">
        <w:rPr>
          <w:rFonts w:asciiTheme="minorHAnsi" w:hAnsiTheme="minorHAnsi" w:hint="cs"/>
          <w:color w:val="auto"/>
          <w:sz w:val="28"/>
          <w:rtl/>
        </w:rPr>
        <w:t>ی</w:t>
      </w:r>
      <w:r w:rsidRPr="00311796">
        <w:rPr>
          <w:rFonts w:asciiTheme="minorHAnsi" w:hAnsiTheme="minorHAnsi" w:hint="eastAsia"/>
          <w:color w:val="auto"/>
          <w:sz w:val="28"/>
          <w:rtl/>
        </w:rPr>
        <w:t>د</w:t>
      </w:r>
      <w:r w:rsidRPr="00311796">
        <w:rPr>
          <w:rFonts w:asciiTheme="minorHAnsi" w:hAnsiTheme="minorHAnsi" w:hint="cs"/>
          <w:color w:val="auto"/>
          <w:sz w:val="28"/>
          <w:rtl/>
        </w:rPr>
        <w:t xml:space="preserve"> که «رجال شیخ طوسی» را به خط خودش در اختیار دارم، توثیقی از «شیخ طوسی» نسبت به «سهل بن زیاد» نقل </w:t>
      </w:r>
      <w:r w:rsidRPr="00311796">
        <w:rPr>
          <w:rFonts w:asciiTheme="minorHAnsi" w:hAnsiTheme="minorHAnsi"/>
          <w:color w:val="auto"/>
          <w:sz w:val="28"/>
          <w:rtl/>
        </w:rPr>
        <w:t>نم</w:t>
      </w:r>
      <w:r w:rsidRPr="00311796">
        <w:rPr>
          <w:rFonts w:asciiTheme="minorHAnsi" w:hAnsiTheme="minorHAnsi" w:hint="cs"/>
          <w:color w:val="auto"/>
          <w:sz w:val="28"/>
          <w:rtl/>
        </w:rPr>
        <w:t>ی‌</w:t>
      </w:r>
      <w:r w:rsidRPr="00311796">
        <w:rPr>
          <w:rFonts w:asciiTheme="minorHAnsi" w:hAnsiTheme="minorHAnsi" w:hint="eastAsia"/>
          <w:color w:val="auto"/>
          <w:sz w:val="28"/>
          <w:rtl/>
        </w:rPr>
        <w:t>کند</w:t>
      </w:r>
      <w:r w:rsidRPr="00311796">
        <w:rPr>
          <w:rFonts w:asciiTheme="minorHAnsi" w:hAnsiTheme="minorHAnsi" w:hint="cs"/>
          <w:color w:val="auto"/>
          <w:sz w:val="28"/>
          <w:rtl/>
        </w:rPr>
        <w:t xml:space="preserve">. درنتیجه به احتمال زیاد در </w:t>
      </w:r>
      <w:r w:rsidRPr="00311796">
        <w:rPr>
          <w:rFonts w:asciiTheme="minorHAnsi" w:hAnsiTheme="minorHAnsi"/>
          <w:color w:val="auto"/>
          <w:sz w:val="28"/>
          <w:rtl/>
        </w:rPr>
        <w:t>نسخه‌ا</w:t>
      </w:r>
      <w:r w:rsidRPr="00311796">
        <w:rPr>
          <w:rFonts w:asciiTheme="minorHAnsi" w:hAnsiTheme="minorHAnsi" w:hint="cs"/>
          <w:color w:val="auto"/>
          <w:sz w:val="28"/>
          <w:rtl/>
        </w:rPr>
        <w:t>ی که در اختیار «ابن داود» بوده است، لفظ «ثقه» وجود نداشته است.</w:t>
      </w:r>
    </w:p>
    <w:p w:rsidR="00311796" w:rsidRPr="00E3797E" w:rsidRDefault="00311796" w:rsidP="00311796">
      <w:pPr>
        <w:jc w:val="both"/>
        <w:rPr>
          <w:rFonts w:asciiTheme="minorHAnsi" w:hAnsiTheme="minorHAnsi" w:cs="B Titr"/>
          <w:color w:val="auto"/>
          <w:sz w:val="24"/>
          <w:szCs w:val="24"/>
          <w:rtl/>
        </w:rPr>
      </w:pPr>
      <w:r w:rsidRPr="00E3797E">
        <w:rPr>
          <w:rFonts w:asciiTheme="minorHAnsi" w:hAnsiTheme="minorHAnsi" w:cs="B Titr" w:hint="cs"/>
          <w:color w:val="auto"/>
          <w:sz w:val="24"/>
          <w:szCs w:val="24"/>
          <w:rtl/>
        </w:rPr>
        <w:t>2. کثرت روایت «شیخ طوسی» و دیگر فقها از «سهل بن زیاد» و اشکال سندی نگرفته به این روایات.</w:t>
      </w:r>
    </w:p>
    <w:p w:rsidR="00311796" w:rsidRPr="003C213A" w:rsidRDefault="00311796" w:rsidP="00634270">
      <w:pPr>
        <w:jc w:val="both"/>
        <w:rPr>
          <w:rtl/>
        </w:rPr>
      </w:pPr>
      <w:r w:rsidRPr="00E3797E">
        <w:rPr>
          <w:rFonts w:asciiTheme="minorHAnsi" w:hAnsiTheme="minorHAnsi" w:cs="B Titr" w:hint="cs"/>
          <w:color w:val="auto"/>
          <w:sz w:val="24"/>
          <w:szCs w:val="24"/>
          <w:rtl/>
        </w:rPr>
        <w:t>نقد:</w:t>
      </w:r>
      <w:r w:rsidRPr="003C213A">
        <w:rPr>
          <w:rFonts w:hint="cs"/>
          <w:rtl/>
        </w:rPr>
        <w:t xml:space="preserve"> گاهی روایت به عنوان مؤید ذکر </w:t>
      </w:r>
      <w:r w:rsidRPr="003C213A">
        <w:rPr>
          <w:rtl/>
        </w:rPr>
        <w:t>م</w:t>
      </w:r>
      <w:r w:rsidRPr="003C213A">
        <w:rPr>
          <w:rFonts w:hint="cs"/>
          <w:rtl/>
        </w:rPr>
        <w:t>ی‌</w:t>
      </w:r>
      <w:r w:rsidRPr="003C213A">
        <w:rPr>
          <w:rFonts w:hint="eastAsia"/>
          <w:rtl/>
        </w:rPr>
        <w:t>شود</w:t>
      </w:r>
      <w:r w:rsidRPr="003C213A">
        <w:rPr>
          <w:rFonts w:hint="cs"/>
          <w:rtl/>
        </w:rPr>
        <w:t xml:space="preserve"> که در این صورت وثاقت راوی ثابت </w:t>
      </w:r>
      <w:r w:rsidRPr="003C213A">
        <w:rPr>
          <w:rtl/>
        </w:rPr>
        <w:t>نم</w:t>
      </w:r>
      <w:r w:rsidRPr="003C213A">
        <w:rPr>
          <w:rFonts w:hint="cs"/>
          <w:rtl/>
        </w:rPr>
        <w:t>ی‌</w:t>
      </w:r>
      <w:r w:rsidRPr="003C213A">
        <w:rPr>
          <w:rFonts w:hint="eastAsia"/>
          <w:rtl/>
        </w:rPr>
        <w:t>شود</w:t>
      </w:r>
      <w:r w:rsidRPr="003C213A">
        <w:rPr>
          <w:rFonts w:hint="cs"/>
          <w:rtl/>
        </w:rPr>
        <w:t xml:space="preserve">. برای اثبات وثاقت یک راوی باید به دنبال روایتی از او بود که در فتوا تأثیرگذار باشد و منتقدین به آن ایراد سندی وارد نکرده باشند. در این صورت مشخص </w:t>
      </w:r>
      <w:r w:rsidRPr="003C213A">
        <w:rPr>
          <w:rtl/>
        </w:rPr>
        <w:t>م</w:t>
      </w:r>
      <w:r w:rsidRPr="003C213A">
        <w:rPr>
          <w:rFonts w:hint="cs"/>
          <w:rtl/>
        </w:rPr>
        <w:t>ی‌</w:t>
      </w:r>
      <w:r w:rsidRPr="003C213A">
        <w:rPr>
          <w:rFonts w:hint="eastAsia"/>
          <w:rtl/>
        </w:rPr>
        <w:t>شود</w:t>
      </w:r>
      <w:r w:rsidRPr="003C213A">
        <w:rPr>
          <w:rFonts w:hint="cs"/>
          <w:rtl/>
        </w:rPr>
        <w:t xml:space="preserve"> که راوی نزد منتقدین ثقه بوده است. تعداد این روایات نیز باید زیاد باشد، زیرا در نقل یک روایت این احتمال وجود دارد که به خاطر وجود </w:t>
      </w:r>
      <w:r w:rsidRPr="003C213A">
        <w:rPr>
          <w:rtl/>
        </w:rPr>
        <w:t>قر</w:t>
      </w:r>
      <w:r w:rsidRPr="003C213A">
        <w:rPr>
          <w:rFonts w:hint="cs"/>
          <w:rtl/>
        </w:rPr>
        <w:t>ی</w:t>
      </w:r>
      <w:r w:rsidRPr="003C213A">
        <w:rPr>
          <w:rFonts w:hint="eastAsia"/>
          <w:rtl/>
        </w:rPr>
        <w:t>نه‌ا</w:t>
      </w:r>
      <w:r w:rsidRPr="003C213A">
        <w:rPr>
          <w:rFonts w:hint="cs"/>
          <w:rtl/>
        </w:rPr>
        <w:t>ی این روایت نقل شده است.</w:t>
      </w:r>
    </w:p>
    <w:p w:rsidR="00311796" w:rsidRPr="00311796" w:rsidRDefault="00311796" w:rsidP="00311796">
      <w:pPr>
        <w:jc w:val="both"/>
        <w:rPr>
          <w:rFonts w:asciiTheme="minorHAnsi" w:hAnsiTheme="minorHAnsi"/>
          <w:color w:val="auto"/>
          <w:sz w:val="28"/>
          <w:rtl/>
        </w:rPr>
      </w:pPr>
      <w:r w:rsidRPr="00311796">
        <w:rPr>
          <w:rFonts w:asciiTheme="minorHAnsi" w:hAnsiTheme="minorHAnsi" w:hint="cs"/>
          <w:color w:val="auto"/>
          <w:sz w:val="28"/>
          <w:rtl/>
        </w:rPr>
        <w:t>چنین مطلبی در مورد «سهل بن زیاد» صادق نیست. گرچه روایات او بیش از 2000 روایت است؛ اما بسیاری از روایات او در فتوا تأثیرگذار نیستند و تعداد روایات تکراری نیز بیش از 1000 روایت است.</w:t>
      </w:r>
    </w:p>
    <w:p w:rsidR="00311796" w:rsidRPr="003C213A" w:rsidRDefault="00311796" w:rsidP="00634270">
      <w:pPr>
        <w:jc w:val="both"/>
        <w:rPr>
          <w:rtl/>
        </w:rPr>
      </w:pPr>
      <w:r w:rsidRPr="003C213A">
        <w:rPr>
          <w:rFonts w:hint="cs"/>
          <w:rtl/>
        </w:rPr>
        <w:t xml:space="preserve">در روایاتی از «سهل بن زیاد» که در اول باب ذکر </w:t>
      </w:r>
      <w:r w:rsidRPr="003C213A">
        <w:rPr>
          <w:rtl/>
        </w:rPr>
        <w:t>شده‌اند</w:t>
      </w:r>
      <w:r w:rsidRPr="003C213A">
        <w:rPr>
          <w:rFonts w:hint="cs"/>
          <w:rtl/>
        </w:rPr>
        <w:t xml:space="preserve"> و در فتوا نیز تأثیرگذار بوده و متفرده هستند، مطلبی یافت نشد که به خاطر آن گفته شود مشهور علمای قدیم که در آن مسئله نظر مخالف </w:t>
      </w:r>
      <w:r w:rsidRPr="003C213A">
        <w:rPr>
          <w:rtl/>
        </w:rPr>
        <w:t>داشته‌اند</w:t>
      </w:r>
      <w:r w:rsidRPr="003C213A">
        <w:rPr>
          <w:rFonts w:hint="cs"/>
          <w:rtl/>
        </w:rPr>
        <w:t xml:space="preserve">، «سهل بن زیاد» را قبول </w:t>
      </w:r>
      <w:r w:rsidRPr="003C213A">
        <w:rPr>
          <w:rtl/>
        </w:rPr>
        <w:t>داشته‌اند</w:t>
      </w:r>
      <w:r w:rsidRPr="003C213A">
        <w:rPr>
          <w:rFonts w:hint="cs"/>
          <w:rtl/>
        </w:rPr>
        <w:t>؛ اما عکس این مطلب صادق است: روایت «سهل بن زیاد» در مسئله «ظهار با یمین» روایتی است که در فتوا تأثیرگذار است و «شیخ طوسی» به آن اشکال سندی گرفته است.</w:t>
      </w:r>
      <w:r w:rsidRPr="00C81E32">
        <w:rPr>
          <w:vertAlign w:val="superscript"/>
          <w:rtl/>
        </w:rPr>
        <w:footnoteReference w:id="396"/>
      </w:r>
    </w:p>
    <w:p w:rsidR="00311796" w:rsidRPr="00E3797E" w:rsidRDefault="00311796" w:rsidP="00311796">
      <w:pPr>
        <w:jc w:val="both"/>
        <w:rPr>
          <w:rFonts w:asciiTheme="minorHAnsi" w:hAnsiTheme="minorHAnsi" w:cs="B Titr"/>
          <w:color w:val="auto"/>
          <w:sz w:val="24"/>
          <w:szCs w:val="24"/>
          <w:rtl/>
        </w:rPr>
      </w:pPr>
      <w:r w:rsidRPr="00E3797E">
        <w:rPr>
          <w:rFonts w:asciiTheme="minorHAnsi" w:hAnsiTheme="minorHAnsi" w:cs="B Titr" w:hint="cs"/>
          <w:color w:val="auto"/>
          <w:sz w:val="24"/>
          <w:szCs w:val="24"/>
          <w:rtl/>
        </w:rPr>
        <w:t xml:space="preserve">3. ذکر راوی در بین اصحاب «امام جواد»، «امام هادی» و «امام حسن عسکری» </w:t>
      </w:r>
      <w:r w:rsidRPr="00E3797E">
        <w:rPr>
          <w:rFonts w:asciiTheme="minorHAnsi" w:hAnsiTheme="minorHAnsi" w:cs="B Titr"/>
          <w:color w:val="auto"/>
          <w:sz w:val="24"/>
          <w:szCs w:val="24"/>
          <w:rtl/>
        </w:rPr>
        <w:t>عل</w:t>
      </w:r>
      <w:r w:rsidRPr="00E3797E">
        <w:rPr>
          <w:rFonts w:asciiTheme="minorHAnsi" w:hAnsiTheme="minorHAnsi" w:cs="B Titr" w:hint="cs"/>
          <w:color w:val="auto"/>
          <w:sz w:val="24"/>
          <w:szCs w:val="24"/>
          <w:rtl/>
        </w:rPr>
        <w:t>ی</w:t>
      </w:r>
      <w:r w:rsidRPr="00E3797E">
        <w:rPr>
          <w:rFonts w:asciiTheme="minorHAnsi" w:hAnsiTheme="minorHAnsi" w:cs="B Titr" w:hint="eastAsia"/>
          <w:color w:val="auto"/>
          <w:sz w:val="24"/>
          <w:szCs w:val="24"/>
          <w:rtl/>
        </w:rPr>
        <w:t>هم‌السلام</w:t>
      </w:r>
      <w:r w:rsidRPr="00E3797E">
        <w:rPr>
          <w:rFonts w:asciiTheme="minorHAnsi" w:hAnsiTheme="minorHAnsi" w:cs="B Titr" w:hint="cs"/>
          <w:color w:val="auto"/>
          <w:sz w:val="24"/>
          <w:szCs w:val="24"/>
          <w:rtl/>
        </w:rPr>
        <w:t xml:space="preserve"> و مکاتبه با «امام حسن عسکری علیه‌السلام» با </w:t>
      </w:r>
      <w:r w:rsidRPr="00E3797E">
        <w:rPr>
          <w:rFonts w:asciiTheme="minorHAnsi" w:hAnsiTheme="minorHAnsi" w:cs="B Titr"/>
          <w:color w:val="auto"/>
          <w:sz w:val="24"/>
          <w:szCs w:val="24"/>
          <w:rtl/>
        </w:rPr>
        <w:t>واسطه‌</w:t>
      </w:r>
      <w:r w:rsidRPr="00E3797E">
        <w:rPr>
          <w:rFonts w:asciiTheme="minorHAnsi" w:hAnsiTheme="minorHAnsi" w:cs="B Titr" w:hint="cs"/>
          <w:color w:val="auto"/>
          <w:sz w:val="24"/>
          <w:szCs w:val="24"/>
          <w:rtl/>
        </w:rPr>
        <w:t>ی «محمد بن عبدالحمید عطار» که راوی عادی نبوده است.</w:t>
      </w:r>
    </w:p>
    <w:p w:rsidR="00311796" w:rsidRPr="003C213A" w:rsidRDefault="00311796" w:rsidP="00634270">
      <w:pPr>
        <w:jc w:val="both"/>
        <w:rPr>
          <w:rtl/>
        </w:rPr>
      </w:pPr>
      <w:r w:rsidRPr="00E3797E">
        <w:rPr>
          <w:rFonts w:asciiTheme="minorHAnsi" w:hAnsiTheme="minorHAnsi" w:cs="B Titr" w:hint="cs"/>
          <w:color w:val="auto"/>
          <w:sz w:val="24"/>
          <w:szCs w:val="24"/>
          <w:rtl/>
        </w:rPr>
        <w:t>نقد:</w:t>
      </w:r>
      <w:r w:rsidRPr="003C213A">
        <w:rPr>
          <w:rFonts w:hint="cs"/>
          <w:rtl/>
        </w:rPr>
        <w:t xml:space="preserve"> </w:t>
      </w:r>
      <w:r w:rsidRPr="003C213A">
        <w:rPr>
          <w:rtl/>
        </w:rPr>
        <w:t>ا</w:t>
      </w:r>
      <w:r w:rsidRPr="003C213A">
        <w:rPr>
          <w:rFonts w:hint="cs"/>
          <w:rtl/>
        </w:rPr>
        <w:t>ی</w:t>
      </w:r>
      <w:r w:rsidRPr="003C213A">
        <w:rPr>
          <w:rFonts w:hint="eastAsia"/>
          <w:rtl/>
        </w:rPr>
        <w:t>ن‌گونه</w:t>
      </w:r>
      <w:r w:rsidRPr="003C213A">
        <w:rPr>
          <w:rFonts w:hint="cs"/>
          <w:rtl/>
        </w:rPr>
        <w:t xml:space="preserve"> نیست که هر کسی که با امام علیه‌السلام مکاتبه کرد، یا مکاتبه را با </w:t>
      </w:r>
      <w:r w:rsidRPr="003C213A">
        <w:rPr>
          <w:rtl/>
        </w:rPr>
        <w:t>واسطه‌</w:t>
      </w:r>
      <w:r w:rsidRPr="003C213A">
        <w:rPr>
          <w:rFonts w:hint="cs"/>
          <w:rtl/>
        </w:rPr>
        <w:t>ی شخصی که ثقه باشد، انجام دهد، خودش نیز ثقه باشد</w:t>
      </w:r>
      <w:r w:rsidRPr="003C213A">
        <w:rPr>
          <w:rtl/>
        </w:rPr>
        <w:t xml:space="preserve">؛ </w:t>
      </w:r>
      <w:r w:rsidRPr="003C213A">
        <w:rPr>
          <w:rFonts w:hint="cs"/>
          <w:rtl/>
        </w:rPr>
        <w:t xml:space="preserve">مانند اینکه کسی از شخصی که مورد اطمینان و ثقه است درخواست کند که نظر مرجع را جویا شود که این مطلب نشان </w:t>
      </w:r>
      <w:r w:rsidRPr="003C213A">
        <w:rPr>
          <w:rtl/>
        </w:rPr>
        <w:t>نم</w:t>
      </w:r>
      <w:r w:rsidRPr="003C213A">
        <w:rPr>
          <w:rFonts w:hint="cs"/>
          <w:rtl/>
        </w:rPr>
        <w:t>ی‌</w:t>
      </w:r>
      <w:r w:rsidRPr="003C213A">
        <w:rPr>
          <w:rFonts w:hint="eastAsia"/>
          <w:rtl/>
        </w:rPr>
        <w:t>دهد</w:t>
      </w:r>
      <w:r w:rsidRPr="003C213A">
        <w:rPr>
          <w:rFonts w:hint="cs"/>
          <w:rtl/>
        </w:rPr>
        <w:t xml:space="preserve"> که خود شخص نیز ثقه است.</w:t>
      </w:r>
    </w:p>
    <w:p w:rsidR="00311796" w:rsidRPr="00311796" w:rsidRDefault="00311796" w:rsidP="00311796">
      <w:pPr>
        <w:jc w:val="both"/>
        <w:rPr>
          <w:rFonts w:asciiTheme="minorHAnsi" w:hAnsiTheme="minorHAnsi"/>
          <w:color w:val="auto"/>
          <w:sz w:val="28"/>
          <w:rtl/>
        </w:rPr>
      </w:pPr>
      <w:r w:rsidRPr="00311796">
        <w:rPr>
          <w:rFonts w:asciiTheme="minorHAnsi" w:hAnsiTheme="minorHAnsi" w:hint="cs"/>
          <w:color w:val="auto"/>
          <w:sz w:val="28"/>
          <w:rtl/>
        </w:rPr>
        <w:t xml:space="preserve">دأب ائمه علیهم‌السلام و نواب این نبوده است که اگر سائل انسان ضعیفی بوده است، جواب او را ندهند و صرفاً به اجلاء پاسخ دهند. حتی بعضی از سائلین از شیعیان نبودند و ائمه </w:t>
      </w:r>
      <w:r w:rsidRPr="00311796">
        <w:rPr>
          <w:rFonts w:asciiTheme="minorHAnsi" w:hAnsiTheme="minorHAnsi"/>
          <w:color w:val="auto"/>
          <w:sz w:val="28"/>
          <w:rtl/>
        </w:rPr>
        <w:t>عل</w:t>
      </w:r>
      <w:r w:rsidRPr="00311796">
        <w:rPr>
          <w:rFonts w:asciiTheme="minorHAnsi" w:hAnsiTheme="minorHAnsi" w:hint="cs"/>
          <w:color w:val="auto"/>
          <w:sz w:val="28"/>
          <w:rtl/>
        </w:rPr>
        <w:t>ی</w:t>
      </w:r>
      <w:r w:rsidRPr="00311796">
        <w:rPr>
          <w:rFonts w:asciiTheme="minorHAnsi" w:hAnsiTheme="minorHAnsi" w:hint="eastAsia"/>
          <w:color w:val="auto"/>
          <w:sz w:val="28"/>
          <w:rtl/>
        </w:rPr>
        <w:t>هم‌السلام</w:t>
      </w:r>
      <w:r w:rsidRPr="00311796">
        <w:rPr>
          <w:rFonts w:asciiTheme="minorHAnsi" w:hAnsiTheme="minorHAnsi" w:hint="cs"/>
          <w:color w:val="auto"/>
          <w:sz w:val="28"/>
          <w:rtl/>
        </w:rPr>
        <w:t xml:space="preserve"> جوابی از روی تقیه به آنها </w:t>
      </w:r>
      <w:r w:rsidRPr="00311796">
        <w:rPr>
          <w:rFonts w:asciiTheme="minorHAnsi" w:hAnsiTheme="minorHAnsi"/>
          <w:color w:val="auto"/>
          <w:sz w:val="28"/>
          <w:rtl/>
        </w:rPr>
        <w:t>م</w:t>
      </w:r>
      <w:r w:rsidRPr="00311796">
        <w:rPr>
          <w:rFonts w:asciiTheme="minorHAnsi" w:hAnsiTheme="minorHAnsi" w:hint="cs"/>
          <w:color w:val="auto"/>
          <w:sz w:val="28"/>
          <w:rtl/>
        </w:rPr>
        <w:t>ی‌</w:t>
      </w:r>
      <w:r w:rsidRPr="00311796">
        <w:rPr>
          <w:rFonts w:asciiTheme="minorHAnsi" w:hAnsiTheme="minorHAnsi" w:hint="eastAsia"/>
          <w:color w:val="auto"/>
          <w:sz w:val="28"/>
          <w:rtl/>
        </w:rPr>
        <w:t>داده‌اند</w:t>
      </w:r>
      <w:r w:rsidRPr="00311796">
        <w:rPr>
          <w:rFonts w:asciiTheme="minorHAnsi" w:hAnsiTheme="minorHAnsi" w:hint="cs"/>
          <w:color w:val="auto"/>
          <w:sz w:val="28"/>
          <w:rtl/>
        </w:rPr>
        <w:t>.</w:t>
      </w:r>
    </w:p>
    <w:p w:rsidR="00311796" w:rsidRPr="00E3797E" w:rsidRDefault="00311796" w:rsidP="00634270">
      <w:pPr>
        <w:jc w:val="both"/>
        <w:rPr>
          <w:rFonts w:asciiTheme="minorHAnsi" w:hAnsiTheme="minorHAnsi" w:cs="B Titr"/>
          <w:color w:val="auto"/>
          <w:sz w:val="24"/>
          <w:szCs w:val="24"/>
          <w:rtl/>
        </w:rPr>
      </w:pPr>
      <w:r w:rsidRPr="00E3797E">
        <w:rPr>
          <w:rFonts w:asciiTheme="minorHAnsi" w:hAnsiTheme="minorHAnsi" w:cs="B Titr" w:hint="cs"/>
          <w:color w:val="auto"/>
          <w:sz w:val="24"/>
          <w:szCs w:val="24"/>
          <w:rtl/>
        </w:rPr>
        <w:t>4. کثرت روایت اجلاء.</w:t>
      </w:r>
    </w:p>
    <w:p w:rsidR="00311796" w:rsidRPr="00E3797E" w:rsidRDefault="00311796" w:rsidP="00634270">
      <w:pPr>
        <w:jc w:val="both"/>
        <w:rPr>
          <w:rFonts w:asciiTheme="minorHAnsi" w:hAnsiTheme="minorHAnsi" w:cs="B Titr"/>
          <w:color w:val="auto"/>
          <w:sz w:val="24"/>
          <w:szCs w:val="24"/>
          <w:rtl/>
        </w:rPr>
      </w:pPr>
      <w:r w:rsidRPr="00E3797E">
        <w:rPr>
          <w:rFonts w:asciiTheme="minorHAnsi" w:hAnsiTheme="minorHAnsi" w:cs="B Titr" w:hint="cs"/>
          <w:color w:val="auto"/>
          <w:sz w:val="24"/>
          <w:szCs w:val="24"/>
          <w:rtl/>
        </w:rPr>
        <w:t>نقد:</w:t>
      </w:r>
    </w:p>
    <w:p w:rsidR="00311796" w:rsidRPr="003C213A" w:rsidRDefault="00311796" w:rsidP="00634270">
      <w:pPr>
        <w:jc w:val="both"/>
        <w:rPr>
          <w:rtl/>
        </w:rPr>
      </w:pPr>
      <w:r w:rsidRPr="00E3797E">
        <w:rPr>
          <w:rFonts w:asciiTheme="minorHAnsi" w:hAnsiTheme="minorHAnsi" w:cs="B Titr" w:hint="cs"/>
          <w:color w:val="auto"/>
          <w:sz w:val="24"/>
          <w:szCs w:val="24"/>
          <w:rtl/>
        </w:rPr>
        <w:t>الف)</w:t>
      </w:r>
      <w:r w:rsidRPr="003C213A">
        <w:rPr>
          <w:rFonts w:hint="cs"/>
          <w:rtl/>
        </w:rPr>
        <w:t xml:space="preserve"> «سهل بن زیاد» کثرت روایت اجلاء دارد. وی 2304 روایت دارد که این راویان از وی نقل روایت </w:t>
      </w:r>
      <w:r w:rsidRPr="003C213A">
        <w:rPr>
          <w:rtl/>
        </w:rPr>
        <w:t>داشته‌اند</w:t>
      </w:r>
      <w:r w:rsidRPr="003C213A">
        <w:rPr>
          <w:rFonts w:hint="cs"/>
          <w:rtl/>
        </w:rPr>
        <w:t>:</w:t>
      </w:r>
    </w:p>
    <w:p w:rsidR="00311796" w:rsidRPr="003C213A" w:rsidRDefault="00311796" w:rsidP="00E3797E">
      <w:pPr>
        <w:ind w:left="720"/>
        <w:jc w:val="both"/>
        <w:rPr>
          <w:rtl/>
        </w:rPr>
      </w:pPr>
      <w:r w:rsidRPr="003C213A">
        <w:rPr>
          <w:rFonts w:hint="cs"/>
          <w:rtl/>
        </w:rPr>
        <w:t>«محمد بن احمد بن یحیی بن عمران الاشعری القمی» صاحب «نوادر الحکمه» 15 روایت؛</w:t>
      </w:r>
      <w:r w:rsidRPr="00C81E32">
        <w:rPr>
          <w:vertAlign w:val="superscript"/>
          <w:rtl/>
        </w:rPr>
        <w:footnoteReference w:id="397"/>
      </w:r>
    </w:p>
    <w:p w:rsidR="00311796" w:rsidRPr="00311796" w:rsidRDefault="00311796" w:rsidP="00E3797E">
      <w:pPr>
        <w:ind w:left="720"/>
        <w:jc w:val="both"/>
        <w:rPr>
          <w:rFonts w:asciiTheme="minorHAnsi" w:hAnsiTheme="minorHAnsi"/>
          <w:color w:val="auto"/>
          <w:sz w:val="28"/>
          <w:rtl/>
        </w:rPr>
      </w:pPr>
      <w:r w:rsidRPr="00311796">
        <w:rPr>
          <w:rFonts w:asciiTheme="minorHAnsi" w:hAnsiTheme="minorHAnsi" w:hint="cs"/>
          <w:color w:val="auto"/>
          <w:sz w:val="28"/>
          <w:rtl/>
        </w:rPr>
        <w:t>«علی بن محمد علان کلینی» دایی «مرحوم کلینی» 138 روایت؛</w:t>
      </w:r>
    </w:p>
    <w:p w:rsidR="00311796" w:rsidRPr="00311796" w:rsidRDefault="00311796" w:rsidP="00E3797E">
      <w:pPr>
        <w:ind w:left="720"/>
        <w:jc w:val="both"/>
        <w:rPr>
          <w:rFonts w:asciiTheme="minorHAnsi" w:hAnsiTheme="minorHAnsi"/>
          <w:color w:val="auto"/>
          <w:sz w:val="28"/>
          <w:rtl/>
        </w:rPr>
      </w:pPr>
      <w:r w:rsidRPr="00311796">
        <w:rPr>
          <w:rFonts w:asciiTheme="minorHAnsi" w:hAnsiTheme="minorHAnsi" w:hint="cs"/>
          <w:color w:val="auto"/>
          <w:sz w:val="28"/>
          <w:rtl/>
        </w:rPr>
        <w:t>«محمد بن حسن طائی رازی» 110 روایت.</w:t>
      </w:r>
    </w:p>
    <w:p w:rsidR="00311796" w:rsidRPr="00311796" w:rsidRDefault="00311796" w:rsidP="00311796">
      <w:pPr>
        <w:jc w:val="both"/>
        <w:rPr>
          <w:rFonts w:asciiTheme="minorHAnsi" w:hAnsiTheme="minorHAnsi"/>
          <w:color w:val="auto"/>
          <w:sz w:val="28"/>
          <w:rtl/>
        </w:rPr>
      </w:pPr>
      <w:r w:rsidRPr="00311796">
        <w:rPr>
          <w:rFonts w:asciiTheme="minorHAnsi" w:hAnsiTheme="minorHAnsi" w:hint="cs"/>
          <w:color w:val="auto"/>
          <w:sz w:val="28"/>
          <w:rtl/>
        </w:rPr>
        <w:t xml:space="preserve">اما </w:t>
      </w:r>
      <w:r w:rsidRPr="00311796">
        <w:rPr>
          <w:rFonts w:asciiTheme="minorHAnsi" w:hAnsiTheme="minorHAnsi"/>
          <w:color w:val="auto"/>
          <w:sz w:val="28"/>
          <w:rtl/>
        </w:rPr>
        <w:t>همان‌گونه</w:t>
      </w:r>
      <w:r w:rsidRPr="00311796">
        <w:rPr>
          <w:rFonts w:asciiTheme="minorHAnsi" w:hAnsiTheme="minorHAnsi" w:hint="cs"/>
          <w:color w:val="auto"/>
          <w:sz w:val="28"/>
          <w:rtl/>
        </w:rPr>
        <w:t xml:space="preserve"> که گفته شد، کثرت روایت اجلاء در صورتی وثاقت را ثابت </w:t>
      </w:r>
      <w:r w:rsidRPr="00311796">
        <w:rPr>
          <w:rFonts w:asciiTheme="minorHAnsi" w:hAnsiTheme="minorHAnsi"/>
          <w:color w:val="auto"/>
          <w:sz w:val="28"/>
          <w:rtl/>
        </w:rPr>
        <w:t>م</w:t>
      </w:r>
      <w:r w:rsidRPr="00311796">
        <w:rPr>
          <w:rFonts w:asciiTheme="minorHAnsi" w:hAnsiTheme="minorHAnsi" w:hint="cs"/>
          <w:color w:val="auto"/>
          <w:sz w:val="28"/>
          <w:rtl/>
        </w:rPr>
        <w:t>ی‌</w:t>
      </w:r>
      <w:r w:rsidRPr="00311796">
        <w:rPr>
          <w:rFonts w:asciiTheme="minorHAnsi" w:hAnsiTheme="minorHAnsi" w:hint="eastAsia"/>
          <w:color w:val="auto"/>
          <w:sz w:val="28"/>
          <w:rtl/>
        </w:rPr>
        <w:t>کند</w:t>
      </w:r>
      <w:r w:rsidRPr="00311796">
        <w:rPr>
          <w:rFonts w:asciiTheme="minorHAnsi" w:hAnsiTheme="minorHAnsi" w:hint="cs"/>
          <w:color w:val="auto"/>
          <w:sz w:val="28"/>
          <w:rtl/>
        </w:rPr>
        <w:t xml:space="preserve"> که راوی قدحی نداشته باشد؛ </w:t>
      </w:r>
      <w:r w:rsidRPr="00311796">
        <w:rPr>
          <w:rFonts w:asciiTheme="minorHAnsi" w:hAnsiTheme="minorHAnsi"/>
          <w:color w:val="auto"/>
          <w:sz w:val="28"/>
          <w:rtl/>
        </w:rPr>
        <w:t>درحال</w:t>
      </w:r>
      <w:r w:rsidRPr="00311796">
        <w:rPr>
          <w:rFonts w:asciiTheme="minorHAnsi" w:hAnsiTheme="minorHAnsi" w:hint="cs"/>
          <w:color w:val="auto"/>
          <w:sz w:val="28"/>
          <w:rtl/>
        </w:rPr>
        <w:t>ی‌</w:t>
      </w:r>
      <w:r w:rsidRPr="00311796">
        <w:rPr>
          <w:rFonts w:asciiTheme="minorHAnsi" w:hAnsiTheme="minorHAnsi" w:hint="eastAsia"/>
          <w:color w:val="auto"/>
          <w:sz w:val="28"/>
          <w:rtl/>
        </w:rPr>
        <w:t>که</w:t>
      </w:r>
      <w:r w:rsidRPr="00311796">
        <w:rPr>
          <w:rFonts w:asciiTheme="minorHAnsi" w:hAnsiTheme="minorHAnsi" w:hint="cs"/>
          <w:color w:val="auto"/>
          <w:sz w:val="28"/>
          <w:rtl/>
        </w:rPr>
        <w:t xml:space="preserve"> در مورد «سهل بن زیاد» قدح وارد شده است.</w:t>
      </w:r>
    </w:p>
    <w:p w:rsidR="00311796" w:rsidRPr="003C213A" w:rsidRDefault="00311796" w:rsidP="00634270">
      <w:pPr>
        <w:jc w:val="both"/>
        <w:rPr>
          <w:rtl/>
        </w:rPr>
      </w:pPr>
      <w:r w:rsidRPr="00B71581">
        <w:rPr>
          <w:rFonts w:asciiTheme="minorHAnsi" w:hAnsiTheme="minorHAnsi" w:cs="B Titr" w:hint="cs"/>
          <w:color w:val="auto"/>
          <w:sz w:val="24"/>
          <w:szCs w:val="24"/>
          <w:rtl/>
        </w:rPr>
        <w:t>ب)</w:t>
      </w:r>
      <w:r w:rsidRPr="003C213A">
        <w:rPr>
          <w:rFonts w:hint="cs"/>
          <w:rtl/>
        </w:rPr>
        <w:t xml:space="preserve"> اجلاء باید از مکاتب مختلف باشند؛ </w:t>
      </w:r>
      <w:r w:rsidRPr="003C213A">
        <w:rPr>
          <w:rtl/>
        </w:rPr>
        <w:t>درحال</w:t>
      </w:r>
      <w:r w:rsidRPr="003C213A">
        <w:rPr>
          <w:rFonts w:hint="cs"/>
          <w:rtl/>
        </w:rPr>
        <w:t>ی‌</w:t>
      </w:r>
      <w:r w:rsidRPr="003C213A">
        <w:rPr>
          <w:rFonts w:hint="eastAsia"/>
          <w:rtl/>
        </w:rPr>
        <w:t>که</w:t>
      </w:r>
      <w:r w:rsidRPr="003C213A">
        <w:rPr>
          <w:rFonts w:hint="cs"/>
          <w:rtl/>
        </w:rPr>
        <w:t>:</w:t>
      </w:r>
    </w:p>
    <w:p w:rsidR="00311796" w:rsidRPr="00311796" w:rsidRDefault="00311796" w:rsidP="00B71581">
      <w:pPr>
        <w:ind w:left="720"/>
        <w:jc w:val="both"/>
        <w:rPr>
          <w:rFonts w:asciiTheme="minorHAnsi" w:hAnsiTheme="minorHAnsi"/>
          <w:color w:val="auto"/>
          <w:sz w:val="28"/>
          <w:rtl/>
        </w:rPr>
      </w:pPr>
      <w:r w:rsidRPr="00311796">
        <w:rPr>
          <w:rFonts w:asciiTheme="minorHAnsi" w:hAnsiTheme="minorHAnsi" w:hint="cs"/>
          <w:color w:val="auto"/>
          <w:sz w:val="28"/>
          <w:rtl/>
        </w:rPr>
        <w:t xml:space="preserve">اجلاء قم «سهل بن زیاد» را قبول </w:t>
      </w:r>
      <w:r w:rsidRPr="00311796">
        <w:rPr>
          <w:rFonts w:asciiTheme="minorHAnsi" w:hAnsiTheme="minorHAnsi"/>
          <w:color w:val="auto"/>
          <w:sz w:val="28"/>
          <w:rtl/>
        </w:rPr>
        <w:t>نداشته‌اند</w:t>
      </w:r>
      <w:r w:rsidRPr="00311796">
        <w:rPr>
          <w:rFonts w:asciiTheme="minorHAnsi" w:hAnsiTheme="minorHAnsi" w:hint="cs"/>
          <w:color w:val="auto"/>
          <w:sz w:val="28"/>
          <w:rtl/>
        </w:rPr>
        <w:t>؛</w:t>
      </w:r>
    </w:p>
    <w:p w:rsidR="00311796" w:rsidRPr="00311796" w:rsidRDefault="00311796" w:rsidP="00B71581">
      <w:pPr>
        <w:ind w:left="720"/>
        <w:jc w:val="both"/>
        <w:rPr>
          <w:rFonts w:asciiTheme="minorHAnsi" w:hAnsiTheme="minorHAnsi"/>
          <w:color w:val="auto"/>
          <w:sz w:val="28"/>
          <w:rtl/>
        </w:rPr>
      </w:pPr>
      <w:r w:rsidRPr="00311796">
        <w:rPr>
          <w:rFonts w:asciiTheme="minorHAnsi" w:hAnsiTheme="minorHAnsi" w:hint="cs"/>
          <w:color w:val="auto"/>
          <w:sz w:val="28"/>
          <w:rtl/>
        </w:rPr>
        <w:t xml:space="preserve">علمای مکتب خراسان نیز وی را </w:t>
      </w:r>
      <w:r w:rsidRPr="00311796">
        <w:rPr>
          <w:rFonts w:asciiTheme="minorHAnsi" w:hAnsiTheme="minorHAnsi"/>
          <w:color w:val="auto"/>
          <w:sz w:val="28"/>
          <w:rtl/>
        </w:rPr>
        <w:t>نم</w:t>
      </w:r>
      <w:r w:rsidRPr="00311796">
        <w:rPr>
          <w:rFonts w:asciiTheme="minorHAnsi" w:hAnsiTheme="minorHAnsi" w:hint="cs"/>
          <w:color w:val="auto"/>
          <w:sz w:val="28"/>
          <w:rtl/>
        </w:rPr>
        <w:t>ی‌</w:t>
      </w:r>
      <w:r w:rsidRPr="00311796">
        <w:rPr>
          <w:rFonts w:asciiTheme="minorHAnsi" w:hAnsiTheme="minorHAnsi" w:hint="eastAsia"/>
          <w:color w:val="auto"/>
          <w:sz w:val="28"/>
          <w:rtl/>
        </w:rPr>
        <w:t>پذ</w:t>
      </w:r>
      <w:r w:rsidRPr="00311796">
        <w:rPr>
          <w:rFonts w:asciiTheme="minorHAnsi" w:hAnsiTheme="minorHAnsi" w:hint="cs"/>
          <w:color w:val="auto"/>
          <w:sz w:val="28"/>
          <w:rtl/>
        </w:rPr>
        <w:t>ی</w:t>
      </w:r>
      <w:r w:rsidRPr="00311796">
        <w:rPr>
          <w:rFonts w:asciiTheme="minorHAnsi" w:hAnsiTheme="minorHAnsi" w:hint="eastAsia"/>
          <w:color w:val="auto"/>
          <w:sz w:val="28"/>
          <w:rtl/>
        </w:rPr>
        <w:t>رفتند</w:t>
      </w:r>
      <w:r w:rsidRPr="00311796">
        <w:rPr>
          <w:rFonts w:asciiTheme="minorHAnsi" w:hAnsiTheme="minorHAnsi" w:hint="cs"/>
          <w:color w:val="auto"/>
          <w:sz w:val="28"/>
          <w:rtl/>
        </w:rPr>
        <w:t>؛</w:t>
      </w:r>
    </w:p>
    <w:p w:rsidR="00311796" w:rsidRPr="00311796" w:rsidRDefault="00311796" w:rsidP="00B71581">
      <w:pPr>
        <w:ind w:left="720"/>
        <w:jc w:val="both"/>
        <w:rPr>
          <w:rFonts w:asciiTheme="minorHAnsi" w:hAnsiTheme="minorHAnsi"/>
          <w:color w:val="auto"/>
          <w:sz w:val="28"/>
          <w:rtl/>
        </w:rPr>
      </w:pPr>
      <w:r w:rsidRPr="00311796">
        <w:rPr>
          <w:rFonts w:asciiTheme="minorHAnsi" w:hAnsiTheme="minorHAnsi" w:hint="cs"/>
          <w:color w:val="auto"/>
          <w:sz w:val="28"/>
          <w:rtl/>
        </w:rPr>
        <w:t>در مکتب بغداد نسبت به وی تردید داشتند؛</w:t>
      </w:r>
    </w:p>
    <w:p w:rsidR="00311796" w:rsidRPr="00311796" w:rsidRDefault="00311796" w:rsidP="00B71581">
      <w:pPr>
        <w:ind w:left="720"/>
        <w:jc w:val="both"/>
        <w:rPr>
          <w:rFonts w:asciiTheme="minorHAnsi" w:hAnsiTheme="minorHAnsi"/>
          <w:color w:val="auto"/>
          <w:sz w:val="28"/>
          <w:rtl/>
        </w:rPr>
      </w:pPr>
      <w:r w:rsidRPr="00311796">
        <w:rPr>
          <w:rFonts w:asciiTheme="minorHAnsi" w:hAnsiTheme="minorHAnsi" w:hint="cs"/>
          <w:color w:val="auto"/>
          <w:sz w:val="28"/>
          <w:rtl/>
        </w:rPr>
        <w:t xml:space="preserve">و تنها اهل ری بودند که «سهل بن زیاد» را قبول </w:t>
      </w:r>
      <w:r w:rsidRPr="00311796">
        <w:rPr>
          <w:rFonts w:asciiTheme="minorHAnsi" w:hAnsiTheme="minorHAnsi"/>
          <w:color w:val="auto"/>
          <w:sz w:val="28"/>
          <w:rtl/>
        </w:rPr>
        <w:t>داشته‌اند</w:t>
      </w:r>
      <w:r w:rsidRPr="00311796">
        <w:rPr>
          <w:rFonts w:asciiTheme="minorHAnsi" w:hAnsiTheme="minorHAnsi" w:hint="cs"/>
          <w:color w:val="auto"/>
          <w:sz w:val="28"/>
          <w:rtl/>
        </w:rPr>
        <w:t>.</w:t>
      </w:r>
    </w:p>
    <w:p w:rsidR="00311796" w:rsidRPr="00E3797E" w:rsidRDefault="00311796" w:rsidP="00311796">
      <w:pPr>
        <w:jc w:val="both"/>
        <w:rPr>
          <w:rFonts w:asciiTheme="minorHAnsi" w:hAnsiTheme="minorHAnsi" w:cs="B Titr"/>
          <w:color w:val="auto"/>
          <w:sz w:val="24"/>
          <w:szCs w:val="24"/>
          <w:rtl/>
        </w:rPr>
      </w:pPr>
      <w:r w:rsidRPr="00E3797E">
        <w:rPr>
          <w:rFonts w:asciiTheme="minorHAnsi" w:hAnsiTheme="minorHAnsi" w:cs="B Titr" w:hint="cs"/>
          <w:color w:val="auto"/>
          <w:sz w:val="24"/>
          <w:szCs w:val="24"/>
          <w:rtl/>
        </w:rPr>
        <w:t>5. وقوع راوی در راویان «تفسیر علی بن ابراهیم»</w:t>
      </w:r>
    </w:p>
    <w:p w:rsidR="00311796" w:rsidRPr="003C213A" w:rsidRDefault="00311796" w:rsidP="00634270">
      <w:pPr>
        <w:jc w:val="both"/>
        <w:rPr>
          <w:rtl/>
        </w:rPr>
      </w:pPr>
      <w:r w:rsidRPr="00B71581">
        <w:rPr>
          <w:rFonts w:asciiTheme="minorHAnsi" w:hAnsiTheme="minorHAnsi" w:cs="B Titr" w:hint="cs"/>
          <w:color w:val="auto"/>
          <w:sz w:val="24"/>
          <w:szCs w:val="24"/>
          <w:rtl/>
        </w:rPr>
        <w:t>نقد:</w:t>
      </w:r>
      <w:r w:rsidRPr="003C213A">
        <w:rPr>
          <w:rFonts w:hint="cs"/>
          <w:rtl/>
        </w:rPr>
        <w:t xml:space="preserve"> گفته شد که اعتبار </w:t>
      </w:r>
      <w:r w:rsidRPr="003C213A">
        <w:rPr>
          <w:rtl/>
        </w:rPr>
        <w:t>نسخه‌</w:t>
      </w:r>
      <w:r w:rsidRPr="003C213A">
        <w:rPr>
          <w:rFonts w:hint="cs"/>
          <w:rtl/>
        </w:rPr>
        <w:t>ی این کتاب برای ما ثابت نیست.</w:t>
      </w:r>
    </w:p>
    <w:p w:rsidR="00311796" w:rsidRPr="003C213A" w:rsidRDefault="00311796" w:rsidP="00A654E6">
      <w:pPr>
        <w:jc w:val="both"/>
        <w:rPr>
          <w:rtl/>
        </w:rPr>
      </w:pPr>
      <w:r w:rsidRPr="00B71581">
        <w:rPr>
          <w:rFonts w:asciiTheme="minorHAnsi" w:hAnsiTheme="minorHAnsi" w:cs="B Titr" w:hint="cs"/>
          <w:color w:val="auto"/>
          <w:sz w:val="24"/>
          <w:szCs w:val="24"/>
          <w:rtl/>
        </w:rPr>
        <w:lastRenderedPageBreak/>
        <w:t xml:space="preserve">6. </w:t>
      </w:r>
      <w:r w:rsidRPr="003C213A">
        <w:rPr>
          <w:rFonts w:hint="cs"/>
          <w:rtl/>
        </w:rPr>
        <w:t>وقوع در اسناد «کامل الزیارات»: «4- حَدَّثَنِی أبی رَحِمَهُ اللَّهُ عَنِ الْحَسَنِ بْنِ مَتِّیلٍ عَنْ سَهْلِ بْنِ زِیادٍ الْآدَمِی عَنْ مُحَمَّدِ بْنِ الْحُسَینِ عَنْ مُحَمَّدِ بْنِ إِسْمَاعِیلَ عَنْ صَالِحِ بْنِ عُقْبَةَ عَنْ زَیدٍ الشَّحَّامِ قَالَ: قُلْتُ لِأَبِی عَبْدِ اللَّهِ ع مَا لِمَنْ زَارَ الْحُسَینَ علیه‌السلام [رَسُولَ اللَّهِ وَ عَلِیاً] قَالَ کمَنْ زَارَ اللَّهَ فِی عَرْشِهِ قَالَ قُلْتُ فَمَا لِمَنْ زَارَ أَحَداً مِنْکمْ قَالَ کمَنْ زَارَ رَسُولَ اللَّهِ صلی الله علیه و آله»</w:t>
      </w:r>
      <w:r w:rsidR="00A654E6">
        <w:rPr>
          <w:rFonts w:hint="cs"/>
          <w:rtl/>
        </w:rPr>
        <w:t>.</w:t>
      </w:r>
      <w:r w:rsidR="00A654E6">
        <w:rPr>
          <w:rStyle w:val="FootnoteReference"/>
          <w:rtl/>
        </w:rPr>
        <w:footnoteReference w:id="398"/>
      </w:r>
    </w:p>
    <w:p w:rsidR="00311796" w:rsidRPr="003C213A" w:rsidRDefault="00311796" w:rsidP="00634270">
      <w:pPr>
        <w:jc w:val="both"/>
        <w:rPr>
          <w:rtl/>
        </w:rPr>
      </w:pPr>
      <w:r w:rsidRPr="00B71581">
        <w:rPr>
          <w:rFonts w:asciiTheme="minorHAnsi" w:hAnsiTheme="minorHAnsi" w:cs="B Titr" w:hint="cs"/>
          <w:color w:val="auto"/>
          <w:sz w:val="24"/>
          <w:szCs w:val="24"/>
          <w:rtl/>
        </w:rPr>
        <w:t>نقد:</w:t>
      </w:r>
      <w:r w:rsidRPr="003C213A">
        <w:rPr>
          <w:rFonts w:hint="cs"/>
          <w:rtl/>
        </w:rPr>
        <w:t xml:space="preserve"> «سهل بن زیاد» جزء راویان </w:t>
      </w:r>
      <w:r w:rsidRPr="003C213A">
        <w:rPr>
          <w:rtl/>
        </w:rPr>
        <w:t>باواسطه‌</w:t>
      </w:r>
      <w:r w:rsidRPr="003C213A">
        <w:rPr>
          <w:rFonts w:hint="cs"/>
          <w:rtl/>
        </w:rPr>
        <w:t xml:space="preserve">ی این کتاب است و گفته شد که با توجه به </w:t>
      </w:r>
      <w:r w:rsidRPr="003C213A">
        <w:rPr>
          <w:rtl/>
        </w:rPr>
        <w:t>مقدمه‌</w:t>
      </w:r>
      <w:r w:rsidRPr="003C213A">
        <w:rPr>
          <w:rFonts w:hint="cs"/>
          <w:rtl/>
        </w:rPr>
        <w:t>ی این کتاب، صرفاً وثاقت راویان بلا واسطه قابل پذیرش است. علاوه بر این، این روایت در ابتدای باب نیز نیامده است.</w:t>
      </w:r>
    </w:p>
    <w:p w:rsidR="00311796" w:rsidRPr="00311796" w:rsidRDefault="00311796" w:rsidP="00311796">
      <w:pPr>
        <w:jc w:val="both"/>
        <w:rPr>
          <w:rFonts w:asciiTheme="minorHAnsi" w:hAnsiTheme="minorHAnsi"/>
          <w:color w:val="auto"/>
          <w:sz w:val="28"/>
          <w:rtl/>
        </w:rPr>
      </w:pPr>
      <w:r w:rsidRPr="00311796">
        <w:rPr>
          <w:rFonts w:asciiTheme="minorHAnsi" w:hAnsiTheme="minorHAnsi" w:hint="cs"/>
          <w:color w:val="auto"/>
          <w:sz w:val="28"/>
          <w:rtl/>
        </w:rPr>
        <w:t xml:space="preserve">بنابراین </w:t>
      </w:r>
      <w:r w:rsidRPr="00311796">
        <w:rPr>
          <w:rFonts w:asciiTheme="minorHAnsi" w:hAnsiTheme="minorHAnsi"/>
          <w:color w:val="auto"/>
          <w:sz w:val="28"/>
          <w:rtl/>
        </w:rPr>
        <w:t>راه‌ها</w:t>
      </w:r>
      <w:r w:rsidRPr="00311796">
        <w:rPr>
          <w:rFonts w:asciiTheme="minorHAnsi" w:hAnsiTheme="minorHAnsi" w:hint="cs"/>
          <w:color w:val="auto"/>
          <w:sz w:val="28"/>
          <w:rtl/>
        </w:rPr>
        <w:t xml:space="preserve">یی که برای وثاقت بیان </w:t>
      </w:r>
      <w:r w:rsidRPr="00311796">
        <w:rPr>
          <w:rFonts w:asciiTheme="minorHAnsi" w:hAnsiTheme="minorHAnsi"/>
          <w:color w:val="auto"/>
          <w:sz w:val="28"/>
          <w:rtl/>
        </w:rPr>
        <w:t>شده‌اند</w:t>
      </w:r>
      <w:r w:rsidRPr="00311796">
        <w:rPr>
          <w:rFonts w:asciiTheme="minorHAnsi" w:hAnsiTheme="minorHAnsi" w:hint="cs"/>
          <w:color w:val="auto"/>
          <w:sz w:val="28"/>
          <w:rtl/>
        </w:rPr>
        <w:t xml:space="preserve">، تمام نیست و درنتیجه وثاقت «سهل بن زیاد» برای ما ثابت نشده است؛ اما تضعیف «سهل بن زیاد» نیز ثابت نشده است؛ زیرا تضعیفاتی که برای «سهل بن زیاد» بیان </w:t>
      </w:r>
      <w:r w:rsidRPr="00311796">
        <w:rPr>
          <w:rFonts w:asciiTheme="minorHAnsi" w:hAnsiTheme="minorHAnsi"/>
          <w:color w:val="auto"/>
          <w:sz w:val="28"/>
          <w:rtl/>
        </w:rPr>
        <w:t>شده‌اند</w:t>
      </w:r>
      <w:r w:rsidRPr="00311796">
        <w:rPr>
          <w:rFonts w:asciiTheme="minorHAnsi" w:hAnsiTheme="minorHAnsi" w:hint="cs"/>
          <w:color w:val="auto"/>
          <w:sz w:val="28"/>
          <w:rtl/>
        </w:rPr>
        <w:t xml:space="preserve"> نیز مربوط به بعضی از مکاتب هستند؛ یعنی </w:t>
      </w:r>
      <w:r w:rsidRPr="00311796">
        <w:rPr>
          <w:rFonts w:asciiTheme="minorHAnsi" w:hAnsiTheme="minorHAnsi"/>
          <w:color w:val="auto"/>
          <w:sz w:val="28"/>
          <w:rtl/>
        </w:rPr>
        <w:t>خراسان</w:t>
      </w:r>
      <w:r w:rsidRPr="00311796">
        <w:rPr>
          <w:rFonts w:asciiTheme="minorHAnsi" w:hAnsiTheme="minorHAnsi" w:hint="cs"/>
          <w:color w:val="auto"/>
          <w:sz w:val="28"/>
          <w:rtl/>
        </w:rPr>
        <w:t>ی‌</w:t>
      </w:r>
      <w:r w:rsidRPr="00311796">
        <w:rPr>
          <w:rFonts w:asciiTheme="minorHAnsi" w:hAnsiTheme="minorHAnsi" w:hint="eastAsia"/>
          <w:color w:val="auto"/>
          <w:sz w:val="28"/>
          <w:rtl/>
        </w:rPr>
        <w:t>ها</w:t>
      </w:r>
      <w:r w:rsidRPr="00311796">
        <w:rPr>
          <w:rFonts w:asciiTheme="minorHAnsi" w:hAnsiTheme="minorHAnsi" w:hint="cs"/>
          <w:color w:val="auto"/>
          <w:sz w:val="28"/>
          <w:rtl/>
        </w:rPr>
        <w:t xml:space="preserve"> و </w:t>
      </w:r>
      <w:r w:rsidRPr="00311796">
        <w:rPr>
          <w:rFonts w:asciiTheme="minorHAnsi" w:hAnsiTheme="minorHAnsi"/>
          <w:color w:val="auto"/>
          <w:sz w:val="28"/>
          <w:rtl/>
        </w:rPr>
        <w:t>عمده‌</w:t>
      </w:r>
      <w:r w:rsidRPr="00311796">
        <w:rPr>
          <w:rFonts w:asciiTheme="minorHAnsi" w:hAnsiTheme="minorHAnsi" w:hint="cs"/>
          <w:color w:val="auto"/>
          <w:sz w:val="28"/>
          <w:rtl/>
        </w:rPr>
        <w:t xml:space="preserve">ی قمیین با «سهل بن زیاد» مخالف هستند و اهالی ری و بعضی از قمیین وی را </w:t>
      </w:r>
      <w:r w:rsidRPr="00311796">
        <w:rPr>
          <w:rFonts w:asciiTheme="minorHAnsi" w:hAnsiTheme="minorHAnsi"/>
          <w:color w:val="auto"/>
          <w:sz w:val="28"/>
          <w:rtl/>
        </w:rPr>
        <w:t>م</w:t>
      </w:r>
      <w:r w:rsidRPr="00311796">
        <w:rPr>
          <w:rFonts w:asciiTheme="minorHAnsi" w:hAnsiTheme="minorHAnsi" w:hint="cs"/>
          <w:color w:val="auto"/>
          <w:sz w:val="28"/>
          <w:rtl/>
        </w:rPr>
        <w:t>ی‌</w:t>
      </w:r>
      <w:r w:rsidRPr="00311796">
        <w:rPr>
          <w:rFonts w:asciiTheme="minorHAnsi" w:hAnsiTheme="minorHAnsi" w:hint="eastAsia"/>
          <w:color w:val="auto"/>
          <w:sz w:val="28"/>
          <w:rtl/>
        </w:rPr>
        <w:t>پذ</w:t>
      </w:r>
      <w:r w:rsidRPr="00311796">
        <w:rPr>
          <w:rFonts w:asciiTheme="minorHAnsi" w:hAnsiTheme="minorHAnsi" w:hint="cs"/>
          <w:color w:val="auto"/>
          <w:sz w:val="28"/>
          <w:rtl/>
        </w:rPr>
        <w:t>ی</w:t>
      </w:r>
      <w:r w:rsidRPr="00311796">
        <w:rPr>
          <w:rFonts w:asciiTheme="minorHAnsi" w:hAnsiTheme="minorHAnsi" w:hint="eastAsia"/>
          <w:color w:val="auto"/>
          <w:sz w:val="28"/>
          <w:rtl/>
        </w:rPr>
        <w:t>رند</w:t>
      </w:r>
      <w:r w:rsidRPr="00311796">
        <w:rPr>
          <w:rFonts w:asciiTheme="minorHAnsi" w:hAnsiTheme="minorHAnsi" w:hint="cs"/>
          <w:color w:val="auto"/>
          <w:sz w:val="28"/>
          <w:rtl/>
        </w:rPr>
        <w:t xml:space="preserve"> و </w:t>
      </w:r>
      <w:r w:rsidRPr="00311796">
        <w:rPr>
          <w:rFonts w:asciiTheme="minorHAnsi" w:hAnsiTheme="minorHAnsi"/>
          <w:color w:val="auto"/>
          <w:sz w:val="28"/>
          <w:rtl/>
        </w:rPr>
        <w:t>بغداد</w:t>
      </w:r>
      <w:r w:rsidRPr="00311796">
        <w:rPr>
          <w:rFonts w:asciiTheme="minorHAnsi" w:hAnsiTheme="minorHAnsi" w:hint="cs"/>
          <w:color w:val="auto"/>
          <w:sz w:val="28"/>
          <w:rtl/>
        </w:rPr>
        <w:t>ی‌</w:t>
      </w:r>
      <w:r w:rsidRPr="00311796">
        <w:rPr>
          <w:rFonts w:asciiTheme="minorHAnsi" w:hAnsiTheme="minorHAnsi" w:hint="eastAsia"/>
          <w:color w:val="auto"/>
          <w:sz w:val="28"/>
          <w:rtl/>
        </w:rPr>
        <w:t>ها</w:t>
      </w:r>
      <w:r w:rsidRPr="00311796">
        <w:rPr>
          <w:rFonts w:asciiTheme="minorHAnsi" w:hAnsiTheme="minorHAnsi" w:hint="cs"/>
          <w:color w:val="auto"/>
          <w:sz w:val="28"/>
          <w:rtl/>
        </w:rPr>
        <w:t xml:space="preserve"> نیز نسبت به وی در تردید هستند.</w:t>
      </w:r>
    </w:p>
    <w:p w:rsidR="00311796" w:rsidRPr="00311796" w:rsidRDefault="00311796" w:rsidP="00311796">
      <w:pPr>
        <w:jc w:val="both"/>
        <w:rPr>
          <w:rFonts w:asciiTheme="minorHAnsi" w:hAnsiTheme="minorHAnsi"/>
          <w:color w:val="auto"/>
          <w:sz w:val="28"/>
          <w:rtl/>
        </w:rPr>
      </w:pPr>
      <w:r w:rsidRPr="00311796">
        <w:rPr>
          <w:rFonts w:asciiTheme="minorHAnsi" w:hAnsiTheme="minorHAnsi" w:hint="cs"/>
          <w:color w:val="auto"/>
          <w:sz w:val="28"/>
          <w:rtl/>
        </w:rPr>
        <w:t xml:space="preserve">این مطلب نشان </w:t>
      </w:r>
      <w:r w:rsidRPr="00311796">
        <w:rPr>
          <w:rFonts w:asciiTheme="minorHAnsi" w:hAnsiTheme="minorHAnsi"/>
          <w:color w:val="auto"/>
          <w:sz w:val="28"/>
          <w:rtl/>
        </w:rPr>
        <w:t>م</w:t>
      </w:r>
      <w:r w:rsidRPr="00311796">
        <w:rPr>
          <w:rFonts w:asciiTheme="minorHAnsi" w:hAnsiTheme="minorHAnsi" w:hint="cs"/>
          <w:color w:val="auto"/>
          <w:sz w:val="28"/>
          <w:rtl/>
        </w:rPr>
        <w:t>ی‌</w:t>
      </w:r>
      <w:r w:rsidRPr="00311796">
        <w:rPr>
          <w:rFonts w:asciiTheme="minorHAnsi" w:hAnsiTheme="minorHAnsi" w:hint="eastAsia"/>
          <w:color w:val="auto"/>
          <w:sz w:val="28"/>
          <w:rtl/>
        </w:rPr>
        <w:t>دهد</w:t>
      </w:r>
      <w:r w:rsidRPr="00311796">
        <w:rPr>
          <w:rFonts w:asciiTheme="minorHAnsi" w:hAnsiTheme="minorHAnsi" w:hint="cs"/>
          <w:color w:val="auto"/>
          <w:sz w:val="28"/>
          <w:rtl/>
        </w:rPr>
        <w:t xml:space="preserve"> که هم توثیق و هم تضعیف «سهل بن زیاد» اجتهادی و مربوط به مکاتب خاص بوده است.</w:t>
      </w:r>
    </w:p>
    <w:p w:rsidR="00311796" w:rsidRPr="00311796" w:rsidRDefault="00311796" w:rsidP="00311796">
      <w:pPr>
        <w:jc w:val="both"/>
        <w:rPr>
          <w:rFonts w:asciiTheme="minorHAnsi" w:hAnsiTheme="minorHAnsi"/>
          <w:color w:val="auto"/>
          <w:sz w:val="28"/>
          <w:rtl/>
        </w:rPr>
      </w:pPr>
      <w:r w:rsidRPr="00311796">
        <w:rPr>
          <w:rFonts w:asciiTheme="minorHAnsi" w:hAnsiTheme="minorHAnsi" w:hint="cs"/>
          <w:color w:val="auto"/>
          <w:sz w:val="28"/>
          <w:rtl/>
        </w:rPr>
        <w:t>«محمد بن سنان» نیز شبیه به «سهل بن زیاد» است اما در مورد وی قائل به وثاقت شدیم؛ زیرا اعتماد به وی، مربوط به مکتب خاصی نبود.</w:t>
      </w:r>
    </w:p>
    <w:p w:rsidR="00BB7114" w:rsidRDefault="00311796" w:rsidP="00B71581">
      <w:pPr>
        <w:jc w:val="both"/>
        <w:rPr>
          <w:rFonts w:asciiTheme="minorHAnsi" w:hAnsiTheme="minorHAnsi"/>
          <w:color w:val="auto"/>
          <w:sz w:val="28"/>
          <w:rtl/>
        </w:rPr>
      </w:pPr>
      <w:r w:rsidRPr="00311796">
        <w:rPr>
          <w:rFonts w:asciiTheme="minorHAnsi" w:hAnsiTheme="minorHAnsi" w:hint="cs"/>
          <w:color w:val="auto"/>
          <w:sz w:val="28"/>
          <w:rtl/>
        </w:rPr>
        <w:t xml:space="preserve">درنتیجه در مورد «سهل بن زیاد» قائل به توقف </w:t>
      </w:r>
      <w:r w:rsidRPr="00311796">
        <w:rPr>
          <w:rFonts w:asciiTheme="minorHAnsi" w:hAnsiTheme="minorHAnsi"/>
          <w:color w:val="auto"/>
          <w:sz w:val="28"/>
          <w:rtl/>
        </w:rPr>
        <w:t>م</w:t>
      </w:r>
      <w:r w:rsidRPr="00311796">
        <w:rPr>
          <w:rFonts w:asciiTheme="minorHAnsi" w:hAnsiTheme="minorHAnsi" w:hint="cs"/>
          <w:color w:val="auto"/>
          <w:sz w:val="28"/>
          <w:rtl/>
        </w:rPr>
        <w:t>ی‌</w:t>
      </w:r>
      <w:r w:rsidRPr="00311796">
        <w:rPr>
          <w:rFonts w:asciiTheme="minorHAnsi" w:hAnsiTheme="minorHAnsi" w:hint="eastAsia"/>
          <w:color w:val="auto"/>
          <w:sz w:val="28"/>
          <w:rtl/>
        </w:rPr>
        <w:t>شو</w:t>
      </w:r>
      <w:r w:rsidRPr="00311796">
        <w:rPr>
          <w:rFonts w:asciiTheme="minorHAnsi" w:hAnsiTheme="minorHAnsi" w:hint="cs"/>
          <w:color w:val="auto"/>
          <w:sz w:val="28"/>
          <w:rtl/>
        </w:rPr>
        <w:t>ی</w:t>
      </w:r>
      <w:r w:rsidRPr="00311796">
        <w:rPr>
          <w:rFonts w:asciiTheme="minorHAnsi" w:hAnsiTheme="minorHAnsi" w:hint="eastAsia"/>
          <w:color w:val="auto"/>
          <w:sz w:val="28"/>
          <w:rtl/>
        </w:rPr>
        <w:t>م</w:t>
      </w:r>
      <w:r w:rsidRPr="00311796">
        <w:rPr>
          <w:rFonts w:asciiTheme="minorHAnsi" w:hAnsiTheme="minorHAnsi" w:hint="cs"/>
          <w:color w:val="auto"/>
          <w:sz w:val="28"/>
          <w:rtl/>
        </w:rPr>
        <w:t>.</w:t>
      </w:r>
      <w:r w:rsidR="00BB7114">
        <w:rPr>
          <w:rFonts w:asciiTheme="minorHAnsi" w:hAnsiTheme="minorHAnsi"/>
          <w:color w:val="auto"/>
          <w:sz w:val="28"/>
          <w:rtl/>
        </w:rPr>
        <w:br w:type="page"/>
      </w:r>
    </w:p>
    <w:p w:rsidR="00BB7114" w:rsidRPr="00BB7114" w:rsidRDefault="00BB7114" w:rsidP="00B71581">
      <w:pPr>
        <w:pStyle w:val="1"/>
        <w:rPr>
          <w:rtl/>
        </w:rPr>
      </w:pPr>
      <w:bookmarkStart w:id="369" w:name="_Toc40762600"/>
      <w:r w:rsidRPr="00BB7114">
        <w:rPr>
          <w:rFonts w:hint="cs"/>
          <w:rtl/>
        </w:rPr>
        <w:lastRenderedPageBreak/>
        <w:t>کتابسوزی</w:t>
      </w:r>
      <w:bookmarkEnd w:id="369"/>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تاریخ تشیع بحث مفصلی دارد که بیان آن در یک جلسه ممکن نیست؛ اما بخشی از تاریخ تشیع که مربوط به وقایع قرن پنجم تا هفتم است باید بیان شود. در این دوره </w:t>
      </w:r>
      <w:r w:rsidRPr="00BB7114">
        <w:rPr>
          <w:rFonts w:asciiTheme="minorHAnsi" w:hAnsiTheme="minorHAnsi"/>
          <w:color w:val="auto"/>
          <w:sz w:val="28"/>
          <w:rtl/>
        </w:rPr>
        <w:t>کتاب سوزی‌های</w:t>
      </w:r>
      <w:r w:rsidRPr="00BB7114">
        <w:rPr>
          <w:rFonts w:asciiTheme="minorHAnsi" w:hAnsiTheme="minorHAnsi" w:hint="cs"/>
          <w:color w:val="auto"/>
          <w:sz w:val="28"/>
          <w:rtl/>
        </w:rPr>
        <w:t xml:space="preserve"> اتفاق افتاده است که مربوط به بحث ما بوده و دارای اهمیت است.</w:t>
      </w:r>
    </w:p>
    <w:p w:rsidR="00BB7114" w:rsidRPr="00BB7114" w:rsidRDefault="00BB7114" w:rsidP="00BB7114">
      <w:pPr>
        <w:jc w:val="both"/>
        <w:rPr>
          <w:rFonts w:asciiTheme="minorHAnsi" w:hAnsiTheme="minorHAnsi"/>
          <w:color w:val="auto"/>
          <w:sz w:val="28"/>
          <w:rtl/>
        </w:rPr>
      </w:pPr>
      <w:r w:rsidRPr="00BB7114">
        <w:rPr>
          <w:rFonts w:asciiTheme="minorHAnsi" w:hAnsiTheme="minorHAnsi"/>
          <w:color w:val="auto"/>
          <w:sz w:val="28"/>
          <w:rtl/>
        </w:rPr>
        <w:t>ر</w:t>
      </w:r>
      <w:r w:rsidRPr="00BB7114">
        <w:rPr>
          <w:rFonts w:asciiTheme="minorHAnsi" w:hAnsiTheme="minorHAnsi" w:hint="cs"/>
          <w:color w:val="auto"/>
          <w:sz w:val="28"/>
          <w:rtl/>
        </w:rPr>
        <w:t>ی</w:t>
      </w:r>
      <w:r w:rsidRPr="00BB7114">
        <w:rPr>
          <w:rFonts w:asciiTheme="minorHAnsi" w:hAnsiTheme="minorHAnsi" w:hint="eastAsia"/>
          <w:color w:val="auto"/>
          <w:sz w:val="28"/>
          <w:rtl/>
        </w:rPr>
        <w:t>شه‌</w:t>
      </w:r>
      <w:r w:rsidRPr="00BB7114">
        <w:rPr>
          <w:rFonts w:asciiTheme="minorHAnsi" w:hAnsiTheme="minorHAnsi" w:hint="cs"/>
          <w:color w:val="auto"/>
          <w:sz w:val="28"/>
          <w:rtl/>
        </w:rPr>
        <w:t xml:space="preserve">ی این بحث این است که به </w:t>
      </w:r>
      <w:r w:rsidRPr="00BB7114">
        <w:rPr>
          <w:rFonts w:asciiTheme="minorHAnsi" w:hAnsiTheme="minorHAnsi"/>
          <w:color w:val="auto"/>
          <w:sz w:val="28"/>
          <w:rtl/>
        </w:rPr>
        <w:t>دوره‌ا</w:t>
      </w:r>
      <w:r w:rsidRPr="00BB7114">
        <w:rPr>
          <w:rFonts w:asciiTheme="minorHAnsi" w:hAnsiTheme="minorHAnsi" w:hint="cs"/>
          <w:color w:val="auto"/>
          <w:sz w:val="28"/>
          <w:rtl/>
        </w:rPr>
        <w:t xml:space="preserve">ی قائلیم که نام آن را </w:t>
      </w:r>
      <w:r w:rsidRPr="00BB7114">
        <w:rPr>
          <w:rFonts w:asciiTheme="minorHAnsi" w:hAnsiTheme="minorHAnsi"/>
          <w:color w:val="auto"/>
          <w:sz w:val="28"/>
          <w:rtl/>
        </w:rPr>
        <w:t>دوره‌</w:t>
      </w:r>
      <w:r w:rsidRPr="00BB7114">
        <w:rPr>
          <w:rFonts w:asciiTheme="minorHAnsi" w:hAnsiTheme="minorHAnsi" w:hint="cs"/>
          <w:color w:val="auto"/>
          <w:sz w:val="28"/>
          <w:rtl/>
        </w:rPr>
        <w:t xml:space="preserve">ی قدما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گذار</w:t>
      </w:r>
      <w:r w:rsidRPr="00BB7114">
        <w:rPr>
          <w:rFonts w:asciiTheme="minorHAnsi" w:hAnsiTheme="minorHAnsi" w:hint="cs"/>
          <w:color w:val="auto"/>
          <w:sz w:val="28"/>
          <w:rtl/>
        </w:rPr>
        <w:t>ی</w:t>
      </w:r>
      <w:r w:rsidRPr="00BB7114">
        <w:rPr>
          <w:rFonts w:asciiTheme="minorHAnsi" w:hAnsiTheme="minorHAnsi" w:hint="eastAsia"/>
          <w:color w:val="auto"/>
          <w:sz w:val="28"/>
          <w:rtl/>
        </w:rPr>
        <w:t>م</w:t>
      </w:r>
      <w:r w:rsidRPr="00BB7114">
        <w:rPr>
          <w:rFonts w:asciiTheme="minorHAnsi" w:hAnsiTheme="minorHAnsi" w:hint="cs"/>
          <w:color w:val="auto"/>
          <w:sz w:val="28"/>
          <w:rtl/>
        </w:rPr>
        <w:t xml:space="preserve"> و معتقدیم که قدما به قراینی دسترسی </w:t>
      </w:r>
      <w:r w:rsidRPr="00BB7114">
        <w:rPr>
          <w:rFonts w:asciiTheme="minorHAnsi" w:hAnsiTheme="minorHAnsi"/>
          <w:color w:val="auto"/>
          <w:sz w:val="28"/>
          <w:rtl/>
        </w:rPr>
        <w:t>داشته‌اند</w:t>
      </w:r>
      <w:r w:rsidRPr="00BB7114">
        <w:rPr>
          <w:rFonts w:asciiTheme="minorHAnsi" w:hAnsiTheme="minorHAnsi" w:hint="cs"/>
          <w:color w:val="auto"/>
          <w:sz w:val="28"/>
          <w:rtl/>
        </w:rPr>
        <w:t xml:space="preserve"> که متأخرین از آنها </w:t>
      </w:r>
      <w:r w:rsidRPr="00BB7114">
        <w:rPr>
          <w:rFonts w:asciiTheme="minorHAnsi" w:hAnsiTheme="minorHAnsi"/>
          <w:color w:val="auto"/>
          <w:sz w:val="28"/>
          <w:rtl/>
        </w:rPr>
        <w:t>ب</w:t>
      </w:r>
      <w:r w:rsidRPr="00BB7114">
        <w:rPr>
          <w:rFonts w:asciiTheme="minorHAnsi" w:hAnsiTheme="minorHAnsi" w:hint="cs"/>
          <w:color w:val="auto"/>
          <w:sz w:val="28"/>
          <w:rtl/>
        </w:rPr>
        <w:t>ی‌</w:t>
      </w:r>
      <w:r w:rsidRPr="00BB7114">
        <w:rPr>
          <w:rFonts w:asciiTheme="minorHAnsi" w:hAnsiTheme="minorHAnsi" w:hint="eastAsia"/>
          <w:color w:val="auto"/>
          <w:sz w:val="28"/>
          <w:rtl/>
        </w:rPr>
        <w:t>بهره</w:t>
      </w:r>
      <w:r w:rsidRPr="00BB7114">
        <w:rPr>
          <w:rFonts w:asciiTheme="minorHAnsi" w:hAnsiTheme="minorHAnsi" w:hint="cs"/>
          <w:color w:val="auto"/>
          <w:sz w:val="28"/>
          <w:rtl/>
        </w:rPr>
        <w:t xml:space="preserve"> هستند.</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سؤال این است که چه اتفاقاتی رخ داده است که قرائن به دست علمای بعدی نرسیده است؟ پاسخ به این سؤال مهم است و اهمیت آن با توجه به این نکته </w:t>
      </w:r>
      <w:r w:rsidRPr="00BB7114">
        <w:rPr>
          <w:rFonts w:asciiTheme="minorHAnsi" w:hAnsiTheme="minorHAnsi"/>
          <w:color w:val="auto"/>
          <w:sz w:val="28"/>
          <w:rtl/>
        </w:rPr>
        <w:t>روشن‌تر</w:t>
      </w:r>
      <w:r w:rsidRPr="00BB7114">
        <w:rPr>
          <w:rFonts w:asciiTheme="minorHAnsi" w:hAnsiTheme="minorHAnsi" w:hint="cs"/>
          <w:color w:val="auto"/>
          <w:sz w:val="28"/>
          <w:rtl/>
        </w:rPr>
        <w:t xml:space="preserve">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شود</w:t>
      </w:r>
      <w:r w:rsidRPr="00BB7114">
        <w:rPr>
          <w:rFonts w:asciiTheme="minorHAnsi" w:hAnsiTheme="minorHAnsi" w:hint="cs"/>
          <w:color w:val="auto"/>
          <w:sz w:val="28"/>
          <w:rtl/>
        </w:rPr>
        <w:t xml:space="preserve"> که باید </w:t>
      </w:r>
      <w:r w:rsidRPr="00BB7114">
        <w:rPr>
          <w:rFonts w:asciiTheme="minorHAnsi" w:hAnsiTheme="minorHAnsi"/>
          <w:color w:val="auto"/>
          <w:sz w:val="28"/>
          <w:rtl/>
        </w:rPr>
        <w:t>محدوده‌</w:t>
      </w:r>
      <w:r w:rsidRPr="00BB7114">
        <w:rPr>
          <w:rFonts w:asciiTheme="minorHAnsi" w:hAnsiTheme="minorHAnsi" w:hint="cs"/>
          <w:color w:val="auto"/>
          <w:sz w:val="28"/>
          <w:rtl/>
        </w:rPr>
        <w:t xml:space="preserve">ی قدما را مشخص کرد و گفت تا چه زمانی علما، جزء قدما محسوب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شده‌اند</w:t>
      </w:r>
      <w:r w:rsidRPr="00BB7114">
        <w:rPr>
          <w:rFonts w:asciiTheme="minorHAnsi" w:hAnsiTheme="minorHAnsi" w:hint="cs"/>
          <w:color w:val="auto"/>
          <w:sz w:val="28"/>
          <w:rtl/>
        </w:rPr>
        <w:t>. در این زمینه دو قول وجود دارد:</w:t>
      </w:r>
    </w:p>
    <w:p w:rsidR="00BB7114" w:rsidRPr="00BB7114" w:rsidRDefault="00BB7114" w:rsidP="00BB7114">
      <w:pPr>
        <w:ind w:left="720"/>
        <w:jc w:val="both"/>
        <w:rPr>
          <w:rFonts w:asciiTheme="minorHAnsi" w:hAnsiTheme="minorHAnsi"/>
          <w:color w:val="auto"/>
          <w:sz w:val="28"/>
          <w:rtl/>
        </w:rPr>
      </w:pPr>
      <w:r w:rsidRPr="00BB7114">
        <w:rPr>
          <w:rFonts w:asciiTheme="minorHAnsi" w:hAnsiTheme="minorHAnsi" w:hint="cs"/>
          <w:color w:val="auto"/>
          <w:sz w:val="28"/>
          <w:rtl/>
        </w:rPr>
        <w:t xml:space="preserve">قول مشهور این است که قدما، علمای تا قرن پنجم و </w:t>
      </w:r>
      <w:r w:rsidRPr="00BB7114">
        <w:rPr>
          <w:rFonts w:asciiTheme="minorHAnsi" w:hAnsiTheme="minorHAnsi"/>
          <w:color w:val="auto"/>
          <w:sz w:val="28"/>
          <w:rtl/>
        </w:rPr>
        <w:t>آتش‌سوز</w:t>
      </w:r>
      <w:r w:rsidRPr="00BB7114">
        <w:rPr>
          <w:rFonts w:asciiTheme="minorHAnsi" w:hAnsiTheme="minorHAnsi" w:hint="cs"/>
          <w:color w:val="auto"/>
          <w:sz w:val="28"/>
          <w:rtl/>
        </w:rPr>
        <w:t xml:space="preserve">ی </w:t>
      </w:r>
      <w:r w:rsidRPr="00BB7114">
        <w:rPr>
          <w:rFonts w:asciiTheme="minorHAnsi" w:hAnsiTheme="minorHAnsi"/>
          <w:color w:val="auto"/>
          <w:sz w:val="28"/>
          <w:rtl/>
        </w:rPr>
        <w:t>کتاب‌خانه‌</w:t>
      </w:r>
      <w:r w:rsidRPr="00BB7114">
        <w:rPr>
          <w:rFonts w:asciiTheme="minorHAnsi" w:hAnsiTheme="minorHAnsi" w:hint="cs"/>
          <w:color w:val="auto"/>
          <w:sz w:val="28"/>
          <w:rtl/>
        </w:rPr>
        <w:t>ی «شیخ طوسی» هستند؛</w:t>
      </w:r>
    </w:p>
    <w:p w:rsidR="00BB7114" w:rsidRPr="00BB7114" w:rsidRDefault="00BB7114" w:rsidP="00BB7114">
      <w:pPr>
        <w:ind w:left="720"/>
        <w:jc w:val="both"/>
        <w:rPr>
          <w:rFonts w:asciiTheme="minorHAnsi" w:hAnsiTheme="minorHAnsi"/>
          <w:color w:val="auto"/>
          <w:sz w:val="28"/>
          <w:rtl/>
        </w:rPr>
      </w:pPr>
      <w:r w:rsidRPr="00BB7114">
        <w:rPr>
          <w:rFonts w:asciiTheme="minorHAnsi" w:hAnsiTheme="minorHAnsi" w:hint="cs"/>
          <w:color w:val="auto"/>
          <w:sz w:val="28"/>
          <w:rtl/>
        </w:rPr>
        <w:t xml:space="preserve">قول دیگر که مختار است این است که قدما، علمای تا قرن هفتم و زمان </w:t>
      </w:r>
      <w:r w:rsidRPr="00BB7114">
        <w:rPr>
          <w:rFonts w:asciiTheme="minorHAnsi" w:hAnsiTheme="minorHAnsi"/>
          <w:color w:val="auto"/>
          <w:sz w:val="28"/>
          <w:rtl/>
        </w:rPr>
        <w:t>حمله‌</w:t>
      </w:r>
      <w:r w:rsidRPr="00BB7114">
        <w:rPr>
          <w:rFonts w:asciiTheme="minorHAnsi" w:hAnsiTheme="minorHAnsi" w:hint="cs"/>
          <w:color w:val="auto"/>
          <w:sz w:val="28"/>
          <w:rtl/>
        </w:rPr>
        <w:t>ی مغول هستند.</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شیعیان </w:t>
      </w:r>
      <w:r w:rsidRPr="00BB7114">
        <w:rPr>
          <w:rFonts w:asciiTheme="minorHAnsi" w:hAnsiTheme="minorHAnsi"/>
          <w:color w:val="auto"/>
          <w:sz w:val="28"/>
          <w:rtl/>
        </w:rPr>
        <w:t>دوره‌ها</w:t>
      </w:r>
      <w:r w:rsidRPr="00BB7114">
        <w:rPr>
          <w:rFonts w:asciiTheme="minorHAnsi" w:hAnsiTheme="minorHAnsi" w:hint="cs"/>
          <w:color w:val="auto"/>
          <w:sz w:val="28"/>
          <w:rtl/>
        </w:rPr>
        <w:t xml:space="preserve">ی مختلف تاریخی </w:t>
      </w:r>
      <w:r w:rsidRPr="00BB7114">
        <w:rPr>
          <w:rFonts w:asciiTheme="minorHAnsi" w:hAnsiTheme="minorHAnsi"/>
          <w:color w:val="auto"/>
          <w:sz w:val="28"/>
          <w:rtl/>
        </w:rPr>
        <w:t>داشته‌اند</w:t>
      </w:r>
      <w:r w:rsidRPr="00BB7114">
        <w:rPr>
          <w:rFonts w:asciiTheme="minorHAnsi" w:hAnsiTheme="minorHAnsi" w:hint="cs"/>
          <w:color w:val="auto"/>
          <w:sz w:val="28"/>
          <w:rtl/>
        </w:rPr>
        <w:t xml:space="preserve"> که با توجه به آنچه گفته شد، فقط به این دوره از تاریخ تشیع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پرداز</w:t>
      </w:r>
      <w:r w:rsidRPr="00BB7114">
        <w:rPr>
          <w:rFonts w:asciiTheme="minorHAnsi" w:hAnsiTheme="minorHAnsi" w:hint="cs"/>
          <w:color w:val="auto"/>
          <w:sz w:val="28"/>
          <w:rtl/>
        </w:rPr>
        <w:t>ی</w:t>
      </w:r>
      <w:r w:rsidRPr="00BB7114">
        <w:rPr>
          <w:rFonts w:asciiTheme="minorHAnsi" w:hAnsiTheme="minorHAnsi" w:hint="eastAsia"/>
          <w:color w:val="auto"/>
          <w:sz w:val="28"/>
          <w:rtl/>
        </w:rPr>
        <w:t>م</w:t>
      </w:r>
      <w:r w:rsidRPr="00BB7114">
        <w:rPr>
          <w:rFonts w:asciiTheme="minorHAnsi" w:hAnsiTheme="minorHAnsi" w:hint="cs"/>
          <w:color w:val="auto"/>
          <w:sz w:val="28"/>
          <w:rtl/>
        </w:rPr>
        <w:t xml:space="preserve">. دیگر </w:t>
      </w:r>
      <w:r w:rsidRPr="00BB7114">
        <w:rPr>
          <w:rFonts w:asciiTheme="minorHAnsi" w:hAnsiTheme="minorHAnsi"/>
          <w:color w:val="auto"/>
          <w:sz w:val="28"/>
          <w:rtl/>
        </w:rPr>
        <w:t>دوره‌ها</w:t>
      </w:r>
      <w:r w:rsidRPr="00BB7114">
        <w:rPr>
          <w:rFonts w:asciiTheme="minorHAnsi" w:hAnsiTheme="minorHAnsi" w:hint="cs"/>
          <w:color w:val="auto"/>
          <w:sz w:val="28"/>
          <w:rtl/>
        </w:rPr>
        <w:t>ی تاریخ تشیع عبارت‌اند از:</w:t>
      </w:r>
    </w:p>
    <w:p w:rsidR="00BB7114" w:rsidRPr="00BB7114" w:rsidRDefault="00BB7114" w:rsidP="00BB7114">
      <w:pPr>
        <w:ind w:left="720"/>
        <w:jc w:val="both"/>
        <w:rPr>
          <w:rFonts w:asciiTheme="minorHAnsi" w:hAnsiTheme="minorHAnsi"/>
          <w:color w:val="auto"/>
          <w:sz w:val="28"/>
          <w:rtl/>
        </w:rPr>
      </w:pPr>
      <w:r w:rsidRPr="005668FA">
        <w:rPr>
          <w:rFonts w:cs="B Titr" w:hint="cs"/>
          <w:sz w:val="28"/>
          <w:szCs w:val="24"/>
          <w:rtl/>
        </w:rPr>
        <w:t>1.</w:t>
      </w:r>
      <w:r w:rsidRPr="00BB7114">
        <w:rPr>
          <w:rFonts w:asciiTheme="minorHAnsi" w:hAnsiTheme="minorHAnsi" w:hint="cs"/>
          <w:color w:val="auto"/>
          <w:sz w:val="28"/>
          <w:rtl/>
        </w:rPr>
        <w:t xml:space="preserve"> دوران تا ابتدای غیبت صغرا که یعنی تاریخ زمان ائمه علیهم‌السلام که تا سال 260 است.</w:t>
      </w:r>
    </w:p>
    <w:p w:rsidR="00BB7114" w:rsidRPr="00BB7114" w:rsidRDefault="00BB7114" w:rsidP="00BB7114">
      <w:pPr>
        <w:ind w:left="720"/>
        <w:jc w:val="both"/>
        <w:rPr>
          <w:rFonts w:asciiTheme="minorHAnsi" w:hAnsiTheme="minorHAnsi"/>
          <w:color w:val="auto"/>
          <w:sz w:val="28"/>
          <w:rtl/>
        </w:rPr>
      </w:pPr>
      <w:r w:rsidRPr="005668FA">
        <w:rPr>
          <w:rFonts w:cs="B Titr" w:hint="cs"/>
          <w:sz w:val="28"/>
          <w:szCs w:val="24"/>
          <w:rtl/>
        </w:rPr>
        <w:t>2.</w:t>
      </w:r>
      <w:r w:rsidRPr="00BB7114">
        <w:rPr>
          <w:rFonts w:asciiTheme="minorHAnsi" w:hAnsiTheme="minorHAnsi" w:hint="cs"/>
          <w:color w:val="auto"/>
          <w:sz w:val="28"/>
          <w:rtl/>
        </w:rPr>
        <w:t xml:space="preserve"> دوران غیبت صغرا از سال 260 تا سال 329.</w:t>
      </w:r>
    </w:p>
    <w:p w:rsidR="00BB7114" w:rsidRPr="00BB7114" w:rsidRDefault="00BB7114" w:rsidP="00BB7114">
      <w:pPr>
        <w:ind w:left="720"/>
        <w:jc w:val="both"/>
        <w:rPr>
          <w:rFonts w:asciiTheme="minorHAnsi" w:hAnsiTheme="minorHAnsi"/>
          <w:color w:val="auto"/>
          <w:sz w:val="28"/>
          <w:rtl/>
        </w:rPr>
      </w:pPr>
      <w:r w:rsidRPr="005668FA">
        <w:rPr>
          <w:rFonts w:cs="B Titr" w:hint="cs"/>
          <w:sz w:val="28"/>
          <w:szCs w:val="24"/>
          <w:rtl/>
        </w:rPr>
        <w:t>3.</w:t>
      </w:r>
      <w:r w:rsidRPr="00BB7114">
        <w:rPr>
          <w:rFonts w:asciiTheme="minorHAnsi" w:hAnsiTheme="minorHAnsi" w:hint="cs"/>
          <w:color w:val="auto"/>
          <w:sz w:val="28"/>
          <w:rtl/>
        </w:rPr>
        <w:t xml:space="preserve"> دوران سال 329 تا تشکیل حکومت شیعیان، یعنی حکومت «آل‌بویه» که اواسط قرن چهارم است.</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در سال 352 نخستین بار است که «عاشورا» تعطیل رسمی اعلام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شود</w:t>
      </w:r>
      <w:r w:rsidRPr="00BB7114">
        <w:rPr>
          <w:rFonts w:asciiTheme="minorHAnsi" w:hAnsiTheme="minorHAnsi" w:hint="cs"/>
          <w:color w:val="auto"/>
          <w:sz w:val="28"/>
          <w:rtl/>
        </w:rPr>
        <w:t xml:space="preserve">. این مطلب نشان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دهد</w:t>
      </w:r>
      <w:r w:rsidRPr="00BB7114">
        <w:rPr>
          <w:rFonts w:asciiTheme="minorHAnsi" w:hAnsiTheme="minorHAnsi" w:hint="cs"/>
          <w:color w:val="auto"/>
          <w:sz w:val="28"/>
          <w:rtl/>
        </w:rPr>
        <w:t xml:space="preserve"> که شیعیان که در ابتدا </w:t>
      </w:r>
      <w:r w:rsidRPr="00BB7114">
        <w:rPr>
          <w:rFonts w:asciiTheme="minorHAnsi" w:hAnsiTheme="minorHAnsi"/>
          <w:color w:val="auto"/>
          <w:sz w:val="28"/>
          <w:rtl/>
        </w:rPr>
        <w:t>انگشت‌شمار</w:t>
      </w:r>
      <w:r w:rsidRPr="00BB7114">
        <w:rPr>
          <w:rFonts w:asciiTheme="minorHAnsi" w:hAnsiTheme="minorHAnsi" w:hint="cs"/>
          <w:color w:val="auto"/>
          <w:sz w:val="28"/>
          <w:rtl/>
        </w:rPr>
        <w:t xml:space="preserve"> بودند، سیر رو به رشدی را طی کرده بودند؛ گرچه فراز و فرود نیز در تاریخ تشیع مشاهده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شود</w:t>
      </w:r>
      <w:r w:rsidRPr="00BB7114">
        <w:rPr>
          <w:rFonts w:asciiTheme="minorHAnsi" w:hAnsiTheme="minorHAnsi" w:hint="cs"/>
          <w:color w:val="auto"/>
          <w:sz w:val="28"/>
          <w:rtl/>
        </w:rPr>
        <w:t>.</w:t>
      </w:r>
    </w:p>
    <w:p w:rsidR="00BB7114" w:rsidRPr="003C213A" w:rsidRDefault="00BB7114" w:rsidP="00634270">
      <w:pPr>
        <w:jc w:val="both"/>
        <w:rPr>
          <w:rtl/>
        </w:rPr>
      </w:pPr>
      <w:r w:rsidRPr="003C213A">
        <w:rPr>
          <w:rFonts w:hint="cs"/>
          <w:rtl/>
        </w:rPr>
        <w:t xml:space="preserve">«آل‌بویه» در سال 352 عاشورا را تعطیل رسمی و عزای عمومی اعلام </w:t>
      </w:r>
      <w:r w:rsidRPr="003C213A">
        <w:rPr>
          <w:rtl/>
        </w:rPr>
        <w:t>م</w:t>
      </w:r>
      <w:r w:rsidRPr="003C213A">
        <w:rPr>
          <w:rFonts w:hint="cs"/>
          <w:rtl/>
        </w:rPr>
        <w:t>ی‌</w:t>
      </w:r>
      <w:r w:rsidRPr="003C213A">
        <w:rPr>
          <w:rFonts w:hint="eastAsia"/>
          <w:rtl/>
        </w:rPr>
        <w:t>کند</w:t>
      </w:r>
      <w:r w:rsidRPr="003C213A">
        <w:rPr>
          <w:rFonts w:hint="cs"/>
          <w:rtl/>
        </w:rPr>
        <w:t xml:space="preserve">، دستور </w:t>
      </w:r>
      <w:r w:rsidRPr="003C213A">
        <w:rPr>
          <w:rtl/>
        </w:rPr>
        <w:t>م</w:t>
      </w:r>
      <w:r w:rsidRPr="003C213A">
        <w:rPr>
          <w:rFonts w:hint="cs"/>
          <w:rtl/>
        </w:rPr>
        <w:t>ی‌</w:t>
      </w:r>
      <w:r w:rsidRPr="003C213A">
        <w:rPr>
          <w:rFonts w:hint="eastAsia"/>
          <w:rtl/>
        </w:rPr>
        <w:t>دهد</w:t>
      </w:r>
      <w:r w:rsidRPr="003C213A">
        <w:rPr>
          <w:rFonts w:hint="cs"/>
          <w:rtl/>
        </w:rPr>
        <w:t xml:space="preserve"> در منابر رسمی لباس سیاه پوشیده شود، به قصابان دستور داده </w:t>
      </w:r>
      <w:r w:rsidRPr="003C213A">
        <w:rPr>
          <w:rtl/>
        </w:rPr>
        <w:t>م</w:t>
      </w:r>
      <w:r w:rsidRPr="003C213A">
        <w:rPr>
          <w:rFonts w:hint="cs"/>
          <w:rtl/>
        </w:rPr>
        <w:t>ی‌</w:t>
      </w:r>
      <w:r w:rsidRPr="003C213A">
        <w:rPr>
          <w:rFonts w:hint="eastAsia"/>
          <w:rtl/>
        </w:rPr>
        <w:t>شود</w:t>
      </w:r>
      <w:r w:rsidRPr="003C213A">
        <w:rPr>
          <w:rFonts w:hint="cs"/>
          <w:rtl/>
        </w:rPr>
        <w:t xml:space="preserve"> که به احترام امروز ذبح انجام ندهند و صنف آشپزان نیز غذا نپزند، در بازار خیمه عزا برپا شود و گریه و نوحه‌خوانی بر «امام حسین علیه‌السلام» که تا پیش از این در منازل انجام </w:t>
      </w:r>
      <w:r w:rsidRPr="003C213A">
        <w:rPr>
          <w:rtl/>
        </w:rPr>
        <w:t>م</w:t>
      </w:r>
      <w:r w:rsidRPr="003C213A">
        <w:rPr>
          <w:rFonts w:hint="cs"/>
          <w:rtl/>
        </w:rPr>
        <w:t>ی‌</w:t>
      </w:r>
      <w:r w:rsidRPr="003C213A">
        <w:rPr>
          <w:rFonts w:hint="eastAsia"/>
          <w:rtl/>
        </w:rPr>
        <w:t>شد</w:t>
      </w:r>
      <w:r w:rsidRPr="003C213A">
        <w:rPr>
          <w:rFonts w:hint="cs"/>
          <w:rtl/>
        </w:rPr>
        <w:t>، به صورت رسمی و عمومی برگزار شود.</w:t>
      </w:r>
      <w:r w:rsidRPr="00C81E32">
        <w:rPr>
          <w:vertAlign w:val="superscript"/>
          <w:rtl/>
        </w:rPr>
        <w:footnoteReference w:id="399"/>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پس از چند واقعه اتفاق </w:t>
      </w:r>
      <w:r w:rsidRPr="00BB7114">
        <w:rPr>
          <w:rFonts w:asciiTheme="minorHAnsi" w:hAnsiTheme="minorHAnsi"/>
          <w:color w:val="auto"/>
          <w:sz w:val="28"/>
          <w:rtl/>
        </w:rPr>
        <w:t>می‌افتد</w:t>
      </w:r>
      <w:r w:rsidRPr="00BB7114">
        <w:rPr>
          <w:rFonts w:asciiTheme="minorHAnsi" w:hAnsiTheme="minorHAnsi" w:hint="cs"/>
          <w:color w:val="auto"/>
          <w:sz w:val="28"/>
          <w:rtl/>
        </w:rPr>
        <w:t>:</w:t>
      </w:r>
    </w:p>
    <w:p w:rsidR="00BB7114" w:rsidRPr="00BB7114" w:rsidRDefault="00BB7114" w:rsidP="00BB7114">
      <w:pPr>
        <w:ind w:left="720"/>
        <w:jc w:val="both"/>
        <w:rPr>
          <w:rFonts w:asciiTheme="minorHAnsi" w:hAnsiTheme="minorHAnsi"/>
          <w:color w:val="auto"/>
          <w:sz w:val="28"/>
          <w:rtl/>
        </w:rPr>
      </w:pPr>
      <w:r w:rsidRPr="005668FA">
        <w:rPr>
          <w:rFonts w:cs="B Titr" w:hint="cs"/>
          <w:sz w:val="28"/>
          <w:szCs w:val="24"/>
          <w:rtl/>
        </w:rPr>
        <w:t>1.</w:t>
      </w:r>
      <w:r w:rsidRPr="00BB7114">
        <w:rPr>
          <w:rFonts w:asciiTheme="minorHAnsi" w:hAnsiTheme="minorHAnsi" w:hint="cs"/>
          <w:color w:val="auto"/>
          <w:sz w:val="28"/>
          <w:rtl/>
        </w:rPr>
        <w:t xml:space="preserve"> </w:t>
      </w:r>
      <w:r w:rsidRPr="00BB7114">
        <w:rPr>
          <w:rFonts w:asciiTheme="minorHAnsi" w:hAnsiTheme="minorHAnsi"/>
          <w:color w:val="auto"/>
          <w:sz w:val="28"/>
          <w:rtl/>
        </w:rPr>
        <w:t>حمله‌</w:t>
      </w:r>
      <w:r w:rsidRPr="00BB7114">
        <w:rPr>
          <w:rFonts w:asciiTheme="minorHAnsi" w:hAnsiTheme="minorHAnsi" w:hint="cs"/>
          <w:color w:val="auto"/>
          <w:sz w:val="28"/>
          <w:rtl/>
        </w:rPr>
        <w:t xml:space="preserve">ی «طغرل سلجوقی» به بغداد در سال 449 که به خروج </w:t>
      </w:r>
      <w:r w:rsidRPr="00BB7114">
        <w:rPr>
          <w:rFonts w:asciiTheme="minorHAnsi" w:hAnsiTheme="minorHAnsi"/>
          <w:color w:val="auto"/>
          <w:sz w:val="28"/>
          <w:rtl/>
        </w:rPr>
        <w:t>عمده‌</w:t>
      </w:r>
      <w:r w:rsidRPr="00BB7114">
        <w:rPr>
          <w:rFonts w:asciiTheme="minorHAnsi" w:hAnsiTheme="minorHAnsi" w:hint="cs"/>
          <w:color w:val="auto"/>
          <w:sz w:val="28"/>
          <w:rtl/>
        </w:rPr>
        <w:t xml:space="preserve">ی شیعیان از بغداد و تأسیس </w:t>
      </w:r>
      <w:r w:rsidRPr="00BB7114">
        <w:rPr>
          <w:rFonts w:asciiTheme="minorHAnsi" w:hAnsiTheme="minorHAnsi"/>
          <w:color w:val="auto"/>
          <w:sz w:val="28"/>
          <w:rtl/>
        </w:rPr>
        <w:t>حوزه‌</w:t>
      </w:r>
      <w:r w:rsidRPr="00BB7114">
        <w:rPr>
          <w:rFonts w:asciiTheme="minorHAnsi" w:hAnsiTheme="minorHAnsi" w:hint="cs"/>
          <w:color w:val="auto"/>
          <w:sz w:val="28"/>
          <w:rtl/>
        </w:rPr>
        <w:t xml:space="preserve">ی نجف منجر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شود</w:t>
      </w:r>
      <w:r w:rsidRPr="00BB7114">
        <w:rPr>
          <w:rFonts w:asciiTheme="minorHAnsi" w:hAnsiTheme="minorHAnsi" w:hint="cs"/>
          <w:color w:val="auto"/>
          <w:sz w:val="28"/>
          <w:rtl/>
        </w:rPr>
        <w:t>.</w:t>
      </w:r>
    </w:p>
    <w:p w:rsidR="00BB7114" w:rsidRPr="00BB7114" w:rsidRDefault="00BB7114" w:rsidP="00BB7114">
      <w:pPr>
        <w:ind w:left="720"/>
        <w:jc w:val="both"/>
        <w:rPr>
          <w:rFonts w:asciiTheme="minorHAnsi" w:hAnsiTheme="minorHAnsi"/>
          <w:color w:val="auto"/>
          <w:sz w:val="28"/>
          <w:rtl/>
        </w:rPr>
      </w:pPr>
      <w:r w:rsidRPr="005668FA">
        <w:rPr>
          <w:rFonts w:cs="B Titr" w:hint="cs"/>
          <w:sz w:val="28"/>
          <w:szCs w:val="24"/>
          <w:rtl/>
        </w:rPr>
        <w:t>2.</w:t>
      </w:r>
      <w:r w:rsidRPr="00BB7114">
        <w:rPr>
          <w:rFonts w:asciiTheme="minorHAnsi" w:hAnsiTheme="minorHAnsi" w:hint="cs"/>
          <w:color w:val="auto"/>
          <w:sz w:val="28"/>
          <w:rtl/>
        </w:rPr>
        <w:t xml:space="preserve"> </w:t>
      </w:r>
      <w:r w:rsidRPr="00BB7114">
        <w:rPr>
          <w:rFonts w:asciiTheme="minorHAnsi" w:hAnsiTheme="minorHAnsi"/>
          <w:color w:val="auto"/>
          <w:sz w:val="28"/>
          <w:rtl/>
        </w:rPr>
        <w:t>حمله‌</w:t>
      </w:r>
      <w:r w:rsidRPr="00BB7114">
        <w:rPr>
          <w:rFonts w:asciiTheme="minorHAnsi" w:hAnsiTheme="minorHAnsi" w:hint="cs"/>
          <w:color w:val="auto"/>
          <w:sz w:val="28"/>
          <w:rtl/>
        </w:rPr>
        <w:t>ی «سلطان محمود» به ری در</w:t>
      </w:r>
      <w:r w:rsidRPr="00BB7114">
        <w:rPr>
          <w:rFonts w:asciiTheme="minorHAnsi" w:hAnsiTheme="minorHAnsi"/>
          <w:color w:val="auto"/>
          <w:sz w:val="28"/>
          <w:rtl/>
        </w:rPr>
        <w:t xml:space="preserve"> </w:t>
      </w:r>
      <w:r w:rsidRPr="00BB7114">
        <w:rPr>
          <w:rFonts w:asciiTheme="minorHAnsi" w:hAnsiTheme="minorHAnsi" w:hint="cs"/>
          <w:color w:val="auto"/>
          <w:sz w:val="28"/>
          <w:rtl/>
        </w:rPr>
        <w:t xml:space="preserve">اوایل قرن پنجم و </w:t>
      </w:r>
      <w:r w:rsidRPr="00BB7114">
        <w:rPr>
          <w:rFonts w:asciiTheme="minorHAnsi" w:hAnsiTheme="minorHAnsi"/>
          <w:color w:val="auto"/>
          <w:sz w:val="28"/>
          <w:rtl/>
        </w:rPr>
        <w:t>کتاب سوزی</w:t>
      </w:r>
      <w:r w:rsidRPr="00BB7114">
        <w:rPr>
          <w:rFonts w:asciiTheme="minorHAnsi" w:hAnsiTheme="minorHAnsi" w:hint="cs"/>
          <w:color w:val="auto"/>
          <w:sz w:val="28"/>
          <w:rtl/>
        </w:rPr>
        <w:t xml:space="preserve"> </w:t>
      </w:r>
      <w:r w:rsidRPr="00BB7114">
        <w:rPr>
          <w:rFonts w:asciiTheme="minorHAnsi" w:hAnsiTheme="minorHAnsi"/>
          <w:color w:val="auto"/>
          <w:sz w:val="28"/>
          <w:rtl/>
        </w:rPr>
        <w:t>کتاب‌خانه</w:t>
      </w:r>
      <w:r w:rsidRPr="00BB7114">
        <w:rPr>
          <w:rFonts w:asciiTheme="minorHAnsi" w:hAnsiTheme="minorHAnsi" w:hint="cs"/>
          <w:color w:val="auto"/>
          <w:sz w:val="28"/>
          <w:rtl/>
        </w:rPr>
        <w:t xml:space="preserve"> ری.</w:t>
      </w:r>
    </w:p>
    <w:p w:rsidR="00BB7114" w:rsidRPr="00BB7114" w:rsidRDefault="00BB7114" w:rsidP="00BB7114">
      <w:pPr>
        <w:ind w:left="720"/>
        <w:jc w:val="both"/>
        <w:rPr>
          <w:rFonts w:asciiTheme="minorHAnsi" w:hAnsiTheme="minorHAnsi"/>
          <w:color w:val="auto"/>
          <w:sz w:val="28"/>
          <w:rtl/>
        </w:rPr>
      </w:pPr>
      <w:r w:rsidRPr="005668FA">
        <w:rPr>
          <w:rFonts w:cs="B Titr" w:hint="cs"/>
          <w:sz w:val="28"/>
          <w:szCs w:val="24"/>
          <w:rtl/>
        </w:rPr>
        <w:t>3.</w:t>
      </w:r>
      <w:r w:rsidRPr="00BB7114">
        <w:rPr>
          <w:rFonts w:asciiTheme="minorHAnsi" w:hAnsiTheme="minorHAnsi" w:hint="cs"/>
          <w:color w:val="auto"/>
          <w:sz w:val="28"/>
          <w:rtl/>
        </w:rPr>
        <w:t xml:space="preserve"> </w:t>
      </w:r>
      <w:r w:rsidRPr="00BB7114">
        <w:rPr>
          <w:rFonts w:asciiTheme="minorHAnsi" w:hAnsiTheme="minorHAnsi"/>
          <w:color w:val="auto"/>
          <w:sz w:val="28"/>
          <w:rtl/>
        </w:rPr>
        <w:t>حمله‌</w:t>
      </w:r>
      <w:r w:rsidRPr="00BB7114">
        <w:rPr>
          <w:rFonts w:asciiTheme="minorHAnsi" w:hAnsiTheme="minorHAnsi" w:hint="cs"/>
          <w:color w:val="auto"/>
          <w:sz w:val="28"/>
          <w:rtl/>
        </w:rPr>
        <w:t xml:space="preserve">ی مغول و سوزاندن </w:t>
      </w:r>
      <w:r w:rsidRPr="00BB7114">
        <w:rPr>
          <w:rFonts w:asciiTheme="minorHAnsi" w:hAnsiTheme="minorHAnsi"/>
          <w:color w:val="auto"/>
          <w:sz w:val="28"/>
          <w:rtl/>
        </w:rPr>
        <w:t>کتاب‌خانه‌</w:t>
      </w:r>
      <w:r w:rsidRPr="00BB7114">
        <w:rPr>
          <w:rFonts w:asciiTheme="minorHAnsi" w:hAnsiTheme="minorHAnsi" w:hint="cs"/>
          <w:color w:val="auto"/>
          <w:sz w:val="28"/>
          <w:rtl/>
        </w:rPr>
        <w:t>ی نیشابور و سمرقند در قرن هفتم.</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اکنون به دنبال این هستیم که این وقایع را توضیح دهیم و نشان دهیم که </w:t>
      </w:r>
      <w:r w:rsidRPr="00BB7114">
        <w:rPr>
          <w:rFonts w:asciiTheme="minorHAnsi" w:hAnsiTheme="minorHAnsi"/>
          <w:color w:val="auto"/>
          <w:sz w:val="28"/>
          <w:rtl/>
        </w:rPr>
        <w:t>همه‌</w:t>
      </w:r>
      <w:r w:rsidRPr="00BB7114">
        <w:rPr>
          <w:rFonts w:asciiTheme="minorHAnsi" w:hAnsiTheme="minorHAnsi" w:hint="cs"/>
          <w:color w:val="auto"/>
          <w:sz w:val="28"/>
          <w:rtl/>
        </w:rPr>
        <w:t xml:space="preserve">ی شیعیان در یک نقطه جمع </w:t>
      </w:r>
      <w:r w:rsidRPr="00BB7114">
        <w:rPr>
          <w:rFonts w:asciiTheme="minorHAnsi" w:hAnsiTheme="minorHAnsi"/>
          <w:color w:val="auto"/>
          <w:sz w:val="28"/>
          <w:rtl/>
        </w:rPr>
        <w:t>نبوده‌اند</w:t>
      </w:r>
      <w:r w:rsidRPr="00BB7114">
        <w:rPr>
          <w:rFonts w:asciiTheme="minorHAnsi" w:hAnsiTheme="minorHAnsi" w:hint="cs"/>
          <w:color w:val="auto"/>
          <w:sz w:val="28"/>
          <w:rtl/>
        </w:rPr>
        <w:t xml:space="preserve"> و با سوزاندن </w:t>
      </w:r>
      <w:r w:rsidRPr="00BB7114">
        <w:rPr>
          <w:rFonts w:asciiTheme="minorHAnsi" w:hAnsiTheme="minorHAnsi"/>
          <w:color w:val="auto"/>
          <w:sz w:val="28"/>
          <w:rtl/>
        </w:rPr>
        <w:t>کتاب‌ها</w:t>
      </w:r>
      <w:r w:rsidRPr="00BB7114">
        <w:rPr>
          <w:rFonts w:asciiTheme="minorHAnsi" w:hAnsiTheme="minorHAnsi" w:hint="cs"/>
          <w:color w:val="auto"/>
          <w:sz w:val="28"/>
          <w:rtl/>
        </w:rPr>
        <w:t>ی یک شهر، تمام کتب از بین نرفته است.</w:t>
      </w:r>
    </w:p>
    <w:p w:rsidR="00BB7114" w:rsidRPr="00BB7114" w:rsidRDefault="00BB7114" w:rsidP="00BB7114">
      <w:pPr>
        <w:jc w:val="both"/>
        <w:rPr>
          <w:rFonts w:asciiTheme="minorHAnsi" w:hAnsiTheme="minorHAnsi"/>
          <w:color w:val="auto"/>
          <w:sz w:val="28"/>
          <w:rtl/>
        </w:rPr>
      </w:pPr>
      <w:r w:rsidRPr="00BB7114">
        <w:rPr>
          <w:rFonts w:asciiTheme="minorHAnsi" w:hAnsiTheme="minorHAnsi"/>
          <w:color w:val="auto"/>
          <w:sz w:val="28"/>
          <w:rtl/>
        </w:rPr>
        <w:t>مهم‌تر</w:t>
      </w:r>
      <w:r w:rsidRPr="00BB7114">
        <w:rPr>
          <w:rFonts w:asciiTheme="minorHAnsi" w:hAnsiTheme="minorHAnsi" w:hint="cs"/>
          <w:color w:val="auto"/>
          <w:sz w:val="28"/>
          <w:rtl/>
        </w:rPr>
        <w:t>ی</w:t>
      </w:r>
      <w:r w:rsidRPr="00BB7114">
        <w:rPr>
          <w:rFonts w:asciiTheme="minorHAnsi" w:hAnsiTheme="minorHAnsi" w:hint="eastAsia"/>
          <w:color w:val="auto"/>
          <w:sz w:val="28"/>
          <w:rtl/>
        </w:rPr>
        <w:t>ن</w:t>
      </w:r>
      <w:r w:rsidRPr="00BB7114">
        <w:rPr>
          <w:rFonts w:asciiTheme="minorHAnsi" w:hAnsiTheme="minorHAnsi" w:hint="cs"/>
          <w:color w:val="auto"/>
          <w:sz w:val="28"/>
          <w:rtl/>
        </w:rPr>
        <w:t xml:space="preserve"> </w:t>
      </w:r>
      <w:r w:rsidRPr="00BB7114">
        <w:rPr>
          <w:rFonts w:asciiTheme="minorHAnsi" w:hAnsiTheme="minorHAnsi"/>
          <w:color w:val="auto"/>
          <w:sz w:val="28"/>
          <w:rtl/>
        </w:rPr>
        <w:t>کتاب سوزی</w:t>
      </w:r>
      <w:r w:rsidRPr="00BB7114">
        <w:rPr>
          <w:rFonts w:asciiTheme="minorHAnsi" w:hAnsiTheme="minorHAnsi" w:hint="cs"/>
          <w:color w:val="auto"/>
          <w:sz w:val="28"/>
          <w:rtl/>
        </w:rPr>
        <w:t xml:space="preserve">، </w:t>
      </w:r>
      <w:r w:rsidRPr="00BB7114">
        <w:rPr>
          <w:rFonts w:asciiTheme="minorHAnsi" w:hAnsiTheme="minorHAnsi"/>
          <w:color w:val="auto"/>
          <w:sz w:val="28"/>
          <w:rtl/>
        </w:rPr>
        <w:t>کتاب سوزی</w:t>
      </w:r>
      <w:r w:rsidRPr="00BB7114">
        <w:rPr>
          <w:rFonts w:asciiTheme="minorHAnsi" w:hAnsiTheme="minorHAnsi" w:hint="cs"/>
          <w:color w:val="auto"/>
          <w:sz w:val="28"/>
          <w:rtl/>
        </w:rPr>
        <w:t xml:space="preserve"> </w:t>
      </w:r>
      <w:r w:rsidRPr="00BB7114">
        <w:rPr>
          <w:rFonts w:asciiTheme="minorHAnsi" w:hAnsiTheme="minorHAnsi"/>
          <w:color w:val="auto"/>
          <w:sz w:val="28"/>
          <w:rtl/>
        </w:rPr>
        <w:t>کتاب‌خانه</w:t>
      </w:r>
      <w:r w:rsidRPr="00BB7114">
        <w:rPr>
          <w:rFonts w:asciiTheme="minorHAnsi" w:hAnsiTheme="minorHAnsi" w:hint="cs"/>
          <w:color w:val="auto"/>
          <w:sz w:val="28"/>
          <w:rtl/>
        </w:rPr>
        <w:t xml:space="preserve"> «شیخ طوسی» است. «آل‌بویه» به سه گروه منشعب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شوند</w:t>
      </w:r>
      <w:r w:rsidRPr="00BB7114">
        <w:rPr>
          <w:rFonts w:asciiTheme="minorHAnsi" w:hAnsiTheme="minorHAnsi" w:hint="cs"/>
          <w:color w:val="auto"/>
          <w:sz w:val="28"/>
          <w:rtl/>
        </w:rPr>
        <w:t xml:space="preserve">: «آل‌بویه» بغداد، ری و خراسان؛ </w:t>
      </w:r>
      <w:r w:rsidRPr="00BB7114">
        <w:rPr>
          <w:rFonts w:asciiTheme="minorHAnsi" w:hAnsiTheme="minorHAnsi"/>
          <w:color w:val="auto"/>
          <w:sz w:val="28"/>
          <w:rtl/>
        </w:rPr>
        <w:t>حکمرانان</w:t>
      </w:r>
      <w:r w:rsidRPr="00BB7114">
        <w:rPr>
          <w:rFonts w:asciiTheme="minorHAnsi" w:hAnsiTheme="minorHAnsi" w:hint="cs"/>
          <w:color w:val="auto"/>
          <w:sz w:val="28"/>
          <w:rtl/>
        </w:rPr>
        <w:t xml:space="preserve"> «آل‌بویه» سه برادر بودند که با تقسیم ممالک، هرکدام به حکمرانی در یک قسمت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پردازند</w:t>
      </w:r>
      <w:r w:rsidRPr="00BB7114">
        <w:rPr>
          <w:rFonts w:asciiTheme="minorHAnsi" w:hAnsiTheme="minorHAnsi" w:hint="cs"/>
          <w:color w:val="auto"/>
          <w:sz w:val="28"/>
          <w:rtl/>
        </w:rPr>
        <w:t>.</w:t>
      </w:r>
    </w:p>
    <w:p w:rsidR="00BB7114" w:rsidRPr="003C213A" w:rsidRDefault="00BB7114" w:rsidP="00634270">
      <w:pPr>
        <w:jc w:val="both"/>
        <w:rPr>
          <w:rtl/>
        </w:rPr>
      </w:pPr>
      <w:r w:rsidRPr="003C213A">
        <w:rPr>
          <w:rtl/>
        </w:rPr>
        <w:t>کتاب سوزی</w:t>
      </w:r>
      <w:r w:rsidRPr="003C213A">
        <w:rPr>
          <w:rFonts w:hint="cs"/>
          <w:rtl/>
        </w:rPr>
        <w:t xml:space="preserve"> </w:t>
      </w:r>
      <w:r w:rsidRPr="003C213A">
        <w:rPr>
          <w:rtl/>
        </w:rPr>
        <w:t>کتاب‌خانه</w:t>
      </w:r>
      <w:r w:rsidRPr="003C213A">
        <w:rPr>
          <w:rFonts w:hint="cs"/>
          <w:rtl/>
        </w:rPr>
        <w:t xml:space="preserve"> بغداد: قرن پنجم دوران ضعف «آل‌بویه» بغداد است. در این دوره قدرت گاهی در دستان «آل‌بویه» و گاهی در دستان </w:t>
      </w:r>
      <w:r w:rsidRPr="003C213A">
        <w:rPr>
          <w:rtl/>
        </w:rPr>
        <w:t>خل</w:t>
      </w:r>
      <w:r w:rsidRPr="003C213A">
        <w:rPr>
          <w:rFonts w:hint="cs"/>
          <w:rtl/>
        </w:rPr>
        <w:t>ی</w:t>
      </w:r>
      <w:r w:rsidRPr="003C213A">
        <w:rPr>
          <w:rFonts w:hint="eastAsia"/>
          <w:rtl/>
        </w:rPr>
        <w:t>فه‌</w:t>
      </w:r>
      <w:r w:rsidRPr="003C213A">
        <w:rPr>
          <w:rFonts w:hint="cs"/>
          <w:rtl/>
        </w:rPr>
        <w:t xml:space="preserve">ی عباسی بوده است. با ضعیف شدن «آل‌بویه»، </w:t>
      </w:r>
      <w:r w:rsidRPr="003C213A">
        <w:rPr>
          <w:rtl/>
        </w:rPr>
        <w:t>خل</w:t>
      </w:r>
      <w:r w:rsidRPr="003C213A">
        <w:rPr>
          <w:rFonts w:hint="cs"/>
          <w:rtl/>
        </w:rPr>
        <w:t>ی</w:t>
      </w:r>
      <w:r w:rsidRPr="003C213A">
        <w:rPr>
          <w:rFonts w:hint="eastAsia"/>
          <w:rtl/>
        </w:rPr>
        <w:t>فه‌</w:t>
      </w:r>
      <w:r w:rsidRPr="003C213A">
        <w:rPr>
          <w:rFonts w:hint="cs"/>
          <w:rtl/>
        </w:rPr>
        <w:t xml:space="preserve">ی عباسی یعنی «القائم» قدرت </w:t>
      </w:r>
      <w:r w:rsidRPr="003C213A">
        <w:rPr>
          <w:rtl/>
        </w:rPr>
        <w:t>م</w:t>
      </w:r>
      <w:r w:rsidRPr="003C213A">
        <w:rPr>
          <w:rFonts w:hint="cs"/>
          <w:rtl/>
        </w:rPr>
        <w:t>ی‌</w:t>
      </w:r>
      <w:r w:rsidRPr="003C213A">
        <w:rPr>
          <w:rFonts w:hint="eastAsia"/>
          <w:rtl/>
        </w:rPr>
        <w:t>گ</w:t>
      </w:r>
      <w:r w:rsidRPr="003C213A">
        <w:rPr>
          <w:rFonts w:hint="cs"/>
          <w:rtl/>
        </w:rPr>
        <w:t>ی</w:t>
      </w:r>
      <w:r w:rsidRPr="003C213A">
        <w:rPr>
          <w:rFonts w:hint="eastAsia"/>
          <w:rtl/>
        </w:rPr>
        <w:t>رد</w:t>
      </w:r>
      <w:r w:rsidRPr="003C213A">
        <w:rPr>
          <w:rFonts w:hint="cs"/>
          <w:rtl/>
        </w:rPr>
        <w:t xml:space="preserve"> و بین وی و «طغرل سلجوقی» مکاتباتی انجام </w:t>
      </w:r>
      <w:r w:rsidRPr="003C213A">
        <w:rPr>
          <w:rtl/>
        </w:rPr>
        <w:t>م</w:t>
      </w:r>
      <w:r w:rsidRPr="003C213A">
        <w:rPr>
          <w:rFonts w:hint="cs"/>
          <w:rtl/>
        </w:rPr>
        <w:t>ی‌</w:t>
      </w:r>
      <w:r w:rsidRPr="003C213A">
        <w:rPr>
          <w:rFonts w:hint="eastAsia"/>
          <w:rtl/>
        </w:rPr>
        <w:t>شود</w:t>
      </w:r>
      <w:r w:rsidRPr="003C213A">
        <w:rPr>
          <w:rFonts w:hint="cs"/>
          <w:rtl/>
        </w:rPr>
        <w:t>.</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ظاهراً ورود «طغرل» به بغداد با هماهنگی </w:t>
      </w:r>
      <w:r w:rsidRPr="00BB7114">
        <w:rPr>
          <w:rFonts w:asciiTheme="minorHAnsi" w:hAnsiTheme="minorHAnsi"/>
          <w:color w:val="auto"/>
          <w:sz w:val="28"/>
          <w:rtl/>
        </w:rPr>
        <w:t>خل</w:t>
      </w:r>
      <w:r w:rsidRPr="00BB7114">
        <w:rPr>
          <w:rFonts w:asciiTheme="minorHAnsi" w:hAnsiTheme="minorHAnsi" w:hint="cs"/>
          <w:color w:val="auto"/>
          <w:sz w:val="28"/>
          <w:rtl/>
        </w:rPr>
        <w:t>ی</w:t>
      </w:r>
      <w:r w:rsidRPr="00BB7114">
        <w:rPr>
          <w:rFonts w:asciiTheme="minorHAnsi" w:hAnsiTheme="minorHAnsi" w:hint="eastAsia"/>
          <w:color w:val="auto"/>
          <w:sz w:val="28"/>
          <w:rtl/>
        </w:rPr>
        <w:t>فه‌</w:t>
      </w:r>
      <w:r w:rsidRPr="00BB7114">
        <w:rPr>
          <w:rFonts w:asciiTheme="minorHAnsi" w:hAnsiTheme="minorHAnsi" w:hint="cs"/>
          <w:color w:val="auto"/>
          <w:sz w:val="28"/>
          <w:rtl/>
        </w:rPr>
        <w:t xml:space="preserve">ی عباسی بوده است. وی زمانی که قصد ورود به بغداد را داشته است، با مقاومت «آل‌بویه» مواجه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شود</w:t>
      </w:r>
      <w:r w:rsidRPr="00BB7114">
        <w:rPr>
          <w:rFonts w:asciiTheme="minorHAnsi" w:hAnsiTheme="minorHAnsi" w:hint="cs"/>
          <w:color w:val="auto"/>
          <w:sz w:val="28"/>
          <w:rtl/>
        </w:rPr>
        <w:t xml:space="preserve">؛ اما بین این درگیری با «آل‌بویه» با </w:t>
      </w:r>
      <w:r w:rsidRPr="00BB7114">
        <w:rPr>
          <w:rFonts w:asciiTheme="minorHAnsi" w:hAnsiTheme="minorHAnsi"/>
          <w:color w:val="auto"/>
          <w:sz w:val="28"/>
          <w:rtl/>
        </w:rPr>
        <w:t>درگ</w:t>
      </w:r>
      <w:r w:rsidRPr="00BB7114">
        <w:rPr>
          <w:rFonts w:asciiTheme="minorHAnsi" w:hAnsiTheme="minorHAnsi" w:hint="cs"/>
          <w:color w:val="auto"/>
          <w:sz w:val="28"/>
          <w:rtl/>
        </w:rPr>
        <w:t>ی</w:t>
      </w:r>
      <w:r w:rsidRPr="00BB7114">
        <w:rPr>
          <w:rFonts w:asciiTheme="minorHAnsi" w:hAnsiTheme="minorHAnsi" w:hint="eastAsia"/>
          <w:color w:val="auto"/>
          <w:sz w:val="28"/>
          <w:rtl/>
        </w:rPr>
        <w:t>ر</w:t>
      </w:r>
      <w:r w:rsidRPr="00BB7114">
        <w:rPr>
          <w:rFonts w:asciiTheme="minorHAnsi" w:hAnsiTheme="minorHAnsi" w:hint="cs"/>
          <w:color w:val="auto"/>
          <w:sz w:val="28"/>
          <w:rtl/>
        </w:rPr>
        <w:t>ی‌</w:t>
      </w:r>
      <w:r w:rsidRPr="00BB7114">
        <w:rPr>
          <w:rFonts w:asciiTheme="minorHAnsi" w:hAnsiTheme="minorHAnsi" w:hint="eastAsia"/>
          <w:color w:val="auto"/>
          <w:sz w:val="28"/>
          <w:rtl/>
        </w:rPr>
        <w:t>ها</w:t>
      </w:r>
      <w:r w:rsidRPr="00BB7114">
        <w:rPr>
          <w:rFonts w:asciiTheme="minorHAnsi" w:hAnsiTheme="minorHAnsi" w:hint="cs"/>
          <w:color w:val="auto"/>
          <w:sz w:val="28"/>
          <w:rtl/>
        </w:rPr>
        <w:t xml:space="preserve">ی قبلی تفاوتی وجود داشته است. در دفعات قبل با درگیری «آل‌بویه»، شیعیان به کمک «آل‌بویه»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شتافتند</w:t>
      </w:r>
      <w:r w:rsidRPr="00BB7114">
        <w:rPr>
          <w:rFonts w:asciiTheme="minorHAnsi" w:hAnsiTheme="minorHAnsi" w:hint="cs"/>
          <w:color w:val="auto"/>
          <w:sz w:val="28"/>
          <w:rtl/>
        </w:rPr>
        <w:t xml:space="preserve"> ولی در این درگیری، غیر از شیعیانی که از خود «آل‌بویه» بودند، باقی شیعیان در درگیری دخالت نکردند.</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بغداد </w:t>
      </w:r>
      <w:r w:rsidRPr="00BB7114">
        <w:rPr>
          <w:rFonts w:asciiTheme="minorHAnsi" w:hAnsiTheme="minorHAnsi"/>
          <w:color w:val="auto"/>
          <w:sz w:val="28"/>
          <w:rtl/>
        </w:rPr>
        <w:t>محله‌ا</w:t>
      </w:r>
      <w:r w:rsidRPr="00BB7114">
        <w:rPr>
          <w:rFonts w:asciiTheme="minorHAnsi" w:hAnsiTheme="minorHAnsi" w:hint="cs"/>
          <w:color w:val="auto"/>
          <w:sz w:val="28"/>
          <w:rtl/>
        </w:rPr>
        <w:t xml:space="preserve">ی به نام «کرخ» داشته است که اهالی آن غالباً شیعه بودند و در </w:t>
      </w:r>
      <w:r w:rsidRPr="00BB7114">
        <w:rPr>
          <w:rFonts w:asciiTheme="minorHAnsi" w:hAnsiTheme="minorHAnsi"/>
          <w:color w:val="auto"/>
          <w:sz w:val="28"/>
          <w:rtl/>
        </w:rPr>
        <w:t>دروازه‌</w:t>
      </w:r>
      <w:r w:rsidRPr="00BB7114">
        <w:rPr>
          <w:rFonts w:asciiTheme="minorHAnsi" w:hAnsiTheme="minorHAnsi" w:hint="cs"/>
          <w:color w:val="auto"/>
          <w:sz w:val="28"/>
          <w:rtl/>
        </w:rPr>
        <w:t xml:space="preserve">ی بغداد قرار داشته است. در کتب تاریخی آمده است که در این محله مقاومتی صورت </w:t>
      </w:r>
      <w:r w:rsidRPr="00BB7114">
        <w:rPr>
          <w:rFonts w:asciiTheme="minorHAnsi" w:hAnsiTheme="minorHAnsi"/>
          <w:color w:val="auto"/>
          <w:sz w:val="28"/>
          <w:rtl/>
        </w:rPr>
        <w:t>نم</w:t>
      </w:r>
      <w:r w:rsidRPr="00BB7114">
        <w:rPr>
          <w:rFonts w:asciiTheme="minorHAnsi" w:hAnsiTheme="minorHAnsi" w:hint="cs"/>
          <w:color w:val="auto"/>
          <w:sz w:val="28"/>
          <w:rtl/>
        </w:rPr>
        <w:t>ی‌</w:t>
      </w:r>
      <w:r w:rsidRPr="00BB7114">
        <w:rPr>
          <w:rFonts w:asciiTheme="minorHAnsi" w:hAnsiTheme="minorHAnsi" w:hint="eastAsia"/>
          <w:color w:val="auto"/>
          <w:sz w:val="28"/>
          <w:rtl/>
        </w:rPr>
        <w:t>گ</w:t>
      </w:r>
      <w:r w:rsidRPr="00BB7114">
        <w:rPr>
          <w:rFonts w:asciiTheme="minorHAnsi" w:hAnsiTheme="minorHAnsi" w:hint="cs"/>
          <w:color w:val="auto"/>
          <w:sz w:val="28"/>
          <w:rtl/>
        </w:rPr>
        <w:t>ی</w:t>
      </w:r>
      <w:r w:rsidRPr="00BB7114">
        <w:rPr>
          <w:rFonts w:asciiTheme="minorHAnsi" w:hAnsiTheme="minorHAnsi" w:hint="eastAsia"/>
          <w:color w:val="auto"/>
          <w:sz w:val="28"/>
          <w:rtl/>
        </w:rPr>
        <w:t>رد</w:t>
      </w:r>
      <w:r w:rsidRPr="00BB7114">
        <w:rPr>
          <w:rFonts w:asciiTheme="minorHAnsi" w:hAnsiTheme="minorHAnsi" w:hint="cs"/>
          <w:color w:val="auto"/>
          <w:sz w:val="28"/>
          <w:rtl/>
        </w:rPr>
        <w:t xml:space="preserve"> که این مطلب با توجه به </w:t>
      </w:r>
      <w:r w:rsidRPr="00BB7114">
        <w:rPr>
          <w:rFonts w:asciiTheme="minorHAnsi" w:hAnsiTheme="minorHAnsi"/>
          <w:color w:val="auto"/>
          <w:sz w:val="28"/>
          <w:rtl/>
        </w:rPr>
        <w:t>سابقه‌</w:t>
      </w:r>
      <w:r w:rsidRPr="00BB7114">
        <w:rPr>
          <w:rFonts w:asciiTheme="minorHAnsi" w:hAnsiTheme="minorHAnsi" w:hint="cs"/>
          <w:color w:val="auto"/>
          <w:sz w:val="28"/>
          <w:rtl/>
        </w:rPr>
        <w:t>ی «آل‌بویه» مطلب عجیبی است.</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lastRenderedPageBreak/>
        <w:t xml:space="preserve">در دفعات قبل، شیعیان در منطقه کسی را داشتند که رهبری آنها را به عهده داشته و کلام و </w:t>
      </w:r>
      <w:r w:rsidRPr="00BB7114">
        <w:rPr>
          <w:rFonts w:asciiTheme="minorHAnsi" w:hAnsiTheme="minorHAnsi"/>
          <w:color w:val="auto"/>
          <w:sz w:val="28"/>
          <w:rtl/>
        </w:rPr>
        <w:t>موضع‌گ</w:t>
      </w:r>
      <w:r w:rsidRPr="00BB7114">
        <w:rPr>
          <w:rFonts w:asciiTheme="minorHAnsi" w:hAnsiTheme="minorHAnsi" w:hint="cs"/>
          <w:color w:val="auto"/>
          <w:sz w:val="28"/>
          <w:rtl/>
        </w:rPr>
        <w:t>ی</w:t>
      </w:r>
      <w:r w:rsidRPr="00BB7114">
        <w:rPr>
          <w:rFonts w:asciiTheme="minorHAnsi" w:hAnsiTheme="minorHAnsi" w:hint="eastAsia"/>
          <w:color w:val="auto"/>
          <w:sz w:val="28"/>
          <w:rtl/>
        </w:rPr>
        <w:t>ر</w:t>
      </w:r>
      <w:r w:rsidRPr="00BB7114">
        <w:rPr>
          <w:rFonts w:asciiTheme="minorHAnsi" w:hAnsiTheme="minorHAnsi" w:hint="cs"/>
          <w:color w:val="auto"/>
          <w:sz w:val="28"/>
          <w:rtl/>
        </w:rPr>
        <w:t xml:space="preserve">ی وی برای افراد مهم بوده است. </w:t>
      </w:r>
      <w:r w:rsidRPr="00BB7114">
        <w:rPr>
          <w:rFonts w:asciiTheme="minorHAnsi" w:hAnsiTheme="minorHAnsi"/>
          <w:color w:val="auto"/>
          <w:sz w:val="28"/>
          <w:rtl/>
        </w:rPr>
        <w:t>به‌و</w:t>
      </w:r>
      <w:r w:rsidRPr="00BB7114">
        <w:rPr>
          <w:rFonts w:asciiTheme="minorHAnsi" w:hAnsiTheme="minorHAnsi" w:hint="cs"/>
          <w:color w:val="auto"/>
          <w:sz w:val="28"/>
          <w:rtl/>
        </w:rPr>
        <w:t>ی</w:t>
      </w:r>
      <w:r w:rsidRPr="00BB7114">
        <w:rPr>
          <w:rFonts w:asciiTheme="minorHAnsi" w:hAnsiTheme="minorHAnsi" w:hint="eastAsia"/>
          <w:color w:val="auto"/>
          <w:sz w:val="28"/>
          <w:rtl/>
        </w:rPr>
        <w:t>ژه</w:t>
      </w:r>
      <w:r w:rsidRPr="00BB7114">
        <w:rPr>
          <w:rFonts w:asciiTheme="minorHAnsi" w:hAnsiTheme="minorHAnsi" w:hint="cs"/>
          <w:color w:val="auto"/>
          <w:sz w:val="28"/>
          <w:rtl/>
        </w:rPr>
        <w:t xml:space="preserve"> در </w:t>
      </w:r>
      <w:r w:rsidRPr="00BB7114">
        <w:rPr>
          <w:rFonts w:asciiTheme="minorHAnsi" w:hAnsiTheme="minorHAnsi"/>
          <w:color w:val="auto"/>
          <w:sz w:val="28"/>
          <w:rtl/>
        </w:rPr>
        <w:t>دوره‌</w:t>
      </w:r>
      <w:r w:rsidRPr="00BB7114">
        <w:rPr>
          <w:rFonts w:asciiTheme="minorHAnsi" w:hAnsiTheme="minorHAnsi" w:hint="cs"/>
          <w:color w:val="auto"/>
          <w:sz w:val="28"/>
          <w:rtl/>
        </w:rPr>
        <w:t xml:space="preserve">ی «عضد الدوله دیلمی» و دورانی که «سید مرتضی» رهبری را به عهده داشت، «سید مرتضی» کاملاً از «آل‌بویه» پشتیبانی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کرده</w:t>
      </w:r>
      <w:r w:rsidRPr="00BB7114">
        <w:rPr>
          <w:rFonts w:asciiTheme="minorHAnsi" w:hAnsiTheme="minorHAnsi" w:hint="cs"/>
          <w:color w:val="auto"/>
          <w:sz w:val="28"/>
          <w:rtl/>
        </w:rPr>
        <w:t xml:space="preserve"> و درنتیجه شیعیان به کمک «آل‌بویه»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شتافتند</w:t>
      </w:r>
      <w:r w:rsidRPr="00BB7114">
        <w:rPr>
          <w:rFonts w:asciiTheme="minorHAnsi" w:hAnsiTheme="minorHAnsi" w:hint="cs"/>
          <w:color w:val="auto"/>
          <w:sz w:val="28"/>
          <w:rtl/>
        </w:rPr>
        <w:t>.</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رهبر شیعیان در زمان </w:t>
      </w:r>
      <w:r w:rsidRPr="00BB7114">
        <w:rPr>
          <w:rFonts w:asciiTheme="minorHAnsi" w:hAnsiTheme="minorHAnsi"/>
          <w:color w:val="auto"/>
          <w:sz w:val="28"/>
          <w:rtl/>
        </w:rPr>
        <w:t>حمله‌</w:t>
      </w:r>
      <w:r w:rsidRPr="00BB7114">
        <w:rPr>
          <w:rFonts w:asciiTheme="minorHAnsi" w:hAnsiTheme="minorHAnsi" w:hint="cs"/>
          <w:color w:val="auto"/>
          <w:sz w:val="28"/>
          <w:rtl/>
        </w:rPr>
        <w:t xml:space="preserve">ی «طغرل»، «عدنان بن رضی» پسر «سید رضی» بوده است. زمانی که شیعیان از وی کسب تکلیف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کنند</w:t>
      </w:r>
      <w:r w:rsidRPr="00BB7114">
        <w:rPr>
          <w:rFonts w:asciiTheme="minorHAnsi" w:hAnsiTheme="minorHAnsi" w:hint="cs"/>
          <w:color w:val="auto"/>
          <w:sz w:val="28"/>
          <w:rtl/>
        </w:rPr>
        <w:t xml:space="preserve">، وی پاسخ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دهد</w:t>
      </w:r>
      <w:r w:rsidRPr="00BB7114">
        <w:rPr>
          <w:rFonts w:asciiTheme="minorHAnsi" w:hAnsiTheme="minorHAnsi" w:hint="cs"/>
          <w:color w:val="auto"/>
          <w:sz w:val="28"/>
          <w:rtl/>
        </w:rPr>
        <w:t xml:space="preserve"> که «آل‌بویه» فقط اسم شیعه را یدک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کشند</w:t>
      </w:r>
      <w:r w:rsidRPr="00BB7114">
        <w:rPr>
          <w:rFonts w:asciiTheme="minorHAnsi" w:hAnsiTheme="minorHAnsi" w:hint="cs"/>
          <w:color w:val="auto"/>
          <w:sz w:val="28"/>
          <w:rtl/>
        </w:rPr>
        <w:t xml:space="preserve"> و توجهی به </w:t>
      </w:r>
      <w:r w:rsidRPr="00BB7114">
        <w:rPr>
          <w:rFonts w:asciiTheme="minorHAnsi" w:hAnsiTheme="minorHAnsi"/>
          <w:color w:val="auto"/>
          <w:sz w:val="28"/>
          <w:rtl/>
        </w:rPr>
        <w:t>حرف‌ها</w:t>
      </w:r>
      <w:r w:rsidRPr="00BB7114">
        <w:rPr>
          <w:rFonts w:asciiTheme="minorHAnsi" w:hAnsiTheme="minorHAnsi" w:hint="cs"/>
          <w:color w:val="auto"/>
          <w:sz w:val="28"/>
          <w:rtl/>
        </w:rPr>
        <w:t>ی ما ندارند و از طرف دیگر «طغرل»؛ شخصی عامی و متعصب است و نباید وارد دعوای ظالم با ظالم شد. این توصیه نقش اصلی را در نپیوستن شیعیان به «آل‌بویه» دارد.</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علت این برخورد «عدنان بن رضی» نیز است که «آل‌بویه» در اوایل (فارغ از صالح بودن یا نبودن این افراد)، حداقل به صورت ظاهری احترام علما را حفظ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کردند</w:t>
      </w:r>
      <w:r w:rsidRPr="00BB7114">
        <w:rPr>
          <w:rFonts w:asciiTheme="minorHAnsi" w:hAnsiTheme="minorHAnsi" w:hint="cs"/>
          <w:color w:val="auto"/>
          <w:sz w:val="28"/>
          <w:rtl/>
        </w:rPr>
        <w:t xml:space="preserve">. همانند دوران صفویه که اگر «محقق کرکی» حکم به مجازات مسئولی حکومتی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داد</w:t>
      </w:r>
      <w:r w:rsidRPr="00BB7114">
        <w:rPr>
          <w:rFonts w:asciiTheme="minorHAnsi" w:hAnsiTheme="minorHAnsi" w:hint="cs"/>
          <w:color w:val="auto"/>
          <w:sz w:val="28"/>
          <w:rtl/>
        </w:rPr>
        <w:t xml:space="preserve">، «شاه طهماسب» حداقل </w:t>
      </w:r>
      <w:r w:rsidRPr="00BB7114">
        <w:rPr>
          <w:rFonts w:asciiTheme="minorHAnsi" w:hAnsiTheme="minorHAnsi"/>
          <w:color w:val="auto"/>
          <w:sz w:val="28"/>
          <w:rtl/>
        </w:rPr>
        <w:t>ا</w:t>
      </w:r>
      <w:r w:rsidRPr="00BB7114">
        <w:rPr>
          <w:rFonts w:asciiTheme="minorHAnsi" w:hAnsiTheme="minorHAnsi" w:hint="cs"/>
          <w:color w:val="auto"/>
          <w:sz w:val="28"/>
          <w:rtl/>
        </w:rPr>
        <w:t>ی</w:t>
      </w:r>
      <w:r w:rsidRPr="00BB7114">
        <w:rPr>
          <w:rFonts w:asciiTheme="minorHAnsi" w:hAnsiTheme="minorHAnsi" w:hint="eastAsia"/>
          <w:color w:val="auto"/>
          <w:sz w:val="28"/>
          <w:rtl/>
        </w:rPr>
        <w:t>ن‌گونه</w:t>
      </w:r>
      <w:r w:rsidRPr="00BB7114">
        <w:rPr>
          <w:rFonts w:asciiTheme="minorHAnsi" w:hAnsiTheme="minorHAnsi" w:hint="cs"/>
          <w:color w:val="auto"/>
          <w:sz w:val="28"/>
          <w:rtl/>
        </w:rPr>
        <w:t xml:space="preserve"> رفتار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کرد</w:t>
      </w:r>
      <w:r w:rsidRPr="00BB7114">
        <w:rPr>
          <w:rFonts w:asciiTheme="minorHAnsi" w:hAnsiTheme="minorHAnsi" w:hint="cs"/>
          <w:color w:val="auto"/>
          <w:sz w:val="28"/>
          <w:rtl/>
        </w:rPr>
        <w:t xml:space="preserve"> که این مسئول را عوض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کرد</w:t>
      </w:r>
      <w:r w:rsidRPr="00BB7114">
        <w:rPr>
          <w:rFonts w:asciiTheme="minorHAnsi" w:hAnsiTheme="minorHAnsi" w:hint="cs"/>
          <w:color w:val="auto"/>
          <w:sz w:val="28"/>
          <w:rtl/>
        </w:rPr>
        <w:t xml:space="preserve">. در «آل‌بویه» نیز «عضد الدوله» با وجود اختلافاتی که با «سید مرتضی» داشت، امتیازات خوبی را به «سید مرتضی» داد؛ مانند کمک به توسعه حرم «امیرالمؤمنین علیه‌السلام»، گسترش </w:t>
      </w:r>
      <w:r w:rsidRPr="00BB7114">
        <w:rPr>
          <w:rFonts w:asciiTheme="minorHAnsi" w:hAnsiTheme="minorHAnsi"/>
          <w:color w:val="auto"/>
          <w:sz w:val="28"/>
          <w:rtl/>
        </w:rPr>
        <w:t>عزادار</w:t>
      </w:r>
      <w:r w:rsidRPr="00BB7114">
        <w:rPr>
          <w:rFonts w:asciiTheme="minorHAnsi" w:hAnsiTheme="minorHAnsi" w:hint="cs"/>
          <w:color w:val="auto"/>
          <w:sz w:val="28"/>
          <w:rtl/>
        </w:rPr>
        <w:t>ی‌</w:t>
      </w:r>
      <w:r w:rsidRPr="00BB7114">
        <w:rPr>
          <w:rFonts w:asciiTheme="minorHAnsi" w:hAnsiTheme="minorHAnsi" w:hint="eastAsia"/>
          <w:color w:val="auto"/>
          <w:sz w:val="28"/>
          <w:rtl/>
        </w:rPr>
        <w:t>ها</w:t>
      </w:r>
      <w:r w:rsidRPr="00BB7114">
        <w:rPr>
          <w:rFonts w:asciiTheme="minorHAnsi" w:hAnsiTheme="minorHAnsi" w:hint="cs"/>
          <w:color w:val="auto"/>
          <w:sz w:val="28"/>
          <w:rtl/>
        </w:rPr>
        <w:t xml:space="preserve">ی «امام حسین علیه‌السلام» و </w:t>
      </w:r>
      <w:r w:rsidRPr="00BB7114">
        <w:rPr>
          <w:rFonts w:asciiTheme="minorHAnsi" w:hAnsiTheme="minorHAnsi"/>
          <w:color w:val="auto"/>
          <w:sz w:val="28"/>
          <w:rtl/>
        </w:rPr>
        <w:t>فعال</w:t>
      </w:r>
      <w:r w:rsidRPr="00BB7114">
        <w:rPr>
          <w:rFonts w:asciiTheme="minorHAnsi" w:hAnsiTheme="minorHAnsi" w:hint="cs"/>
          <w:color w:val="auto"/>
          <w:sz w:val="28"/>
          <w:rtl/>
        </w:rPr>
        <w:t>ی</w:t>
      </w:r>
      <w:r w:rsidRPr="00BB7114">
        <w:rPr>
          <w:rFonts w:asciiTheme="minorHAnsi" w:hAnsiTheme="minorHAnsi" w:hint="eastAsia"/>
          <w:color w:val="auto"/>
          <w:sz w:val="28"/>
          <w:rtl/>
        </w:rPr>
        <w:t>ت‌ها</w:t>
      </w:r>
      <w:r w:rsidRPr="00BB7114">
        <w:rPr>
          <w:rFonts w:asciiTheme="minorHAnsi" w:hAnsiTheme="minorHAnsi" w:hint="cs"/>
          <w:color w:val="auto"/>
          <w:sz w:val="28"/>
          <w:rtl/>
        </w:rPr>
        <w:t xml:space="preserve">یی که به‌منظور </w:t>
      </w:r>
      <w:r w:rsidRPr="00BB7114">
        <w:rPr>
          <w:rFonts w:asciiTheme="minorHAnsi" w:hAnsiTheme="minorHAnsi"/>
          <w:color w:val="auto"/>
          <w:sz w:val="28"/>
          <w:rtl/>
        </w:rPr>
        <w:t>پ</w:t>
      </w:r>
      <w:r w:rsidRPr="00BB7114">
        <w:rPr>
          <w:rFonts w:asciiTheme="minorHAnsi" w:hAnsiTheme="minorHAnsi" w:hint="cs"/>
          <w:color w:val="auto"/>
          <w:sz w:val="28"/>
          <w:rtl/>
        </w:rPr>
        <w:t>ی</w:t>
      </w:r>
      <w:r w:rsidRPr="00BB7114">
        <w:rPr>
          <w:rFonts w:asciiTheme="minorHAnsi" w:hAnsiTheme="minorHAnsi" w:hint="eastAsia"/>
          <w:color w:val="auto"/>
          <w:sz w:val="28"/>
          <w:rtl/>
        </w:rPr>
        <w:t>اده‌رو</w:t>
      </w:r>
      <w:r w:rsidRPr="00BB7114">
        <w:rPr>
          <w:rFonts w:asciiTheme="minorHAnsi" w:hAnsiTheme="minorHAnsi" w:hint="cs"/>
          <w:color w:val="auto"/>
          <w:sz w:val="28"/>
          <w:rtl/>
        </w:rPr>
        <w:t xml:space="preserve">ی اربعین انجام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شد</w:t>
      </w:r>
      <w:r w:rsidRPr="00BB7114">
        <w:rPr>
          <w:rFonts w:asciiTheme="minorHAnsi" w:hAnsiTheme="minorHAnsi" w:hint="cs"/>
          <w:color w:val="auto"/>
          <w:sz w:val="28"/>
          <w:rtl/>
        </w:rPr>
        <w:t xml:space="preserve">؛ اما اواخر «آل‌بویه» و اواخر صفویه </w:t>
      </w:r>
      <w:r w:rsidRPr="00BB7114">
        <w:rPr>
          <w:rFonts w:asciiTheme="minorHAnsi" w:hAnsiTheme="minorHAnsi"/>
          <w:color w:val="auto"/>
          <w:sz w:val="28"/>
          <w:rtl/>
        </w:rPr>
        <w:t>ا</w:t>
      </w:r>
      <w:r w:rsidRPr="00BB7114">
        <w:rPr>
          <w:rFonts w:asciiTheme="minorHAnsi" w:hAnsiTheme="minorHAnsi" w:hint="cs"/>
          <w:color w:val="auto"/>
          <w:sz w:val="28"/>
          <w:rtl/>
        </w:rPr>
        <w:t>ی</w:t>
      </w:r>
      <w:r w:rsidRPr="00BB7114">
        <w:rPr>
          <w:rFonts w:asciiTheme="minorHAnsi" w:hAnsiTheme="minorHAnsi" w:hint="eastAsia"/>
          <w:color w:val="auto"/>
          <w:sz w:val="28"/>
          <w:rtl/>
        </w:rPr>
        <w:t>ن‌گونه</w:t>
      </w:r>
      <w:r w:rsidRPr="00BB7114">
        <w:rPr>
          <w:rFonts w:asciiTheme="minorHAnsi" w:hAnsiTheme="minorHAnsi" w:hint="cs"/>
          <w:color w:val="auto"/>
          <w:sz w:val="28"/>
          <w:rtl/>
        </w:rPr>
        <w:t xml:space="preserve"> رفتار </w:t>
      </w:r>
      <w:r w:rsidRPr="00BB7114">
        <w:rPr>
          <w:rFonts w:asciiTheme="minorHAnsi" w:hAnsiTheme="minorHAnsi"/>
          <w:color w:val="auto"/>
          <w:sz w:val="28"/>
          <w:rtl/>
        </w:rPr>
        <w:t>نم</w:t>
      </w:r>
      <w:r w:rsidRPr="00BB7114">
        <w:rPr>
          <w:rFonts w:asciiTheme="minorHAnsi" w:hAnsiTheme="minorHAnsi" w:hint="cs"/>
          <w:color w:val="auto"/>
          <w:sz w:val="28"/>
          <w:rtl/>
        </w:rPr>
        <w:t>ی‌</w:t>
      </w:r>
      <w:r w:rsidRPr="00BB7114">
        <w:rPr>
          <w:rFonts w:asciiTheme="minorHAnsi" w:hAnsiTheme="minorHAnsi" w:hint="eastAsia"/>
          <w:color w:val="auto"/>
          <w:sz w:val="28"/>
          <w:rtl/>
        </w:rPr>
        <w:t>کردند</w:t>
      </w:r>
      <w:r w:rsidRPr="00BB7114">
        <w:rPr>
          <w:rFonts w:asciiTheme="minorHAnsi" w:hAnsiTheme="minorHAnsi" w:hint="cs"/>
          <w:color w:val="auto"/>
          <w:sz w:val="28"/>
          <w:rtl/>
        </w:rPr>
        <w:t xml:space="preserve"> و پادشاهان به هر دلیلی از علما حرف‌شنوی نداشتند و به همین دلیل علما از این پادشاهان ناراحت بودند که این ناراحتی در چنین مواردی بروز پیدا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کرد</w:t>
      </w:r>
      <w:r w:rsidRPr="00BB7114">
        <w:rPr>
          <w:rFonts w:asciiTheme="minorHAnsi" w:hAnsiTheme="minorHAnsi" w:hint="cs"/>
          <w:color w:val="auto"/>
          <w:sz w:val="28"/>
          <w:rtl/>
        </w:rPr>
        <w:t>.</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بین «عدنان بن رضی» و «عمید الملک» وزیر «طغرل» وجود دارد که در آن وزیر «طغرل» قول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دهد</w:t>
      </w:r>
      <w:r w:rsidRPr="00BB7114">
        <w:rPr>
          <w:rFonts w:asciiTheme="minorHAnsi" w:hAnsiTheme="minorHAnsi" w:hint="cs"/>
          <w:color w:val="auto"/>
          <w:sz w:val="28"/>
          <w:rtl/>
        </w:rPr>
        <w:t xml:space="preserve"> که اگر شیعیان وارد جنگ نشوند، مهاجمان کاری به آنها و مساجد و </w:t>
      </w:r>
      <w:r w:rsidRPr="00BB7114">
        <w:rPr>
          <w:rFonts w:asciiTheme="minorHAnsi" w:hAnsiTheme="minorHAnsi"/>
          <w:color w:val="auto"/>
          <w:sz w:val="28"/>
          <w:rtl/>
        </w:rPr>
        <w:t>محله‌ها</w:t>
      </w:r>
      <w:r w:rsidRPr="00BB7114">
        <w:rPr>
          <w:rFonts w:asciiTheme="minorHAnsi" w:hAnsiTheme="minorHAnsi" w:hint="cs"/>
          <w:color w:val="auto"/>
          <w:sz w:val="28"/>
          <w:rtl/>
        </w:rPr>
        <w:t>ی آنها نداشته باشند.</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تاریخ نشان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دهد</w:t>
      </w:r>
      <w:r w:rsidRPr="00BB7114">
        <w:rPr>
          <w:rFonts w:asciiTheme="minorHAnsi" w:hAnsiTheme="minorHAnsi" w:hint="cs"/>
          <w:color w:val="auto"/>
          <w:sz w:val="28"/>
          <w:rtl/>
        </w:rPr>
        <w:t xml:space="preserve"> که </w:t>
      </w:r>
      <w:r w:rsidRPr="00BB7114">
        <w:rPr>
          <w:rFonts w:asciiTheme="minorHAnsi" w:hAnsiTheme="minorHAnsi"/>
          <w:color w:val="auto"/>
          <w:sz w:val="28"/>
          <w:rtl/>
        </w:rPr>
        <w:t>ا</w:t>
      </w:r>
      <w:r w:rsidRPr="00BB7114">
        <w:rPr>
          <w:rFonts w:asciiTheme="minorHAnsi" w:hAnsiTheme="minorHAnsi" w:hint="cs"/>
          <w:color w:val="auto"/>
          <w:sz w:val="28"/>
          <w:rtl/>
        </w:rPr>
        <w:t>ی</w:t>
      </w:r>
      <w:r w:rsidRPr="00BB7114">
        <w:rPr>
          <w:rFonts w:asciiTheme="minorHAnsi" w:hAnsiTheme="minorHAnsi" w:hint="eastAsia"/>
          <w:color w:val="auto"/>
          <w:sz w:val="28"/>
          <w:rtl/>
        </w:rPr>
        <w:t>ن‌گونه</w:t>
      </w:r>
      <w:r w:rsidRPr="00BB7114">
        <w:rPr>
          <w:rFonts w:asciiTheme="minorHAnsi" w:hAnsiTheme="minorHAnsi" w:hint="cs"/>
          <w:color w:val="auto"/>
          <w:sz w:val="28"/>
          <w:rtl/>
        </w:rPr>
        <w:t xml:space="preserve"> تدبیرها </w:t>
      </w:r>
      <w:r w:rsidRPr="00BB7114">
        <w:rPr>
          <w:rFonts w:asciiTheme="minorHAnsi" w:hAnsiTheme="minorHAnsi"/>
          <w:color w:val="auto"/>
          <w:sz w:val="28"/>
          <w:rtl/>
        </w:rPr>
        <w:t>نت</w:t>
      </w:r>
      <w:r w:rsidRPr="00BB7114">
        <w:rPr>
          <w:rFonts w:asciiTheme="minorHAnsi" w:hAnsiTheme="minorHAnsi" w:hint="cs"/>
          <w:color w:val="auto"/>
          <w:sz w:val="28"/>
          <w:rtl/>
        </w:rPr>
        <w:t>ی</w:t>
      </w:r>
      <w:r w:rsidRPr="00BB7114">
        <w:rPr>
          <w:rFonts w:asciiTheme="minorHAnsi" w:hAnsiTheme="minorHAnsi" w:hint="eastAsia"/>
          <w:color w:val="auto"/>
          <w:sz w:val="28"/>
          <w:rtl/>
        </w:rPr>
        <w:t>جه‌</w:t>
      </w:r>
      <w:r w:rsidRPr="00BB7114">
        <w:rPr>
          <w:rFonts w:asciiTheme="minorHAnsi" w:hAnsiTheme="minorHAnsi" w:hint="cs"/>
          <w:color w:val="auto"/>
          <w:sz w:val="28"/>
          <w:rtl/>
        </w:rPr>
        <w:t xml:space="preserve">ی عکس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دهد</w:t>
      </w:r>
      <w:r w:rsidRPr="00BB7114">
        <w:rPr>
          <w:rFonts w:asciiTheme="minorHAnsi" w:hAnsiTheme="minorHAnsi" w:hint="cs"/>
          <w:color w:val="auto"/>
          <w:sz w:val="28"/>
          <w:rtl/>
        </w:rPr>
        <w:t xml:space="preserve">. «عمید الملک» که چنین قولی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دهد</w:t>
      </w:r>
      <w:r w:rsidRPr="00BB7114">
        <w:rPr>
          <w:rFonts w:asciiTheme="minorHAnsi" w:hAnsiTheme="minorHAnsi" w:hint="cs"/>
          <w:color w:val="auto"/>
          <w:sz w:val="28"/>
          <w:rtl/>
        </w:rPr>
        <w:t xml:space="preserve">، کسی است که بعدها دستور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دهد</w:t>
      </w:r>
      <w:r w:rsidRPr="00BB7114">
        <w:rPr>
          <w:rFonts w:asciiTheme="minorHAnsi" w:hAnsiTheme="minorHAnsi" w:hint="cs"/>
          <w:color w:val="auto"/>
          <w:sz w:val="28"/>
          <w:rtl/>
        </w:rPr>
        <w:t xml:space="preserve"> که در منابر رافضیان را لعن کنند و وقایعی مانند </w:t>
      </w:r>
      <w:r w:rsidRPr="00BB7114">
        <w:rPr>
          <w:rFonts w:asciiTheme="minorHAnsi" w:hAnsiTheme="minorHAnsi"/>
          <w:color w:val="auto"/>
          <w:sz w:val="28"/>
          <w:rtl/>
        </w:rPr>
        <w:t>کتاب سوزی</w:t>
      </w:r>
      <w:r w:rsidRPr="00BB7114">
        <w:rPr>
          <w:rFonts w:asciiTheme="minorHAnsi" w:hAnsiTheme="minorHAnsi" w:hint="cs"/>
          <w:color w:val="auto"/>
          <w:sz w:val="28"/>
          <w:rtl/>
        </w:rPr>
        <w:t xml:space="preserve"> نیز در همین دوره انجام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شود</w:t>
      </w:r>
      <w:r w:rsidRPr="00BB7114">
        <w:rPr>
          <w:rFonts w:asciiTheme="minorHAnsi" w:hAnsiTheme="minorHAnsi" w:hint="cs"/>
          <w:color w:val="auto"/>
          <w:sz w:val="28"/>
          <w:rtl/>
        </w:rPr>
        <w:t>.</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مهاجمان در هنگام ورود به بغداد فعالیتی انجام </w:t>
      </w:r>
      <w:r w:rsidRPr="00BB7114">
        <w:rPr>
          <w:rFonts w:asciiTheme="minorHAnsi" w:hAnsiTheme="minorHAnsi"/>
          <w:color w:val="auto"/>
          <w:sz w:val="28"/>
          <w:rtl/>
        </w:rPr>
        <w:t>نم</w:t>
      </w:r>
      <w:r w:rsidRPr="00BB7114">
        <w:rPr>
          <w:rFonts w:asciiTheme="minorHAnsi" w:hAnsiTheme="minorHAnsi" w:hint="cs"/>
          <w:color w:val="auto"/>
          <w:sz w:val="28"/>
          <w:rtl/>
        </w:rPr>
        <w:t>ی‌</w:t>
      </w:r>
      <w:r w:rsidRPr="00BB7114">
        <w:rPr>
          <w:rFonts w:asciiTheme="minorHAnsi" w:hAnsiTheme="minorHAnsi" w:hint="eastAsia"/>
          <w:color w:val="auto"/>
          <w:sz w:val="28"/>
          <w:rtl/>
        </w:rPr>
        <w:t>دهند</w:t>
      </w:r>
      <w:r w:rsidRPr="00BB7114">
        <w:rPr>
          <w:rFonts w:asciiTheme="minorHAnsi" w:hAnsiTheme="minorHAnsi" w:hint="cs"/>
          <w:color w:val="auto"/>
          <w:sz w:val="28"/>
          <w:rtl/>
        </w:rPr>
        <w:t>، اما پس از استقرار در بغداد، اولین دستور «</w:t>
      </w:r>
      <w:r w:rsidRPr="00BB7114">
        <w:rPr>
          <w:rFonts w:asciiTheme="minorHAnsi" w:hAnsiTheme="minorHAnsi"/>
          <w:color w:val="auto"/>
          <w:sz w:val="28"/>
          <w:rtl/>
        </w:rPr>
        <w:t>طغرل</w:t>
      </w:r>
      <w:r w:rsidRPr="00BB7114">
        <w:rPr>
          <w:rFonts w:asciiTheme="minorHAnsi" w:hAnsiTheme="minorHAnsi" w:hint="cs"/>
          <w:color w:val="auto"/>
          <w:sz w:val="28"/>
          <w:rtl/>
        </w:rPr>
        <w:t xml:space="preserve">» به اهالی «کرخ» این بوده است که در مساجد به جای «حی علی خیر العمل»، «الصلاه خیر من النوم» گفته شود. «ابن اثیر» در تاریخ خود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نو</w:t>
      </w:r>
      <w:r w:rsidRPr="00BB7114">
        <w:rPr>
          <w:rFonts w:asciiTheme="minorHAnsi" w:hAnsiTheme="minorHAnsi" w:hint="cs"/>
          <w:color w:val="auto"/>
          <w:sz w:val="28"/>
          <w:rtl/>
        </w:rPr>
        <w:t>ی</w:t>
      </w:r>
      <w:r w:rsidRPr="00BB7114">
        <w:rPr>
          <w:rFonts w:asciiTheme="minorHAnsi" w:hAnsiTheme="minorHAnsi" w:hint="eastAsia"/>
          <w:color w:val="auto"/>
          <w:sz w:val="28"/>
          <w:rtl/>
        </w:rPr>
        <w:t>سد</w:t>
      </w:r>
      <w:r w:rsidRPr="00BB7114">
        <w:rPr>
          <w:rFonts w:asciiTheme="minorHAnsi" w:hAnsiTheme="minorHAnsi" w:hint="cs"/>
          <w:color w:val="auto"/>
          <w:sz w:val="28"/>
          <w:rtl/>
        </w:rPr>
        <w:t xml:space="preserve"> که شیعیان به این دستور عمل کردند. در این زمان گرچه کسی جای «شیخ طوسی» را </w:t>
      </w:r>
      <w:r w:rsidRPr="00BB7114">
        <w:rPr>
          <w:rFonts w:asciiTheme="minorHAnsi" w:hAnsiTheme="minorHAnsi"/>
          <w:color w:val="auto"/>
          <w:sz w:val="28"/>
          <w:rtl/>
        </w:rPr>
        <w:t>نم</w:t>
      </w:r>
      <w:r w:rsidRPr="00BB7114">
        <w:rPr>
          <w:rFonts w:asciiTheme="minorHAnsi" w:hAnsiTheme="minorHAnsi" w:hint="cs"/>
          <w:color w:val="auto"/>
          <w:sz w:val="28"/>
          <w:rtl/>
        </w:rPr>
        <w:t>ی‌</w:t>
      </w:r>
      <w:r w:rsidRPr="00BB7114">
        <w:rPr>
          <w:rFonts w:asciiTheme="minorHAnsi" w:hAnsiTheme="minorHAnsi" w:hint="eastAsia"/>
          <w:color w:val="auto"/>
          <w:sz w:val="28"/>
          <w:rtl/>
        </w:rPr>
        <w:t>دانسته</w:t>
      </w:r>
      <w:r w:rsidRPr="00BB7114">
        <w:rPr>
          <w:rFonts w:asciiTheme="minorHAnsi" w:hAnsiTheme="minorHAnsi" w:hint="cs"/>
          <w:color w:val="auto"/>
          <w:sz w:val="28"/>
          <w:rtl/>
        </w:rPr>
        <w:t xml:space="preserve"> و وی برای نماز در مسجد حاضر </w:t>
      </w:r>
      <w:r w:rsidRPr="00BB7114">
        <w:rPr>
          <w:rFonts w:asciiTheme="minorHAnsi" w:hAnsiTheme="minorHAnsi"/>
          <w:color w:val="auto"/>
          <w:sz w:val="28"/>
          <w:rtl/>
        </w:rPr>
        <w:t>نم</w:t>
      </w:r>
      <w:r w:rsidRPr="00BB7114">
        <w:rPr>
          <w:rFonts w:asciiTheme="minorHAnsi" w:hAnsiTheme="minorHAnsi" w:hint="cs"/>
          <w:color w:val="auto"/>
          <w:sz w:val="28"/>
          <w:rtl/>
        </w:rPr>
        <w:t>ی‌</w:t>
      </w:r>
      <w:r w:rsidRPr="00BB7114">
        <w:rPr>
          <w:rFonts w:asciiTheme="minorHAnsi" w:hAnsiTheme="minorHAnsi" w:hint="eastAsia"/>
          <w:color w:val="auto"/>
          <w:sz w:val="28"/>
          <w:rtl/>
        </w:rPr>
        <w:t>شده</w:t>
      </w:r>
      <w:r w:rsidRPr="00BB7114">
        <w:rPr>
          <w:rFonts w:asciiTheme="minorHAnsi" w:hAnsiTheme="minorHAnsi" w:hint="cs"/>
          <w:color w:val="auto"/>
          <w:sz w:val="28"/>
          <w:rtl/>
        </w:rPr>
        <w:t xml:space="preserve"> است، اما بعضی شیعیان با وی ارتباط داشتند و به دستور او شیعیان از روی تقیه این دستور را انجام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دهند</w:t>
      </w:r>
      <w:r w:rsidRPr="00BB7114">
        <w:rPr>
          <w:rFonts w:asciiTheme="minorHAnsi" w:hAnsiTheme="minorHAnsi" w:hint="cs"/>
          <w:color w:val="auto"/>
          <w:sz w:val="28"/>
          <w:rtl/>
        </w:rPr>
        <w:t>.</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بعضی از افرادی که عامی متعصبی بودند و از افراد رسمی حکومت نیز نبودند، وارد </w:t>
      </w:r>
      <w:r w:rsidRPr="00BB7114">
        <w:rPr>
          <w:rFonts w:asciiTheme="minorHAnsi" w:hAnsiTheme="minorHAnsi"/>
          <w:color w:val="auto"/>
          <w:sz w:val="28"/>
          <w:rtl/>
        </w:rPr>
        <w:t>محله‌</w:t>
      </w:r>
      <w:r w:rsidRPr="00BB7114">
        <w:rPr>
          <w:rFonts w:asciiTheme="minorHAnsi" w:hAnsiTheme="minorHAnsi" w:hint="cs"/>
          <w:color w:val="auto"/>
          <w:sz w:val="28"/>
          <w:rtl/>
        </w:rPr>
        <w:t xml:space="preserve">ی شیعیان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شدند</w:t>
      </w:r>
      <w:r w:rsidRPr="00BB7114">
        <w:rPr>
          <w:rFonts w:asciiTheme="minorHAnsi" w:hAnsiTheme="minorHAnsi" w:hint="cs"/>
          <w:color w:val="auto"/>
          <w:sz w:val="28"/>
          <w:rtl/>
        </w:rPr>
        <w:t xml:space="preserve"> و اشعاری را در فضیلت خلفا و معاویه و...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خواندند</w:t>
      </w:r>
      <w:r w:rsidRPr="00BB7114">
        <w:rPr>
          <w:rFonts w:asciiTheme="minorHAnsi" w:hAnsiTheme="minorHAnsi" w:hint="cs"/>
          <w:color w:val="auto"/>
          <w:sz w:val="28"/>
          <w:rtl/>
        </w:rPr>
        <w:t xml:space="preserve">. شیعیان در ابتدا به این کار اعتراض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کنند</w:t>
      </w:r>
      <w:r w:rsidRPr="00BB7114">
        <w:rPr>
          <w:rFonts w:asciiTheme="minorHAnsi" w:hAnsiTheme="minorHAnsi" w:hint="cs"/>
          <w:color w:val="auto"/>
          <w:sz w:val="28"/>
          <w:rtl/>
        </w:rPr>
        <w:t xml:space="preserve"> اما «طغرل» شیعیان را از دخالت در این کار نهی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کند</w:t>
      </w:r>
      <w:r w:rsidRPr="00BB7114">
        <w:rPr>
          <w:rFonts w:asciiTheme="minorHAnsi" w:hAnsiTheme="minorHAnsi" w:hint="cs"/>
          <w:color w:val="auto"/>
          <w:sz w:val="28"/>
          <w:rtl/>
        </w:rPr>
        <w:t>.</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این شرایط تا یک سال بعد در سال 449 که تحمل شیعیان از چنین رفتاری تمام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شود</w:t>
      </w:r>
      <w:r w:rsidRPr="00BB7114">
        <w:rPr>
          <w:rFonts w:asciiTheme="minorHAnsi" w:hAnsiTheme="minorHAnsi" w:hint="cs"/>
          <w:color w:val="auto"/>
          <w:sz w:val="28"/>
          <w:rtl/>
        </w:rPr>
        <w:t xml:space="preserve"> ادامه پیدا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کند</w:t>
      </w:r>
      <w:r w:rsidRPr="00BB7114">
        <w:rPr>
          <w:rFonts w:asciiTheme="minorHAnsi" w:hAnsiTheme="minorHAnsi" w:hint="cs"/>
          <w:color w:val="auto"/>
          <w:sz w:val="28"/>
          <w:rtl/>
        </w:rPr>
        <w:t xml:space="preserve">. در این سال </w:t>
      </w:r>
      <w:r w:rsidRPr="00BB7114">
        <w:rPr>
          <w:rFonts w:asciiTheme="minorHAnsi" w:hAnsiTheme="minorHAnsi"/>
          <w:color w:val="auto"/>
          <w:sz w:val="28"/>
          <w:rtl/>
        </w:rPr>
        <w:t>عده‌ا</w:t>
      </w:r>
      <w:r w:rsidRPr="00BB7114">
        <w:rPr>
          <w:rFonts w:asciiTheme="minorHAnsi" w:hAnsiTheme="minorHAnsi" w:hint="cs"/>
          <w:color w:val="auto"/>
          <w:sz w:val="28"/>
          <w:rtl/>
        </w:rPr>
        <w:t xml:space="preserve">ی از شیعیان پس از برخورد با این افراد، به سمت </w:t>
      </w:r>
      <w:r w:rsidRPr="00BB7114">
        <w:rPr>
          <w:rFonts w:asciiTheme="minorHAnsi" w:hAnsiTheme="minorHAnsi"/>
          <w:color w:val="auto"/>
          <w:sz w:val="28"/>
          <w:rtl/>
        </w:rPr>
        <w:t>محله‌ها</w:t>
      </w:r>
      <w:r w:rsidRPr="00BB7114">
        <w:rPr>
          <w:rFonts w:asciiTheme="minorHAnsi" w:hAnsiTheme="minorHAnsi" w:hint="cs"/>
          <w:color w:val="auto"/>
          <w:sz w:val="28"/>
          <w:rtl/>
        </w:rPr>
        <w:t xml:space="preserve">ی سنی نشین بغداد حرکت کرده و خلفا را لعن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کنند</w:t>
      </w:r>
      <w:r w:rsidRPr="00BB7114">
        <w:rPr>
          <w:rFonts w:asciiTheme="minorHAnsi" w:hAnsiTheme="minorHAnsi" w:hint="cs"/>
          <w:color w:val="auto"/>
          <w:sz w:val="28"/>
          <w:rtl/>
        </w:rPr>
        <w:t xml:space="preserve">. این ماجرا باعث حمله به </w:t>
      </w:r>
      <w:r w:rsidRPr="00BB7114">
        <w:rPr>
          <w:rFonts w:asciiTheme="minorHAnsi" w:hAnsiTheme="minorHAnsi"/>
          <w:color w:val="auto"/>
          <w:sz w:val="28"/>
          <w:rtl/>
        </w:rPr>
        <w:t>خانه‌</w:t>
      </w:r>
      <w:r w:rsidRPr="00BB7114">
        <w:rPr>
          <w:rFonts w:asciiTheme="minorHAnsi" w:hAnsiTheme="minorHAnsi" w:hint="cs"/>
          <w:color w:val="auto"/>
          <w:sz w:val="28"/>
          <w:rtl/>
        </w:rPr>
        <w:t xml:space="preserve">ی «شیخ طوسی»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شود</w:t>
      </w:r>
      <w:r w:rsidRPr="00BB7114">
        <w:rPr>
          <w:rFonts w:asciiTheme="minorHAnsi" w:hAnsiTheme="minorHAnsi" w:hint="cs"/>
          <w:color w:val="auto"/>
          <w:sz w:val="28"/>
          <w:rtl/>
        </w:rPr>
        <w:t>.</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«شیخ طوسی» در این مدت پنهان بوده است. مهاجمان «شیخ طوسی» را </w:t>
      </w:r>
      <w:r w:rsidRPr="00BB7114">
        <w:rPr>
          <w:rFonts w:asciiTheme="minorHAnsi" w:hAnsiTheme="minorHAnsi"/>
          <w:color w:val="auto"/>
          <w:sz w:val="28"/>
          <w:rtl/>
        </w:rPr>
        <w:t>نم</w:t>
      </w:r>
      <w:r w:rsidRPr="00BB7114">
        <w:rPr>
          <w:rFonts w:asciiTheme="minorHAnsi" w:hAnsiTheme="minorHAnsi" w:hint="cs"/>
          <w:color w:val="auto"/>
          <w:sz w:val="28"/>
          <w:rtl/>
        </w:rPr>
        <w:t>ی‌ی</w:t>
      </w:r>
      <w:r w:rsidRPr="00BB7114">
        <w:rPr>
          <w:rFonts w:asciiTheme="minorHAnsi" w:hAnsiTheme="minorHAnsi" w:hint="eastAsia"/>
          <w:color w:val="auto"/>
          <w:sz w:val="28"/>
          <w:rtl/>
        </w:rPr>
        <w:t>ابند</w:t>
      </w:r>
      <w:r w:rsidRPr="00BB7114">
        <w:rPr>
          <w:rFonts w:asciiTheme="minorHAnsi" w:hAnsiTheme="minorHAnsi" w:hint="cs"/>
          <w:color w:val="auto"/>
          <w:sz w:val="28"/>
          <w:rtl/>
        </w:rPr>
        <w:t xml:space="preserve"> اما </w:t>
      </w:r>
      <w:r w:rsidRPr="00BB7114">
        <w:rPr>
          <w:rFonts w:asciiTheme="minorHAnsi" w:hAnsiTheme="minorHAnsi"/>
          <w:color w:val="auto"/>
          <w:sz w:val="28"/>
          <w:rtl/>
        </w:rPr>
        <w:t>کتاب‌ها</w:t>
      </w:r>
      <w:r w:rsidRPr="00BB7114">
        <w:rPr>
          <w:rFonts w:asciiTheme="minorHAnsi" w:hAnsiTheme="minorHAnsi" w:hint="cs"/>
          <w:color w:val="auto"/>
          <w:sz w:val="28"/>
          <w:rtl/>
        </w:rPr>
        <w:t xml:space="preserve">ی </w:t>
      </w:r>
      <w:r w:rsidRPr="00BB7114">
        <w:rPr>
          <w:rFonts w:asciiTheme="minorHAnsi" w:hAnsiTheme="minorHAnsi"/>
          <w:color w:val="auto"/>
          <w:sz w:val="28"/>
          <w:rtl/>
        </w:rPr>
        <w:t>خانه‌</w:t>
      </w:r>
      <w:r w:rsidRPr="00BB7114">
        <w:rPr>
          <w:rFonts w:asciiTheme="minorHAnsi" w:hAnsiTheme="minorHAnsi" w:hint="cs"/>
          <w:color w:val="auto"/>
          <w:sz w:val="28"/>
          <w:rtl/>
        </w:rPr>
        <w:t xml:space="preserve">ی «شیخ طوسی» و </w:t>
      </w:r>
      <w:r w:rsidRPr="00BB7114">
        <w:rPr>
          <w:rFonts w:asciiTheme="minorHAnsi" w:hAnsiTheme="minorHAnsi"/>
          <w:color w:val="auto"/>
          <w:sz w:val="28"/>
          <w:rtl/>
        </w:rPr>
        <w:t>کتاب‌ها</w:t>
      </w:r>
      <w:r w:rsidRPr="00BB7114">
        <w:rPr>
          <w:rFonts w:asciiTheme="minorHAnsi" w:hAnsiTheme="minorHAnsi" w:hint="cs"/>
          <w:color w:val="auto"/>
          <w:sz w:val="28"/>
          <w:rtl/>
        </w:rPr>
        <w:t xml:space="preserve">ی بیرونی که متعلق به </w:t>
      </w:r>
      <w:r w:rsidRPr="00BB7114">
        <w:rPr>
          <w:rFonts w:asciiTheme="minorHAnsi" w:hAnsiTheme="minorHAnsi"/>
          <w:color w:val="auto"/>
          <w:sz w:val="28"/>
          <w:rtl/>
        </w:rPr>
        <w:t>کتاب‌خانه‌</w:t>
      </w:r>
      <w:r w:rsidRPr="00BB7114">
        <w:rPr>
          <w:rFonts w:asciiTheme="minorHAnsi" w:hAnsiTheme="minorHAnsi" w:hint="cs"/>
          <w:color w:val="auto"/>
          <w:sz w:val="28"/>
          <w:rtl/>
        </w:rPr>
        <w:t xml:space="preserve">ی «شیخ طوسی» بوده است را جمع‌آوری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کنند</w:t>
      </w:r>
      <w:r w:rsidRPr="00BB7114">
        <w:rPr>
          <w:rFonts w:asciiTheme="minorHAnsi" w:hAnsiTheme="minorHAnsi" w:hint="cs"/>
          <w:color w:val="auto"/>
          <w:sz w:val="28"/>
          <w:rtl/>
        </w:rPr>
        <w:t xml:space="preserve">. این </w:t>
      </w:r>
      <w:r w:rsidRPr="00BB7114">
        <w:rPr>
          <w:rFonts w:asciiTheme="minorHAnsi" w:hAnsiTheme="minorHAnsi"/>
          <w:color w:val="auto"/>
          <w:sz w:val="28"/>
          <w:rtl/>
        </w:rPr>
        <w:t>کتاب‌ها</w:t>
      </w:r>
      <w:r w:rsidRPr="00BB7114">
        <w:rPr>
          <w:rFonts w:asciiTheme="minorHAnsi" w:hAnsiTheme="minorHAnsi" w:hint="cs"/>
          <w:color w:val="auto"/>
          <w:sz w:val="28"/>
          <w:rtl/>
        </w:rPr>
        <w:t xml:space="preserve"> را مقابل مسجد «نصر» در </w:t>
      </w:r>
      <w:r w:rsidRPr="00BB7114">
        <w:rPr>
          <w:rFonts w:asciiTheme="minorHAnsi" w:hAnsiTheme="minorHAnsi"/>
          <w:color w:val="auto"/>
          <w:sz w:val="28"/>
          <w:rtl/>
        </w:rPr>
        <w:t>محله‌</w:t>
      </w:r>
      <w:r w:rsidRPr="00BB7114">
        <w:rPr>
          <w:rFonts w:asciiTheme="minorHAnsi" w:hAnsiTheme="minorHAnsi" w:hint="cs"/>
          <w:color w:val="auto"/>
          <w:sz w:val="28"/>
          <w:rtl/>
        </w:rPr>
        <w:t xml:space="preserve">ی کرخ قرار داده و همه را آتش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زنند</w:t>
      </w:r>
      <w:r w:rsidRPr="00BB7114">
        <w:rPr>
          <w:rFonts w:asciiTheme="minorHAnsi" w:hAnsiTheme="minorHAnsi" w:hint="cs"/>
          <w:color w:val="auto"/>
          <w:sz w:val="28"/>
          <w:rtl/>
        </w:rPr>
        <w:t>.</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در این </w:t>
      </w:r>
      <w:r w:rsidRPr="00BB7114">
        <w:rPr>
          <w:rFonts w:asciiTheme="minorHAnsi" w:hAnsiTheme="minorHAnsi"/>
          <w:color w:val="auto"/>
          <w:sz w:val="28"/>
          <w:rtl/>
        </w:rPr>
        <w:t>کتاب‌خانه</w:t>
      </w:r>
      <w:r w:rsidRPr="00BB7114">
        <w:rPr>
          <w:rFonts w:asciiTheme="minorHAnsi" w:hAnsiTheme="minorHAnsi" w:hint="cs"/>
          <w:color w:val="auto"/>
          <w:sz w:val="28"/>
          <w:rtl/>
        </w:rPr>
        <w:t xml:space="preserve"> بیش از صد هزار عنوان کتاب موجود بوده است که بسیاری از آنها در دیگر </w:t>
      </w:r>
      <w:r w:rsidRPr="00BB7114">
        <w:rPr>
          <w:rFonts w:asciiTheme="minorHAnsi" w:hAnsiTheme="minorHAnsi"/>
          <w:color w:val="auto"/>
          <w:sz w:val="28"/>
          <w:rtl/>
        </w:rPr>
        <w:t>کتاب‌خانه‌ها</w:t>
      </w:r>
      <w:r w:rsidRPr="00BB7114">
        <w:rPr>
          <w:rFonts w:asciiTheme="minorHAnsi" w:hAnsiTheme="minorHAnsi" w:hint="cs"/>
          <w:color w:val="auto"/>
          <w:sz w:val="28"/>
          <w:rtl/>
        </w:rPr>
        <w:t xml:space="preserve">ی دیگر هم </w:t>
      </w:r>
      <w:r w:rsidRPr="00BB7114">
        <w:rPr>
          <w:rFonts w:asciiTheme="minorHAnsi" w:hAnsiTheme="minorHAnsi"/>
          <w:color w:val="auto"/>
          <w:sz w:val="28"/>
          <w:rtl/>
        </w:rPr>
        <w:t>نسخه‌ها</w:t>
      </w:r>
      <w:r w:rsidRPr="00BB7114">
        <w:rPr>
          <w:rFonts w:asciiTheme="minorHAnsi" w:hAnsiTheme="minorHAnsi" w:hint="cs"/>
          <w:color w:val="auto"/>
          <w:sz w:val="28"/>
          <w:rtl/>
        </w:rPr>
        <w:t xml:space="preserve">یی </w:t>
      </w:r>
      <w:r w:rsidRPr="00BB7114">
        <w:rPr>
          <w:rFonts w:asciiTheme="minorHAnsi" w:hAnsiTheme="minorHAnsi"/>
          <w:color w:val="auto"/>
          <w:sz w:val="28"/>
          <w:rtl/>
        </w:rPr>
        <w:t xml:space="preserve">داشته‌اند؛ </w:t>
      </w:r>
      <w:r w:rsidRPr="00BB7114">
        <w:rPr>
          <w:rFonts w:asciiTheme="minorHAnsi" w:hAnsiTheme="minorHAnsi" w:hint="cs"/>
          <w:color w:val="auto"/>
          <w:sz w:val="28"/>
          <w:rtl/>
        </w:rPr>
        <w:t xml:space="preserve">اما در این بین توقیعاتی بوده که «شیخ طوسی» برای نوشتن «کتاب الغیبه» آنها را </w:t>
      </w:r>
      <w:r w:rsidRPr="00BB7114">
        <w:rPr>
          <w:rFonts w:asciiTheme="minorHAnsi" w:hAnsiTheme="minorHAnsi"/>
          <w:color w:val="auto"/>
          <w:sz w:val="28"/>
          <w:rtl/>
        </w:rPr>
        <w:t>جمع‌آور</w:t>
      </w:r>
      <w:r w:rsidRPr="00BB7114">
        <w:rPr>
          <w:rFonts w:asciiTheme="minorHAnsi" w:hAnsiTheme="minorHAnsi" w:hint="cs"/>
          <w:color w:val="auto"/>
          <w:sz w:val="28"/>
          <w:rtl/>
        </w:rPr>
        <w:t xml:space="preserve">ی کرده بود. این توقیعات را از روی خط شناسایی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شدند</w:t>
      </w:r>
      <w:r w:rsidRPr="00BB7114">
        <w:rPr>
          <w:rFonts w:asciiTheme="minorHAnsi" w:hAnsiTheme="minorHAnsi" w:hint="cs"/>
          <w:color w:val="auto"/>
          <w:sz w:val="28"/>
          <w:rtl/>
        </w:rPr>
        <w:t xml:space="preserve"> که در این </w:t>
      </w:r>
      <w:r w:rsidRPr="00BB7114">
        <w:rPr>
          <w:rFonts w:asciiTheme="minorHAnsi" w:hAnsiTheme="minorHAnsi"/>
          <w:color w:val="auto"/>
          <w:sz w:val="28"/>
          <w:rtl/>
        </w:rPr>
        <w:t>آتش‌سوز</w:t>
      </w:r>
      <w:r w:rsidRPr="00BB7114">
        <w:rPr>
          <w:rFonts w:asciiTheme="minorHAnsi" w:hAnsiTheme="minorHAnsi" w:hint="cs"/>
          <w:color w:val="auto"/>
          <w:sz w:val="28"/>
          <w:rtl/>
        </w:rPr>
        <w:t xml:space="preserve">ی از بین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روند</w:t>
      </w:r>
      <w:r w:rsidRPr="00BB7114">
        <w:rPr>
          <w:rFonts w:asciiTheme="minorHAnsi" w:hAnsiTheme="minorHAnsi" w:hint="cs"/>
          <w:color w:val="auto"/>
          <w:sz w:val="28"/>
          <w:rtl/>
        </w:rPr>
        <w:t xml:space="preserve">. گرچه </w:t>
      </w:r>
      <w:r w:rsidRPr="00BB7114">
        <w:rPr>
          <w:rFonts w:asciiTheme="minorHAnsi" w:hAnsiTheme="minorHAnsi"/>
          <w:color w:val="auto"/>
          <w:sz w:val="28"/>
          <w:rtl/>
        </w:rPr>
        <w:t>نسخه‌</w:t>
      </w:r>
      <w:r w:rsidRPr="00BB7114">
        <w:rPr>
          <w:rFonts w:asciiTheme="minorHAnsi" w:hAnsiTheme="minorHAnsi" w:hint="cs"/>
          <w:color w:val="auto"/>
          <w:sz w:val="28"/>
          <w:rtl/>
        </w:rPr>
        <w:t xml:space="preserve">ی دیگری از این توقیعات در </w:t>
      </w:r>
      <w:r w:rsidRPr="00BB7114">
        <w:rPr>
          <w:rFonts w:asciiTheme="minorHAnsi" w:hAnsiTheme="minorHAnsi"/>
          <w:color w:val="auto"/>
          <w:sz w:val="28"/>
          <w:rtl/>
        </w:rPr>
        <w:t>کتاب‌خانه‌ها</w:t>
      </w:r>
      <w:r w:rsidRPr="00BB7114">
        <w:rPr>
          <w:rFonts w:asciiTheme="minorHAnsi" w:hAnsiTheme="minorHAnsi" w:hint="cs"/>
          <w:color w:val="auto"/>
          <w:sz w:val="28"/>
          <w:rtl/>
        </w:rPr>
        <w:t xml:space="preserve">ی دیگر نیز وجود داشته است، اما چون خطی نبوده، </w:t>
      </w:r>
      <w:r w:rsidRPr="00BB7114">
        <w:rPr>
          <w:rFonts w:asciiTheme="minorHAnsi" w:hAnsiTheme="minorHAnsi"/>
          <w:color w:val="auto"/>
          <w:sz w:val="28"/>
          <w:rtl/>
        </w:rPr>
        <w:t>قر</w:t>
      </w:r>
      <w:r w:rsidRPr="00BB7114">
        <w:rPr>
          <w:rFonts w:asciiTheme="minorHAnsi" w:hAnsiTheme="minorHAnsi" w:hint="cs"/>
          <w:color w:val="auto"/>
          <w:sz w:val="28"/>
          <w:rtl/>
        </w:rPr>
        <w:t>ی</w:t>
      </w:r>
      <w:r w:rsidRPr="00BB7114">
        <w:rPr>
          <w:rFonts w:asciiTheme="minorHAnsi" w:hAnsiTheme="minorHAnsi" w:hint="eastAsia"/>
          <w:color w:val="auto"/>
          <w:sz w:val="28"/>
          <w:rtl/>
        </w:rPr>
        <w:t>نه‌</w:t>
      </w:r>
      <w:r w:rsidRPr="00BB7114">
        <w:rPr>
          <w:rFonts w:asciiTheme="minorHAnsi" w:hAnsiTheme="minorHAnsi" w:hint="cs"/>
          <w:color w:val="auto"/>
          <w:sz w:val="28"/>
          <w:rtl/>
        </w:rPr>
        <w:t xml:space="preserve">ی </w:t>
      </w:r>
      <w:r w:rsidRPr="00BB7114">
        <w:rPr>
          <w:rFonts w:asciiTheme="minorHAnsi" w:hAnsiTheme="minorHAnsi"/>
          <w:color w:val="auto"/>
          <w:sz w:val="28"/>
          <w:rtl/>
        </w:rPr>
        <w:t>خط‌شناس</w:t>
      </w:r>
      <w:r w:rsidRPr="00BB7114">
        <w:rPr>
          <w:rFonts w:asciiTheme="minorHAnsi" w:hAnsiTheme="minorHAnsi" w:hint="cs"/>
          <w:color w:val="auto"/>
          <w:sz w:val="28"/>
          <w:rtl/>
        </w:rPr>
        <w:t xml:space="preserve">ی نیز از بین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رود</w:t>
      </w:r>
      <w:r w:rsidRPr="00BB7114">
        <w:rPr>
          <w:rFonts w:asciiTheme="minorHAnsi" w:hAnsiTheme="minorHAnsi" w:hint="cs"/>
          <w:color w:val="auto"/>
          <w:sz w:val="28"/>
          <w:rtl/>
        </w:rPr>
        <w:t>.</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همچنین کتابی بوده که دارای چندین نسخه بوده است اما یک </w:t>
      </w:r>
      <w:r w:rsidRPr="00BB7114">
        <w:rPr>
          <w:rFonts w:asciiTheme="minorHAnsi" w:hAnsiTheme="minorHAnsi"/>
          <w:color w:val="auto"/>
          <w:sz w:val="28"/>
          <w:rtl/>
        </w:rPr>
        <w:t>نسخه‌</w:t>
      </w:r>
      <w:r w:rsidRPr="00BB7114">
        <w:rPr>
          <w:rFonts w:asciiTheme="minorHAnsi" w:hAnsiTheme="minorHAnsi" w:hint="cs"/>
          <w:color w:val="auto"/>
          <w:sz w:val="28"/>
          <w:rtl/>
        </w:rPr>
        <w:t xml:space="preserve">ی آن به </w:t>
      </w:r>
      <w:r w:rsidRPr="00BB7114">
        <w:rPr>
          <w:rFonts w:asciiTheme="minorHAnsi" w:hAnsiTheme="minorHAnsi"/>
          <w:color w:val="auto"/>
          <w:sz w:val="28"/>
          <w:rtl/>
        </w:rPr>
        <w:t>تأیید</w:t>
      </w:r>
      <w:r w:rsidRPr="00BB7114">
        <w:rPr>
          <w:rFonts w:asciiTheme="minorHAnsi" w:hAnsiTheme="minorHAnsi" w:hint="cs"/>
          <w:color w:val="auto"/>
          <w:sz w:val="28"/>
          <w:rtl/>
        </w:rPr>
        <w:t xml:space="preserve"> امام علیه‌السلام رسیده بود. «شیخ طوسی» زمانی که قصد داشته کتاب «استبصار» را بنویسد، این </w:t>
      </w:r>
      <w:r w:rsidRPr="00BB7114">
        <w:rPr>
          <w:rFonts w:asciiTheme="minorHAnsi" w:hAnsiTheme="minorHAnsi"/>
          <w:color w:val="auto"/>
          <w:sz w:val="28"/>
          <w:rtl/>
        </w:rPr>
        <w:t>نسخه‌ها</w:t>
      </w:r>
      <w:r w:rsidRPr="00BB7114">
        <w:rPr>
          <w:rFonts w:asciiTheme="minorHAnsi" w:hAnsiTheme="minorHAnsi" w:hint="cs"/>
          <w:color w:val="auto"/>
          <w:sz w:val="28"/>
          <w:rtl/>
        </w:rPr>
        <w:t xml:space="preserve"> را </w:t>
      </w:r>
      <w:r w:rsidRPr="00BB7114">
        <w:rPr>
          <w:rFonts w:asciiTheme="minorHAnsi" w:hAnsiTheme="minorHAnsi"/>
          <w:color w:val="auto"/>
          <w:sz w:val="28"/>
          <w:rtl/>
        </w:rPr>
        <w:t>جمع‌آور</w:t>
      </w:r>
      <w:r w:rsidRPr="00BB7114">
        <w:rPr>
          <w:rFonts w:asciiTheme="minorHAnsi" w:hAnsiTheme="minorHAnsi" w:hint="cs"/>
          <w:color w:val="auto"/>
          <w:sz w:val="28"/>
          <w:rtl/>
        </w:rPr>
        <w:t xml:space="preserve">ی کرده بوده که این </w:t>
      </w:r>
      <w:r w:rsidRPr="00BB7114">
        <w:rPr>
          <w:rFonts w:asciiTheme="minorHAnsi" w:hAnsiTheme="minorHAnsi"/>
          <w:color w:val="auto"/>
          <w:sz w:val="28"/>
          <w:rtl/>
        </w:rPr>
        <w:t>نسخه‌ها</w:t>
      </w:r>
      <w:r w:rsidRPr="00BB7114">
        <w:rPr>
          <w:rFonts w:asciiTheme="minorHAnsi" w:hAnsiTheme="minorHAnsi" w:hint="cs"/>
          <w:color w:val="auto"/>
          <w:sz w:val="28"/>
          <w:rtl/>
        </w:rPr>
        <w:t xml:space="preserve"> در این </w:t>
      </w:r>
      <w:r w:rsidRPr="00BB7114">
        <w:rPr>
          <w:rFonts w:asciiTheme="minorHAnsi" w:hAnsiTheme="minorHAnsi"/>
          <w:color w:val="auto"/>
          <w:sz w:val="28"/>
          <w:rtl/>
        </w:rPr>
        <w:t>آتش‌سوز</w:t>
      </w:r>
      <w:r w:rsidRPr="00BB7114">
        <w:rPr>
          <w:rFonts w:asciiTheme="minorHAnsi" w:hAnsiTheme="minorHAnsi" w:hint="cs"/>
          <w:color w:val="auto"/>
          <w:sz w:val="28"/>
          <w:rtl/>
        </w:rPr>
        <w:t>ی از بین رفتند.</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در طول زمان شرایط شیعیان </w:t>
      </w:r>
      <w:r w:rsidRPr="00BB7114">
        <w:rPr>
          <w:rFonts w:asciiTheme="minorHAnsi" w:hAnsiTheme="minorHAnsi"/>
          <w:color w:val="auto"/>
          <w:sz w:val="28"/>
          <w:rtl/>
        </w:rPr>
        <w:t>سخت‌تر</w:t>
      </w:r>
      <w:r w:rsidRPr="00BB7114">
        <w:rPr>
          <w:rFonts w:asciiTheme="minorHAnsi" w:hAnsiTheme="minorHAnsi" w:hint="cs"/>
          <w:color w:val="auto"/>
          <w:sz w:val="28"/>
          <w:rtl/>
        </w:rPr>
        <w:t xml:space="preserve">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شود</w:t>
      </w:r>
      <w:r w:rsidRPr="00BB7114">
        <w:rPr>
          <w:rFonts w:asciiTheme="minorHAnsi" w:hAnsiTheme="minorHAnsi" w:hint="cs"/>
          <w:color w:val="auto"/>
          <w:sz w:val="28"/>
          <w:rtl/>
        </w:rPr>
        <w:t xml:space="preserve">. افرادی که در </w:t>
      </w:r>
      <w:r w:rsidRPr="00BB7114">
        <w:rPr>
          <w:rFonts w:asciiTheme="minorHAnsi" w:hAnsiTheme="minorHAnsi"/>
          <w:color w:val="auto"/>
          <w:sz w:val="28"/>
          <w:rtl/>
        </w:rPr>
        <w:t>محله‌ها</w:t>
      </w:r>
      <w:r w:rsidRPr="00BB7114">
        <w:rPr>
          <w:rFonts w:asciiTheme="minorHAnsi" w:hAnsiTheme="minorHAnsi" w:hint="cs"/>
          <w:color w:val="auto"/>
          <w:sz w:val="28"/>
          <w:rtl/>
        </w:rPr>
        <w:t xml:space="preserve">ی شیعیان فضائلی را برای خلفا نقل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کردند</w:t>
      </w:r>
      <w:r w:rsidRPr="00BB7114">
        <w:rPr>
          <w:rFonts w:asciiTheme="minorHAnsi" w:hAnsiTheme="minorHAnsi" w:hint="cs"/>
          <w:color w:val="auto"/>
          <w:sz w:val="28"/>
          <w:rtl/>
        </w:rPr>
        <w:t xml:space="preserve"> همچنان به این </w:t>
      </w:r>
      <w:r w:rsidRPr="00BB7114">
        <w:rPr>
          <w:rFonts w:asciiTheme="minorHAnsi" w:hAnsiTheme="minorHAnsi"/>
          <w:color w:val="auto"/>
          <w:sz w:val="28"/>
          <w:rtl/>
        </w:rPr>
        <w:t>محله‌ها</w:t>
      </w:r>
      <w:r w:rsidRPr="00BB7114">
        <w:rPr>
          <w:rFonts w:asciiTheme="minorHAnsi" w:hAnsiTheme="minorHAnsi" w:hint="cs"/>
          <w:color w:val="auto"/>
          <w:sz w:val="28"/>
          <w:rtl/>
        </w:rPr>
        <w:t xml:space="preserve">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آمدند</w:t>
      </w:r>
      <w:r w:rsidRPr="00BB7114">
        <w:rPr>
          <w:rFonts w:asciiTheme="minorHAnsi" w:hAnsiTheme="minorHAnsi" w:hint="cs"/>
          <w:color w:val="auto"/>
          <w:sz w:val="28"/>
          <w:rtl/>
        </w:rPr>
        <w:t xml:space="preserve"> و علاوه بر کارهای قبل، </w:t>
      </w:r>
      <w:r w:rsidRPr="00BB7114">
        <w:rPr>
          <w:rFonts w:asciiTheme="minorHAnsi" w:hAnsiTheme="minorHAnsi"/>
          <w:color w:val="auto"/>
          <w:sz w:val="28"/>
          <w:rtl/>
        </w:rPr>
        <w:t>نوشته‌ها</w:t>
      </w:r>
      <w:r w:rsidRPr="00BB7114">
        <w:rPr>
          <w:rFonts w:asciiTheme="minorHAnsi" w:hAnsiTheme="minorHAnsi" w:hint="cs"/>
          <w:color w:val="auto"/>
          <w:sz w:val="28"/>
          <w:rtl/>
        </w:rPr>
        <w:t xml:space="preserve">یی روی دیوار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نوشتند</w:t>
      </w:r>
      <w:r w:rsidRPr="00BB7114">
        <w:rPr>
          <w:rFonts w:asciiTheme="minorHAnsi" w:hAnsiTheme="minorHAnsi" w:hint="cs"/>
          <w:color w:val="auto"/>
          <w:sz w:val="28"/>
          <w:rtl/>
        </w:rPr>
        <w:t xml:space="preserve">. «عمید الملک» که خود عامی متعصبی است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گو</w:t>
      </w:r>
      <w:r w:rsidRPr="00BB7114">
        <w:rPr>
          <w:rFonts w:asciiTheme="minorHAnsi" w:hAnsiTheme="minorHAnsi" w:hint="cs"/>
          <w:color w:val="auto"/>
          <w:sz w:val="28"/>
          <w:rtl/>
        </w:rPr>
        <w:t>ی</w:t>
      </w:r>
      <w:r w:rsidRPr="00BB7114">
        <w:rPr>
          <w:rFonts w:asciiTheme="minorHAnsi" w:hAnsiTheme="minorHAnsi" w:hint="eastAsia"/>
          <w:color w:val="auto"/>
          <w:sz w:val="28"/>
          <w:rtl/>
        </w:rPr>
        <w:t>د</w:t>
      </w:r>
      <w:r w:rsidRPr="00BB7114">
        <w:rPr>
          <w:rFonts w:asciiTheme="minorHAnsi" w:hAnsiTheme="minorHAnsi" w:hint="cs"/>
          <w:color w:val="auto"/>
          <w:sz w:val="28"/>
          <w:rtl/>
        </w:rPr>
        <w:t xml:space="preserve"> در بازدید از بغداد به </w:t>
      </w:r>
      <w:r w:rsidRPr="00BB7114">
        <w:rPr>
          <w:rFonts w:asciiTheme="minorHAnsi" w:hAnsiTheme="minorHAnsi"/>
          <w:color w:val="auto"/>
          <w:sz w:val="28"/>
          <w:rtl/>
        </w:rPr>
        <w:t>محله‌</w:t>
      </w:r>
      <w:r w:rsidRPr="00BB7114">
        <w:rPr>
          <w:rFonts w:asciiTheme="minorHAnsi" w:hAnsiTheme="minorHAnsi" w:hint="cs"/>
          <w:color w:val="auto"/>
          <w:sz w:val="28"/>
          <w:rtl/>
        </w:rPr>
        <w:t xml:space="preserve">ی «کرخ» رفتم و مشاهده کردم که روی دیوار مسجد «نصر» که پیش از این «شیخ طوسی» در آن نماز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خواند</w:t>
      </w:r>
      <w:r w:rsidRPr="00BB7114">
        <w:rPr>
          <w:rFonts w:asciiTheme="minorHAnsi" w:hAnsiTheme="minorHAnsi" w:hint="cs"/>
          <w:color w:val="auto"/>
          <w:sz w:val="28"/>
          <w:rtl/>
        </w:rPr>
        <w:t xml:space="preserve">، این جمله نوشته شده است که «معاویه دایی علی است». «عمید الملک» سؤال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کند</w:t>
      </w:r>
      <w:r w:rsidRPr="00BB7114">
        <w:rPr>
          <w:rFonts w:asciiTheme="minorHAnsi" w:hAnsiTheme="minorHAnsi" w:hint="cs"/>
          <w:color w:val="auto"/>
          <w:sz w:val="28"/>
          <w:rtl/>
        </w:rPr>
        <w:t xml:space="preserve"> که چه کسی این کار را انجام داده است که در پاسخ گفته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شود</w:t>
      </w:r>
      <w:r w:rsidRPr="00BB7114">
        <w:rPr>
          <w:rFonts w:asciiTheme="minorHAnsi" w:hAnsiTheme="minorHAnsi" w:hint="cs"/>
          <w:color w:val="auto"/>
          <w:sz w:val="28"/>
          <w:rtl/>
        </w:rPr>
        <w:t xml:space="preserve"> که ما این جملات را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نو</w:t>
      </w:r>
      <w:r w:rsidRPr="00BB7114">
        <w:rPr>
          <w:rFonts w:asciiTheme="minorHAnsi" w:hAnsiTheme="minorHAnsi" w:hint="cs"/>
          <w:color w:val="auto"/>
          <w:sz w:val="28"/>
          <w:rtl/>
        </w:rPr>
        <w:t>ی</w:t>
      </w:r>
      <w:r w:rsidRPr="00BB7114">
        <w:rPr>
          <w:rFonts w:asciiTheme="minorHAnsi" w:hAnsiTheme="minorHAnsi" w:hint="eastAsia"/>
          <w:color w:val="auto"/>
          <w:sz w:val="28"/>
          <w:rtl/>
        </w:rPr>
        <w:t>س</w:t>
      </w:r>
      <w:r w:rsidRPr="00BB7114">
        <w:rPr>
          <w:rFonts w:asciiTheme="minorHAnsi" w:hAnsiTheme="minorHAnsi" w:hint="cs"/>
          <w:color w:val="auto"/>
          <w:sz w:val="28"/>
          <w:rtl/>
        </w:rPr>
        <w:t>ی</w:t>
      </w:r>
      <w:r w:rsidRPr="00BB7114">
        <w:rPr>
          <w:rFonts w:asciiTheme="minorHAnsi" w:hAnsiTheme="minorHAnsi" w:hint="eastAsia"/>
          <w:color w:val="auto"/>
          <w:sz w:val="28"/>
          <w:rtl/>
        </w:rPr>
        <w:t>م</w:t>
      </w:r>
      <w:r w:rsidRPr="00BB7114">
        <w:rPr>
          <w:rFonts w:asciiTheme="minorHAnsi" w:hAnsiTheme="minorHAnsi" w:hint="cs"/>
          <w:color w:val="auto"/>
          <w:sz w:val="28"/>
          <w:rtl/>
        </w:rPr>
        <w:t xml:space="preserve"> و با افرادی که به این کارها اعتراض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کنند</w:t>
      </w:r>
      <w:r w:rsidRPr="00BB7114">
        <w:rPr>
          <w:rFonts w:asciiTheme="minorHAnsi" w:hAnsiTheme="minorHAnsi" w:hint="cs"/>
          <w:color w:val="auto"/>
          <w:sz w:val="28"/>
          <w:rtl/>
        </w:rPr>
        <w:t xml:space="preserve">، برخورد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کن</w:t>
      </w:r>
      <w:r w:rsidRPr="00BB7114">
        <w:rPr>
          <w:rFonts w:asciiTheme="minorHAnsi" w:hAnsiTheme="minorHAnsi" w:hint="cs"/>
          <w:color w:val="auto"/>
          <w:sz w:val="28"/>
          <w:rtl/>
        </w:rPr>
        <w:t>ی</w:t>
      </w:r>
      <w:r w:rsidRPr="00BB7114">
        <w:rPr>
          <w:rFonts w:asciiTheme="minorHAnsi" w:hAnsiTheme="minorHAnsi" w:hint="eastAsia"/>
          <w:color w:val="auto"/>
          <w:sz w:val="28"/>
          <w:rtl/>
        </w:rPr>
        <w:t>م</w:t>
      </w:r>
      <w:r w:rsidRPr="00BB7114">
        <w:rPr>
          <w:rFonts w:asciiTheme="minorHAnsi" w:hAnsiTheme="minorHAnsi" w:hint="cs"/>
          <w:color w:val="auto"/>
          <w:sz w:val="28"/>
          <w:rtl/>
        </w:rPr>
        <w:t>.</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lastRenderedPageBreak/>
        <w:t xml:space="preserve">در سال 451 به «امام حسین علیه‌السلام» اهانت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شود</w:t>
      </w:r>
      <w:r w:rsidRPr="00BB7114">
        <w:rPr>
          <w:rFonts w:asciiTheme="minorHAnsi" w:hAnsiTheme="minorHAnsi" w:hint="cs"/>
          <w:color w:val="auto"/>
          <w:sz w:val="28"/>
          <w:rtl/>
        </w:rPr>
        <w:t xml:space="preserve">. شیعیان از این کار خشمگین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شوند</w:t>
      </w:r>
      <w:r w:rsidRPr="00BB7114">
        <w:rPr>
          <w:rFonts w:asciiTheme="minorHAnsi" w:hAnsiTheme="minorHAnsi" w:hint="cs"/>
          <w:color w:val="auto"/>
          <w:sz w:val="28"/>
          <w:rtl/>
        </w:rPr>
        <w:t xml:space="preserve">؛ اما در آن لحظه برخوردی انجام </w:t>
      </w:r>
      <w:r w:rsidRPr="00BB7114">
        <w:rPr>
          <w:rFonts w:asciiTheme="minorHAnsi" w:hAnsiTheme="minorHAnsi"/>
          <w:color w:val="auto"/>
          <w:sz w:val="28"/>
          <w:rtl/>
        </w:rPr>
        <w:t>نم</w:t>
      </w:r>
      <w:r w:rsidRPr="00BB7114">
        <w:rPr>
          <w:rFonts w:asciiTheme="minorHAnsi" w:hAnsiTheme="minorHAnsi" w:hint="cs"/>
          <w:color w:val="auto"/>
          <w:sz w:val="28"/>
          <w:rtl/>
        </w:rPr>
        <w:t>ی‌</w:t>
      </w:r>
      <w:r w:rsidRPr="00BB7114">
        <w:rPr>
          <w:rFonts w:asciiTheme="minorHAnsi" w:hAnsiTheme="minorHAnsi" w:hint="eastAsia"/>
          <w:color w:val="auto"/>
          <w:sz w:val="28"/>
          <w:rtl/>
        </w:rPr>
        <w:t>دهند</w:t>
      </w:r>
      <w:r w:rsidRPr="00BB7114">
        <w:rPr>
          <w:rFonts w:asciiTheme="minorHAnsi" w:hAnsiTheme="minorHAnsi" w:hint="cs"/>
          <w:color w:val="auto"/>
          <w:sz w:val="28"/>
          <w:rtl/>
        </w:rPr>
        <w:t xml:space="preserve">. در هنگام شب </w:t>
      </w:r>
      <w:r w:rsidRPr="00BB7114">
        <w:rPr>
          <w:rFonts w:asciiTheme="minorHAnsi" w:hAnsiTheme="minorHAnsi"/>
          <w:color w:val="auto"/>
          <w:sz w:val="28"/>
          <w:rtl/>
        </w:rPr>
        <w:t>عده‌ا</w:t>
      </w:r>
      <w:r w:rsidRPr="00BB7114">
        <w:rPr>
          <w:rFonts w:asciiTheme="minorHAnsi" w:hAnsiTheme="minorHAnsi" w:hint="cs"/>
          <w:color w:val="auto"/>
          <w:sz w:val="28"/>
          <w:rtl/>
        </w:rPr>
        <w:t xml:space="preserve">ی از شیعیان به صورت ناشناس با افرادی که این کار را انجام داده بودند برخورد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کنند</w:t>
      </w:r>
      <w:r w:rsidRPr="00BB7114">
        <w:rPr>
          <w:rFonts w:asciiTheme="minorHAnsi" w:hAnsiTheme="minorHAnsi" w:hint="cs"/>
          <w:color w:val="auto"/>
          <w:sz w:val="28"/>
          <w:rtl/>
        </w:rPr>
        <w:t xml:space="preserve"> و در اطراف مساجد عامه نیز جملاتی در فضیلت اهل‌بیت علیهم‌السلام و مطاعن خلفا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نو</w:t>
      </w:r>
      <w:r w:rsidRPr="00BB7114">
        <w:rPr>
          <w:rFonts w:asciiTheme="minorHAnsi" w:hAnsiTheme="minorHAnsi" w:hint="cs"/>
          <w:color w:val="auto"/>
          <w:sz w:val="28"/>
          <w:rtl/>
        </w:rPr>
        <w:t>ی</w:t>
      </w:r>
      <w:r w:rsidRPr="00BB7114">
        <w:rPr>
          <w:rFonts w:asciiTheme="minorHAnsi" w:hAnsiTheme="minorHAnsi" w:hint="eastAsia"/>
          <w:color w:val="auto"/>
          <w:sz w:val="28"/>
          <w:rtl/>
        </w:rPr>
        <w:t>سند</w:t>
      </w:r>
      <w:r w:rsidRPr="00BB7114">
        <w:rPr>
          <w:rFonts w:asciiTheme="minorHAnsi" w:hAnsiTheme="minorHAnsi" w:hint="cs"/>
          <w:color w:val="auto"/>
          <w:sz w:val="28"/>
          <w:rtl/>
        </w:rPr>
        <w:t xml:space="preserve">. زمانی که دیگر شیعیان از این کار باخبر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شوند</w:t>
      </w:r>
      <w:r w:rsidRPr="00BB7114">
        <w:rPr>
          <w:rFonts w:asciiTheme="minorHAnsi" w:hAnsiTheme="minorHAnsi" w:hint="cs"/>
          <w:color w:val="auto"/>
          <w:sz w:val="28"/>
          <w:rtl/>
        </w:rPr>
        <w:t xml:space="preserve">، اموال خود را رها کرده و برای نجات جان خود، با خانواده از بغداد فرار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کنند</w:t>
      </w:r>
      <w:r w:rsidRPr="00BB7114">
        <w:rPr>
          <w:rFonts w:asciiTheme="minorHAnsi" w:hAnsiTheme="minorHAnsi" w:hint="cs"/>
          <w:color w:val="auto"/>
          <w:sz w:val="28"/>
          <w:rtl/>
        </w:rPr>
        <w:t>.</w:t>
      </w:r>
    </w:p>
    <w:p w:rsidR="00BB7114" w:rsidRPr="003C213A" w:rsidRDefault="00BB7114" w:rsidP="00634270">
      <w:pPr>
        <w:jc w:val="both"/>
        <w:rPr>
          <w:rtl/>
        </w:rPr>
      </w:pPr>
      <w:r w:rsidRPr="003C213A">
        <w:rPr>
          <w:rFonts w:hint="cs"/>
          <w:rtl/>
        </w:rPr>
        <w:t xml:space="preserve">در همان سال </w:t>
      </w:r>
      <w:r w:rsidRPr="003C213A">
        <w:rPr>
          <w:rtl/>
        </w:rPr>
        <w:t>کتاب‌خانه‌</w:t>
      </w:r>
      <w:r w:rsidRPr="003C213A">
        <w:rPr>
          <w:rFonts w:hint="cs"/>
          <w:rtl/>
        </w:rPr>
        <w:t>ی دیگری که «</w:t>
      </w:r>
      <w:r w:rsidRPr="003C213A">
        <w:rPr>
          <w:rtl/>
        </w:rPr>
        <w:t>کتاب‌خانه‌</w:t>
      </w:r>
      <w:r w:rsidRPr="003C213A">
        <w:rPr>
          <w:rFonts w:hint="cs"/>
          <w:rtl/>
        </w:rPr>
        <w:t xml:space="preserve">ی اردشیر» نام داشت نیز آتش زده شد. در این </w:t>
      </w:r>
      <w:r w:rsidRPr="003C213A">
        <w:rPr>
          <w:rtl/>
        </w:rPr>
        <w:t>کتاب‌خانه</w:t>
      </w:r>
      <w:r w:rsidRPr="003C213A">
        <w:rPr>
          <w:rFonts w:hint="cs"/>
          <w:rtl/>
        </w:rPr>
        <w:t xml:space="preserve"> بیش از یازده هزار عنوان کتاب موجود بوده و پس از </w:t>
      </w:r>
      <w:r w:rsidRPr="003C213A">
        <w:rPr>
          <w:rtl/>
        </w:rPr>
        <w:t>کتاب‌خانه‌</w:t>
      </w:r>
      <w:r w:rsidRPr="003C213A">
        <w:rPr>
          <w:rFonts w:hint="cs"/>
          <w:rtl/>
        </w:rPr>
        <w:t xml:space="preserve">ی «شیخ طوسی» </w:t>
      </w:r>
      <w:r w:rsidRPr="003C213A">
        <w:rPr>
          <w:rtl/>
        </w:rPr>
        <w:t>بزرگ‌تر</w:t>
      </w:r>
      <w:r w:rsidRPr="003C213A">
        <w:rPr>
          <w:rFonts w:hint="cs"/>
          <w:rtl/>
        </w:rPr>
        <w:t>ی</w:t>
      </w:r>
      <w:r w:rsidRPr="003C213A">
        <w:rPr>
          <w:rFonts w:hint="eastAsia"/>
          <w:rtl/>
        </w:rPr>
        <w:t>ن</w:t>
      </w:r>
      <w:r w:rsidRPr="003C213A">
        <w:rPr>
          <w:rFonts w:hint="cs"/>
          <w:rtl/>
        </w:rPr>
        <w:t xml:space="preserve"> </w:t>
      </w:r>
      <w:r w:rsidRPr="003C213A">
        <w:rPr>
          <w:rtl/>
        </w:rPr>
        <w:t>کتاب‌خانه‌</w:t>
      </w:r>
      <w:r w:rsidRPr="003C213A">
        <w:rPr>
          <w:rFonts w:hint="cs"/>
          <w:rtl/>
        </w:rPr>
        <w:t>ی بغداد بوده است.</w:t>
      </w:r>
      <w:r w:rsidRPr="00C81E32">
        <w:rPr>
          <w:vertAlign w:val="superscript"/>
          <w:rtl/>
        </w:rPr>
        <w:footnoteReference w:id="400"/>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پس از این اتفاقات «عدنان بن رضی» منزوی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شود</w:t>
      </w:r>
      <w:r w:rsidRPr="00BB7114">
        <w:rPr>
          <w:rFonts w:asciiTheme="minorHAnsi" w:hAnsiTheme="minorHAnsi" w:hint="cs"/>
          <w:color w:val="auto"/>
          <w:sz w:val="28"/>
          <w:rtl/>
        </w:rPr>
        <w:t>.</w:t>
      </w:r>
      <w:r w:rsidRPr="00BB7114">
        <w:rPr>
          <w:rFonts w:asciiTheme="minorHAnsi" w:hAnsiTheme="minorHAnsi"/>
          <w:color w:val="auto"/>
          <w:sz w:val="28"/>
          <w:rtl/>
        </w:rPr>
        <w:t xml:space="preserve"> در</w:t>
      </w:r>
      <w:r w:rsidRPr="00BB7114">
        <w:rPr>
          <w:rFonts w:asciiTheme="minorHAnsi" w:hAnsiTheme="minorHAnsi" w:hint="cs"/>
          <w:color w:val="auto"/>
          <w:sz w:val="28"/>
          <w:rtl/>
        </w:rPr>
        <w:t xml:space="preserve"> سال 453 سلجوقیان به دنبال تعیین رهبری برای شیعیان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گردند</w:t>
      </w:r>
      <w:r w:rsidRPr="00BB7114">
        <w:rPr>
          <w:rFonts w:asciiTheme="minorHAnsi" w:hAnsiTheme="minorHAnsi" w:hint="cs"/>
          <w:color w:val="auto"/>
          <w:sz w:val="28"/>
          <w:rtl/>
        </w:rPr>
        <w:t xml:space="preserve"> تا </w:t>
      </w:r>
      <w:r w:rsidRPr="00BB7114">
        <w:rPr>
          <w:rFonts w:asciiTheme="minorHAnsi" w:hAnsiTheme="minorHAnsi"/>
          <w:color w:val="auto"/>
          <w:sz w:val="28"/>
          <w:rtl/>
        </w:rPr>
        <w:t>پاسخ‌گو</w:t>
      </w:r>
      <w:r w:rsidRPr="00BB7114">
        <w:rPr>
          <w:rFonts w:asciiTheme="minorHAnsi" w:hAnsiTheme="minorHAnsi" w:hint="cs"/>
          <w:color w:val="auto"/>
          <w:sz w:val="28"/>
          <w:rtl/>
        </w:rPr>
        <w:t xml:space="preserve">ی رفتار شیعیان باشد تا اگر شیعیان فعالیتی انجام دادند، از این رهبر بازخواست شود. با </w:t>
      </w:r>
      <w:r w:rsidRPr="00BB7114">
        <w:rPr>
          <w:rFonts w:asciiTheme="minorHAnsi" w:hAnsiTheme="minorHAnsi"/>
          <w:color w:val="auto"/>
          <w:sz w:val="28"/>
          <w:rtl/>
        </w:rPr>
        <w:t>مشاهده‌</w:t>
      </w:r>
      <w:r w:rsidRPr="00BB7114">
        <w:rPr>
          <w:rFonts w:asciiTheme="minorHAnsi" w:hAnsiTheme="minorHAnsi" w:hint="cs"/>
          <w:color w:val="auto"/>
          <w:sz w:val="28"/>
          <w:rtl/>
        </w:rPr>
        <w:t xml:space="preserve">ی منزوی شدن «عدنان بن رضی»، شخصی به نام «ابوالفوارس طراد بن محمد» را رهبر شیعیان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گذارند</w:t>
      </w:r>
      <w:r w:rsidRPr="00BB7114">
        <w:rPr>
          <w:rFonts w:asciiTheme="minorHAnsi" w:hAnsiTheme="minorHAnsi" w:hint="cs"/>
          <w:color w:val="auto"/>
          <w:sz w:val="28"/>
          <w:rtl/>
        </w:rPr>
        <w:t xml:space="preserve"> و برگزاری مراسم شیعیان، تعیین امام جماعت مساجد و... را مشروط به </w:t>
      </w:r>
      <w:r w:rsidRPr="00BB7114">
        <w:rPr>
          <w:rFonts w:asciiTheme="minorHAnsi" w:hAnsiTheme="minorHAnsi"/>
          <w:color w:val="auto"/>
          <w:sz w:val="28"/>
          <w:rtl/>
        </w:rPr>
        <w:t>اجازه‌</w:t>
      </w:r>
      <w:r w:rsidRPr="00BB7114">
        <w:rPr>
          <w:rFonts w:asciiTheme="minorHAnsi" w:hAnsiTheme="minorHAnsi" w:hint="cs"/>
          <w:color w:val="auto"/>
          <w:sz w:val="28"/>
          <w:rtl/>
        </w:rPr>
        <w:t xml:space="preserve">ی وی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کنند</w:t>
      </w:r>
      <w:r w:rsidRPr="00BB7114">
        <w:rPr>
          <w:rFonts w:asciiTheme="minorHAnsi" w:hAnsiTheme="minorHAnsi" w:hint="cs"/>
          <w:color w:val="auto"/>
          <w:sz w:val="28"/>
          <w:rtl/>
        </w:rPr>
        <w:t xml:space="preserve">. این شخص عامی و از عباسیان بوده است. شیعیان </w:t>
      </w:r>
      <w:r w:rsidRPr="00BB7114">
        <w:rPr>
          <w:rFonts w:asciiTheme="minorHAnsi" w:hAnsiTheme="minorHAnsi"/>
          <w:color w:val="auto"/>
          <w:sz w:val="28"/>
          <w:rtl/>
        </w:rPr>
        <w:t>در ظاهر</w:t>
      </w:r>
      <w:r w:rsidRPr="00BB7114">
        <w:rPr>
          <w:rFonts w:asciiTheme="minorHAnsi" w:hAnsiTheme="minorHAnsi" w:hint="cs"/>
          <w:color w:val="auto"/>
          <w:sz w:val="28"/>
          <w:rtl/>
        </w:rPr>
        <w:t xml:space="preserve"> کاری انجام </w:t>
      </w:r>
      <w:r w:rsidRPr="00BB7114">
        <w:rPr>
          <w:rFonts w:asciiTheme="minorHAnsi" w:hAnsiTheme="minorHAnsi"/>
          <w:color w:val="auto"/>
          <w:sz w:val="28"/>
          <w:rtl/>
        </w:rPr>
        <w:t>نم</w:t>
      </w:r>
      <w:r w:rsidRPr="00BB7114">
        <w:rPr>
          <w:rFonts w:asciiTheme="minorHAnsi" w:hAnsiTheme="minorHAnsi" w:hint="cs"/>
          <w:color w:val="auto"/>
          <w:sz w:val="28"/>
          <w:rtl/>
        </w:rPr>
        <w:t>ی‌</w:t>
      </w:r>
      <w:r w:rsidRPr="00BB7114">
        <w:rPr>
          <w:rFonts w:asciiTheme="minorHAnsi" w:hAnsiTheme="minorHAnsi" w:hint="eastAsia"/>
          <w:color w:val="auto"/>
          <w:sz w:val="28"/>
          <w:rtl/>
        </w:rPr>
        <w:t>دهند</w:t>
      </w:r>
      <w:r w:rsidRPr="00BB7114">
        <w:rPr>
          <w:rFonts w:asciiTheme="minorHAnsi" w:hAnsiTheme="minorHAnsi" w:hint="cs"/>
          <w:color w:val="auto"/>
          <w:sz w:val="28"/>
          <w:rtl/>
        </w:rPr>
        <w:t xml:space="preserve"> اما طبق نقل «ابن اثیر» در همین زمان با «شیخ طوسی» </w:t>
      </w:r>
      <w:r w:rsidRPr="00BB7114">
        <w:rPr>
          <w:rFonts w:asciiTheme="minorHAnsi" w:hAnsiTheme="minorHAnsi"/>
          <w:color w:val="auto"/>
          <w:sz w:val="28"/>
          <w:rtl/>
        </w:rPr>
        <w:t>نامه‌نگار</w:t>
      </w:r>
      <w:r w:rsidRPr="00BB7114">
        <w:rPr>
          <w:rFonts w:asciiTheme="minorHAnsi" w:hAnsiTheme="minorHAnsi" w:hint="cs"/>
          <w:color w:val="auto"/>
          <w:sz w:val="28"/>
          <w:rtl/>
        </w:rPr>
        <w:t>ی‌</w:t>
      </w:r>
      <w:r w:rsidRPr="00BB7114">
        <w:rPr>
          <w:rFonts w:asciiTheme="minorHAnsi" w:hAnsiTheme="minorHAnsi" w:hint="eastAsia"/>
          <w:color w:val="auto"/>
          <w:sz w:val="28"/>
          <w:rtl/>
        </w:rPr>
        <w:t>ها</w:t>
      </w:r>
      <w:r w:rsidRPr="00BB7114">
        <w:rPr>
          <w:rFonts w:asciiTheme="minorHAnsi" w:hAnsiTheme="minorHAnsi" w:hint="cs"/>
          <w:color w:val="auto"/>
          <w:sz w:val="28"/>
          <w:rtl/>
        </w:rPr>
        <w:t xml:space="preserve">یی انجام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شده</w:t>
      </w:r>
      <w:r w:rsidRPr="00BB7114">
        <w:rPr>
          <w:rFonts w:asciiTheme="minorHAnsi" w:hAnsiTheme="minorHAnsi" w:hint="cs"/>
          <w:color w:val="auto"/>
          <w:sz w:val="28"/>
          <w:rtl/>
        </w:rPr>
        <w:t xml:space="preserve"> و در حقیقت ایشان رهبر شیعیان بوده است. به همین دلیل شیعیان به شخصی که «ابوالفوارس» او را به عنوان امام جماعت منصوب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کرد</w:t>
      </w:r>
      <w:r w:rsidRPr="00BB7114">
        <w:rPr>
          <w:rFonts w:asciiTheme="minorHAnsi" w:hAnsiTheme="minorHAnsi" w:hint="cs"/>
          <w:color w:val="auto"/>
          <w:sz w:val="28"/>
          <w:rtl/>
        </w:rPr>
        <w:t xml:space="preserve">، اقتدا </w:t>
      </w:r>
      <w:r w:rsidRPr="00BB7114">
        <w:rPr>
          <w:rFonts w:asciiTheme="minorHAnsi" w:hAnsiTheme="minorHAnsi"/>
          <w:color w:val="auto"/>
          <w:sz w:val="28"/>
          <w:rtl/>
        </w:rPr>
        <w:t>نم</w:t>
      </w:r>
      <w:r w:rsidRPr="00BB7114">
        <w:rPr>
          <w:rFonts w:asciiTheme="minorHAnsi" w:hAnsiTheme="minorHAnsi" w:hint="cs"/>
          <w:color w:val="auto"/>
          <w:sz w:val="28"/>
          <w:rtl/>
        </w:rPr>
        <w:t>ی‌</w:t>
      </w:r>
      <w:r w:rsidRPr="00BB7114">
        <w:rPr>
          <w:rFonts w:asciiTheme="minorHAnsi" w:hAnsiTheme="minorHAnsi" w:hint="eastAsia"/>
          <w:color w:val="auto"/>
          <w:sz w:val="28"/>
          <w:rtl/>
        </w:rPr>
        <w:t>کردند</w:t>
      </w:r>
      <w:r w:rsidRPr="00BB7114">
        <w:rPr>
          <w:rFonts w:asciiTheme="minorHAnsi" w:hAnsiTheme="minorHAnsi" w:hint="cs"/>
          <w:color w:val="auto"/>
          <w:sz w:val="28"/>
          <w:rtl/>
        </w:rPr>
        <w:t xml:space="preserve"> و امامت جماعت شخصی را که «شیخ طوسی» قبول داشت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پذ</w:t>
      </w:r>
      <w:r w:rsidRPr="00BB7114">
        <w:rPr>
          <w:rFonts w:asciiTheme="minorHAnsi" w:hAnsiTheme="minorHAnsi" w:hint="cs"/>
          <w:color w:val="auto"/>
          <w:sz w:val="28"/>
          <w:rtl/>
        </w:rPr>
        <w:t>ی</w:t>
      </w:r>
      <w:r w:rsidRPr="00BB7114">
        <w:rPr>
          <w:rFonts w:asciiTheme="minorHAnsi" w:hAnsiTheme="minorHAnsi" w:hint="eastAsia"/>
          <w:color w:val="auto"/>
          <w:sz w:val="28"/>
          <w:rtl/>
        </w:rPr>
        <w:t>رفتند</w:t>
      </w:r>
      <w:r w:rsidRPr="00BB7114">
        <w:rPr>
          <w:rFonts w:asciiTheme="minorHAnsi" w:hAnsiTheme="minorHAnsi" w:hint="cs"/>
          <w:color w:val="auto"/>
          <w:sz w:val="28"/>
          <w:rtl/>
        </w:rPr>
        <w:t>.</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«ابوالفوارس» به سلجوقیان گزارش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دهد</w:t>
      </w:r>
      <w:r w:rsidRPr="00BB7114">
        <w:rPr>
          <w:rFonts w:asciiTheme="minorHAnsi" w:hAnsiTheme="minorHAnsi" w:hint="cs"/>
          <w:color w:val="auto"/>
          <w:sz w:val="28"/>
          <w:rtl/>
        </w:rPr>
        <w:t xml:space="preserve"> که شیعیان در ظاهر احترام وی را حفظ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کنند</w:t>
      </w:r>
      <w:r w:rsidRPr="00BB7114">
        <w:rPr>
          <w:rFonts w:asciiTheme="minorHAnsi" w:hAnsiTheme="minorHAnsi" w:hint="cs"/>
          <w:color w:val="auto"/>
          <w:sz w:val="28"/>
          <w:rtl/>
        </w:rPr>
        <w:t xml:space="preserve">، اما عملاً کارهای خود را با هماهنگی من انجام </w:t>
      </w:r>
      <w:r w:rsidRPr="00BB7114">
        <w:rPr>
          <w:rFonts w:asciiTheme="minorHAnsi" w:hAnsiTheme="minorHAnsi"/>
          <w:color w:val="auto"/>
          <w:sz w:val="28"/>
          <w:rtl/>
        </w:rPr>
        <w:t>نم</w:t>
      </w:r>
      <w:r w:rsidRPr="00BB7114">
        <w:rPr>
          <w:rFonts w:asciiTheme="minorHAnsi" w:hAnsiTheme="minorHAnsi" w:hint="cs"/>
          <w:color w:val="auto"/>
          <w:sz w:val="28"/>
          <w:rtl/>
        </w:rPr>
        <w:t>ی‌</w:t>
      </w:r>
      <w:r w:rsidRPr="00BB7114">
        <w:rPr>
          <w:rFonts w:asciiTheme="minorHAnsi" w:hAnsiTheme="minorHAnsi" w:hint="eastAsia"/>
          <w:color w:val="auto"/>
          <w:sz w:val="28"/>
          <w:rtl/>
        </w:rPr>
        <w:t>دهند</w:t>
      </w:r>
      <w:r w:rsidRPr="00BB7114">
        <w:rPr>
          <w:rFonts w:asciiTheme="minorHAnsi" w:hAnsiTheme="minorHAnsi" w:hint="cs"/>
          <w:color w:val="auto"/>
          <w:sz w:val="28"/>
          <w:rtl/>
        </w:rPr>
        <w:t xml:space="preserve">. سلجوقیان نیز شخص دیگری به نام «شمس الدین اسامه بن ابی عبدالله» را به عنوان رهبر انتخاب کرده و وی را ملقب به «مرتضی»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کنند</w:t>
      </w:r>
      <w:r w:rsidRPr="00BB7114">
        <w:rPr>
          <w:rFonts w:asciiTheme="minorHAnsi" w:hAnsiTheme="minorHAnsi" w:hint="cs"/>
          <w:color w:val="auto"/>
          <w:sz w:val="28"/>
          <w:rtl/>
        </w:rPr>
        <w:t xml:space="preserve"> تا نام «سید مرتضی» برای شیعیان تکرار شود.</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در طول زمان شدت برخورد «طغرل» با شیعیان کمتر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شود</w:t>
      </w:r>
      <w:r w:rsidRPr="00BB7114">
        <w:rPr>
          <w:rFonts w:asciiTheme="minorHAnsi" w:hAnsiTheme="minorHAnsi" w:hint="cs"/>
          <w:color w:val="auto"/>
          <w:sz w:val="28"/>
          <w:rtl/>
        </w:rPr>
        <w:t xml:space="preserve">. یکی از دلایل این بوده که «طغرل» برای </w:t>
      </w:r>
      <w:r w:rsidRPr="00BB7114">
        <w:rPr>
          <w:rFonts w:asciiTheme="minorHAnsi" w:hAnsiTheme="minorHAnsi"/>
          <w:color w:val="auto"/>
          <w:sz w:val="28"/>
          <w:rtl/>
        </w:rPr>
        <w:t>ادامه‌</w:t>
      </w:r>
      <w:r w:rsidRPr="00BB7114">
        <w:rPr>
          <w:rFonts w:asciiTheme="minorHAnsi" w:hAnsiTheme="minorHAnsi" w:hint="cs"/>
          <w:color w:val="auto"/>
          <w:sz w:val="28"/>
          <w:rtl/>
        </w:rPr>
        <w:t xml:space="preserve">ی حکومت نیاز به </w:t>
      </w:r>
      <w:r w:rsidRPr="00BB7114">
        <w:rPr>
          <w:rFonts w:asciiTheme="minorHAnsi" w:hAnsiTheme="minorHAnsi"/>
          <w:color w:val="auto"/>
          <w:sz w:val="28"/>
          <w:rtl/>
        </w:rPr>
        <w:t>مسالمت</w:t>
      </w:r>
      <w:r w:rsidRPr="00BB7114">
        <w:rPr>
          <w:rFonts w:asciiTheme="minorHAnsi" w:hAnsiTheme="minorHAnsi" w:hint="cs"/>
          <w:color w:val="auto"/>
          <w:sz w:val="28"/>
          <w:rtl/>
        </w:rPr>
        <w:t xml:space="preserve"> با عشایر شیعه داشته است. به همین دلیل توافق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شود</w:t>
      </w:r>
      <w:r w:rsidRPr="00BB7114">
        <w:rPr>
          <w:rFonts w:asciiTheme="minorHAnsi" w:hAnsiTheme="minorHAnsi" w:hint="cs"/>
          <w:color w:val="auto"/>
          <w:sz w:val="28"/>
          <w:rtl/>
        </w:rPr>
        <w:t xml:space="preserve"> که شخصی حاکم کوفه شود که هر دو طرف وی را بپذیرند و برخورد با شیعیان نیز کمتر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شود</w:t>
      </w:r>
      <w:r w:rsidRPr="00BB7114">
        <w:rPr>
          <w:rFonts w:asciiTheme="minorHAnsi" w:hAnsiTheme="minorHAnsi" w:hint="cs"/>
          <w:color w:val="auto"/>
          <w:sz w:val="28"/>
          <w:rtl/>
        </w:rPr>
        <w:t>.</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یک سال بعد یعنی در سال 455 «شیخ طوسی» تأسیس </w:t>
      </w:r>
      <w:r w:rsidRPr="00BB7114">
        <w:rPr>
          <w:rFonts w:asciiTheme="minorHAnsi" w:hAnsiTheme="minorHAnsi"/>
          <w:color w:val="auto"/>
          <w:sz w:val="28"/>
          <w:rtl/>
        </w:rPr>
        <w:t>حوزه‌</w:t>
      </w:r>
      <w:r w:rsidRPr="00BB7114">
        <w:rPr>
          <w:rFonts w:asciiTheme="minorHAnsi" w:hAnsiTheme="minorHAnsi" w:hint="cs"/>
          <w:color w:val="auto"/>
          <w:sz w:val="28"/>
          <w:rtl/>
        </w:rPr>
        <w:t xml:space="preserve">ی نجف را اعلام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کند</w:t>
      </w:r>
      <w:r w:rsidRPr="00BB7114">
        <w:rPr>
          <w:rFonts w:asciiTheme="minorHAnsi" w:hAnsiTheme="minorHAnsi" w:hint="cs"/>
          <w:color w:val="auto"/>
          <w:sz w:val="28"/>
          <w:rtl/>
        </w:rPr>
        <w:t>. «شیخ طوسی» از سال 448 تا 455 زندگی مخفیانه داشته است.</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در همین زمان در قم شخصی به نام «امیر ابوالفضل عراقی» بوده که مورد تأیید غزنویان و سلجوقیان بوده است. وی در زمان </w:t>
      </w:r>
      <w:r w:rsidRPr="00BB7114">
        <w:rPr>
          <w:rFonts w:asciiTheme="minorHAnsi" w:hAnsiTheme="minorHAnsi"/>
          <w:color w:val="auto"/>
          <w:sz w:val="28"/>
          <w:rtl/>
        </w:rPr>
        <w:t>آتش‌سوز</w:t>
      </w:r>
      <w:r w:rsidRPr="00BB7114">
        <w:rPr>
          <w:rFonts w:asciiTheme="minorHAnsi" w:hAnsiTheme="minorHAnsi" w:hint="cs"/>
          <w:color w:val="auto"/>
          <w:sz w:val="28"/>
          <w:rtl/>
        </w:rPr>
        <w:t xml:space="preserve">ی </w:t>
      </w:r>
      <w:r w:rsidRPr="00BB7114">
        <w:rPr>
          <w:rFonts w:asciiTheme="minorHAnsi" w:hAnsiTheme="minorHAnsi"/>
          <w:color w:val="auto"/>
          <w:sz w:val="28"/>
          <w:rtl/>
        </w:rPr>
        <w:t>کتاب‌خانه‌</w:t>
      </w:r>
      <w:r w:rsidRPr="00BB7114">
        <w:rPr>
          <w:rFonts w:asciiTheme="minorHAnsi" w:hAnsiTheme="minorHAnsi" w:hint="cs"/>
          <w:color w:val="auto"/>
          <w:sz w:val="28"/>
          <w:rtl/>
        </w:rPr>
        <w:t xml:space="preserve">ی «شیخ طوسی»، مسجد عتیق قم که ظاهراً مسجد «امام حسن عسکری علیه‌السلام» بوده است، </w:t>
      </w:r>
      <w:r w:rsidRPr="00BB7114">
        <w:rPr>
          <w:rFonts w:asciiTheme="minorHAnsi" w:hAnsiTheme="minorHAnsi"/>
          <w:color w:val="auto"/>
          <w:sz w:val="28"/>
          <w:rtl/>
        </w:rPr>
        <w:t>مناره‌ها</w:t>
      </w:r>
      <w:r w:rsidRPr="00BB7114">
        <w:rPr>
          <w:rFonts w:asciiTheme="minorHAnsi" w:hAnsiTheme="minorHAnsi" w:hint="cs"/>
          <w:color w:val="auto"/>
          <w:sz w:val="28"/>
          <w:rtl/>
        </w:rPr>
        <w:t xml:space="preserve"> و باروی قم و حرم «حضرت معصومه سلام الله علیها» را تعمیر کرده و حرم را گسترش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دهد</w:t>
      </w:r>
      <w:r w:rsidRPr="00BB7114">
        <w:rPr>
          <w:rFonts w:asciiTheme="minorHAnsi" w:hAnsiTheme="minorHAnsi" w:hint="cs"/>
          <w:color w:val="auto"/>
          <w:sz w:val="28"/>
          <w:rtl/>
        </w:rPr>
        <w:t xml:space="preserve">. این مطلب تفاوت شرایط شیعیان نقاط مختلف را نشان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دهد</w:t>
      </w:r>
      <w:r w:rsidRPr="00BB7114">
        <w:rPr>
          <w:rFonts w:asciiTheme="minorHAnsi" w:hAnsiTheme="minorHAnsi" w:hint="cs"/>
          <w:color w:val="auto"/>
          <w:sz w:val="28"/>
          <w:rtl/>
        </w:rPr>
        <w:t>. گرچه در آن زمان بغداد مرکز تشیع بوده، اما شیعیان در مناطق دیگر نیز حضور داشته و به فعالیت مشغول بودند.</w:t>
      </w:r>
    </w:p>
    <w:p w:rsidR="00BB7114" w:rsidRPr="003C213A" w:rsidRDefault="00BB7114" w:rsidP="00634270">
      <w:pPr>
        <w:jc w:val="both"/>
        <w:rPr>
          <w:rtl/>
        </w:rPr>
      </w:pPr>
      <w:r w:rsidRPr="003C213A">
        <w:rPr>
          <w:rFonts w:hint="cs"/>
          <w:rtl/>
        </w:rPr>
        <w:t xml:space="preserve">در خراسان نیز شیعیان شرایط مناسبی داشتند و حتی در این دوره «سنایی» شعری در مذمت «معاویه» </w:t>
      </w:r>
      <w:r w:rsidRPr="003C213A">
        <w:rPr>
          <w:rtl/>
        </w:rPr>
        <w:t>م</w:t>
      </w:r>
      <w:r w:rsidRPr="003C213A">
        <w:rPr>
          <w:rFonts w:hint="cs"/>
          <w:rtl/>
        </w:rPr>
        <w:t>ی‌</w:t>
      </w:r>
      <w:r w:rsidRPr="003C213A">
        <w:rPr>
          <w:rFonts w:hint="eastAsia"/>
          <w:rtl/>
        </w:rPr>
        <w:t>سرا</w:t>
      </w:r>
      <w:r w:rsidRPr="003C213A">
        <w:rPr>
          <w:rFonts w:hint="cs"/>
          <w:rtl/>
        </w:rPr>
        <w:t>ی</w:t>
      </w:r>
      <w:r w:rsidRPr="003C213A">
        <w:rPr>
          <w:rFonts w:hint="eastAsia"/>
          <w:rtl/>
        </w:rPr>
        <w:t>د</w:t>
      </w:r>
      <w:r w:rsidRPr="003C213A">
        <w:rPr>
          <w:rFonts w:hint="cs"/>
          <w:rtl/>
        </w:rPr>
        <w:t xml:space="preserve">. در این دوره «بهرام بن مسعود بن محمود غزنوی» حاکم است. زمانی که درباریان عامی این شعر را </w:t>
      </w:r>
      <w:r w:rsidRPr="003C213A">
        <w:rPr>
          <w:rtl/>
        </w:rPr>
        <w:t>م</w:t>
      </w:r>
      <w:r w:rsidRPr="003C213A">
        <w:rPr>
          <w:rFonts w:hint="cs"/>
          <w:rtl/>
        </w:rPr>
        <w:t>ی‌</w:t>
      </w:r>
      <w:r w:rsidRPr="003C213A">
        <w:rPr>
          <w:rFonts w:hint="eastAsia"/>
          <w:rtl/>
        </w:rPr>
        <w:t>شنوند</w:t>
      </w:r>
      <w:r w:rsidRPr="003C213A">
        <w:rPr>
          <w:rFonts w:hint="cs"/>
          <w:rtl/>
        </w:rPr>
        <w:t xml:space="preserve">، هشدار </w:t>
      </w:r>
      <w:r w:rsidRPr="003C213A">
        <w:rPr>
          <w:rtl/>
        </w:rPr>
        <w:t>م</w:t>
      </w:r>
      <w:r w:rsidRPr="003C213A">
        <w:rPr>
          <w:rFonts w:hint="cs"/>
          <w:rtl/>
        </w:rPr>
        <w:t>ی‌</w:t>
      </w:r>
      <w:r w:rsidRPr="003C213A">
        <w:rPr>
          <w:rFonts w:hint="eastAsia"/>
          <w:rtl/>
        </w:rPr>
        <w:t>دهند</w:t>
      </w:r>
      <w:r w:rsidRPr="003C213A">
        <w:rPr>
          <w:rFonts w:hint="cs"/>
          <w:rtl/>
        </w:rPr>
        <w:t xml:space="preserve"> که در صورت برخورد با وی درگیری ایجاد </w:t>
      </w:r>
      <w:r w:rsidRPr="003C213A">
        <w:rPr>
          <w:rtl/>
        </w:rPr>
        <w:t>م</w:t>
      </w:r>
      <w:r w:rsidRPr="003C213A">
        <w:rPr>
          <w:rFonts w:hint="cs"/>
          <w:rtl/>
        </w:rPr>
        <w:t>ی‌</w:t>
      </w:r>
      <w:r w:rsidRPr="003C213A">
        <w:rPr>
          <w:rFonts w:hint="eastAsia"/>
          <w:rtl/>
        </w:rPr>
        <w:t>شود</w:t>
      </w:r>
      <w:r w:rsidRPr="003C213A">
        <w:rPr>
          <w:rFonts w:hint="cs"/>
          <w:rtl/>
        </w:rPr>
        <w:t xml:space="preserve"> و درنتیجه با «سنایی» برخورد نشده و صرفاً به وی تذکر داده </w:t>
      </w:r>
      <w:r w:rsidRPr="003C213A">
        <w:rPr>
          <w:rtl/>
        </w:rPr>
        <w:t>م</w:t>
      </w:r>
      <w:r w:rsidRPr="003C213A">
        <w:rPr>
          <w:rFonts w:hint="cs"/>
          <w:rtl/>
        </w:rPr>
        <w:t>ی‌</w:t>
      </w:r>
      <w:r w:rsidRPr="003C213A">
        <w:rPr>
          <w:rFonts w:hint="eastAsia"/>
          <w:rtl/>
        </w:rPr>
        <w:t>شود</w:t>
      </w:r>
      <w:r w:rsidRPr="003C213A">
        <w:rPr>
          <w:rFonts w:hint="cs"/>
          <w:rtl/>
        </w:rPr>
        <w:t xml:space="preserve"> که چنین اشعاری را نسراید.</w:t>
      </w:r>
      <w:r w:rsidRPr="00C81E32">
        <w:rPr>
          <w:vertAlign w:val="superscript"/>
          <w:rtl/>
        </w:rPr>
        <w:footnoteReference w:id="401"/>
      </w:r>
    </w:p>
    <w:p w:rsidR="00BB7114" w:rsidRPr="003C213A" w:rsidRDefault="00BB7114" w:rsidP="00634270">
      <w:pPr>
        <w:jc w:val="both"/>
        <w:rPr>
          <w:rtl/>
        </w:rPr>
      </w:pPr>
      <w:r w:rsidRPr="003C213A">
        <w:rPr>
          <w:rtl/>
        </w:rPr>
        <w:t>کتاب سوزی</w:t>
      </w:r>
      <w:r w:rsidRPr="003C213A">
        <w:rPr>
          <w:rFonts w:hint="cs"/>
          <w:rtl/>
        </w:rPr>
        <w:t xml:space="preserve"> </w:t>
      </w:r>
      <w:r w:rsidRPr="003C213A">
        <w:rPr>
          <w:rtl/>
        </w:rPr>
        <w:t>کتاب‌خانه‌</w:t>
      </w:r>
      <w:r w:rsidRPr="003C213A">
        <w:rPr>
          <w:rFonts w:hint="cs"/>
          <w:rtl/>
        </w:rPr>
        <w:t xml:space="preserve">ی ری: </w:t>
      </w:r>
      <w:r w:rsidRPr="003C213A">
        <w:rPr>
          <w:rtl/>
        </w:rPr>
        <w:t>کتاب سوزی</w:t>
      </w:r>
      <w:r w:rsidRPr="003C213A">
        <w:rPr>
          <w:rFonts w:hint="cs"/>
          <w:rtl/>
        </w:rPr>
        <w:t xml:space="preserve"> این </w:t>
      </w:r>
      <w:r w:rsidRPr="003C213A">
        <w:rPr>
          <w:rtl/>
        </w:rPr>
        <w:t>کتاب‌خانه</w:t>
      </w:r>
      <w:r w:rsidRPr="003C213A">
        <w:rPr>
          <w:rFonts w:hint="cs"/>
          <w:rtl/>
        </w:rPr>
        <w:t xml:space="preserve"> پیش از </w:t>
      </w:r>
      <w:r w:rsidRPr="003C213A">
        <w:rPr>
          <w:rtl/>
        </w:rPr>
        <w:t>کتاب سوزی</w:t>
      </w:r>
      <w:r w:rsidRPr="003C213A">
        <w:rPr>
          <w:rFonts w:hint="cs"/>
          <w:rtl/>
        </w:rPr>
        <w:t xml:space="preserve"> </w:t>
      </w:r>
      <w:r w:rsidRPr="003C213A">
        <w:rPr>
          <w:rtl/>
        </w:rPr>
        <w:t>کتاب‌خانه‌</w:t>
      </w:r>
      <w:r w:rsidRPr="003C213A">
        <w:rPr>
          <w:rFonts w:hint="cs"/>
          <w:rtl/>
        </w:rPr>
        <w:t>ی بغداد است.</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«فردوسی» و «ابن‌سینا» دو شخصیت شیعه بودند که با حکومت وقت مسئله </w:t>
      </w:r>
      <w:r w:rsidRPr="00BB7114">
        <w:rPr>
          <w:rFonts w:asciiTheme="minorHAnsi" w:hAnsiTheme="minorHAnsi"/>
          <w:color w:val="auto"/>
          <w:sz w:val="28"/>
          <w:rtl/>
        </w:rPr>
        <w:t>داشته‌اند</w:t>
      </w:r>
      <w:r w:rsidRPr="00BB7114">
        <w:rPr>
          <w:rFonts w:asciiTheme="minorHAnsi" w:hAnsiTheme="minorHAnsi" w:hint="cs"/>
          <w:color w:val="auto"/>
          <w:sz w:val="28"/>
          <w:rtl/>
        </w:rPr>
        <w:t>.</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«ابن‌سینا» کتابی به نام «شفا» دارد که </w:t>
      </w:r>
      <w:r w:rsidRPr="00BB7114">
        <w:rPr>
          <w:rFonts w:asciiTheme="minorHAnsi" w:hAnsiTheme="minorHAnsi"/>
          <w:color w:val="auto"/>
          <w:sz w:val="28"/>
          <w:rtl/>
        </w:rPr>
        <w:t>مقاله‌</w:t>
      </w:r>
      <w:r w:rsidRPr="00BB7114">
        <w:rPr>
          <w:rFonts w:asciiTheme="minorHAnsi" w:hAnsiTheme="minorHAnsi" w:hint="cs"/>
          <w:color w:val="auto"/>
          <w:sz w:val="28"/>
          <w:rtl/>
        </w:rPr>
        <w:t xml:space="preserve">ی دهم آن اثبات امامت است و با به قدرت رسیدن «سلطان محمود» همین مقاله باعث فرار «ابن‌سینا»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شود</w:t>
      </w:r>
      <w:r w:rsidRPr="00BB7114">
        <w:rPr>
          <w:rFonts w:asciiTheme="minorHAnsi" w:hAnsiTheme="minorHAnsi" w:hint="cs"/>
          <w:color w:val="auto"/>
          <w:sz w:val="28"/>
          <w:rtl/>
        </w:rPr>
        <w:t xml:space="preserve">؛ زیرا «سلطان محمود» عامی متعصبی بوده است. «ابن‌سینا» از خراسان به گرگان و از گرگان به ری فرار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کند</w:t>
      </w:r>
      <w:r w:rsidRPr="00BB7114">
        <w:rPr>
          <w:rFonts w:asciiTheme="minorHAnsi" w:hAnsiTheme="minorHAnsi" w:hint="cs"/>
          <w:color w:val="auto"/>
          <w:sz w:val="28"/>
          <w:rtl/>
        </w:rPr>
        <w:t xml:space="preserve"> تا اینکه «سلطان محمود» قصد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کند</w:t>
      </w:r>
      <w:r w:rsidRPr="00BB7114">
        <w:rPr>
          <w:rFonts w:asciiTheme="minorHAnsi" w:hAnsiTheme="minorHAnsi" w:hint="cs"/>
          <w:color w:val="auto"/>
          <w:sz w:val="28"/>
          <w:rtl/>
        </w:rPr>
        <w:t xml:space="preserve"> که به ری حمله کند. در آن زمان «مجد الدوله» امیر ری به سن قانونی نرسیده بود و مادر وی </w:t>
      </w:r>
      <w:r w:rsidRPr="00BB7114">
        <w:rPr>
          <w:rFonts w:asciiTheme="minorHAnsi" w:hAnsiTheme="minorHAnsi"/>
          <w:color w:val="auto"/>
          <w:sz w:val="28"/>
          <w:rtl/>
        </w:rPr>
        <w:t>عهده‌دار</w:t>
      </w:r>
      <w:r w:rsidRPr="00BB7114">
        <w:rPr>
          <w:rFonts w:asciiTheme="minorHAnsi" w:hAnsiTheme="minorHAnsi" w:hint="cs"/>
          <w:color w:val="auto"/>
          <w:sz w:val="28"/>
          <w:rtl/>
        </w:rPr>
        <w:t xml:space="preserve"> حکومت بود. وی </w:t>
      </w:r>
      <w:r w:rsidRPr="00BB7114">
        <w:rPr>
          <w:rFonts w:asciiTheme="minorHAnsi" w:hAnsiTheme="minorHAnsi"/>
          <w:color w:val="auto"/>
          <w:sz w:val="28"/>
          <w:rtl/>
        </w:rPr>
        <w:t>نامه‌ا</w:t>
      </w:r>
      <w:r w:rsidRPr="00BB7114">
        <w:rPr>
          <w:rFonts w:asciiTheme="minorHAnsi" w:hAnsiTheme="minorHAnsi" w:hint="cs"/>
          <w:color w:val="auto"/>
          <w:sz w:val="28"/>
          <w:rtl/>
        </w:rPr>
        <w:t xml:space="preserve">ی به «سلطان محمود»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نو</w:t>
      </w:r>
      <w:r w:rsidRPr="00BB7114">
        <w:rPr>
          <w:rFonts w:asciiTheme="minorHAnsi" w:hAnsiTheme="minorHAnsi" w:hint="cs"/>
          <w:color w:val="auto"/>
          <w:sz w:val="28"/>
          <w:rtl/>
        </w:rPr>
        <w:t>ی</w:t>
      </w:r>
      <w:r w:rsidRPr="00BB7114">
        <w:rPr>
          <w:rFonts w:asciiTheme="minorHAnsi" w:hAnsiTheme="minorHAnsi" w:hint="eastAsia"/>
          <w:color w:val="auto"/>
          <w:sz w:val="28"/>
          <w:rtl/>
        </w:rPr>
        <w:t>سد</w:t>
      </w:r>
      <w:r w:rsidRPr="00BB7114">
        <w:rPr>
          <w:rFonts w:asciiTheme="minorHAnsi" w:hAnsiTheme="minorHAnsi" w:hint="cs"/>
          <w:color w:val="auto"/>
          <w:sz w:val="28"/>
          <w:rtl/>
        </w:rPr>
        <w:t xml:space="preserve"> و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گو</w:t>
      </w:r>
      <w:r w:rsidRPr="00BB7114">
        <w:rPr>
          <w:rFonts w:asciiTheme="minorHAnsi" w:hAnsiTheme="minorHAnsi" w:hint="cs"/>
          <w:color w:val="auto"/>
          <w:sz w:val="28"/>
          <w:rtl/>
        </w:rPr>
        <w:t>ی</w:t>
      </w:r>
      <w:r w:rsidRPr="00BB7114">
        <w:rPr>
          <w:rFonts w:asciiTheme="minorHAnsi" w:hAnsiTheme="minorHAnsi" w:hint="eastAsia"/>
          <w:color w:val="auto"/>
          <w:sz w:val="28"/>
          <w:rtl/>
        </w:rPr>
        <w:t>د</w:t>
      </w:r>
      <w:r w:rsidRPr="00BB7114">
        <w:rPr>
          <w:rFonts w:asciiTheme="minorHAnsi" w:hAnsiTheme="minorHAnsi" w:hint="cs"/>
          <w:color w:val="auto"/>
          <w:sz w:val="28"/>
          <w:rtl/>
        </w:rPr>
        <w:t xml:space="preserve"> اگر بر من پیروز شوی بر زنی پیروز </w:t>
      </w:r>
      <w:r w:rsidRPr="00BB7114">
        <w:rPr>
          <w:rFonts w:asciiTheme="minorHAnsi" w:hAnsiTheme="minorHAnsi"/>
          <w:color w:val="auto"/>
          <w:sz w:val="28"/>
          <w:rtl/>
        </w:rPr>
        <w:t>شده‌ا</w:t>
      </w:r>
      <w:r w:rsidRPr="00BB7114">
        <w:rPr>
          <w:rFonts w:asciiTheme="minorHAnsi" w:hAnsiTheme="minorHAnsi" w:hint="cs"/>
          <w:color w:val="auto"/>
          <w:sz w:val="28"/>
          <w:rtl/>
        </w:rPr>
        <w:t xml:space="preserve">ی و افتخاری برای تو نیست و اگر از من شکست بخوری، از زنی شکست </w:t>
      </w:r>
      <w:r w:rsidRPr="00BB7114">
        <w:rPr>
          <w:rFonts w:asciiTheme="minorHAnsi" w:hAnsiTheme="minorHAnsi"/>
          <w:color w:val="auto"/>
          <w:sz w:val="28"/>
          <w:rtl/>
        </w:rPr>
        <w:t>خورده‌ا</w:t>
      </w:r>
      <w:r w:rsidRPr="00BB7114">
        <w:rPr>
          <w:rFonts w:asciiTheme="minorHAnsi" w:hAnsiTheme="minorHAnsi" w:hint="cs"/>
          <w:color w:val="auto"/>
          <w:sz w:val="28"/>
          <w:rtl/>
        </w:rPr>
        <w:t xml:space="preserve">ی و ننگی برای توست. به همین جهت «سلطان محمود» پس از اینکه «مجد الدوله» به سن قانونی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رسد</w:t>
      </w:r>
      <w:r w:rsidRPr="00BB7114">
        <w:rPr>
          <w:rFonts w:asciiTheme="minorHAnsi" w:hAnsiTheme="minorHAnsi" w:hint="cs"/>
          <w:color w:val="auto"/>
          <w:sz w:val="28"/>
          <w:rtl/>
        </w:rPr>
        <w:t xml:space="preserve">، به ری حمله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کند</w:t>
      </w:r>
      <w:r w:rsidRPr="00BB7114">
        <w:rPr>
          <w:rFonts w:asciiTheme="minorHAnsi" w:hAnsiTheme="minorHAnsi" w:hint="cs"/>
          <w:color w:val="auto"/>
          <w:sz w:val="28"/>
          <w:rtl/>
        </w:rPr>
        <w:t>.</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فردوسی نیز ابیاتی در مورد «حضرت علی علیه‌السلام» دارد که باعث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شود</w:t>
      </w:r>
      <w:r w:rsidRPr="00BB7114">
        <w:rPr>
          <w:rFonts w:asciiTheme="minorHAnsi" w:hAnsiTheme="minorHAnsi" w:hint="cs"/>
          <w:color w:val="auto"/>
          <w:sz w:val="28"/>
          <w:rtl/>
        </w:rPr>
        <w:t xml:space="preserve"> مشکلاتی برای وی ایجاد شود و حتی عالم </w:t>
      </w:r>
      <w:r w:rsidRPr="00BB7114">
        <w:rPr>
          <w:rFonts w:asciiTheme="minorHAnsi" w:hAnsiTheme="minorHAnsi"/>
          <w:color w:val="auto"/>
          <w:sz w:val="28"/>
          <w:rtl/>
        </w:rPr>
        <w:t>سن</w:t>
      </w:r>
      <w:r w:rsidRPr="00BB7114">
        <w:rPr>
          <w:rFonts w:asciiTheme="minorHAnsi" w:hAnsiTheme="minorHAnsi" w:hint="cs"/>
          <w:color w:val="auto"/>
          <w:sz w:val="28"/>
          <w:rtl/>
        </w:rPr>
        <w:t>ی‌</w:t>
      </w:r>
      <w:r w:rsidRPr="00BB7114">
        <w:rPr>
          <w:rFonts w:asciiTheme="minorHAnsi" w:hAnsiTheme="minorHAnsi" w:hint="eastAsia"/>
          <w:color w:val="auto"/>
          <w:sz w:val="28"/>
          <w:rtl/>
        </w:rPr>
        <w:t>ا</w:t>
      </w:r>
      <w:r w:rsidRPr="00BB7114">
        <w:rPr>
          <w:rFonts w:asciiTheme="minorHAnsi" w:hAnsiTheme="minorHAnsi" w:hint="cs"/>
          <w:color w:val="auto"/>
          <w:sz w:val="28"/>
          <w:rtl/>
        </w:rPr>
        <w:t xml:space="preserve">ی که در آن منطقه بود به خاطر این ابیات، «فردوسی» را رافضی دانست و اجازه نداد که وی در قبرستان </w:t>
      </w:r>
      <w:r w:rsidRPr="00BB7114">
        <w:rPr>
          <w:rFonts w:asciiTheme="minorHAnsi" w:hAnsiTheme="minorHAnsi"/>
          <w:color w:val="auto"/>
          <w:sz w:val="28"/>
          <w:rtl/>
        </w:rPr>
        <w:t>مسلمان‌ها</w:t>
      </w:r>
      <w:r w:rsidRPr="00BB7114">
        <w:rPr>
          <w:rFonts w:asciiTheme="minorHAnsi" w:hAnsiTheme="minorHAnsi" w:hint="cs"/>
          <w:color w:val="auto"/>
          <w:sz w:val="28"/>
          <w:rtl/>
        </w:rPr>
        <w:t xml:space="preserve"> دفن شود:</w:t>
      </w:r>
    </w:p>
    <w:p w:rsidR="00BB7114" w:rsidRPr="00BB7114" w:rsidRDefault="00BB7114" w:rsidP="00BB7114">
      <w:pPr>
        <w:jc w:val="center"/>
        <w:rPr>
          <w:rFonts w:asciiTheme="minorHAnsi" w:hAnsiTheme="minorHAnsi"/>
          <w:color w:val="auto"/>
          <w:sz w:val="28"/>
        </w:rPr>
      </w:pPr>
      <w:r w:rsidRPr="00BB7114">
        <w:rPr>
          <w:rFonts w:asciiTheme="minorHAnsi" w:hAnsiTheme="minorHAnsi" w:hint="cs"/>
          <w:color w:val="auto"/>
          <w:sz w:val="28"/>
          <w:rtl/>
        </w:rPr>
        <w:lastRenderedPageBreak/>
        <w:t>ا</w:t>
      </w:r>
      <w:r w:rsidRPr="00BB7114">
        <w:rPr>
          <w:rFonts w:asciiTheme="minorHAnsi" w:hAnsiTheme="minorHAnsi"/>
          <w:color w:val="auto"/>
          <w:sz w:val="28"/>
          <w:rtl/>
        </w:rPr>
        <w:t>گر چشم داری به دیگر سرای</w:t>
      </w:r>
      <w:r w:rsidR="00B81A0D">
        <w:rPr>
          <w:rFonts w:asciiTheme="minorHAnsi" w:hAnsiTheme="minorHAnsi"/>
          <w:color w:val="auto"/>
          <w:sz w:val="28"/>
          <w:rtl/>
        </w:rPr>
        <w:t xml:space="preserve"> </w:t>
      </w:r>
      <w:r w:rsidRPr="00BB7114">
        <w:rPr>
          <w:rFonts w:asciiTheme="minorHAnsi" w:hAnsiTheme="minorHAnsi"/>
          <w:color w:val="auto"/>
          <w:sz w:val="28"/>
          <w:rtl/>
        </w:rPr>
        <w:t>به نزد نبی و علی گیر جای</w:t>
      </w:r>
    </w:p>
    <w:p w:rsidR="00BB7114" w:rsidRPr="00BB7114" w:rsidRDefault="00BB7114" w:rsidP="00BB7114">
      <w:pPr>
        <w:jc w:val="center"/>
        <w:rPr>
          <w:rFonts w:asciiTheme="minorHAnsi" w:hAnsiTheme="minorHAnsi"/>
          <w:color w:val="auto"/>
          <w:sz w:val="28"/>
        </w:rPr>
      </w:pPr>
      <w:r w:rsidRPr="00BB7114">
        <w:rPr>
          <w:rFonts w:asciiTheme="minorHAnsi" w:hAnsiTheme="minorHAnsi"/>
          <w:color w:val="auto"/>
          <w:sz w:val="28"/>
          <w:rtl/>
        </w:rPr>
        <w:t>گرت زین بد آید گناه منست</w:t>
      </w:r>
      <w:r w:rsidR="00B81A0D">
        <w:rPr>
          <w:rFonts w:asciiTheme="minorHAnsi" w:hAnsiTheme="minorHAnsi"/>
          <w:color w:val="auto"/>
          <w:sz w:val="28"/>
          <w:rtl/>
        </w:rPr>
        <w:t xml:space="preserve"> </w:t>
      </w:r>
      <w:r w:rsidRPr="00BB7114">
        <w:rPr>
          <w:rFonts w:asciiTheme="minorHAnsi" w:hAnsiTheme="minorHAnsi"/>
          <w:color w:val="auto"/>
          <w:sz w:val="28"/>
          <w:rtl/>
        </w:rPr>
        <w:t>چنین است و این دین و راه منست</w:t>
      </w:r>
    </w:p>
    <w:p w:rsidR="00BB7114" w:rsidRPr="00BB7114" w:rsidRDefault="00BB7114" w:rsidP="00BB7114">
      <w:pPr>
        <w:jc w:val="center"/>
        <w:rPr>
          <w:rFonts w:asciiTheme="minorHAnsi" w:hAnsiTheme="minorHAnsi"/>
          <w:color w:val="auto"/>
          <w:sz w:val="28"/>
        </w:rPr>
      </w:pPr>
      <w:r w:rsidRPr="00BB7114">
        <w:rPr>
          <w:rFonts w:asciiTheme="minorHAnsi" w:hAnsiTheme="minorHAnsi"/>
          <w:color w:val="auto"/>
          <w:sz w:val="28"/>
          <w:rtl/>
        </w:rPr>
        <w:t>برین زادم و هم برین بگذرم</w:t>
      </w:r>
      <w:r w:rsidR="00B81A0D">
        <w:rPr>
          <w:rFonts w:asciiTheme="minorHAnsi" w:hAnsiTheme="minorHAnsi"/>
          <w:color w:val="auto"/>
          <w:sz w:val="28"/>
          <w:rtl/>
        </w:rPr>
        <w:t xml:space="preserve"> </w:t>
      </w:r>
      <w:r w:rsidRPr="00BB7114">
        <w:rPr>
          <w:rFonts w:asciiTheme="minorHAnsi" w:hAnsiTheme="minorHAnsi"/>
          <w:color w:val="auto"/>
          <w:sz w:val="28"/>
          <w:rtl/>
        </w:rPr>
        <w:t>چنان دان که خاک پی حیدرم</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«سلطان محمود» در هنگام فتح خراسان، کاری به </w:t>
      </w:r>
      <w:r w:rsidRPr="00BB7114">
        <w:rPr>
          <w:rFonts w:asciiTheme="minorHAnsi" w:hAnsiTheme="minorHAnsi"/>
          <w:color w:val="auto"/>
          <w:sz w:val="28"/>
          <w:rtl/>
        </w:rPr>
        <w:t>کتاب‌خانه‌ها</w:t>
      </w:r>
      <w:r w:rsidRPr="00BB7114">
        <w:rPr>
          <w:rFonts w:asciiTheme="minorHAnsi" w:hAnsiTheme="minorHAnsi" w:hint="cs"/>
          <w:color w:val="auto"/>
          <w:sz w:val="28"/>
          <w:rtl/>
        </w:rPr>
        <w:t xml:space="preserve"> و حرم «امام رضا علیه‌السلام» نداشته است اما در ری اتفاق دیگری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افتد</w:t>
      </w:r>
      <w:r w:rsidRPr="00BB7114">
        <w:rPr>
          <w:rFonts w:asciiTheme="minorHAnsi" w:hAnsiTheme="minorHAnsi" w:hint="cs"/>
          <w:color w:val="auto"/>
          <w:sz w:val="28"/>
          <w:rtl/>
        </w:rPr>
        <w:t xml:space="preserve">. «مجد الدوله» که به سن قانونی رسیده است با علما </w:t>
      </w:r>
      <w:r w:rsidRPr="00BB7114">
        <w:rPr>
          <w:rFonts w:asciiTheme="minorHAnsi" w:hAnsiTheme="minorHAnsi"/>
          <w:color w:val="auto"/>
          <w:sz w:val="28"/>
          <w:rtl/>
        </w:rPr>
        <w:t>درباره‌</w:t>
      </w:r>
      <w:r w:rsidRPr="00BB7114">
        <w:rPr>
          <w:rFonts w:asciiTheme="minorHAnsi" w:hAnsiTheme="minorHAnsi" w:hint="cs"/>
          <w:color w:val="auto"/>
          <w:sz w:val="28"/>
          <w:rtl/>
        </w:rPr>
        <w:t xml:space="preserve">ی </w:t>
      </w:r>
      <w:r w:rsidRPr="00BB7114">
        <w:rPr>
          <w:rFonts w:asciiTheme="minorHAnsi" w:hAnsiTheme="minorHAnsi"/>
          <w:color w:val="auto"/>
          <w:sz w:val="28"/>
          <w:rtl/>
        </w:rPr>
        <w:t>نحوه‌</w:t>
      </w:r>
      <w:r w:rsidRPr="00BB7114">
        <w:rPr>
          <w:rFonts w:asciiTheme="minorHAnsi" w:hAnsiTheme="minorHAnsi" w:hint="cs"/>
          <w:color w:val="auto"/>
          <w:sz w:val="28"/>
          <w:rtl/>
        </w:rPr>
        <w:t xml:space="preserve">ی برخورد با «سلطان محمود» مشورت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کند</w:t>
      </w:r>
      <w:r w:rsidRPr="00BB7114">
        <w:rPr>
          <w:rFonts w:asciiTheme="minorHAnsi" w:hAnsiTheme="minorHAnsi" w:hint="cs"/>
          <w:color w:val="auto"/>
          <w:sz w:val="28"/>
          <w:rtl/>
        </w:rPr>
        <w:t xml:space="preserve">. «ابن‌سینا» و گروهی دیگر رأی به آماده کردن نیروها و مقابله با «سلطان محمود»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دهند</w:t>
      </w:r>
      <w:r w:rsidRPr="00BB7114">
        <w:rPr>
          <w:rFonts w:asciiTheme="minorHAnsi" w:hAnsiTheme="minorHAnsi" w:hint="cs"/>
          <w:color w:val="auto"/>
          <w:sz w:val="28"/>
          <w:rtl/>
        </w:rPr>
        <w:t xml:space="preserve"> اما گروه دیگری که اکثریت بودند، این نظر را </w:t>
      </w:r>
      <w:r w:rsidRPr="00BB7114">
        <w:rPr>
          <w:rFonts w:asciiTheme="minorHAnsi" w:hAnsiTheme="minorHAnsi"/>
          <w:color w:val="auto"/>
          <w:sz w:val="28"/>
          <w:rtl/>
        </w:rPr>
        <w:t>نم</w:t>
      </w:r>
      <w:r w:rsidRPr="00BB7114">
        <w:rPr>
          <w:rFonts w:asciiTheme="minorHAnsi" w:hAnsiTheme="minorHAnsi" w:hint="cs"/>
          <w:color w:val="auto"/>
          <w:sz w:val="28"/>
          <w:rtl/>
        </w:rPr>
        <w:t>ی‌</w:t>
      </w:r>
      <w:r w:rsidRPr="00BB7114">
        <w:rPr>
          <w:rFonts w:asciiTheme="minorHAnsi" w:hAnsiTheme="minorHAnsi" w:hint="eastAsia"/>
          <w:color w:val="auto"/>
          <w:sz w:val="28"/>
          <w:rtl/>
        </w:rPr>
        <w:t>پذ</w:t>
      </w:r>
      <w:r w:rsidRPr="00BB7114">
        <w:rPr>
          <w:rFonts w:asciiTheme="minorHAnsi" w:hAnsiTheme="minorHAnsi" w:hint="cs"/>
          <w:color w:val="auto"/>
          <w:sz w:val="28"/>
          <w:rtl/>
        </w:rPr>
        <w:t>ی</w:t>
      </w:r>
      <w:r w:rsidRPr="00BB7114">
        <w:rPr>
          <w:rFonts w:asciiTheme="minorHAnsi" w:hAnsiTheme="minorHAnsi" w:hint="eastAsia"/>
          <w:color w:val="auto"/>
          <w:sz w:val="28"/>
          <w:rtl/>
        </w:rPr>
        <w:t>رند</w:t>
      </w:r>
      <w:r w:rsidRPr="00BB7114">
        <w:rPr>
          <w:rFonts w:asciiTheme="minorHAnsi" w:hAnsiTheme="minorHAnsi" w:hint="cs"/>
          <w:color w:val="auto"/>
          <w:sz w:val="28"/>
          <w:rtl/>
        </w:rPr>
        <w:t xml:space="preserve">. دلیل این گروه کشته شدن مردم در جنگ و </w:t>
      </w:r>
      <w:r w:rsidRPr="00BB7114">
        <w:rPr>
          <w:rFonts w:asciiTheme="minorHAnsi" w:hAnsiTheme="minorHAnsi"/>
          <w:color w:val="auto"/>
          <w:sz w:val="28"/>
          <w:rtl/>
        </w:rPr>
        <w:t>نحوه‌</w:t>
      </w:r>
      <w:r w:rsidRPr="00BB7114">
        <w:rPr>
          <w:rFonts w:asciiTheme="minorHAnsi" w:hAnsiTheme="minorHAnsi" w:hint="cs"/>
          <w:color w:val="auto"/>
          <w:sz w:val="28"/>
          <w:rtl/>
        </w:rPr>
        <w:t xml:space="preserve">ی برخورد «سلطان محمود» در خراسان بوده است که کاری با اماکن شیعیان نداشت و صرفاً علما را به حکومت راه </w:t>
      </w:r>
      <w:r w:rsidRPr="00BB7114">
        <w:rPr>
          <w:rFonts w:asciiTheme="minorHAnsi" w:hAnsiTheme="minorHAnsi"/>
          <w:color w:val="auto"/>
          <w:sz w:val="28"/>
          <w:rtl/>
        </w:rPr>
        <w:t>نم</w:t>
      </w:r>
      <w:r w:rsidRPr="00BB7114">
        <w:rPr>
          <w:rFonts w:asciiTheme="minorHAnsi" w:hAnsiTheme="minorHAnsi" w:hint="cs"/>
          <w:color w:val="auto"/>
          <w:sz w:val="28"/>
          <w:rtl/>
        </w:rPr>
        <w:t>ی‌</w:t>
      </w:r>
      <w:r w:rsidRPr="00BB7114">
        <w:rPr>
          <w:rFonts w:asciiTheme="minorHAnsi" w:hAnsiTheme="minorHAnsi" w:hint="eastAsia"/>
          <w:color w:val="auto"/>
          <w:sz w:val="28"/>
          <w:rtl/>
        </w:rPr>
        <w:t>داد</w:t>
      </w:r>
      <w:r w:rsidRPr="00BB7114">
        <w:rPr>
          <w:rFonts w:asciiTheme="minorHAnsi" w:hAnsiTheme="minorHAnsi" w:hint="cs"/>
          <w:color w:val="auto"/>
          <w:sz w:val="28"/>
          <w:rtl/>
        </w:rPr>
        <w:t xml:space="preserve">. درنهایت تصمیم بر این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شود</w:t>
      </w:r>
      <w:r w:rsidRPr="00BB7114">
        <w:rPr>
          <w:rFonts w:asciiTheme="minorHAnsi" w:hAnsiTheme="minorHAnsi" w:hint="cs"/>
          <w:color w:val="auto"/>
          <w:sz w:val="28"/>
          <w:rtl/>
        </w:rPr>
        <w:t xml:space="preserve"> که بدون درگیری ری را تسلیم «سلطان محمود» کنند که «ابن‌سینا» با شنیدن این تصمیم از ری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گر</w:t>
      </w:r>
      <w:r w:rsidRPr="00BB7114">
        <w:rPr>
          <w:rFonts w:asciiTheme="minorHAnsi" w:hAnsiTheme="minorHAnsi" w:hint="cs"/>
          <w:color w:val="auto"/>
          <w:sz w:val="28"/>
          <w:rtl/>
        </w:rPr>
        <w:t>ی</w:t>
      </w:r>
      <w:r w:rsidRPr="00BB7114">
        <w:rPr>
          <w:rFonts w:asciiTheme="minorHAnsi" w:hAnsiTheme="minorHAnsi" w:hint="eastAsia"/>
          <w:color w:val="auto"/>
          <w:sz w:val="28"/>
          <w:rtl/>
        </w:rPr>
        <w:t>زد</w:t>
      </w:r>
      <w:r w:rsidRPr="00BB7114">
        <w:rPr>
          <w:rFonts w:asciiTheme="minorHAnsi" w:hAnsiTheme="minorHAnsi" w:hint="cs"/>
          <w:color w:val="auto"/>
          <w:sz w:val="28"/>
          <w:rtl/>
        </w:rPr>
        <w:t>.</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«سلطان محمود» زمانی که ری را تصرف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کند</w:t>
      </w:r>
      <w:r w:rsidRPr="00BB7114">
        <w:rPr>
          <w:rFonts w:asciiTheme="minorHAnsi" w:hAnsiTheme="minorHAnsi" w:hint="cs"/>
          <w:color w:val="auto"/>
          <w:sz w:val="28"/>
          <w:rtl/>
        </w:rPr>
        <w:t xml:space="preserve">، دستور به برخورد با علمای شیعه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دهد</w:t>
      </w:r>
      <w:r w:rsidRPr="00BB7114">
        <w:rPr>
          <w:rFonts w:asciiTheme="minorHAnsi" w:hAnsiTheme="minorHAnsi" w:hint="cs"/>
          <w:color w:val="auto"/>
          <w:sz w:val="28"/>
          <w:rtl/>
        </w:rPr>
        <w:t xml:space="preserve"> و سپس به دستور او آنها بر درختان به دار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زنند</w:t>
      </w:r>
      <w:r w:rsidRPr="00BB7114">
        <w:rPr>
          <w:rFonts w:asciiTheme="minorHAnsi" w:hAnsiTheme="minorHAnsi" w:hint="cs"/>
          <w:color w:val="auto"/>
          <w:sz w:val="28"/>
          <w:rtl/>
        </w:rPr>
        <w:t xml:space="preserve">. همچنین به دستور وی کتب این علما </w:t>
      </w:r>
      <w:r w:rsidRPr="00BB7114">
        <w:rPr>
          <w:rFonts w:asciiTheme="minorHAnsi" w:hAnsiTheme="minorHAnsi"/>
          <w:color w:val="auto"/>
          <w:sz w:val="28"/>
          <w:rtl/>
        </w:rPr>
        <w:t>جمع‌آور</w:t>
      </w:r>
      <w:r w:rsidRPr="00BB7114">
        <w:rPr>
          <w:rFonts w:asciiTheme="minorHAnsi" w:hAnsiTheme="minorHAnsi" w:hint="cs"/>
          <w:color w:val="auto"/>
          <w:sz w:val="28"/>
          <w:rtl/>
        </w:rPr>
        <w:t xml:space="preserve">ی شده و زیر </w:t>
      </w:r>
      <w:r w:rsidRPr="00BB7114">
        <w:rPr>
          <w:rFonts w:asciiTheme="minorHAnsi" w:hAnsiTheme="minorHAnsi"/>
          <w:color w:val="auto"/>
          <w:sz w:val="28"/>
          <w:rtl/>
        </w:rPr>
        <w:t>درخت‌ها</w:t>
      </w:r>
      <w:r w:rsidRPr="00BB7114">
        <w:rPr>
          <w:rFonts w:asciiTheme="minorHAnsi" w:hAnsiTheme="minorHAnsi" w:hint="cs"/>
          <w:color w:val="auto"/>
          <w:sz w:val="28"/>
          <w:rtl/>
        </w:rPr>
        <w:t xml:space="preserve"> قرار داده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شود</w:t>
      </w:r>
      <w:r w:rsidRPr="00BB7114">
        <w:rPr>
          <w:rFonts w:asciiTheme="minorHAnsi" w:hAnsiTheme="minorHAnsi" w:hint="cs"/>
          <w:color w:val="auto"/>
          <w:sz w:val="28"/>
          <w:rtl/>
        </w:rPr>
        <w:t xml:space="preserve"> و آتش زده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شود</w:t>
      </w:r>
      <w:r w:rsidRPr="00BB7114">
        <w:rPr>
          <w:rFonts w:asciiTheme="minorHAnsi" w:hAnsiTheme="minorHAnsi" w:hint="cs"/>
          <w:color w:val="auto"/>
          <w:sz w:val="28"/>
          <w:rtl/>
        </w:rPr>
        <w:t xml:space="preserve"> تا با آتش این </w:t>
      </w:r>
      <w:r w:rsidRPr="00BB7114">
        <w:rPr>
          <w:rFonts w:asciiTheme="minorHAnsi" w:hAnsiTheme="minorHAnsi"/>
          <w:color w:val="auto"/>
          <w:sz w:val="28"/>
          <w:rtl/>
        </w:rPr>
        <w:t>کتاب‌ها</w:t>
      </w:r>
      <w:r w:rsidRPr="00BB7114">
        <w:rPr>
          <w:rFonts w:asciiTheme="minorHAnsi" w:hAnsiTheme="minorHAnsi" w:hint="cs"/>
          <w:color w:val="auto"/>
          <w:sz w:val="28"/>
          <w:rtl/>
        </w:rPr>
        <w:t xml:space="preserve"> جسد علما نیز سوزانده شود. </w:t>
      </w:r>
      <w:r w:rsidRPr="00BB7114">
        <w:rPr>
          <w:rFonts w:asciiTheme="minorHAnsi" w:hAnsiTheme="minorHAnsi"/>
          <w:color w:val="auto"/>
          <w:sz w:val="28"/>
          <w:rtl/>
        </w:rPr>
        <w:t>کتاب سوزی</w:t>
      </w:r>
      <w:r w:rsidRPr="00BB7114">
        <w:rPr>
          <w:rFonts w:asciiTheme="minorHAnsi" w:hAnsiTheme="minorHAnsi" w:hint="cs"/>
          <w:color w:val="auto"/>
          <w:sz w:val="28"/>
          <w:rtl/>
        </w:rPr>
        <w:t xml:space="preserve"> کتابخانه ری در این زمان بوده است. طبق نقل مورخان این </w:t>
      </w:r>
      <w:r w:rsidRPr="00BB7114">
        <w:rPr>
          <w:rFonts w:asciiTheme="minorHAnsi" w:hAnsiTheme="minorHAnsi"/>
          <w:color w:val="auto"/>
          <w:sz w:val="28"/>
          <w:rtl/>
        </w:rPr>
        <w:t>کتاب‌ها</w:t>
      </w:r>
      <w:r w:rsidRPr="00BB7114">
        <w:rPr>
          <w:rFonts w:asciiTheme="minorHAnsi" w:hAnsiTheme="minorHAnsi" w:hint="cs"/>
          <w:color w:val="auto"/>
          <w:sz w:val="28"/>
          <w:rtl/>
        </w:rPr>
        <w:t xml:space="preserve"> 50 خروار بوده است.</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این </w:t>
      </w:r>
      <w:r w:rsidRPr="00BB7114">
        <w:rPr>
          <w:rFonts w:asciiTheme="minorHAnsi" w:hAnsiTheme="minorHAnsi"/>
          <w:color w:val="auto"/>
          <w:sz w:val="28"/>
          <w:rtl/>
        </w:rPr>
        <w:t>کتاب سوزی</w:t>
      </w:r>
      <w:r w:rsidRPr="00BB7114">
        <w:rPr>
          <w:rFonts w:asciiTheme="minorHAnsi" w:hAnsiTheme="minorHAnsi" w:hint="cs"/>
          <w:color w:val="auto"/>
          <w:sz w:val="28"/>
          <w:rtl/>
        </w:rPr>
        <w:t xml:space="preserve"> قبل از </w:t>
      </w:r>
      <w:r w:rsidRPr="00BB7114">
        <w:rPr>
          <w:rFonts w:asciiTheme="minorHAnsi" w:hAnsiTheme="minorHAnsi"/>
          <w:color w:val="auto"/>
          <w:sz w:val="28"/>
          <w:rtl/>
        </w:rPr>
        <w:t>کتاب سوزی</w:t>
      </w:r>
      <w:r w:rsidRPr="00BB7114">
        <w:rPr>
          <w:rFonts w:asciiTheme="minorHAnsi" w:hAnsiTheme="minorHAnsi" w:hint="cs"/>
          <w:color w:val="auto"/>
          <w:sz w:val="28"/>
          <w:rtl/>
        </w:rPr>
        <w:t xml:space="preserve"> </w:t>
      </w:r>
      <w:r w:rsidRPr="00BB7114">
        <w:rPr>
          <w:rFonts w:asciiTheme="minorHAnsi" w:hAnsiTheme="minorHAnsi"/>
          <w:color w:val="auto"/>
          <w:sz w:val="28"/>
          <w:rtl/>
        </w:rPr>
        <w:t>کتاب‌خانه‌</w:t>
      </w:r>
      <w:r w:rsidRPr="00BB7114">
        <w:rPr>
          <w:rFonts w:asciiTheme="minorHAnsi" w:hAnsiTheme="minorHAnsi" w:hint="cs"/>
          <w:color w:val="auto"/>
          <w:sz w:val="28"/>
          <w:rtl/>
        </w:rPr>
        <w:t xml:space="preserve">ی بغداد بوده است. در زمان </w:t>
      </w:r>
      <w:r w:rsidRPr="00BB7114">
        <w:rPr>
          <w:rFonts w:asciiTheme="minorHAnsi" w:hAnsiTheme="minorHAnsi"/>
          <w:color w:val="auto"/>
          <w:sz w:val="28"/>
          <w:rtl/>
        </w:rPr>
        <w:t>کتاب سوزی</w:t>
      </w:r>
      <w:r w:rsidRPr="00BB7114">
        <w:rPr>
          <w:rFonts w:asciiTheme="minorHAnsi" w:hAnsiTheme="minorHAnsi" w:hint="cs"/>
          <w:color w:val="auto"/>
          <w:sz w:val="28"/>
          <w:rtl/>
        </w:rPr>
        <w:t xml:space="preserve"> </w:t>
      </w:r>
      <w:r w:rsidRPr="00BB7114">
        <w:rPr>
          <w:rFonts w:asciiTheme="minorHAnsi" w:hAnsiTheme="minorHAnsi"/>
          <w:color w:val="auto"/>
          <w:sz w:val="28"/>
          <w:rtl/>
        </w:rPr>
        <w:t>کتاب‌خانه‌</w:t>
      </w:r>
      <w:r w:rsidRPr="00BB7114">
        <w:rPr>
          <w:rFonts w:asciiTheme="minorHAnsi" w:hAnsiTheme="minorHAnsi" w:hint="cs"/>
          <w:color w:val="auto"/>
          <w:sz w:val="28"/>
          <w:rtl/>
        </w:rPr>
        <w:t xml:space="preserve">ی ری، شرایط شیعیان در بغداد به </w:t>
      </w:r>
      <w:r w:rsidRPr="00BB7114">
        <w:rPr>
          <w:rFonts w:asciiTheme="minorHAnsi" w:hAnsiTheme="minorHAnsi"/>
          <w:color w:val="auto"/>
          <w:sz w:val="28"/>
          <w:rtl/>
        </w:rPr>
        <w:t>گونه‌ا</w:t>
      </w:r>
      <w:r w:rsidRPr="00BB7114">
        <w:rPr>
          <w:rFonts w:asciiTheme="minorHAnsi" w:hAnsiTheme="minorHAnsi" w:hint="cs"/>
          <w:color w:val="auto"/>
          <w:sz w:val="28"/>
          <w:rtl/>
        </w:rPr>
        <w:t xml:space="preserve">ی بوده که مراسم عزاداری محرم را انجام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دادند</w:t>
      </w:r>
      <w:r w:rsidRPr="00BB7114">
        <w:rPr>
          <w:rFonts w:asciiTheme="minorHAnsi" w:hAnsiTheme="minorHAnsi" w:hint="cs"/>
          <w:color w:val="auto"/>
          <w:sz w:val="28"/>
          <w:rtl/>
        </w:rPr>
        <w:t xml:space="preserve"> و بازار را در عزاداری تعطیل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کردند</w:t>
      </w:r>
      <w:r w:rsidRPr="00BB7114">
        <w:rPr>
          <w:rFonts w:asciiTheme="minorHAnsi" w:hAnsiTheme="minorHAnsi" w:hint="cs"/>
          <w:color w:val="auto"/>
          <w:sz w:val="28"/>
          <w:rtl/>
        </w:rPr>
        <w:t>.</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پس از «سلطان محمود»، «سلطان مسعود» راه </w:t>
      </w:r>
      <w:r w:rsidRPr="00BB7114">
        <w:rPr>
          <w:rFonts w:asciiTheme="minorHAnsi" w:hAnsiTheme="minorHAnsi"/>
          <w:color w:val="auto"/>
          <w:sz w:val="28"/>
          <w:rtl/>
        </w:rPr>
        <w:t>ادامه‌</w:t>
      </w:r>
      <w:r w:rsidRPr="00BB7114">
        <w:rPr>
          <w:rFonts w:asciiTheme="minorHAnsi" w:hAnsiTheme="minorHAnsi" w:hint="cs"/>
          <w:color w:val="auto"/>
          <w:sz w:val="28"/>
          <w:rtl/>
        </w:rPr>
        <w:t xml:space="preserve">ی حکومت را در مسالمت با شیعیان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ب</w:t>
      </w:r>
      <w:r w:rsidRPr="00BB7114">
        <w:rPr>
          <w:rFonts w:asciiTheme="minorHAnsi" w:hAnsiTheme="minorHAnsi" w:hint="cs"/>
          <w:color w:val="auto"/>
          <w:sz w:val="28"/>
          <w:rtl/>
        </w:rPr>
        <w:t>ی</w:t>
      </w:r>
      <w:r w:rsidRPr="00BB7114">
        <w:rPr>
          <w:rFonts w:asciiTheme="minorHAnsi" w:hAnsiTheme="minorHAnsi" w:hint="eastAsia"/>
          <w:color w:val="auto"/>
          <w:sz w:val="28"/>
          <w:rtl/>
        </w:rPr>
        <w:t>ند</w:t>
      </w:r>
      <w:r w:rsidRPr="00BB7114">
        <w:rPr>
          <w:rFonts w:asciiTheme="minorHAnsi" w:hAnsiTheme="minorHAnsi" w:hint="cs"/>
          <w:color w:val="auto"/>
          <w:sz w:val="28"/>
          <w:rtl/>
        </w:rPr>
        <w:t xml:space="preserve"> و درنتیجه رفتارهای دو طرف بهتر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شود</w:t>
      </w:r>
      <w:r w:rsidRPr="00BB7114">
        <w:rPr>
          <w:rFonts w:asciiTheme="minorHAnsi" w:hAnsiTheme="minorHAnsi" w:hint="cs"/>
          <w:color w:val="auto"/>
          <w:sz w:val="28"/>
          <w:rtl/>
        </w:rPr>
        <w:t xml:space="preserve">. به همین جهت کتب مختلفی از قم، بغداد و نیشابور جمع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شود</w:t>
      </w:r>
      <w:r w:rsidRPr="00BB7114">
        <w:rPr>
          <w:rFonts w:asciiTheme="minorHAnsi" w:hAnsiTheme="minorHAnsi" w:hint="cs"/>
          <w:color w:val="auto"/>
          <w:sz w:val="28"/>
          <w:rtl/>
        </w:rPr>
        <w:t xml:space="preserve"> و </w:t>
      </w:r>
      <w:r w:rsidRPr="00BB7114">
        <w:rPr>
          <w:rFonts w:asciiTheme="minorHAnsi" w:hAnsiTheme="minorHAnsi"/>
          <w:color w:val="auto"/>
          <w:sz w:val="28"/>
          <w:rtl/>
        </w:rPr>
        <w:t>کتاب‌خانه‌ا</w:t>
      </w:r>
      <w:r w:rsidRPr="00BB7114">
        <w:rPr>
          <w:rFonts w:asciiTheme="minorHAnsi" w:hAnsiTheme="minorHAnsi" w:hint="cs"/>
          <w:color w:val="auto"/>
          <w:sz w:val="28"/>
          <w:rtl/>
        </w:rPr>
        <w:t xml:space="preserve">ی دیگر را در ری تأسیس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کنند</w:t>
      </w:r>
      <w:r w:rsidRPr="00BB7114">
        <w:rPr>
          <w:rFonts w:asciiTheme="minorHAnsi" w:hAnsiTheme="minorHAnsi" w:hint="cs"/>
          <w:color w:val="auto"/>
          <w:sz w:val="28"/>
          <w:rtl/>
        </w:rPr>
        <w:t xml:space="preserve">. طبیعتاً برای تأسیس </w:t>
      </w:r>
      <w:r w:rsidRPr="00BB7114">
        <w:rPr>
          <w:rFonts w:asciiTheme="minorHAnsi" w:hAnsiTheme="minorHAnsi"/>
          <w:color w:val="auto"/>
          <w:sz w:val="28"/>
          <w:rtl/>
        </w:rPr>
        <w:t>کتاب‌خانه</w:t>
      </w:r>
      <w:r w:rsidRPr="00BB7114">
        <w:rPr>
          <w:rFonts w:asciiTheme="minorHAnsi" w:hAnsiTheme="minorHAnsi" w:hint="cs"/>
          <w:color w:val="auto"/>
          <w:sz w:val="28"/>
          <w:rtl/>
        </w:rPr>
        <w:t xml:space="preserve"> به دنبال </w:t>
      </w:r>
      <w:r w:rsidRPr="00BB7114">
        <w:rPr>
          <w:rFonts w:asciiTheme="minorHAnsi" w:hAnsiTheme="minorHAnsi"/>
          <w:color w:val="auto"/>
          <w:sz w:val="28"/>
          <w:rtl/>
        </w:rPr>
        <w:t>کتاب‌ها</w:t>
      </w:r>
      <w:r w:rsidRPr="00BB7114">
        <w:rPr>
          <w:rFonts w:asciiTheme="minorHAnsi" w:hAnsiTheme="minorHAnsi" w:hint="cs"/>
          <w:color w:val="auto"/>
          <w:sz w:val="28"/>
          <w:rtl/>
        </w:rPr>
        <w:t xml:space="preserve">یی بودند که مورد نیاز بوده و درنتیجه </w:t>
      </w:r>
      <w:r w:rsidRPr="00BB7114">
        <w:rPr>
          <w:rFonts w:asciiTheme="minorHAnsi" w:hAnsiTheme="minorHAnsi"/>
          <w:color w:val="auto"/>
          <w:sz w:val="28"/>
          <w:rtl/>
        </w:rPr>
        <w:t>نسخه‌</w:t>
      </w:r>
      <w:r w:rsidRPr="00BB7114">
        <w:rPr>
          <w:rFonts w:asciiTheme="minorHAnsi" w:hAnsiTheme="minorHAnsi" w:hint="cs"/>
          <w:color w:val="auto"/>
          <w:sz w:val="28"/>
          <w:rtl/>
        </w:rPr>
        <w:t>ی این کتب در ری وجود داشته است.</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با آتش زدن </w:t>
      </w:r>
      <w:r w:rsidRPr="00BB7114">
        <w:rPr>
          <w:rFonts w:asciiTheme="minorHAnsi" w:hAnsiTheme="minorHAnsi"/>
          <w:color w:val="auto"/>
          <w:sz w:val="28"/>
          <w:rtl/>
        </w:rPr>
        <w:t>کتاب‌خانه‌ها</w:t>
      </w:r>
      <w:r w:rsidRPr="00BB7114">
        <w:rPr>
          <w:rFonts w:asciiTheme="minorHAnsi" w:hAnsiTheme="minorHAnsi" w:hint="cs"/>
          <w:color w:val="auto"/>
          <w:sz w:val="28"/>
          <w:rtl/>
        </w:rPr>
        <w:t xml:space="preserve">ی بغداد، کتبی که </w:t>
      </w:r>
      <w:r w:rsidRPr="00BB7114">
        <w:rPr>
          <w:rFonts w:asciiTheme="minorHAnsi" w:hAnsiTheme="minorHAnsi"/>
          <w:color w:val="auto"/>
          <w:sz w:val="28"/>
          <w:rtl/>
        </w:rPr>
        <w:t>تک‌نسخه</w:t>
      </w:r>
      <w:r w:rsidRPr="00BB7114">
        <w:rPr>
          <w:rFonts w:asciiTheme="minorHAnsi" w:hAnsiTheme="minorHAnsi" w:hint="cs"/>
          <w:color w:val="auto"/>
          <w:sz w:val="28"/>
          <w:rtl/>
        </w:rPr>
        <w:t xml:space="preserve"> بودند از بین رفتند. کتبی </w:t>
      </w:r>
      <w:r w:rsidRPr="00BB7114">
        <w:rPr>
          <w:rFonts w:asciiTheme="minorHAnsi" w:hAnsiTheme="minorHAnsi"/>
          <w:color w:val="auto"/>
          <w:sz w:val="28"/>
          <w:rtl/>
        </w:rPr>
        <w:t>تک‌نسخه</w:t>
      </w:r>
      <w:r w:rsidRPr="00BB7114">
        <w:rPr>
          <w:rFonts w:asciiTheme="minorHAnsi" w:hAnsiTheme="minorHAnsi" w:hint="cs"/>
          <w:color w:val="auto"/>
          <w:sz w:val="28"/>
          <w:rtl/>
        </w:rPr>
        <w:t xml:space="preserve">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شدند</w:t>
      </w:r>
      <w:r w:rsidRPr="00BB7114">
        <w:rPr>
          <w:rFonts w:asciiTheme="minorHAnsi" w:hAnsiTheme="minorHAnsi" w:hint="cs"/>
          <w:color w:val="auto"/>
          <w:sz w:val="28"/>
          <w:rtl/>
        </w:rPr>
        <w:t xml:space="preserve"> که در قم، ری و نیشابور از آنها </w:t>
      </w:r>
      <w:r w:rsidRPr="00BB7114">
        <w:rPr>
          <w:rFonts w:asciiTheme="minorHAnsi" w:hAnsiTheme="minorHAnsi"/>
          <w:color w:val="auto"/>
          <w:sz w:val="28"/>
          <w:rtl/>
        </w:rPr>
        <w:t>نسخه‌بردار</w:t>
      </w:r>
      <w:r w:rsidRPr="00BB7114">
        <w:rPr>
          <w:rFonts w:asciiTheme="minorHAnsi" w:hAnsiTheme="minorHAnsi" w:hint="cs"/>
          <w:color w:val="auto"/>
          <w:sz w:val="28"/>
          <w:rtl/>
        </w:rPr>
        <w:t>ی نشده بود.</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پس از اینکه «شیخ طوسی» </w:t>
      </w:r>
      <w:r w:rsidRPr="00BB7114">
        <w:rPr>
          <w:rFonts w:asciiTheme="minorHAnsi" w:hAnsiTheme="minorHAnsi"/>
          <w:color w:val="auto"/>
          <w:sz w:val="28"/>
          <w:rtl/>
        </w:rPr>
        <w:t>حوزه‌</w:t>
      </w:r>
      <w:r w:rsidRPr="00BB7114">
        <w:rPr>
          <w:rFonts w:asciiTheme="minorHAnsi" w:hAnsiTheme="minorHAnsi" w:hint="cs"/>
          <w:color w:val="auto"/>
          <w:sz w:val="28"/>
          <w:rtl/>
        </w:rPr>
        <w:t xml:space="preserve">ی نجف را تأسیس کرد، </w:t>
      </w:r>
      <w:r w:rsidRPr="00BB7114">
        <w:rPr>
          <w:rFonts w:asciiTheme="minorHAnsi" w:hAnsiTheme="minorHAnsi"/>
          <w:color w:val="auto"/>
          <w:sz w:val="28"/>
          <w:rtl/>
        </w:rPr>
        <w:t>کتابخانه‌ا</w:t>
      </w:r>
      <w:r w:rsidRPr="00BB7114">
        <w:rPr>
          <w:rFonts w:asciiTheme="minorHAnsi" w:hAnsiTheme="minorHAnsi" w:hint="cs"/>
          <w:color w:val="auto"/>
          <w:sz w:val="28"/>
          <w:rtl/>
        </w:rPr>
        <w:t xml:space="preserve">ی در نجف تأسیس نمود و از مناطق مختلف کتبی را </w:t>
      </w:r>
      <w:r w:rsidRPr="00BB7114">
        <w:rPr>
          <w:rFonts w:asciiTheme="minorHAnsi" w:hAnsiTheme="minorHAnsi"/>
          <w:color w:val="auto"/>
          <w:sz w:val="28"/>
          <w:rtl/>
        </w:rPr>
        <w:t>جمع‌آور</w:t>
      </w:r>
      <w:r w:rsidRPr="00BB7114">
        <w:rPr>
          <w:rFonts w:asciiTheme="minorHAnsi" w:hAnsiTheme="minorHAnsi" w:hint="cs"/>
          <w:color w:val="auto"/>
          <w:sz w:val="28"/>
          <w:rtl/>
        </w:rPr>
        <w:t>ی کرد.</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درنتیجه با اتفاق افتادن </w:t>
      </w:r>
      <w:r w:rsidRPr="00BB7114">
        <w:rPr>
          <w:rFonts w:asciiTheme="minorHAnsi" w:hAnsiTheme="minorHAnsi"/>
          <w:color w:val="auto"/>
          <w:sz w:val="28"/>
          <w:rtl/>
        </w:rPr>
        <w:t>کتاب سوزی</w:t>
      </w:r>
      <w:r w:rsidRPr="00BB7114">
        <w:rPr>
          <w:rFonts w:asciiTheme="minorHAnsi" w:hAnsiTheme="minorHAnsi" w:hint="cs"/>
          <w:color w:val="auto"/>
          <w:sz w:val="28"/>
          <w:rtl/>
        </w:rPr>
        <w:t xml:space="preserve"> در یک منطقه، شیعیان در مناطق دیگر در امنیت بوده و </w:t>
      </w:r>
      <w:r w:rsidRPr="00BB7114">
        <w:rPr>
          <w:rFonts w:asciiTheme="minorHAnsi" w:hAnsiTheme="minorHAnsi"/>
          <w:color w:val="auto"/>
          <w:sz w:val="28"/>
          <w:rtl/>
        </w:rPr>
        <w:t>کتاب‌خانه</w:t>
      </w:r>
      <w:r w:rsidRPr="00BB7114">
        <w:rPr>
          <w:rFonts w:asciiTheme="minorHAnsi" w:hAnsiTheme="minorHAnsi" w:hint="cs"/>
          <w:color w:val="auto"/>
          <w:sz w:val="28"/>
          <w:rtl/>
        </w:rPr>
        <w:t xml:space="preserve"> داشتند و به همین دلیل تراث شیعه حفظ شده است؛ گرچه بعضی از قرائن از دست رفته است؛ </w:t>
      </w:r>
      <w:r w:rsidRPr="00BB7114">
        <w:rPr>
          <w:rFonts w:asciiTheme="minorHAnsi" w:hAnsiTheme="minorHAnsi"/>
          <w:color w:val="auto"/>
          <w:sz w:val="28"/>
          <w:rtl/>
        </w:rPr>
        <w:t>به‌طور</w:t>
      </w:r>
      <w:r w:rsidRPr="00BB7114">
        <w:rPr>
          <w:rFonts w:asciiTheme="minorHAnsi" w:hAnsiTheme="minorHAnsi" w:hint="cs"/>
          <w:color w:val="auto"/>
          <w:sz w:val="28"/>
          <w:rtl/>
        </w:rPr>
        <w:t xml:space="preserve"> مثال اکنون </w:t>
      </w:r>
      <w:r w:rsidRPr="00BB7114">
        <w:rPr>
          <w:rFonts w:asciiTheme="minorHAnsi" w:hAnsiTheme="minorHAnsi"/>
          <w:color w:val="auto"/>
          <w:sz w:val="28"/>
          <w:rtl/>
        </w:rPr>
        <w:t>نم</w:t>
      </w:r>
      <w:r w:rsidRPr="00BB7114">
        <w:rPr>
          <w:rFonts w:asciiTheme="minorHAnsi" w:hAnsiTheme="minorHAnsi" w:hint="cs"/>
          <w:color w:val="auto"/>
          <w:sz w:val="28"/>
          <w:rtl/>
        </w:rPr>
        <w:t>ی‌</w:t>
      </w:r>
      <w:r w:rsidRPr="00BB7114">
        <w:rPr>
          <w:rFonts w:asciiTheme="minorHAnsi" w:hAnsiTheme="minorHAnsi" w:hint="eastAsia"/>
          <w:color w:val="auto"/>
          <w:sz w:val="28"/>
          <w:rtl/>
        </w:rPr>
        <w:t>توان</w:t>
      </w:r>
      <w:r w:rsidRPr="00BB7114">
        <w:rPr>
          <w:rFonts w:asciiTheme="minorHAnsi" w:hAnsiTheme="minorHAnsi" w:hint="cs"/>
          <w:color w:val="auto"/>
          <w:sz w:val="28"/>
          <w:rtl/>
        </w:rPr>
        <w:t xml:space="preserve"> </w:t>
      </w:r>
      <w:r w:rsidRPr="00BB7114">
        <w:rPr>
          <w:rFonts w:asciiTheme="minorHAnsi" w:hAnsiTheme="minorHAnsi"/>
          <w:color w:val="auto"/>
          <w:sz w:val="28"/>
          <w:rtl/>
        </w:rPr>
        <w:t>خط‌شناس</w:t>
      </w:r>
      <w:r w:rsidRPr="00BB7114">
        <w:rPr>
          <w:rFonts w:asciiTheme="minorHAnsi" w:hAnsiTheme="minorHAnsi" w:hint="cs"/>
          <w:color w:val="auto"/>
          <w:sz w:val="28"/>
          <w:rtl/>
        </w:rPr>
        <w:t xml:space="preserve">ی انجام داد یا بعضی از کتب مانند «تفسیر علی بن ابراهیم» در گذشته نسخ متعددی داشته اما </w:t>
      </w:r>
      <w:r w:rsidRPr="00BB7114">
        <w:rPr>
          <w:rFonts w:asciiTheme="minorHAnsi" w:hAnsiTheme="minorHAnsi"/>
          <w:color w:val="auto"/>
          <w:sz w:val="28"/>
          <w:rtl/>
        </w:rPr>
        <w:t>نسخه‌ا</w:t>
      </w:r>
      <w:r w:rsidRPr="00BB7114">
        <w:rPr>
          <w:rFonts w:asciiTheme="minorHAnsi" w:hAnsiTheme="minorHAnsi" w:hint="cs"/>
          <w:color w:val="auto"/>
          <w:sz w:val="28"/>
          <w:rtl/>
        </w:rPr>
        <w:t>ی که اکنون دارد مورد اعتماد ما نیست و... .</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آنچه در این وقایع از بین رفته است، هویت و قالب مسائل اسلامی را تغییر </w:t>
      </w:r>
      <w:r w:rsidRPr="00BB7114">
        <w:rPr>
          <w:rFonts w:asciiTheme="minorHAnsi" w:hAnsiTheme="minorHAnsi"/>
          <w:color w:val="auto"/>
          <w:sz w:val="28"/>
          <w:rtl/>
        </w:rPr>
        <w:t>نم</w:t>
      </w:r>
      <w:r w:rsidRPr="00BB7114">
        <w:rPr>
          <w:rFonts w:asciiTheme="minorHAnsi" w:hAnsiTheme="minorHAnsi" w:hint="cs"/>
          <w:color w:val="auto"/>
          <w:sz w:val="28"/>
          <w:rtl/>
        </w:rPr>
        <w:t>ی‌</w:t>
      </w:r>
      <w:r w:rsidRPr="00BB7114">
        <w:rPr>
          <w:rFonts w:asciiTheme="minorHAnsi" w:hAnsiTheme="minorHAnsi" w:hint="eastAsia"/>
          <w:color w:val="auto"/>
          <w:sz w:val="28"/>
          <w:rtl/>
        </w:rPr>
        <w:t>داده</w:t>
      </w:r>
      <w:r w:rsidRPr="00BB7114">
        <w:rPr>
          <w:rFonts w:asciiTheme="minorHAnsi" w:hAnsiTheme="minorHAnsi" w:hint="cs"/>
          <w:color w:val="auto"/>
          <w:sz w:val="28"/>
          <w:rtl/>
        </w:rPr>
        <w:t xml:space="preserve"> است؛ زیرا کتابی از بین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رفته</w:t>
      </w:r>
      <w:r w:rsidRPr="00BB7114">
        <w:rPr>
          <w:rFonts w:asciiTheme="minorHAnsi" w:hAnsiTheme="minorHAnsi" w:hint="cs"/>
          <w:color w:val="auto"/>
          <w:sz w:val="28"/>
          <w:rtl/>
        </w:rPr>
        <w:t xml:space="preserve"> که </w:t>
      </w:r>
      <w:r w:rsidRPr="00BB7114">
        <w:rPr>
          <w:rFonts w:asciiTheme="minorHAnsi" w:hAnsiTheme="minorHAnsi"/>
          <w:color w:val="auto"/>
          <w:sz w:val="28"/>
          <w:rtl/>
        </w:rPr>
        <w:t>تک‌نسخه</w:t>
      </w:r>
      <w:r w:rsidRPr="00BB7114">
        <w:rPr>
          <w:rFonts w:asciiTheme="minorHAnsi" w:hAnsiTheme="minorHAnsi" w:hint="cs"/>
          <w:color w:val="auto"/>
          <w:sz w:val="28"/>
          <w:rtl/>
        </w:rPr>
        <w:t xml:space="preserve"> بوده و کتابی </w:t>
      </w:r>
      <w:r w:rsidRPr="00BB7114">
        <w:rPr>
          <w:rFonts w:asciiTheme="minorHAnsi" w:hAnsiTheme="minorHAnsi"/>
          <w:color w:val="auto"/>
          <w:sz w:val="28"/>
          <w:rtl/>
        </w:rPr>
        <w:t>تک‌نسخه</w:t>
      </w:r>
      <w:r w:rsidRPr="00BB7114">
        <w:rPr>
          <w:rFonts w:asciiTheme="minorHAnsi" w:hAnsiTheme="minorHAnsi" w:hint="cs"/>
          <w:color w:val="auto"/>
          <w:sz w:val="28"/>
          <w:rtl/>
        </w:rPr>
        <w:t xml:space="preserve">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شده</w:t>
      </w:r>
      <w:r w:rsidRPr="00BB7114">
        <w:rPr>
          <w:rFonts w:asciiTheme="minorHAnsi" w:hAnsiTheme="minorHAnsi" w:hint="cs"/>
          <w:color w:val="auto"/>
          <w:sz w:val="28"/>
          <w:rtl/>
        </w:rPr>
        <w:t xml:space="preserve"> که علمای آن منطقه به آن احساس نیاز </w:t>
      </w:r>
      <w:r w:rsidRPr="00BB7114">
        <w:rPr>
          <w:rFonts w:asciiTheme="minorHAnsi" w:hAnsiTheme="minorHAnsi"/>
          <w:color w:val="auto"/>
          <w:sz w:val="28"/>
          <w:rtl/>
        </w:rPr>
        <w:t>نم</w:t>
      </w:r>
      <w:r w:rsidRPr="00BB7114">
        <w:rPr>
          <w:rFonts w:asciiTheme="minorHAnsi" w:hAnsiTheme="minorHAnsi" w:hint="cs"/>
          <w:color w:val="auto"/>
          <w:sz w:val="28"/>
          <w:rtl/>
        </w:rPr>
        <w:t>ی‌</w:t>
      </w:r>
      <w:r w:rsidRPr="00BB7114">
        <w:rPr>
          <w:rFonts w:asciiTheme="minorHAnsi" w:hAnsiTheme="minorHAnsi" w:hint="eastAsia"/>
          <w:color w:val="auto"/>
          <w:sz w:val="28"/>
          <w:rtl/>
        </w:rPr>
        <w:t>کرده‌اند</w:t>
      </w:r>
      <w:r w:rsidRPr="00BB7114">
        <w:rPr>
          <w:rFonts w:asciiTheme="minorHAnsi" w:hAnsiTheme="minorHAnsi" w:hint="cs"/>
          <w:color w:val="auto"/>
          <w:sz w:val="28"/>
          <w:rtl/>
        </w:rPr>
        <w:t xml:space="preserve">. ممکن است عالمی در مورد یک کتاب اشتباه کند اما </w:t>
      </w:r>
      <w:r w:rsidRPr="00BB7114">
        <w:rPr>
          <w:rFonts w:asciiTheme="minorHAnsi" w:hAnsiTheme="minorHAnsi"/>
          <w:color w:val="auto"/>
          <w:sz w:val="28"/>
          <w:rtl/>
        </w:rPr>
        <w:t>نم</w:t>
      </w:r>
      <w:r w:rsidRPr="00BB7114">
        <w:rPr>
          <w:rFonts w:asciiTheme="minorHAnsi" w:hAnsiTheme="minorHAnsi" w:hint="cs"/>
          <w:color w:val="auto"/>
          <w:sz w:val="28"/>
          <w:rtl/>
        </w:rPr>
        <w:t>ی‌</w:t>
      </w:r>
      <w:r w:rsidRPr="00BB7114">
        <w:rPr>
          <w:rFonts w:asciiTheme="minorHAnsi" w:hAnsiTheme="minorHAnsi" w:hint="eastAsia"/>
          <w:color w:val="auto"/>
          <w:sz w:val="28"/>
          <w:rtl/>
        </w:rPr>
        <w:t>توان</w:t>
      </w:r>
      <w:r w:rsidRPr="00BB7114">
        <w:rPr>
          <w:rFonts w:asciiTheme="minorHAnsi" w:hAnsiTheme="minorHAnsi" w:hint="cs"/>
          <w:color w:val="auto"/>
          <w:sz w:val="28"/>
          <w:rtl/>
        </w:rPr>
        <w:t xml:space="preserve"> گفت در طول چندین سال تمام علمای یک منطقه در مورد نیاز به یک کتاب اشتباه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کرده‌اند</w:t>
      </w:r>
      <w:r w:rsidRPr="00BB7114">
        <w:rPr>
          <w:rFonts w:asciiTheme="minorHAnsi" w:hAnsiTheme="minorHAnsi" w:hint="cs"/>
          <w:color w:val="auto"/>
          <w:sz w:val="28"/>
          <w:rtl/>
        </w:rPr>
        <w:t>.</w:t>
      </w:r>
    </w:p>
    <w:p w:rsidR="00BB7114" w:rsidRP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این مطلب در زمان حاضر نیز مشهود است. </w:t>
      </w:r>
      <w:r w:rsidRPr="00BB7114">
        <w:rPr>
          <w:rFonts w:asciiTheme="minorHAnsi" w:hAnsiTheme="minorHAnsi"/>
          <w:color w:val="auto"/>
          <w:sz w:val="28"/>
          <w:rtl/>
        </w:rPr>
        <w:t>به‌طور</w:t>
      </w:r>
      <w:r w:rsidRPr="00BB7114">
        <w:rPr>
          <w:rFonts w:asciiTheme="minorHAnsi" w:hAnsiTheme="minorHAnsi" w:hint="cs"/>
          <w:color w:val="auto"/>
          <w:sz w:val="28"/>
          <w:rtl/>
        </w:rPr>
        <w:t xml:space="preserve"> مثال نسل قبل به دنبال کتاب «بحارالانوار» بوده اما اکنون به دلیل وجود </w:t>
      </w:r>
      <w:r w:rsidRPr="00BB7114">
        <w:rPr>
          <w:rFonts w:asciiTheme="minorHAnsi" w:hAnsiTheme="minorHAnsi"/>
          <w:color w:val="auto"/>
          <w:sz w:val="28"/>
          <w:rtl/>
        </w:rPr>
        <w:t>نرم‌افزارها</w:t>
      </w:r>
      <w:r w:rsidRPr="00BB7114">
        <w:rPr>
          <w:rFonts w:asciiTheme="minorHAnsi" w:hAnsiTheme="minorHAnsi" w:hint="cs"/>
          <w:color w:val="auto"/>
          <w:sz w:val="28"/>
          <w:rtl/>
        </w:rPr>
        <w:t xml:space="preserve">، کسی به دنبال خرید این کتاب نیست. در گذشته نیز این اتفاق افتاده است که کتب روایی با </w:t>
      </w:r>
      <w:r w:rsidRPr="00BB7114">
        <w:rPr>
          <w:rFonts w:asciiTheme="minorHAnsi" w:hAnsiTheme="minorHAnsi"/>
          <w:color w:val="auto"/>
          <w:sz w:val="28"/>
          <w:rtl/>
        </w:rPr>
        <w:t>دسته‌بند</w:t>
      </w:r>
      <w:r w:rsidRPr="00BB7114">
        <w:rPr>
          <w:rFonts w:asciiTheme="minorHAnsi" w:hAnsiTheme="minorHAnsi" w:hint="cs"/>
          <w:color w:val="auto"/>
          <w:sz w:val="28"/>
          <w:rtl/>
        </w:rPr>
        <w:t>ی‌</w:t>
      </w:r>
      <w:r w:rsidRPr="00BB7114">
        <w:rPr>
          <w:rFonts w:asciiTheme="minorHAnsi" w:hAnsiTheme="minorHAnsi" w:hint="eastAsia"/>
          <w:color w:val="auto"/>
          <w:sz w:val="28"/>
          <w:rtl/>
        </w:rPr>
        <w:t>ها</w:t>
      </w:r>
      <w:r w:rsidRPr="00BB7114">
        <w:rPr>
          <w:rFonts w:asciiTheme="minorHAnsi" w:hAnsiTheme="minorHAnsi" w:hint="cs"/>
          <w:color w:val="auto"/>
          <w:sz w:val="28"/>
          <w:rtl/>
        </w:rPr>
        <w:t xml:space="preserve">ی جدید نوشته شدند و کار کردن با آنها </w:t>
      </w:r>
      <w:r w:rsidRPr="00BB7114">
        <w:rPr>
          <w:rFonts w:asciiTheme="minorHAnsi" w:hAnsiTheme="minorHAnsi"/>
          <w:color w:val="auto"/>
          <w:sz w:val="28"/>
          <w:rtl/>
        </w:rPr>
        <w:t>راحت‌تر</w:t>
      </w:r>
      <w:r w:rsidRPr="00BB7114">
        <w:rPr>
          <w:rFonts w:asciiTheme="minorHAnsi" w:hAnsiTheme="minorHAnsi" w:hint="cs"/>
          <w:color w:val="auto"/>
          <w:sz w:val="28"/>
          <w:rtl/>
        </w:rPr>
        <w:t xml:space="preserve"> بوده است و درنتیجه کتب دیگر مورد استفاده قرار </w:t>
      </w:r>
      <w:r w:rsidRPr="00BB7114">
        <w:rPr>
          <w:rFonts w:asciiTheme="minorHAnsi" w:hAnsiTheme="minorHAnsi"/>
          <w:color w:val="auto"/>
          <w:sz w:val="28"/>
          <w:rtl/>
        </w:rPr>
        <w:t>نم</w:t>
      </w:r>
      <w:r w:rsidRPr="00BB7114">
        <w:rPr>
          <w:rFonts w:asciiTheme="minorHAnsi" w:hAnsiTheme="minorHAnsi" w:hint="cs"/>
          <w:color w:val="auto"/>
          <w:sz w:val="28"/>
          <w:rtl/>
        </w:rPr>
        <w:t>ی‌</w:t>
      </w:r>
      <w:r w:rsidRPr="00BB7114">
        <w:rPr>
          <w:rFonts w:asciiTheme="minorHAnsi" w:hAnsiTheme="minorHAnsi" w:hint="eastAsia"/>
          <w:color w:val="auto"/>
          <w:sz w:val="28"/>
          <w:rtl/>
        </w:rPr>
        <w:t>گرفتند</w:t>
      </w:r>
      <w:r w:rsidRPr="00BB7114">
        <w:rPr>
          <w:rFonts w:asciiTheme="minorHAnsi" w:hAnsiTheme="minorHAnsi" w:hint="cs"/>
          <w:color w:val="auto"/>
          <w:sz w:val="28"/>
          <w:rtl/>
        </w:rPr>
        <w:t xml:space="preserve">. همچنین کتب رجالی جدید به ویژه از زمان «نجاشی» به بعد و بازنویسی کتاب «کشی»، باعث شدند که دیگر کتب رجالی </w:t>
      </w:r>
      <w:r w:rsidRPr="00BB7114">
        <w:rPr>
          <w:rFonts w:asciiTheme="minorHAnsi" w:hAnsiTheme="minorHAnsi"/>
          <w:color w:val="auto"/>
          <w:sz w:val="28"/>
          <w:rtl/>
        </w:rPr>
        <w:t>تک‌نسخه</w:t>
      </w:r>
      <w:r w:rsidRPr="00BB7114">
        <w:rPr>
          <w:rFonts w:asciiTheme="minorHAnsi" w:hAnsiTheme="minorHAnsi" w:hint="cs"/>
          <w:color w:val="auto"/>
          <w:sz w:val="28"/>
          <w:rtl/>
        </w:rPr>
        <w:t xml:space="preserve"> شده و در </w:t>
      </w:r>
      <w:r w:rsidRPr="00BB7114">
        <w:rPr>
          <w:rFonts w:asciiTheme="minorHAnsi" w:hAnsiTheme="minorHAnsi"/>
          <w:color w:val="auto"/>
          <w:sz w:val="28"/>
          <w:rtl/>
        </w:rPr>
        <w:t>آتش‌سوز</w:t>
      </w:r>
      <w:r w:rsidRPr="00BB7114">
        <w:rPr>
          <w:rFonts w:asciiTheme="minorHAnsi" w:hAnsiTheme="minorHAnsi" w:hint="cs"/>
          <w:color w:val="auto"/>
          <w:sz w:val="28"/>
          <w:rtl/>
        </w:rPr>
        <w:t>ی از بین بروند.</w:t>
      </w:r>
    </w:p>
    <w:p w:rsidR="00BB7114" w:rsidRDefault="00BB7114" w:rsidP="00BB7114">
      <w:pPr>
        <w:jc w:val="both"/>
        <w:rPr>
          <w:rFonts w:asciiTheme="minorHAnsi" w:hAnsiTheme="minorHAnsi"/>
          <w:color w:val="auto"/>
          <w:sz w:val="28"/>
          <w:rtl/>
        </w:rPr>
      </w:pPr>
      <w:r w:rsidRPr="00BB7114">
        <w:rPr>
          <w:rFonts w:asciiTheme="minorHAnsi" w:hAnsiTheme="minorHAnsi" w:hint="cs"/>
          <w:color w:val="auto"/>
          <w:sz w:val="28"/>
          <w:rtl/>
        </w:rPr>
        <w:t xml:space="preserve">برای </w:t>
      </w:r>
      <w:r w:rsidRPr="00BB7114">
        <w:rPr>
          <w:rFonts w:asciiTheme="minorHAnsi" w:hAnsiTheme="minorHAnsi"/>
          <w:color w:val="auto"/>
          <w:sz w:val="28"/>
          <w:rtl/>
        </w:rPr>
        <w:t>مطالعه‌</w:t>
      </w:r>
      <w:r w:rsidRPr="00BB7114">
        <w:rPr>
          <w:rFonts w:asciiTheme="minorHAnsi" w:hAnsiTheme="minorHAnsi" w:hint="cs"/>
          <w:color w:val="auto"/>
          <w:sz w:val="28"/>
          <w:rtl/>
        </w:rPr>
        <w:t xml:space="preserve">ی </w:t>
      </w:r>
      <w:r w:rsidRPr="00BB7114">
        <w:rPr>
          <w:rFonts w:asciiTheme="minorHAnsi" w:hAnsiTheme="minorHAnsi"/>
          <w:color w:val="auto"/>
          <w:sz w:val="28"/>
          <w:rtl/>
        </w:rPr>
        <w:t>کتاب سوزی</w:t>
      </w:r>
      <w:r w:rsidRPr="00BB7114">
        <w:rPr>
          <w:rFonts w:asciiTheme="minorHAnsi" w:hAnsiTheme="minorHAnsi" w:hint="cs"/>
          <w:color w:val="auto"/>
          <w:sz w:val="28"/>
          <w:rtl/>
        </w:rPr>
        <w:t xml:space="preserve"> </w:t>
      </w:r>
      <w:r w:rsidRPr="00BB7114">
        <w:rPr>
          <w:rFonts w:asciiTheme="minorHAnsi" w:hAnsiTheme="minorHAnsi"/>
          <w:color w:val="auto"/>
          <w:sz w:val="28"/>
          <w:rtl/>
        </w:rPr>
        <w:t>کتاب‌خانه‌</w:t>
      </w:r>
      <w:r w:rsidRPr="00BB7114">
        <w:rPr>
          <w:rFonts w:asciiTheme="minorHAnsi" w:hAnsiTheme="minorHAnsi" w:hint="cs"/>
          <w:color w:val="auto"/>
          <w:sz w:val="28"/>
          <w:rtl/>
        </w:rPr>
        <w:t xml:space="preserve">ی نیشابور، باید تاریخ </w:t>
      </w:r>
      <w:r w:rsidRPr="00BB7114">
        <w:rPr>
          <w:rFonts w:asciiTheme="minorHAnsi" w:hAnsiTheme="minorHAnsi"/>
          <w:color w:val="auto"/>
          <w:sz w:val="28"/>
          <w:rtl/>
        </w:rPr>
        <w:t>حمله‌</w:t>
      </w:r>
      <w:r w:rsidRPr="00BB7114">
        <w:rPr>
          <w:rFonts w:asciiTheme="minorHAnsi" w:hAnsiTheme="minorHAnsi" w:hint="cs"/>
          <w:color w:val="auto"/>
          <w:sz w:val="28"/>
          <w:rtl/>
        </w:rPr>
        <w:t xml:space="preserve">ی مغول و چگونگی برخورد آنها در نیشابور، سمرقند، بیهق (سبزوار) را مطالعه کرد. بیهق شیعه‌نشین بوده است. نیشابور شهر بزرگی بوده که شیعیان و </w:t>
      </w:r>
      <w:r w:rsidRPr="00BB7114">
        <w:rPr>
          <w:rFonts w:asciiTheme="minorHAnsi" w:hAnsiTheme="minorHAnsi"/>
          <w:color w:val="auto"/>
          <w:sz w:val="28"/>
          <w:rtl/>
        </w:rPr>
        <w:t>عام</w:t>
      </w:r>
      <w:r w:rsidRPr="00BB7114">
        <w:rPr>
          <w:rFonts w:asciiTheme="minorHAnsi" w:hAnsiTheme="minorHAnsi" w:hint="cs"/>
          <w:color w:val="auto"/>
          <w:sz w:val="28"/>
          <w:rtl/>
        </w:rPr>
        <w:t>ی‌</w:t>
      </w:r>
      <w:r w:rsidRPr="00BB7114">
        <w:rPr>
          <w:rFonts w:asciiTheme="minorHAnsi" w:hAnsiTheme="minorHAnsi" w:hint="eastAsia"/>
          <w:color w:val="auto"/>
          <w:sz w:val="28"/>
          <w:rtl/>
        </w:rPr>
        <w:t>ها</w:t>
      </w:r>
      <w:r w:rsidRPr="00BB7114">
        <w:rPr>
          <w:rFonts w:asciiTheme="minorHAnsi" w:hAnsiTheme="minorHAnsi" w:hint="cs"/>
          <w:color w:val="auto"/>
          <w:sz w:val="28"/>
          <w:rtl/>
        </w:rPr>
        <w:t xml:space="preserve"> با هم در آن شهر زندگی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کردند</w:t>
      </w:r>
      <w:r w:rsidRPr="00BB7114">
        <w:rPr>
          <w:rFonts w:asciiTheme="minorHAnsi" w:hAnsiTheme="minorHAnsi" w:hint="cs"/>
          <w:color w:val="auto"/>
          <w:sz w:val="28"/>
          <w:rtl/>
        </w:rPr>
        <w:t xml:space="preserve"> (شبیه بغداد) و سمرقند نیز ابتدا </w:t>
      </w:r>
      <w:r w:rsidRPr="00BB7114">
        <w:rPr>
          <w:rFonts w:asciiTheme="minorHAnsi" w:hAnsiTheme="minorHAnsi"/>
          <w:color w:val="auto"/>
          <w:sz w:val="28"/>
          <w:rtl/>
        </w:rPr>
        <w:t>سنی نشین</w:t>
      </w:r>
      <w:r w:rsidRPr="00BB7114">
        <w:rPr>
          <w:rFonts w:asciiTheme="minorHAnsi" w:hAnsiTheme="minorHAnsi" w:hint="cs"/>
          <w:color w:val="auto"/>
          <w:sz w:val="28"/>
          <w:rtl/>
        </w:rPr>
        <w:t xml:space="preserve"> بوده است و در زمان حمله مغول هم شیعه و هم اهل تسنن در آن زندگی </w:t>
      </w:r>
      <w:r w:rsidRPr="00BB7114">
        <w:rPr>
          <w:rFonts w:asciiTheme="minorHAnsi" w:hAnsiTheme="minorHAnsi"/>
          <w:color w:val="auto"/>
          <w:sz w:val="28"/>
          <w:rtl/>
        </w:rPr>
        <w:t>م</w:t>
      </w:r>
      <w:r w:rsidRPr="00BB7114">
        <w:rPr>
          <w:rFonts w:asciiTheme="minorHAnsi" w:hAnsiTheme="minorHAnsi" w:hint="cs"/>
          <w:color w:val="auto"/>
          <w:sz w:val="28"/>
          <w:rtl/>
        </w:rPr>
        <w:t>ی‌</w:t>
      </w:r>
      <w:r w:rsidRPr="00BB7114">
        <w:rPr>
          <w:rFonts w:asciiTheme="minorHAnsi" w:hAnsiTheme="minorHAnsi" w:hint="eastAsia"/>
          <w:color w:val="auto"/>
          <w:sz w:val="28"/>
          <w:rtl/>
        </w:rPr>
        <w:t>کرده‌اند</w:t>
      </w:r>
      <w:r w:rsidRPr="00BB7114">
        <w:rPr>
          <w:rFonts w:asciiTheme="minorHAnsi" w:hAnsiTheme="minorHAnsi" w:hint="cs"/>
          <w:color w:val="auto"/>
          <w:sz w:val="28"/>
          <w:rtl/>
        </w:rPr>
        <w:t>.</w:t>
      </w:r>
    </w:p>
    <w:p w:rsidR="005B0195" w:rsidRDefault="005B0195" w:rsidP="00BB7114">
      <w:pPr>
        <w:jc w:val="both"/>
        <w:rPr>
          <w:rFonts w:asciiTheme="minorHAnsi" w:hAnsiTheme="minorHAnsi"/>
          <w:color w:val="auto"/>
          <w:sz w:val="28"/>
          <w:rtl/>
        </w:rPr>
      </w:pPr>
    </w:p>
    <w:p w:rsidR="00561CA0" w:rsidRDefault="00561CA0">
      <w:pPr>
        <w:rPr>
          <w:rFonts w:asciiTheme="minorHAnsi" w:hAnsiTheme="minorHAnsi"/>
          <w:color w:val="auto"/>
          <w:sz w:val="28"/>
          <w:rtl/>
        </w:rPr>
      </w:pPr>
      <w:r>
        <w:rPr>
          <w:rFonts w:asciiTheme="minorHAnsi" w:hAnsiTheme="minorHAnsi"/>
          <w:color w:val="auto"/>
          <w:sz w:val="28"/>
          <w:rtl/>
        </w:rPr>
        <w:br w:type="page"/>
      </w:r>
    </w:p>
    <w:p w:rsidR="002D1C59" w:rsidRPr="002D1C59" w:rsidRDefault="002D1C59" w:rsidP="002D1C59">
      <w:pPr>
        <w:jc w:val="both"/>
        <w:rPr>
          <w:rFonts w:asciiTheme="minorHAnsi" w:hAnsiTheme="minorHAnsi"/>
          <w:color w:val="FF0000"/>
          <w:sz w:val="28"/>
          <w:rtl/>
        </w:rPr>
      </w:pPr>
      <w:r w:rsidRPr="002D1C59">
        <w:rPr>
          <w:rFonts w:asciiTheme="minorHAnsi" w:hAnsiTheme="minorHAnsi" w:hint="cs"/>
          <w:color w:val="FF0000"/>
          <w:sz w:val="28"/>
          <w:rtl/>
        </w:rPr>
        <w:lastRenderedPageBreak/>
        <w:t>صفحه 31: در این صفحه از علل تحریف سند بحث شده و فقط تصحیف توضیح داده شده است. تصحیف همان تحریف سند است یا یکی از علل تحریف سند؟ اگر یکی از علل باشد، علل دیگر بیان نشده</w:t>
      </w:r>
      <w:r w:rsidRPr="002D1C59">
        <w:rPr>
          <w:rFonts w:asciiTheme="minorHAnsi" w:hAnsiTheme="minorHAnsi"/>
          <w:color w:val="FF0000"/>
          <w:sz w:val="28"/>
          <w:rtl/>
        </w:rPr>
        <w:softHyphen/>
      </w:r>
      <w:r w:rsidRPr="002D1C59">
        <w:rPr>
          <w:rFonts w:asciiTheme="minorHAnsi" w:hAnsiTheme="minorHAnsi" w:hint="cs"/>
          <w:color w:val="FF0000"/>
          <w:sz w:val="28"/>
          <w:rtl/>
        </w:rPr>
        <w:t>اند و فقط تصحیف گفته شده که خود دو قسم دارد.</w:t>
      </w:r>
      <w:bookmarkStart w:id="370" w:name="_GoBack"/>
      <w:bookmarkEnd w:id="370"/>
    </w:p>
    <w:p w:rsidR="002D1C59" w:rsidRPr="002D1C59" w:rsidRDefault="002D1C59" w:rsidP="002D1C59">
      <w:pPr>
        <w:jc w:val="both"/>
        <w:rPr>
          <w:rFonts w:asciiTheme="minorHAnsi" w:hAnsiTheme="minorHAnsi"/>
          <w:color w:val="FF0000"/>
          <w:sz w:val="28"/>
          <w:rtl/>
        </w:rPr>
      </w:pPr>
      <w:r w:rsidRPr="002D1C59">
        <w:rPr>
          <w:rFonts w:asciiTheme="minorHAnsi" w:hAnsiTheme="minorHAnsi" w:hint="cs"/>
          <w:color w:val="FF0000"/>
          <w:sz w:val="28"/>
          <w:rtl/>
        </w:rPr>
        <w:t xml:space="preserve">صفحه 61: </w:t>
      </w:r>
      <w:r w:rsidRPr="002D1C59">
        <w:rPr>
          <w:rFonts w:asciiTheme="minorHAnsi" w:hAnsiTheme="minorHAnsi"/>
          <w:color w:val="FF0000"/>
          <w:sz w:val="28"/>
          <w:rtl/>
        </w:rPr>
        <w:t>همان‌طور</w:t>
      </w:r>
      <w:r w:rsidRPr="002D1C59">
        <w:rPr>
          <w:rFonts w:asciiTheme="minorHAnsi" w:hAnsiTheme="minorHAnsi" w:hint="cs"/>
          <w:color w:val="FF0000"/>
          <w:sz w:val="28"/>
          <w:rtl/>
        </w:rPr>
        <w:t xml:space="preserve"> که «نجاشی» </w:t>
      </w:r>
      <w:r w:rsidRPr="002D1C59">
        <w:rPr>
          <w:rFonts w:asciiTheme="minorHAnsi" w:hAnsiTheme="minorHAnsi"/>
          <w:color w:val="FF0000"/>
          <w:sz w:val="28"/>
          <w:rtl/>
        </w:rPr>
        <w:t>م</w:t>
      </w:r>
      <w:r w:rsidRPr="002D1C59">
        <w:rPr>
          <w:rFonts w:asciiTheme="minorHAnsi" w:hAnsiTheme="minorHAnsi" w:hint="cs"/>
          <w:color w:val="FF0000"/>
          <w:sz w:val="28"/>
          <w:rtl/>
        </w:rPr>
        <w:t>ی‌</w:t>
      </w:r>
      <w:r w:rsidRPr="002D1C59">
        <w:rPr>
          <w:rFonts w:asciiTheme="minorHAnsi" w:hAnsiTheme="minorHAnsi" w:hint="eastAsia"/>
          <w:color w:val="FF0000"/>
          <w:sz w:val="28"/>
          <w:rtl/>
        </w:rPr>
        <w:t>گو</w:t>
      </w:r>
      <w:r w:rsidRPr="002D1C59">
        <w:rPr>
          <w:rFonts w:asciiTheme="minorHAnsi" w:hAnsiTheme="minorHAnsi" w:hint="cs"/>
          <w:color w:val="FF0000"/>
          <w:sz w:val="28"/>
          <w:rtl/>
        </w:rPr>
        <w:t>ی</w:t>
      </w:r>
      <w:r w:rsidRPr="002D1C59">
        <w:rPr>
          <w:rFonts w:asciiTheme="minorHAnsi" w:hAnsiTheme="minorHAnsi" w:hint="eastAsia"/>
          <w:color w:val="FF0000"/>
          <w:sz w:val="28"/>
          <w:rtl/>
        </w:rPr>
        <w:t>د</w:t>
      </w:r>
      <w:r w:rsidRPr="002D1C59">
        <w:rPr>
          <w:rFonts w:asciiTheme="minorHAnsi" w:hAnsiTheme="minorHAnsi" w:hint="cs"/>
          <w:color w:val="FF0000"/>
          <w:sz w:val="28"/>
          <w:rtl/>
        </w:rPr>
        <w:t xml:space="preserve"> منظور از «محمد بن الفضیل» در اینجا «محمد بن الفضیل صیرفی» است. [منبع]</w:t>
      </w:r>
    </w:p>
    <w:p w:rsidR="005B0195" w:rsidRDefault="002C021F" w:rsidP="002C021F">
      <w:pPr>
        <w:jc w:val="both"/>
        <w:rPr>
          <w:rFonts w:asciiTheme="minorHAnsi" w:hAnsiTheme="minorHAnsi"/>
          <w:color w:val="FF0000"/>
          <w:sz w:val="28"/>
          <w:rtl/>
        </w:rPr>
      </w:pPr>
      <w:r>
        <w:rPr>
          <w:rFonts w:asciiTheme="minorHAnsi" w:hAnsiTheme="minorHAnsi" w:hint="cs"/>
          <w:color w:val="FF0000"/>
          <w:sz w:val="28"/>
          <w:rtl/>
        </w:rPr>
        <w:t>صفحه 68:</w:t>
      </w:r>
      <w:r w:rsidR="00561CA0" w:rsidRPr="00561CA0">
        <w:rPr>
          <w:rFonts w:asciiTheme="minorHAnsi" w:hAnsiTheme="minorHAnsi" w:hint="cs"/>
          <w:color w:val="FF0000"/>
          <w:sz w:val="28"/>
          <w:rtl/>
        </w:rPr>
        <w:t xml:space="preserve"> در جلسه 14 </w:t>
      </w:r>
      <w:r w:rsidR="004D1EDA">
        <w:rPr>
          <w:rFonts w:asciiTheme="minorHAnsi" w:hAnsiTheme="minorHAnsi" w:hint="cs"/>
          <w:color w:val="FF0000"/>
          <w:sz w:val="28"/>
          <w:rtl/>
        </w:rPr>
        <w:t xml:space="preserve">از کتب رجالی </w:t>
      </w:r>
      <w:r w:rsidR="00561CA0" w:rsidRPr="00561CA0">
        <w:rPr>
          <w:rFonts w:asciiTheme="minorHAnsi" w:hAnsiTheme="minorHAnsi" w:hint="cs"/>
          <w:color w:val="FF0000"/>
          <w:sz w:val="28"/>
          <w:rtl/>
        </w:rPr>
        <w:t>فقط طبقات برقی معرفی شده است و پس از آن به بحث از موضوع اصول ششگانه رجالی پرداخته شده است.</w:t>
      </w:r>
    </w:p>
    <w:p w:rsidR="002D1C59" w:rsidRPr="002D1C59" w:rsidRDefault="002D1C59" w:rsidP="002D1C59">
      <w:pPr>
        <w:jc w:val="both"/>
        <w:rPr>
          <w:rFonts w:asciiTheme="minorHAnsi" w:hAnsiTheme="minorHAnsi"/>
          <w:color w:val="FF0000"/>
          <w:sz w:val="28"/>
          <w:rtl/>
        </w:rPr>
      </w:pPr>
      <w:r w:rsidRPr="002D1C59">
        <w:rPr>
          <w:rFonts w:asciiTheme="minorHAnsi" w:hAnsiTheme="minorHAnsi" w:hint="cs"/>
          <w:color w:val="FF0000"/>
          <w:sz w:val="28"/>
          <w:rtl/>
        </w:rPr>
        <w:t>صفحه 69:</w:t>
      </w:r>
    </w:p>
    <w:p w:rsidR="002D1C59" w:rsidRPr="002D1C59" w:rsidRDefault="002D1C59" w:rsidP="002D1C59">
      <w:pPr>
        <w:jc w:val="both"/>
        <w:rPr>
          <w:rFonts w:asciiTheme="minorHAnsi" w:hAnsiTheme="minorHAnsi"/>
          <w:color w:val="FF0000"/>
          <w:sz w:val="28"/>
          <w:rtl/>
        </w:rPr>
      </w:pPr>
      <w:r w:rsidRPr="002D1C59">
        <w:rPr>
          <w:rFonts w:asciiTheme="minorHAnsi" w:hAnsiTheme="minorHAnsi" w:hint="cs"/>
          <w:color w:val="FF0000"/>
          <w:sz w:val="28"/>
          <w:rtl/>
        </w:rPr>
        <w:t>گفته شده: «محمد بن خالد» متوفای بین سال 230 تا 240 که کوفی است و به قم رفت و به علت نقل کتبی که به نظر قمیین ضعیف بود، توسط «احمد بن محمد بن عیسی اشعری» از قم اخراج شد و در روستایی به نام «برقروت»</w:t>
      </w:r>
      <w:r w:rsidRPr="002D1C59">
        <w:rPr>
          <w:rFonts w:asciiTheme="minorHAnsi" w:hAnsiTheme="minorHAnsi"/>
          <w:color w:val="FF0000"/>
          <w:sz w:val="28"/>
          <w:vertAlign w:val="superscript"/>
          <w:rtl/>
        </w:rPr>
        <w:footnoteReference w:id="402"/>
      </w:r>
      <w:r w:rsidRPr="002D1C59">
        <w:rPr>
          <w:rFonts w:asciiTheme="minorHAnsi" w:hAnsiTheme="minorHAnsi" w:hint="cs"/>
          <w:color w:val="FF0000"/>
          <w:sz w:val="28"/>
          <w:rtl/>
        </w:rPr>
        <w:t xml:space="preserve"> ساکن شد و به همین خاطر به «برقی» مشهور شد.</w:t>
      </w:r>
    </w:p>
    <w:p w:rsidR="00761AD9" w:rsidRDefault="00626996" w:rsidP="00761AD9">
      <w:pPr>
        <w:rPr>
          <w:rFonts w:asciiTheme="minorHAnsi" w:hAnsiTheme="minorHAnsi"/>
          <w:color w:val="FF0000"/>
          <w:sz w:val="28"/>
          <w:rtl/>
          <w:lang w:bidi="ar-SA"/>
        </w:rPr>
      </w:pPr>
      <w:r>
        <w:rPr>
          <w:rFonts w:asciiTheme="minorHAnsi" w:hAnsiTheme="minorHAnsi" w:hint="cs"/>
          <w:color w:val="FF0000"/>
          <w:sz w:val="28"/>
          <w:rtl/>
        </w:rPr>
        <w:t xml:space="preserve">صفحه 92: </w:t>
      </w:r>
      <w:r w:rsidR="00761AD9">
        <w:rPr>
          <w:rFonts w:asciiTheme="minorHAnsi" w:hAnsiTheme="minorHAnsi" w:hint="cs"/>
          <w:color w:val="FF0000"/>
          <w:sz w:val="28"/>
          <w:rtl/>
        </w:rPr>
        <w:t xml:space="preserve">در جمع بندی </w:t>
      </w:r>
      <w:r w:rsidR="00C671AD" w:rsidRPr="00761AD9">
        <w:rPr>
          <w:rFonts w:asciiTheme="minorHAnsi" w:hAnsiTheme="minorHAnsi" w:hint="cs"/>
          <w:color w:val="FF0000"/>
          <w:sz w:val="28"/>
          <w:rtl/>
          <w:lang w:bidi="ar-SA"/>
        </w:rPr>
        <w:t>7. «احمد بن محمد بن یحیی العطار»</w:t>
      </w:r>
      <w:r w:rsidR="00761AD9">
        <w:rPr>
          <w:rFonts w:asciiTheme="minorHAnsi" w:hAnsiTheme="minorHAnsi" w:hint="cs"/>
          <w:color w:val="FF0000"/>
          <w:sz w:val="28"/>
          <w:rtl/>
          <w:lang w:bidi="ar-SA"/>
        </w:rPr>
        <w:t xml:space="preserve"> گفته شده که از «دلایلی» </w:t>
      </w:r>
      <w:r w:rsidR="00CB70A1">
        <w:rPr>
          <w:rFonts w:asciiTheme="minorHAnsi" w:hAnsiTheme="minorHAnsi"/>
          <w:color w:val="FF0000"/>
          <w:sz w:val="28"/>
          <w:rtl/>
          <w:lang w:bidi="ar-SA"/>
        </w:rPr>
        <w:t>م</w:t>
      </w:r>
      <w:r w:rsidR="00CB70A1">
        <w:rPr>
          <w:rFonts w:asciiTheme="minorHAnsi" w:hAnsiTheme="minorHAnsi" w:hint="cs"/>
          <w:color w:val="FF0000"/>
          <w:sz w:val="28"/>
          <w:rtl/>
          <w:lang w:bidi="ar-SA"/>
        </w:rPr>
        <w:t>ی‌</w:t>
      </w:r>
      <w:r w:rsidR="00CB70A1">
        <w:rPr>
          <w:rFonts w:asciiTheme="minorHAnsi" w:hAnsiTheme="minorHAnsi" w:hint="eastAsia"/>
          <w:color w:val="FF0000"/>
          <w:sz w:val="28"/>
          <w:rtl/>
          <w:lang w:bidi="ar-SA"/>
        </w:rPr>
        <w:t>توان</w:t>
      </w:r>
      <w:r w:rsidR="00761AD9">
        <w:rPr>
          <w:rFonts w:asciiTheme="minorHAnsi" w:hAnsiTheme="minorHAnsi" w:hint="cs"/>
          <w:color w:val="FF0000"/>
          <w:sz w:val="28"/>
          <w:rtl/>
          <w:lang w:bidi="ar-SA"/>
        </w:rPr>
        <w:t xml:space="preserve"> وثاقت او را ثابت نمود و</w:t>
      </w:r>
      <w:r w:rsidR="004D1EDA">
        <w:rPr>
          <w:rFonts w:asciiTheme="minorHAnsi" w:hAnsiTheme="minorHAnsi" w:hint="cs"/>
          <w:color w:val="FF0000"/>
          <w:sz w:val="28"/>
          <w:rtl/>
          <w:lang w:bidi="ar-SA"/>
        </w:rPr>
        <w:t>لی</w:t>
      </w:r>
      <w:r w:rsidR="00761AD9">
        <w:rPr>
          <w:rFonts w:asciiTheme="minorHAnsi" w:hAnsiTheme="minorHAnsi" w:hint="cs"/>
          <w:color w:val="FF0000"/>
          <w:sz w:val="28"/>
          <w:rtl/>
          <w:lang w:bidi="ar-SA"/>
        </w:rPr>
        <w:t xml:space="preserve"> فقط یک دلیل آمده است.</w:t>
      </w:r>
    </w:p>
    <w:p w:rsidR="00276DD7" w:rsidRPr="00276DD7" w:rsidRDefault="00B248CD" w:rsidP="00B248CD">
      <w:pPr>
        <w:rPr>
          <w:rFonts w:asciiTheme="minorHAnsi" w:hAnsiTheme="minorHAnsi"/>
          <w:color w:val="FF0000"/>
          <w:sz w:val="28"/>
          <w:rtl/>
        </w:rPr>
      </w:pPr>
      <w:r>
        <w:rPr>
          <w:rFonts w:asciiTheme="minorHAnsi" w:hAnsiTheme="minorHAnsi" w:hint="cs"/>
          <w:color w:val="FF0000"/>
          <w:sz w:val="28"/>
          <w:rtl/>
        </w:rPr>
        <w:t xml:space="preserve">صفحه 98: </w:t>
      </w:r>
      <w:r w:rsidR="00276DD7" w:rsidRPr="00276DD7">
        <w:rPr>
          <w:rFonts w:asciiTheme="minorHAnsi" w:hAnsiTheme="minorHAnsi" w:hint="cs"/>
          <w:color w:val="FF0000"/>
          <w:sz w:val="28"/>
          <w:rtl/>
        </w:rPr>
        <w:t>پاسخ به استدلال ذم «سکونی» توسط عامه برای شیعه دانستن وی</w:t>
      </w:r>
      <w:r>
        <w:rPr>
          <w:rFonts w:asciiTheme="minorHAnsi" w:hAnsiTheme="minorHAnsi" w:hint="cs"/>
          <w:color w:val="FF0000"/>
          <w:sz w:val="28"/>
          <w:rtl/>
        </w:rPr>
        <w:t xml:space="preserve"> این پاسخ نیامده است. مربوط به جلسه 21ام.</w:t>
      </w:r>
    </w:p>
    <w:p w:rsidR="00B672AB" w:rsidRPr="00B672AB" w:rsidRDefault="006C3B38" w:rsidP="006B5064">
      <w:pPr>
        <w:rPr>
          <w:rFonts w:asciiTheme="minorHAnsi" w:hAnsiTheme="minorHAnsi"/>
          <w:color w:val="FF0000"/>
          <w:sz w:val="28"/>
          <w:rtl/>
        </w:rPr>
      </w:pPr>
      <w:r>
        <w:rPr>
          <w:rFonts w:asciiTheme="minorHAnsi" w:hAnsiTheme="minorHAnsi" w:hint="cs"/>
          <w:color w:val="FF0000"/>
          <w:sz w:val="28"/>
          <w:rtl/>
          <w:lang w:bidi="ar-SA"/>
        </w:rPr>
        <w:t>صفحه 110</w:t>
      </w:r>
      <w:r w:rsidR="006B5064">
        <w:rPr>
          <w:rFonts w:asciiTheme="minorHAnsi" w:hAnsiTheme="minorHAnsi" w:hint="cs"/>
          <w:color w:val="FF0000"/>
          <w:sz w:val="28"/>
          <w:rtl/>
          <w:lang w:bidi="ar-SA"/>
        </w:rPr>
        <w:t>:</w:t>
      </w:r>
      <w:r>
        <w:rPr>
          <w:rFonts w:asciiTheme="minorHAnsi" w:hAnsiTheme="minorHAnsi" w:hint="cs"/>
          <w:color w:val="FF0000"/>
          <w:sz w:val="28"/>
          <w:rtl/>
          <w:lang w:bidi="ar-SA"/>
        </w:rPr>
        <w:t xml:space="preserve"> </w:t>
      </w:r>
      <w:r w:rsidR="00B672AB">
        <w:rPr>
          <w:rFonts w:asciiTheme="minorHAnsi" w:hAnsiTheme="minorHAnsi" w:hint="cs"/>
          <w:color w:val="FF0000"/>
          <w:sz w:val="28"/>
          <w:rtl/>
          <w:lang w:bidi="ar-SA"/>
        </w:rPr>
        <w:t xml:space="preserve"> </w:t>
      </w:r>
      <w:r w:rsidR="00AE486D" w:rsidRPr="00B672AB">
        <w:rPr>
          <w:rFonts w:asciiTheme="minorHAnsi" w:hAnsiTheme="minorHAnsi" w:hint="cs"/>
          <w:color w:val="FF0000"/>
          <w:sz w:val="28"/>
          <w:rtl/>
          <w:lang w:bidi="ar-SA"/>
        </w:rPr>
        <w:t>16. «حمدویه بن نصیر»</w:t>
      </w:r>
      <w:r w:rsidR="00B672AB">
        <w:rPr>
          <w:rFonts w:asciiTheme="minorHAnsi" w:hAnsiTheme="minorHAnsi" w:hint="cs"/>
          <w:color w:val="FF0000"/>
          <w:sz w:val="28"/>
          <w:rtl/>
        </w:rPr>
        <w:t xml:space="preserve"> متن </w:t>
      </w:r>
      <w:r w:rsidR="00B672AB" w:rsidRPr="00B672AB">
        <w:rPr>
          <w:rFonts w:asciiTheme="minorHAnsi" w:hAnsiTheme="minorHAnsi" w:hint="cs"/>
          <w:color w:val="FF0000"/>
          <w:sz w:val="28"/>
          <w:rtl/>
        </w:rPr>
        <w:t>«مرحوم تستری»:</w:t>
      </w:r>
      <w:r w:rsidR="00B672AB">
        <w:rPr>
          <w:rFonts w:asciiTheme="minorHAnsi" w:hAnsiTheme="minorHAnsi" w:hint="cs"/>
          <w:color w:val="FF0000"/>
          <w:sz w:val="28"/>
          <w:rtl/>
        </w:rPr>
        <w:t xml:space="preserve"> نیامده است.</w:t>
      </w:r>
    </w:p>
    <w:p w:rsidR="004D25A9" w:rsidRDefault="006B5064" w:rsidP="00522C7C">
      <w:pPr>
        <w:rPr>
          <w:rFonts w:asciiTheme="minorHAnsi" w:hAnsiTheme="minorHAnsi"/>
          <w:color w:val="FF0000"/>
          <w:sz w:val="28"/>
          <w:rtl/>
        </w:rPr>
      </w:pPr>
      <w:r>
        <w:rPr>
          <w:rFonts w:asciiTheme="minorHAnsi" w:hAnsiTheme="minorHAnsi" w:hint="cs"/>
          <w:color w:val="FF0000"/>
          <w:sz w:val="28"/>
          <w:rtl/>
        </w:rPr>
        <w:t xml:space="preserve">صفحه 115: </w:t>
      </w:r>
      <w:r w:rsidR="004D25A9" w:rsidRPr="004D25A9">
        <w:rPr>
          <w:rFonts w:asciiTheme="minorHAnsi" w:hAnsiTheme="minorHAnsi" w:hint="cs"/>
          <w:color w:val="FF0000"/>
          <w:sz w:val="28"/>
          <w:rtl/>
        </w:rPr>
        <w:t>نقد: گفته شد که تصحیح علامه اجتهادی بوده و برای ما معتبر نیست. [</w:t>
      </w:r>
      <w:r w:rsidR="00522C7C" w:rsidRPr="00522C7C">
        <w:rPr>
          <w:rFonts w:asciiTheme="minorHAnsi" w:hAnsiTheme="minorHAnsi" w:hint="cs"/>
          <w:color w:val="FF0000"/>
          <w:sz w:val="28"/>
          <w:rtl/>
        </w:rPr>
        <w:t>گویا قبلا بیان نشده است</w:t>
      </w:r>
      <w:r w:rsidR="004D25A9" w:rsidRPr="004D25A9">
        <w:rPr>
          <w:rFonts w:asciiTheme="minorHAnsi" w:hAnsiTheme="minorHAnsi" w:hint="cs"/>
          <w:color w:val="FF0000"/>
          <w:sz w:val="28"/>
          <w:rtl/>
        </w:rPr>
        <w:t>]</w:t>
      </w:r>
      <w:r>
        <w:rPr>
          <w:rFonts w:asciiTheme="minorHAnsi" w:hAnsiTheme="minorHAnsi" w:hint="cs"/>
          <w:color w:val="FF0000"/>
          <w:sz w:val="28"/>
          <w:rtl/>
        </w:rPr>
        <w:t xml:space="preserve"> </w:t>
      </w:r>
    </w:p>
    <w:p w:rsidR="00773F39" w:rsidRDefault="006B5064" w:rsidP="004D1EDA">
      <w:pPr>
        <w:rPr>
          <w:rFonts w:asciiTheme="minorHAnsi" w:hAnsiTheme="minorHAnsi"/>
          <w:color w:val="FF0000"/>
          <w:sz w:val="28"/>
          <w:rtl/>
        </w:rPr>
      </w:pPr>
      <w:r>
        <w:rPr>
          <w:rFonts w:asciiTheme="minorHAnsi" w:hAnsiTheme="minorHAnsi" w:hint="cs"/>
          <w:color w:val="FF0000"/>
          <w:sz w:val="28"/>
          <w:rtl/>
        </w:rPr>
        <w:t xml:space="preserve">صفحه 121: </w:t>
      </w:r>
      <w:r w:rsidR="00773F39" w:rsidRPr="00773F39">
        <w:rPr>
          <w:rFonts w:asciiTheme="minorHAnsi" w:hAnsiTheme="minorHAnsi" w:hint="cs"/>
          <w:color w:val="FF0000"/>
          <w:sz w:val="28"/>
          <w:rtl/>
        </w:rPr>
        <w:t xml:space="preserve">نکته: </w:t>
      </w:r>
      <w:r w:rsidR="004D1EDA">
        <w:rPr>
          <w:rFonts w:asciiTheme="minorHAnsi" w:hAnsiTheme="minorHAnsi" w:hint="cs"/>
          <w:color w:val="FF0000"/>
          <w:sz w:val="28"/>
          <w:rtl/>
        </w:rPr>
        <w:t>این نکته مبهم بود.</w:t>
      </w:r>
      <w:r w:rsidR="00773F39" w:rsidRPr="00773F39">
        <w:rPr>
          <w:rFonts w:asciiTheme="minorHAnsi" w:hAnsiTheme="minorHAnsi" w:hint="cs"/>
          <w:color w:val="FF0000"/>
          <w:sz w:val="28"/>
          <w:rtl/>
        </w:rPr>
        <w:t xml:space="preserve"> [</w:t>
      </w:r>
      <w:r w:rsidR="00773F39" w:rsidRPr="00773F39">
        <w:rPr>
          <w:rFonts w:asciiTheme="minorHAnsi" w:hAnsiTheme="minorHAnsi"/>
          <w:color w:val="FF0000"/>
          <w:sz w:val="28"/>
          <w:rtl/>
        </w:rPr>
        <w:t>دق</w:t>
      </w:r>
      <w:r w:rsidR="00773F39" w:rsidRPr="00773F39">
        <w:rPr>
          <w:rFonts w:asciiTheme="minorHAnsi" w:hAnsiTheme="minorHAnsi" w:hint="cs"/>
          <w:color w:val="FF0000"/>
          <w:sz w:val="28"/>
          <w:rtl/>
        </w:rPr>
        <w:t>ی</w:t>
      </w:r>
      <w:r w:rsidR="00773F39" w:rsidRPr="00773F39">
        <w:rPr>
          <w:rFonts w:asciiTheme="minorHAnsi" w:hAnsiTheme="minorHAnsi" w:hint="eastAsia"/>
          <w:color w:val="FF0000"/>
          <w:sz w:val="28"/>
          <w:rtl/>
        </w:rPr>
        <w:t>قه‌</w:t>
      </w:r>
      <w:r w:rsidR="00773F39" w:rsidRPr="00773F39">
        <w:rPr>
          <w:rFonts w:asciiTheme="minorHAnsi" w:hAnsiTheme="minorHAnsi" w:hint="cs"/>
          <w:color w:val="FF0000"/>
          <w:sz w:val="28"/>
          <w:rtl/>
        </w:rPr>
        <w:t>ی 39:03 فایل شماره بیست و هفتم جلسه 26ام].</w:t>
      </w:r>
    </w:p>
    <w:p w:rsidR="00083891" w:rsidRDefault="00083891" w:rsidP="00083891">
      <w:pPr>
        <w:rPr>
          <w:rFonts w:asciiTheme="minorHAnsi" w:hAnsiTheme="minorHAnsi" w:hint="cs"/>
          <w:color w:val="FF0000"/>
          <w:sz w:val="28"/>
          <w:rtl/>
        </w:rPr>
      </w:pPr>
      <w:r>
        <w:rPr>
          <w:rFonts w:asciiTheme="minorHAnsi" w:hAnsiTheme="minorHAnsi" w:hint="cs"/>
          <w:color w:val="FF0000"/>
          <w:sz w:val="28"/>
          <w:rtl/>
        </w:rPr>
        <w:t>درحالی</w:t>
      </w:r>
      <w:r>
        <w:rPr>
          <w:rFonts w:asciiTheme="minorHAnsi" w:hAnsiTheme="minorHAnsi"/>
          <w:color w:val="FF0000"/>
          <w:sz w:val="28"/>
          <w:rtl/>
        </w:rPr>
        <w:softHyphen/>
      </w:r>
      <w:r>
        <w:rPr>
          <w:rFonts w:asciiTheme="minorHAnsi" w:hAnsiTheme="minorHAnsi" w:hint="cs"/>
          <w:color w:val="FF0000"/>
          <w:sz w:val="28"/>
          <w:rtl/>
        </w:rPr>
        <w:t>که طبق «رجال ابن داود» صفحه 40 شماره 119</w:t>
      </w:r>
    </w:p>
    <w:p w:rsidR="00083891" w:rsidRDefault="00083891" w:rsidP="00EC2F00">
      <w:pPr>
        <w:ind w:left="720"/>
        <w:jc w:val="both"/>
        <w:rPr>
          <w:rFonts w:asciiTheme="minorHAnsi" w:hAnsiTheme="minorHAnsi" w:hint="cs"/>
          <w:color w:val="FF0000"/>
          <w:sz w:val="28"/>
          <w:rtl/>
        </w:rPr>
      </w:pPr>
      <w:r>
        <w:rPr>
          <w:rFonts w:asciiTheme="minorHAnsi" w:hAnsiTheme="minorHAnsi" w:hint="cs"/>
          <w:color w:val="FF0000"/>
          <w:sz w:val="28"/>
          <w:rtl/>
        </w:rPr>
        <w:t xml:space="preserve">1. </w:t>
      </w:r>
      <w:r w:rsidR="00EC2F00">
        <w:rPr>
          <w:rFonts w:asciiTheme="minorHAnsi" w:hAnsiTheme="minorHAnsi" w:hint="cs"/>
          <w:color w:val="FF0000"/>
          <w:sz w:val="28"/>
          <w:rtl/>
        </w:rPr>
        <w:t>«خالد بن عبدالرحمن» از کوفه به «برق رود» می</w:t>
      </w:r>
      <w:r w:rsidR="00EC2F00">
        <w:rPr>
          <w:rFonts w:asciiTheme="minorHAnsi" w:hAnsiTheme="minorHAnsi"/>
          <w:color w:val="FF0000"/>
          <w:sz w:val="28"/>
          <w:rtl/>
        </w:rPr>
        <w:softHyphen/>
      </w:r>
      <w:r w:rsidR="00EC2F00">
        <w:rPr>
          <w:rFonts w:asciiTheme="minorHAnsi" w:hAnsiTheme="minorHAnsi" w:hint="cs"/>
          <w:color w:val="FF0000"/>
          <w:sz w:val="28"/>
          <w:rtl/>
        </w:rPr>
        <w:t>گریزد و «محمد بن خالد» در آنجا متولد می</w:t>
      </w:r>
      <w:r w:rsidR="00EC2F00">
        <w:rPr>
          <w:rFonts w:asciiTheme="minorHAnsi" w:hAnsiTheme="minorHAnsi"/>
          <w:color w:val="FF0000"/>
          <w:sz w:val="28"/>
          <w:rtl/>
        </w:rPr>
        <w:softHyphen/>
      </w:r>
      <w:r w:rsidR="00EC2F00">
        <w:rPr>
          <w:rFonts w:asciiTheme="minorHAnsi" w:hAnsiTheme="minorHAnsi" w:hint="cs"/>
          <w:color w:val="FF0000"/>
          <w:sz w:val="28"/>
          <w:rtl/>
        </w:rPr>
        <w:t>شود.</w:t>
      </w:r>
      <w:r>
        <w:rPr>
          <w:rFonts w:asciiTheme="minorHAnsi" w:hAnsiTheme="minorHAnsi" w:hint="cs"/>
          <w:color w:val="FF0000"/>
          <w:sz w:val="28"/>
          <w:rtl/>
        </w:rPr>
        <w:t xml:space="preserve"> </w:t>
      </w:r>
    </w:p>
    <w:p w:rsidR="00882E00" w:rsidRDefault="009637C8" w:rsidP="009637C8">
      <w:pPr>
        <w:ind w:left="720"/>
        <w:rPr>
          <w:rFonts w:asciiTheme="minorHAnsi" w:hAnsiTheme="minorHAnsi"/>
          <w:color w:val="FF0000"/>
          <w:sz w:val="28"/>
          <w:rtl/>
        </w:rPr>
      </w:pPr>
      <w:r>
        <w:rPr>
          <w:rFonts w:asciiTheme="minorHAnsi" w:hAnsiTheme="minorHAnsi" w:hint="cs"/>
          <w:color w:val="FF0000"/>
          <w:sz w:val="28"/>
          <w:rtl/>
        </w:rPr>
        <w:t>2</w:t>
      </w:r>
      <w:r w:rsidR="00083891">
        <w:rPr>
          <w:rFonts w:asciiTheme="minorHAnsi" w:hAnsiTheme="minorHAnsi" w:hint="cs"/>
          <w:color w:val="FF0000"/>
          <w:sz w:val="28"/>
          <w:rtl/>
        </w:rPr>
        <w:t xml:space="preserve">. </w:t>
      </w:r>
      <w:r w:rsidR="00882E00">
        <w:rPr>
          <w:rFonts w:asciiTheme="minorHAnsi" w:hAnsiTheme="minorHAnsi" w:hint="cs"/>
          <w:color w:val="FF0000"/>
          <w:sz w:val="28"/>
          <w:rtl/>
        </w:rPr>
        <w:t xml:space="preserve">کسی که از قم اخراج شده است، «احمد بن محمد» </w:t>
      </w:r>
      <w:r>
        <w:rPr>
          <w:rFonts w:asciiTheme="minorHAnsi" w:hAnsiTheme="minorHAnsi" w:hint="cs"/>
          <w:color w:val="FF0000"/>
          <w:sz w:val="28"/>
          <w:rtl/>
        </w:rPr>
        <w:t xml:space="preserve">است </w:t>
      </w:r>
      <w:r w:rsidR="00882E00">
        <w:rPr>
          <w:rFonts w:asciiTheme="minorHAnsi" w:hAnsiTheme="minorHAnsi" w:hint="cs"/>
          <w:color w:val="FF0000"/>
          <w:sz w:val="28"/>
          <w:rtl/>
        </w:rPr>
        <w:t>و در رجال سال اول هم همین گفته شده است.</w:t>
      </w:r>
    </w:p>
    <w:p w:rsidR="009637C8" w:rsidRDefault="009637C8" w:rsidP="0037795A">
      <w:pPr>
        <w:ind w:left="720"/>
        <w:jc w:val="both"/>
        <w:rPr>
          <w:rFonts w:asciiTheme="minorHAnsi" w:hAnsiTheme="minorHAnsi"/>
          <w:color w:val="FF0000"/>
          <w:sz w:val="28"/>
        </w:rPr>
      </w:pPr>
      <w:r>
        <w:rPr>
          <w:rFonts w:asciiTheme="minorHAnsi" w:hAnsiTheme="minorHAnsi" w:hint="cs"/>
          <w:color w:val="FF0000"/>
          <w:sz w:val="28"/>
          <w:rtl/>
        </w:rPr>
        <w:t xml:space="preserve">3. در رجال سال اول گفته شده که شهرت «برقی» به خاطر تبعید به روستای «برق رود» </w:t>
      </w:r>
      <w:r w:rsidR="0037795A">
        <w:rPr>
          <w:rFonts w:asciiTheme="minorHAnsi" w:hAnsiTheme="minorHAnsi" w:hint="cs"/>
          <w:color w:val="FF0000"/>
          <w:sz w:val="28"/>
          <w:rtl/>
        </w:rPr>
        <w:t xml:space="preserve">بوده که اگر طبق کلام «ابن داود» این مطلب هم باید اصلاح شود. </w:t>
      </w:r>
    </w:p>
    <w:p w:rsidR="0037795A" w:rsidRPr="0037795A" w:rsidRDefault="0037795A" w:rsidP="0037795A">
      <w:pPr>
        <w:rPr>
          <w:rFonts w:asciiTheme="minorHAnsi" w:hAnsiTheme="minorHAnsi"/>
          <w:color w:val="FF0000"/>
          <w:sz w:val="28"/>
          <w:rtl/>
        </w:rPr>
      </w:pPr>
      <w:r w:rsidRPr="0037795A">
        <w:rPr>
          <w:rFonts w:asciiTheme="minorHAnsi" w:hAnsiTheme="minorHAnsi" w:hint="cs"/>
          <w:color w:val="FF0000"/>
          <w:sz w:val="28"/>
          <w:rtl/>
        </w:rPr>
        <w:t xml:space="preserve">این تصحیف دشوارتر از دو مثال قبل است؛ زیرا در آن دو مثال با توجه به </w:t>
      </w:r>
      <w:r w:rsidRPr="0037795A">
        <w:rPr>
          <w:rFonts w:asciiTheme="minorHAnsi" w:hAnsiTheme="minorHAnsi"/>
          <w:color w:val="FF0000"/>
          <w:sz w:val="28"/>
          <w:rtl/>
        </w:rPr>
        <w:t>فاصله‌</w:t>
      </w:r>
      <w:r w:rsidRPr="0037795A">
        <w:rPr>
          <w:rFonts w:asciiTheme="minorHAnsi" w:hAnsiTheme="minorHAnsi" w:hint="cs"/>
          <w:color w:val="FF0000"/>
          <w:sz w:val="28"/>
          <w:rtl/>
        </w:rPr>
        <w:t xml:space="preserve">ی زمانی تصحیف مشخص </w:t>
      </w:r>
      <w:r w:rsidRPr="0037795A">
        <w:rPr>
          <w:rFonts w:asciiTheme="minorHAnsi" w:hAnsiTheme="minorHAnsi"/>
          <w:color w:val="FF0000"/>
          <w:sz w:val="28"/>
          <w:rtl/>
        </w:rPr>
        <w:t>م</w:t>
      </w:r>
      <w:r w:rsidRPr="0037795A">
        <w:rPr>
          <w:rFonts w:asciiTheme="minorHAnsi" w:hAnsiTheme="minorHAnsi" w:hint="cs"/>
          <w:color w:val="FF0000"/>
          <w:sz w:val="28"/>
          <w:rtl/>
        </w:rPr>
        <w:t>ی‌</w:t>
      </w:r>
      <w:r w:rsidRPr="0037795A">
        <w:rPr>
          <w:rFonts w:asciiTheme="minorHAnsi" w:hAnsiTheme="minorHAnsi" w:hint="eastAsia"/>
          <w:color w:val="FF0000"/>
          <w:sz w:val="28"/>
          <w:rtl/>
        </w:rPr>
        <w:t>شد</w:t>
      </w:r>
      <w:r w:rsidRPr="0037795A">
        <w:rPr>
          <w:rFonts w:asciiTheme="minorHAnsi" w:hAnsiTheme="minorHAnsi" w:hint="cs"/>
          <w:color w:val="FF0000"/>
          <w:sz w:val="28"/>
          <w:rtl/>
        </w:rPr>
        <w:t xml:space="preserve"> اما در این سند که در است تصحیف رخ داده است، </w:t>
      </w:r>
      <w:r w:rsidRPr="0037795A">
        <w:rPr>
          <w:rFonts w:asciiTheme="minorHAnsi" w:hAnsiTheme="minorHAnsi"/>
          <w:color w:val="FF0000"/>
          <w:sz w:val="28"/>
          <w:rtl/>
        </w:rPr>
        <w:t>به دوا</w:t>
      </w:r>
      <w:r w:rsidRPr="0037795A">
        <w:rPr>
          <w:rFonts w:asciiTheme="minorHAnsi" w:hAnsiTheme="minorHAnsi" w:hint="cs"/>
          <w:color w:val="FF0000"/>
          <w:sz w:val="28"/>
          <w:rtl/>
        </w:rPr>
        <w:t xml:space="preserve"> تصحیف مشخص </w:t>
      </w:r>
      <w:r w:rsidRPr="0037795A">
        <w:rPr>
          <w:rFonts w:asciiTheme="minorHAnsi" w:hAnsiTheme="minorHAnsi"/>
          <w:color w:val="FF0000"/>
          <w:sz w:val="28"/>
          <w:rtl/>
        </w:rPr>
        <w:t>نم</w:t>
      </w:r>
      <w:r w:rsidRPr="0037795A">
        <w:rPr>
          <w:rFonts w:asciiTheme="minorHAnsi" w:hAnsiTheme="minorHAnsi" w:hint="cs"/>
          <w:color w:val="FF0000"/>
          <w:sz w:val="28"/>
          <w:rtl/>
        </w:rPr>
        <w:t>ی‌</w:t>
      </w:r>
      <w:r w:rsidRPr="0037795A">
        <w:rPr>
          <w:rFonts w:asciiTheme="minorHAnsi" w:hAnsiTheme="minorHAnsi" w:hint="eastAsia"/>
          <w:color w:val="FF0000"/>
          <w:sz w:val="28"/>
          <w:rtl/>
        </w:rPr>
        <w:t>شود</w:t>
      </w:r>
      <w:r w:rsidRPr="0037795A">
        <w:rPr>
          <w:rFonts w:asciiTheme="minorHAnsi" w:hAnsiTheme="minorHAnsi" w:hint="cs"/>
          <w:color w:val="FF0000"/>
          <w:sz w:val="28"/>
          <w:rtl/>
        </w:rPr>
        <w:t>. صفحه 22 عبارت معلوم نیست.</w:t>
      </w:r>
    </w:p>
    <w:p w:rsidR="00C84EF3" w:rsidRPr="00C84EF3" w:rsidRDefault="00C84EF3" w:rsidP="00C84EF3">
      <w:pPr>
        <w:rPr>
          <w:rFonts w:asciiTheme="minorHAnsi" w:hAnsiTheme="minorHAnsi"/>
          <w:color w:val="FF0000"/>
          <w:sz w:val="28"/>
          <w:rtl/>
        </w:rPr>
      </w:pPr>
    </w:p>
    <w:sectPr w:rsidR="00C84EF3" w:rsidRPr="00C84EF3" w:rsidSect="00406F67">
      <w:footnotePr>
        <w:numRestart w:val="eachPage"/>
      </w:footnotePr>
      <w:pgSz w:w="11906" w:h="16838"/>
      <w:pgMar w:top="567" w:right="567" w:bottom="567" w:left="567"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3364" w:rsidRDefault="000E3364" w:rsidP="007A1732">
      <w:r>
        <w:separator/>
      </w:r>
    </w:p>
  </w:endnote>
  <w:endnote w:type="continuationSeparator" w:id="0">
    <w:p w:rsidR="000E3364" w:rsidRDefault="000E3364" w:rsidP="007A1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akkal Majalla">
    <w:panose1 w:val="02000000000000000000"/>
    <w:charset w:val="00"/>
    <w:family w:val="auto"/>
    <w:pitch w:val="variable"/>
    <w:sig w:usb0="80002007" w:usb1="80000000" w:usb2="00000008" w:usb3="00000000" w:csb0="000000D3" w:csb1="00000000"/>
  </w:font>
  <w:font w:name="Traditional Arabic">
    <w:panose1 w:val="02020603050405020304"/>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3364" w:rsidRDefault="000E3364" w:rsidP="007A1732">
      <w:r>
        <w:separator/>
      </w:r>
    </w:p>
  </w:footnote>
  <w:footnote w:type="continuationSeparator" w:id="0">
    <w:p w:rsidR="000E3364" w:rsidRDefault="000E3364" w:rsidP="007A1732">
      <w:r>
        <w:continuationSeparator/>
      </w:r>
    </w:p>
  </w:footnote>
  <w:footnote w:id="1">
    <w:p w:rsidR="008A4457" w:rsidRDefault="008A4457" w:rsidP="00816DF6">
      <w:pPr>
        <w:pStyle w:val="FootnoteText"/>
        <w:jc w:val="both"/>
        <w:rPr>
          <w:rtl/>
        </w:rPr>
      </w:pPr>
      <w:r w:rsidRPr="007D2721">
        <w:footnoteRef/>
      </w:r>
      <w:r>
        <w:rPr>
          <w:rFonts w:hint="cs"/>
          <w:rtl/>
        </w:rPr>
        <w:t xml:space="preserve">- به همین خاطر ممکن است در جلسات درس مواردی توسط استاد مطرح شود که به نظر او مهم بوده است و شخص بعدها که </w:t>
      </w:r>
      <w:r>
        <w:rPr>
          <w:rtl/>
        </w:rPr>
        <w:t>اتخاذ</w:t>
      </w:r>
      <w:r>
        <w:rPr>
          <w:rFonts w:hint="cs"/>
          <w:rtl/>
        </w:rPr>
        <w:t xml:space="preserve"> مبنا </w:t>
      </w:r>
      <w:r>
        <w:rPr>
          <w:rtl/>
        </w:rPr>
        <w:t>م</w:t>
      </w:r>
      <w:r>
        <w:rPr>
          <w:rFonts w:hint="cs"/>
          <w:rtl/>
        </w:rPr>
        <w:t>ی‌</w:t>
      </w:r>
      <w:r>
        <w:rPr>
          <w:rFonts w:hint="eastAsia"/>
          <w:rtl/>
        </w:rPr>
        <w:t>کند</w:t>
      </w:r>
      <w:r>
        <w:rPr>
          <w:rFonts w:hint="cs"/>
          <w:rtl/>
        </w:rPr>
        <w:t xml:space="preserve">، آن موارد را </w:t>
      </w:r>
      <w:r>
        <w:rPr>
          <w:rtl/>
        </w:rPr>
        <w:t>غ</w:t>
      </w:r>
      <w:r>
        <w:rPr>
          <w:rFonts w:hint="cs"/>
          <w:rtl/>
        </w:rPr>
        <w:t>ی</w:t>
      </w:r>
      <w:r>
        <w:rPr>
          <w:rFonts w:hint="eastAsia"/>
          <w:rtl/>
        </w:rPr>
        <w:t>رضرور</w:t>
      </w:r>
      <w:r>
        <w:rPr>
          <w:rFonts w:hint="cs"/>
          <w:rtl/>
        </w:rPr>
        <w:t xml:space="preserve">ی </w:t>
      </w:r>
      <w:r>
        <w:rPr>
          <w:rtl/>
        </w:rPr>
        <w:t>م</w:t>
      </w:r>
      <w:r>
        <w:rPr>
          <w:rFonts w:hint="cs"/>
          <w:rtl/>
        </w:rPr>
        <w:t>ی‌</w:t>
      </w:r>
      <w:r>
        <w:rPr>
          <w:rFonts w:hint="eastAsia"/>
          <w:rtl/>
        </w:rPr>
        <w:t>ب</w:t>
      </w:r>
      <w:r>
        <w:rPr>
          <w:rFonts w:hint="cs"/>
          <w:rtl/>
        </w:rPr>
        <w:t>ی</w:t>
      </w:r>
      <w:r>
        <w:rPr>
          <w:rFonts w:hint="eastAsia"/>
          <w:rtl/>
        </w:rPr>
        <w:t>ند</w:t>
      </w:r>
      <w:r>
        <w:rPr>
          <w:rFonts w:hint="cs"/>
          <w:rtl/>
        </w:rPr>
        <w:t xml:space="preserve"> یا اینکه </w:t>
      </w:r>
      <w:r>
        <w:rPr>
          <w:rtl/>
        </w:rPr>
        <w:t>م</w:t>
      </w:r>
      <w:r>
        <w:rPr>
          <w:rFonts w:hint="cs"/>
          <w:rtl/>
        </w:rPr>
        <w:t>ی‌</w:t>
      </w:r>
      <w:r>
        <w:rPr>
          <w:rFonts w:hint="eastAsia"/>
          <w:rtl/>
        </w:rPr>
        <w:t>ب</w:t>
      </w:r>
      <w:r>
        <w:rPr>
          <w:rFonts w:hint="cs"/>
          <w:rtl/>
        </w:rPr>
        <w:t>ی</w:t>
      </w:r>
      <w:r>
        <w:rPr>
          <w:rFonts w:hint="eastAsia"/>
          <w:rtl/>
        </w:rPr>
        <w:t>ند</w:t>
      </w:r>
      <w:r>
        <w:rPr>
          <w:rFonts w:hint="cs"/>
          <w:rtl/>
        </w:rPr>
        <w:t xml:space="preserve"> اطلاعات ارائه شده کافی نبوده است.</w:t>
      </w:r>
    </w:p>
  </w:footnote>
  <w:footnote w:id="2">
    <w:p w:rsidR="008A4457" w:rsidRDefault="008A4457" w:rsidP="00816DF6">
      <w:pPr>
        <w:pStyle w:val="FootnoteText"/>
        <w:jc w:val="both"/>
        <w:rPr>
          <w:rtl/>
        </w:rPr>
      </w:pPr>
      <w:r w:rsidRPr="00E21BA3">
        <w:footnoteRef/>
      </w:r>
      <w:r>
        <w:rPr>
          <w:rFonts w:hint="cs"/>
          <w:rtl/>
        </w:rPr>
        <w:t xml:space="preserve">. اولین کسی که در علم رجال، کتاب نوشت، عبیدالله بن ابی رافع است که شیعه و از اصحاب </w:t>
      </w:r>
      <w:r>
        <w:rPr>
          <w:rtl/>
        </w:rPr>
        <w:t>ام</w:t>
      </w:r>
      <w:r>
        <w:rPr>
          <w:rFonts w:hint="cs"/>
          <w:rtl/>
        </w:rPr>
        <w:t>ی</w:t>
      </w:r>
      <w:r>
        <w:rPr>
          <w:rFonts w:hint="eastAsia"/>
          <w:rtl/>
        </w:rPr>
        <w:t>رالمؤمن</w:t>
      </w:r>
      <w:r>
        <w:rPr>
          <w:rFonts w:hint="cs"/>
          <w:rtl/>
        </w:rPr>
        <w:t>ی</w:t>
      </w:r>
      <w:r>
        <w:rPr>
          <w:rFonts w:hint="eastAsia"/>
          <w:rtl/>
        </w:rPr>
        <w:t>ن</w:t>
      </w:r>
      <w:r>
        <w:rPr>
          <w:rFonts w:hint="cs"/>
          <w:rtl/>
        </w:rPr>
        <w:t xml:space="preserve"> </w:t>
      </w:r>
      <w:r>
        <w:rPr>
          <w:rtl/>
        </w:rPr>
        <w:t>عل</w:t>
      </w:r>
      <w:r>
        <w:rPr>
          <w:rFonts w:hint="cs"/>
          <w:rtl/>
        </w:rPr>
        <w:t>ی</w:t>
      </w:r>
      <w:r>
        <w:rPr>
          <w:rFonts w:hint="eastAsia"/>
          <w:rtl/>
        </w:rPr>
        <w:t>ه‌السلام</w:t>
      </w:r>
      <w:r>
        <w:rPr>
          <w:rFonts w:hint="cs"/>
          <w:rtl/>
        </w:rPr>
        <w:t xml:space="preserve"> است اما تعداد کتب رجالی اهل سنت بیش از شیعه است. پس از لحاظ تاریخی شیعه مقدم بوده است اما از لحاظ تعداد نگارش کتب کمتری داشته است. علت این که وی این کتاب را نوشته این بوده که در زمان معاویه نسبت به حضرت </w:t>
      </w:r>
      <w:r>
        <w:rPr>
          <w:rtl/>
        </w:rPr>
        <w:t>عل</w:t>
      </w:r>
      <w:r>
        <w:rPr>
          <w:rFonts w:hint="cs"/>
          <w:rtl/>
        </w:rPr>
        <w:t>ی</w:t>
      </w:r>
      <w:r>
        <w:rPr>
          <w:rFonts w:hint="eastAsia"/>
          <w:rtl/>
        </w:rPr>
        <w:t>ه‌السلام</w:t>
      </w:r>
      <w:r>
        <w:rPr>
          <w:rFonts w:hint="cs"/>
          <w:rtl/>
        </w:rPr>
        <w:t xml:space="preserve"> جسارت </w:t>
      </w:r>
      <w:r>
        <w:rPr>
          <w:rtl/>
        </w:rPr>
        <w:t>م</w:t>
      </w:r>
      <w:r>
        <w:rPr>
          <w:rFonts w:hint="cs"/>
          <w:rtl/>
        </w:rPr>
        <w:t>ی‌</w:t>
      </w:r>
      <w:r>
        <w:rPr>
          <w:rFonts w:hint="eastAsia"/>
          <w:rtl/>
        </w:rPr>
        <w:t>شده</w:t>
      </w:r>
      <w:r>
        <w:rPr>
          <w:rFonts w:hint="cs"/>
          <w:rtl/>
        </w:rPr>
        <w:t xml:space="preserve"> است و علاوه بر آن مواردی به ایشان نسبت داده </w:t>
      </w:r>
      <w:r>
        <w:rPr>
          <w:rtl/>
        </w:rPr>
        <w:t>م</w:t>
      </w:r>
      <w:r>
        <w:rPr>
          <w:rFonts w:hint="cs"/>
          <w:rtl/>
        </w:rPr>
        <w:t>ی‌</w:t>
      </w:r>
      <w:r>
        <w:rPr>
          <w:rFonts w:hint="eastAsia"/>
          <w:rtl/>
        </w:rPr>
        <w:t>شد</w:t>
      </w:r>
      <w:r>
        <w:rPr>
          <w:rFonts w:hint="cs"/>
          <w:rtl/>
        </w:rPr>
        <w:t xml:space="preserve">؛ لذا وی تصمیم گرفت کتابی بنویسید و اطرافیان حضرت را معرفی کند تا مردم هرچه را به آن حضرت نسبت داده </w:t>
      </w:r>
      <w:r>
        <w:rPr>
          <w:rtl/>
        </w:rPr>
        <w:t>م</w:t>
      </w:r>
      <w:r>
        <w:rPr>
          <w:rFonts w:hint="cs"/>
          <w:rtl/>
        </w:rPr>
        <w:t>ی‌</w:t>
      </w:r>
      <w:r>
        <w:rPr>
          <w:rFonts w:hint="eastAsia"/>
          <w:rtl/>
        </w:rPr>
        <w:t>شود</w:t>
      </w:r>
      <w:r>
        <w:rPr>
          <w:rFonts w:hint="cs"/>
          <w:rtl/>
        </w:rPr>
        <w:t xml:space="preserve"> نپذیرند. این کتاب اکنون موجود نیست اما فضل بن شاذان و</w:t>
      </w:r>
      <w:r>
        <w:rPr>
          <w:rtl/>
        </w:rPr>
        <w:t xml:space="preserve"> </w:t>
      </w:r>
      <w:r>
        <w:rPr>
          <w:rFonts w:hint="cs"/>
          <w:rtl/>
        </w:rPr>
        <w:t xml:space="preserve">کشی آن را دیده و از آن نقل </w:t>
      </w:r>
      <w:r>
        <w:rPr>
          <w:rtl/>
        </w:rPr>
        <w:t>کرده‌اند</w:t>
      </w:r>
      <w:r>
        <w:rPr>
          <w:rFonts w:hint="cs"/>
          <w:rtl/>
        </w:rPr>
        <w:t>.</w:t>
      </w:r>
    </w:p>
  </w:footnote>
  <w:footnote w:id="3">
    <w:p w:rsidR="008A4457" w:rsidRDefault="008A4457" w:rsidP="00816DF6">
      <w:pPr>
        <w:pStyle w:val="FootnoteText"/>
        <w:jc w:val="both"/>
      </w:pPr>
      <w:r w:rsidRPr="007750E1">
        <w:footnoteRef/>
      </w:r>
      <w:r>
        <w:rPr>
          <w:rFonts w:hint="cs"/>
          <w:rtl/>
        </w:rPr>
        <w:t xml:space="preserve">- نبودن این فروعات در قرآن، طبق علم ما است و ممکن است معصوم به دلیل علم به </w:t>
      </w:r>
      <w:r>
        <w:rPr>
          <w:rtl/>
        </w:rPr>
        <w:t>تأو</w:t>
      </w:r>
      <w:r>
        <w:rPr>
          <w:rFonts w:hint="cs"/>
          <w:rtl/>
        </w:rPr>
        <w:t>ی</w:t>
      </w:r>
      <w:r>
        <w:rPr>
          <w:rFonts w:hint="eastAsia"/>
          <w:rtl/>
        </w:rPr>
        <w:t>لات</w:t>
      </w:r>
      <w:r>
        <w:rPr>
          <w:rFonts w:hint="cs"/>
          <w:rtl/>
        </w:rPr>
        <w:t xml:space="preserve"> و... فروعات بسیاری را از قرآن استخراج کند؛ اما ما باید طبق ضوابط فقه عمل کنیم و </w:t>
      </w:r>
      <w:r>
        <w:rPr>
          <w:rtl/>
        </w:rPr>
        <w:t>نم</w:t>
      </w:r>
      <w:r>
        <w:rPr>
          <w:rFonts w:hint="cs"/>
          <w:rtl/>
        </w:rPr>
        <w:t>ی‌</w:t>
      </w:r>
      <w:r>
        <w:rPr>
          <w:rFonts w:hint="eastAsia"/>
          <w:rtl/>
        </w:rPr>
        <w:t>توان</w:t>
      </w:r>
      <w:r>
        <w:rPr>
          <w:rFonts w:hint="cs"/>
          <w:rtl/>
        </w:rPr>
        <w:t>ی</w:t>
      </w:r>
      <w:r>
        <w:rPr>
          <w:rFonts w:hint="eastAsia"/>
          <w:rtl/>
        </w:rPr>
        <w:t>م</w:t>
      </w:r>
      <w:r>
        <w:rPr>
          <w:rFonts w:hint="cs"/>
          <w:rtl/>
        </w:rPr>
        <w:t xml:space="preserve"> چنین فروعاتی را از قرآن استنتاج کنیم.</w:t>
      </w:r>
    </w:p>
  </w:footnote>
  <w:footnote w:id="4">
    <w:p w:rsidR="008A4457" w:rsidRDefault="008A4457" w:rsidP="00816DF6">
      <w:pPr>
        <w:pStyle w:val="FootnoteText"/>
        <w:jc w:val="both"/>
        <w:rPr>
          <w:rtl/>
        </w:rPr>
      </w:pPr>
      <w:r w:rsidRPr="0012098A">
        <w:footnoteRef/>
      </w:r>
      <w:r>
        <w:rPr>
          <w:rFonts w:hint="cs"/>
          <w:rtl/>
        </w:rPr>
        <w:t>- صدور از جهت غیر راویان مانند نحوه برخورد فقها با روایت و اعراض یا عمل آنها، قرائنی که در کنار روایت وجود دارد مانند نقل آن در کتب معتبره و... که در بحث صدور نقش دارند و از جهت راویان نیستند.</w:t>
      </w:r>
    </w:p>
  </w:footnote>
  <w:footnote w:id="5">
    <w:p w:rsidR="008A4457" w:rsidRDefault="008A4457" w:rsidP="00816DF6">
      <w:pPr>
        <w:pStyle w:val="FootnoteText"/>
        <w:jc w:val="both"/>
      </w:pPr>
      <w:r w:rsidRPr="00594443">
        <w:footnoteRef/>
      </w:r>
      <w:r>
        <w:rPr>
          <w:rFonts w:hint="cs"/>
          <w:rtl/>
        </w:rPr>
        <w:t xml:space="preserve">. مانند اینکه برای دانستن مهارت یک شخص در نقاشی، از او خواسته </w:t>
      </w:r>
      <w:r>
        <w:rPr>
          <w:rtl/>
        </w:rPr>
        <w:t>م</w:t>
      </w:r>
      <w:r>
        <w:rPr>
          <w:rFonts w:hint="cs"/>
          <w:rtl/>
        </w:rPr>
        <w:t>ی‌</w:t>
      </w:r>
      <w:r>
        <w:rPr>
          <w:rFonts w:hint="eastAsia"/>
          <w:rtl/>
        </w:rPr>
        <w:t>شود</w:t>
      </w:r>
      <w:r>
        <w:rPr>
          <w:rFonts w:hint="cs"/>
          <w:rtl/>
        </w:rPr>
        <w:t xml:space="preserve"> که نقاشی خود را ارائه کند و تا زمانی که شخص نتواند به خوبی نقاشی بکشد، مدرک وی </w:t>
      </w:r>
      <w:r>
        <w:rPr>
          <w:rtl/>
        </w:rPr>
        <w:t>نشان‌دهنده‌</w:t>
      </w:r>
      <w:r>
        <w:rPr>
          <w:rFonts w:hint="cs"/>
          <w:rtl/>
        </w:rPr>
        <w:t>ی مهارت او نخواهد بود.</w:t>
      </w:r>
    </w:p>
  </w:footnote>
  <w:footnote w:id="6">
    <w:p w:rsidR="008A4457" w:rsidRDefault="008A4457" w:rsidP="00816DF6">
      <w:pPr>
        <w:pStyle w:val="FootnoteText"/>
        <w:jc w:val="both"/>
        <w:rPr>
          <w:rtl/>
        </w:rPr>
      </w:pPr>
      <w:r w:rsidRPr="00C36D5B">
        <w:footnoteRef/>
      </w:r>
      <w:r>
        <w:rPr>
          <w:rFonts w:hint="cs"/>
          <w:rtl/>
        </w:rPr>
        <w:t xml:space="preserve">. </w:t>
      </w:r>
      <w:r>
        <w:rPr>
          <w:rtl/>
        </w:rPr>
        <w:t>همان‌طور</w:t>
      </w:r>
      <w:r>
        <w:rPr>
          <w:rFonts w:hint="cs"/>
          <w:rtl/>
        </w:rPr>
        <w:t xml:space="preserve"> که امروزه در نوشتن مقاله، چارچوب </w:t>
      </w:r>
      <w:r>
        <w:rPr>
          <w:rtl/>
        </w:rPr>
        <w:t>ب</w:t>
      </w:r>
      <w:r>
        <w:rPr>
          <w:rFonts w:hint="cs"/>
          <w:rtl/>
        </w:rPr>
        <w:t>ی</w:t>
      </w:r>
      <w:r>
        <w:rPr>
          <w:rFonts w:hint="eastAsia"/>
          <w:rtl/>
        </w:rPr>
        <w:t>ن‌الملل</w:t>
      </w:r>
      <w:r>
        <w:rPr>
          <w:rFonts w:hint="cs"/>
          <w:rtl/>
        </w:rPr>
        <w:t xml:space="preserve">ی رعایت </w:t>
      </w:r>
      <w:r>
        <w:rPr>
          <w:rtl/>
        </w:rPr>
        <w:t>م</w:t>
      </w:r>
      <w:r>
        <w:rPr>
          <w:rFonts w:hint="cs"/>
          <w:rtl/>
        </w:rPr>
        <w:t>ی‌</w:t>
      </w:r>
      <w:r>
        <w:rPr>
          <w:rFonts w:hint="eastAsia"/>
          <w:rtl/>
        </w:rPr>
        <w:t>شود</w:t>
      </w:r>
      <w:r>
        <w:rPr>
          <w:rFonts w:hint="cs"/>
          <w:rtl/>
        </w:rPr>
        <w:t xml:space="preserve"> اما محتوا از خود شخص است.</w:t>
      </w:r>
    </w:p>
  </w:footnote>
  <w:footnote w:id="7">
    <w:p w:rsidR="008A4457" w:rsidRDefault="008A4457" w:rsidP="006238E1">
      <w:pPr>
        <w:pStyle w:val="FootnoteText"/>
        <w:jc w:val="both"/>
      </w:pPr>
      <w:r w:rsidRPr="006238E1">
        <w:footnoteRef/>
      </w:r>
      <w:r>
        <w:rPr>
          <w:rFonts w:hint="cs"/>
          <w:rtl/>
        </w:rPr>
        <w:t xml:space="preserve">. انضمام قرائن </w:t>
      </w:r>
      <w:r w:rsidRPr="006238E1">
        <w:rPr>
          <w:rtl/>
        </w:rPr>
        <w:t>در اصول دو گونه معنا شده است: الف) انضمام قرائن اطم</w:t>
      </w:r>
      <w:r w:rsidRPr="006238E1">
        <w:rPr>
          <w:rFonts w:hint="cs"/>
          <w:rtl/>
        </w:rPr>
        <w:t>ی</w:t>
      </w:r>
      <w:r w:rsidRPr="006238E1">
        <w:rPr>
          <w:rFonts w:hint="eastAsia"/>
          <w:rtl/>
        </w:rPr>
        <w:t>نان</w:t>
      </w:r>
      <w:r w:rsidRPr="006238E1">
        <w:rPr>
          <w:rtl/>
        </w:rPr>
        <w:t xml:space="preserve"> آور حجت است؛ و ب) تراکم ظنون حت</w:t>
      </w:r>
      <w:r w:rsidRPr="006238E1">
        <w:rPr>
          <w:rFonts w:hint="cs"/>
          <w:rtl/>
        </w:rPr>
        <w:t>ی</w:t>
      </w:r>
      <w:r w:rsidRPr="006238E1">
        <w:rPr>
          <w:rtl/>
        </w:rPr>
        <w:t xml:space="preserve"> اگر به اطم</w:t>
      </w:r>
      <w:r w:rsidRPr="006238E1">
        <w:rPr>
          <w:rFonts w:hint="cs"/>
          <w:rtl/>
        </w:rPr>
        <w:t>ی</w:t>
      </w:r>
      <w:r w:rsidRPr="006238E1">
        <w:rPr>
          <w:rFonts w:hint="eastAsia"/>
          <w:rtl/>
        </w:rPr>
        <w:t>نان</w:t>
      </w:r>
      <w:r w:rsidRPr="006238E1">
        <w:rPr>
          <w:rtl/>
        </w:rPr>
        <w:t xml:space="preserve"> نرسد حجت است (علما</w:t>
      </w:r>
      <w:r w:rsidRPr="006238E1">
        <w:rPr>
          <w:rFonts w:hint="cs"/>
          <w:rtl/>
        </w:rPr>
        <w:t>یی</w:t>
      </w:r>
      <w:r w:rsidRPr="006238E1">
        <w:rPr>
          <w:rtl/>
        </w:rPr>
        <w:t xml:space="preserve"> که قائل به انسداد صغ</w:t>
      </w:r>
      <w:r w:rsidRPr="006238E1">
        <w:rPr>
          <w:rFonts w:hint="cs"/>
          <w:rtl/>
        </w:rPr>
        <w:t>ی</w:t>
      </w:r>
      <w:r w:rsidRPr="006238E1">
        <w:rPr>
          <w:rFonts w:hint="eastAsia"/>
          <w:rtl/>
        </w:rPr>
        <w:t>ر</w:t>
      </w:r>
      <w:r w:rsidRPr="006238E1">
        <w:rPr>
          <w:rtl/>
        </w:rPr>
        <w:t xml:space="preserve"> </w:t>
      </w:r>
      <w:r>
        <w:rPr>
          <w:rtl/>
        </w:rPr>
        <w:t>شده‌اند</w:t>
      </w:r>
      <w:r w:rsidRPr="006238E1">
        <w:rPr>
          <w:rtl/>
        </w:rPr>
        <w:t xml:space="preserve">). </w:t>
      </w:r>
      <w:r w:rsidRPr="006238E1">
        <w:rPr>
          <w:rFonts w:hint="cs"/>
          <w:rtl/>
        </w:rPr>
        <w:t>اگر</w:t>
      </w:r>
      <w:r w:rsidRPr="006238E1">
        <w:rPr>
          <w:rtl/>
        </w:rPr>
        <w:t xml:space="preserve"> </w:t>
      </w:r>
      <w:r w:rsidRPr="006238E1">
        <w:rPr>
          <w:rFonts w:hint="cs"/>
          <w:rtl/>
        </w:rPr>
        <w:t>هم</w:t>
      </w:r>
      <w:r w:rsidRPr="006238E1">
        <w:rPr>
          <w:rtl/>
        </w:rPr>
        <w:t xml:space="preserve"> </w:t>
      </w:r>
      <w:r w:rsidRPr="006238E1">
        <w:rPr>
          <w:rFonts w:hint="cs"/>
          <w:rtl/>
        </w:rPr>
        <w:t>کسی</w:t>
      </w:r>
      <w:r w:rsidRPr="006238E1">
        <w:rPr>
          <w:rtl/>
        </w:rPr>
        <w:t xml:space="preserve"> قائل به انسداد کب</w:t>
      </w:r>
      <w:r w:rsidRPr="006238E1">
        <w:rPr>
          <w:rFonts w:hint="cs"/>
          <w:rtl/>
        </w:rPr>
        <w:t>ی</w:t>
      </w:r>
      <w:r w:rsidRPr="006238E1">
        <w:rPr>
          <w:rFonts w:hint="eastAsia"/>
          <w:rtl/>
        </w:rPr>
        <w:t>ر</w:t>
      </w:r>
      <w:r w:rsidRPr="006238E1">
        <w:rPr>
          <w:rtl/>
        </w:rPr>
        <w:t xml:space="preserve"> باشد به دنبال قرائن</w:t>
      </w:r>
      <w:r w:rsidRPr="006238E1">
        <w:rPr>
          <w:rFonts w:hint="cs"/>
          <w:rtl/>
        </w:rPr>
        <w:t>ی</w:t>
      </w:r>
      <w:r w:rsidRPr="006238E1">
        <w:rPr>
          <w:rtl/>
        </w:rPr>
        <w:t xml:space="preserve"> </w:t>
      </w:r>
      <w:r>
        <w:rPr>
          <w:rtl/>
        </w:rPr>
        <w:t>م</w:t>
      </w:r>
      <w:r>
        <w:rPr>
          <w:rFonts w:hint="cs"/>
          <w:rtl/>
        </w:rPr>
        <w:t>ی‌</w:t>
      </w:r>
      <w:r>
        <w:rPr>
          <w:rFonts w:hint="eastAsia"/>
          <w:rtl/>
        </w:rPr>
        <w:t>رود</w:t>
      </w:r>
      <w:r w:rsidRPr="006238E1">
        <w:rPr>
          <w:rtl/>
        </w:rPr>
        <w:t xml:space="preserve"> که ظن مطلق را </w:t>
      </w:r>
      <w:r>
        <w:rPr>
          <w:rtl/>
        </w:rPr>
        <w:t>م</w:t>
      </w:r>
      <w:r>
        <w:rPr>
          <w:rFonts w:hint="cs"/>
          <w:rtl/>
        </w:rPr>
        <w:t>ی‌</w:t>
      </w:r>
      <w:r>
        <w:rPr>
          <w:rFonts w:hint="eastAsia"/>
          <w:rtl/>
        </w:rPr>
        <w:t>رسانند</w:t>
      </w:r>
      <w:r w:rsidRPr="006238E1">
        <w:rPr>
          <w:rtl/>
        </w:rPr>
        <w:t>.</w:t>
      </w:r>
    </w:p>
  </w:footnote>
  <w:footnote w:id="8">
    <w:p w:rsidR="008A4457" w:rsidRDefault="008A4457" w:rsidP="00E022F3">
      <w:pPr>
        <w:pStyle w:val="FootnoteText"/>
        <w:jc w:val="both"/>
      </w:pPr>
      <w:r w:rsidRPr="00396416">
        <w:footnoteRef/>
      </w:r>
      <w:r>
        <w:rPr>
          <w:rFonts w:hint="cs"/>
          <w:rtl/>
        </w:rPr>
        <w:t xml:space="preserve">. </w:t>
      </w:r>
      <w:r>
        <w:rPr>
          <w:rtl/>
        </w:rPr>
        <w:t>مهم‌تر</w:t>
      </w:r>
      <w:r>
        <w:rPr>
          <w:rFonts w:hint="cs"/>
          <w:rtl/>
        </w:rPr>
        <w:t>ی</w:t>
      </w:r>
      <w:r>
        <w:rPr>
          <w:rFonts w:hint="eastAsia"/>
          <w:rtl/>
        </w:rPr>
        <w:t>ن</w:t>
      </w:r>
      <w:r>
        <w:rPr>
          <w:rFonts w:hint="cs"/>
          <w:rtl/>
        </w:rPr>
        <w:t xml:space="preserve"> مسئله در این زمینه برخورد با مقبوله «عمر بن حنظله» در سؤال اول است. اگر این روایت کنار گذاشته شود، تنها </w:t>
      </w:r>
      <w:r>
        <w:rPr>
          <w:rtl/>
        </w:rPr>
        <w:t>مرفوعه‌</w:t>
      </w:r>
      <w:r>
        <w:rPr>
          <w:rFonts w:hint="cs"/>
          <w:rtl/>
        </w:rPr>
        <w:t xml:space="preserve">ی «زراره» برای مرجحات صفاتی باقی </w:t>
      </w:r>
      <w:r>
        <w:rPr>
          <w:rtl/>
        </w:rPr>
        <w:t>م</w:t>
      </w:r>
      <w:r>
        <w:rPr>
          <w:rFonts w:hint="cs"/>
          <w:rtl/>
        </w:rPr>
        <w:t>ی‌</w:t>
      </w:r>
      <w:r>
        <w:rPr>
          <w:rFonts w:hint="eastAsia"/>
          <w:rtl/>
        </w:rPr>
        <w:t>ماند</w:t>
      </w:r>
      <w:r>
        <w:rPr>
          <w:rFonts w:hint="cs"/>
          <w:rtl/>
        </w:rPr>
        <w:t xml:space="preserve"> که آن نیز به دلیل ضعف سند قابل تمسک نیست و درنتیجه روایتی نیست که مرجحات صفاتی را ثابت کند؛ اما اگر سند مقبوله پذیرفته شود و </w:t>
      </w:r>
      <w:r>
        <w:rPr>
          <w:rtl/>
        </w:rPr>
        <w:t>ا</w:t>
      </w:r>
      <w:r>
        <w:rPr>
          <w:rFonts w:hint="cs"/>
          <w:rtl/>
        </w:rPr>
        <w:t>ی</w:t>
      </w:r>
      <w:r>
        <w:rPr>
          <w:rFonts w:hint="eastAsia"/>
          <w:rtl/>
        </w:rPr>
        <w:t>ن‌گونه</w:t>
      </w:r>
      <w:r>
        <w:rPr>
          <w:rFonts w:hint="cs"/>
          <w:rtl/>
        </w:rPr>
        <w:t xml:space="preserve"> معنا شود که کل مقبوله یک سیاق دارد، مرجحات صفاتی </w:t>
      </w:r>
      <w:r>
        <w:rPr>
          <w:rtl/>
        </w:rPr>
        <w:t>به‌طور</w:t>
      </w:r>
      <w:r>
        <w:rPr>
          <w:rFonts w:hint="cs"/>
          <w:rtl/>
        </w:rPr>
        <w:t xml:space="preserve"> مطلق معتبر خواهند شد و اگر مقبوله دارای </w:t>
      </w:r>
      <w:r>
        <w:rPr>
          <w:rtl/>
        </w:rPr>
        <w:t>س</w:t>
      </w:r>
      <w:r>
        <w:rPr>
          <w:rFonts w:hint="cs"/>
          <w:rtl/>
        </w:rPr>
        <w:t>ی</w:t>
      </w:r>
      <w:r>
        <w:rPr>
          <w:rFonts w:hint="eastAsia"/>
          <w:rtl/>
        </w:rPr>
        <w:t>اق‌ها</w:t>
      </w:r>
      <w:r>
        <w:rPr>
          <w:rFonts w:hint="cs"/>
          <w:rtl/>
        </w:rPr>
        <w:t xml:space="preserve">ی مختلف دانسته شد، مرجحات صفاتی </w:t>
      </w:r>
      <w:r>
        <w:rPr>
          <w:rtl/>
        </w:rPr>
        <w:t>ف</w:t>
      </w:r>
      <w:r>
        <w:rPr>
          <w:rFonts w:hint="cs"/>
          <w:rtl/>
        </w:rPr>
        <w:t>ی‌</w:t>
      </w:r>
      <w:r>
        <w:rPr>
          <w:rFonts w:hint="eastAsia"/>
          <w:rtl/>
        </w:rPr>
        <w:t>الجمله</w:t>
      </w:r>
      <w:r>
        <w:rPr>
          <w:rFonts w:hint="cs"/>
          <w:rtl/>
        </w:rPr>
        <w:t xml:space="preserve"> کارکرد خواهند داشت.</w:t>
      </w:r>
    </w:p>
  </w:footnote>
  <w:footnote w:id="9">
    <w:p w:rsidR="008A4457" w:rsidRDefault="008A4457" w:rsidP="001D2B54">
      <w:pPr>
        <w:pStyle w:val="FootnoteText"/>
        <w:rPr>
          <w:rtl/>
        </w:rPr>
      </w:pPr>
      <w:r w:rsidRPr="001D2B54">
        <w:footnoteRef/>
      </w:r>
      <w:r>
        <w:rPr>
          <w:rFonts w:hint="cs"/>
          <w:rtl/>
        </w:rPr>
        <w:t xml:space="preserve">- </w:t>
      </w:r>
      <w:r w:rsidRPr="001D2B54">
        <w:rPr>
          <w:rFonts w:hint="cs"/>
          <w:rtl/>
        </w:rPr>
        <w:t xml:space="preserve">رجال </w:t>
      </w:r>
      <w:r>
        <w:rPr>
          <w:rtl/>
        </w:rPr>
        <w:t>الکش</w:t>
      </w:r>
      <w:r>
        <w:rPr>
          <w:rFonts w:hint="cs"/>
          <w:rtl/>
        </w:rPr>
        <w:t>ی</w:t>
      </w:r>
      <w:r w:rsidRPr="001D2B54">
        <w:rPr>
          <w:rFonts w:hint="cs"/>
          <w:rtl/>
        </w:rPr>
        <w:t xml:space="preserve"> - </w:t>
      </w:r>
      <w:r>
        <w:rPr>
          <w:rtl/>
        </w:rPr>
        <w:t>إخت</w:t>
      </w:r>
      <w:r>
        <w:rPr>
          <w:rFonts w:hint="cs"/>
          <w:rtl/>
        </w:rPr>
        <w:t>ی</w:t>
      </w:r>
      <w:r>
        <w:rPr>
          <w:rFonts w:hint="eastAsia"/>
          <w:rtl/>
        </w:rPr>
        <w:t>ار</w:t>
      </w:r>
      <w:r w:rsidRPr="001D2B54">
        <w:rPr>
          <w:rFonts w:hint="cs"/>
          <w:rtl/>
        </w:rPr>
        <w:t xml:space="preserve"> معرفة الرجال، النص، ص: 224</w:t>
      </w:r>
      <w:r>
        <w:rPr>
          <w:rFonts w:hint="cs"/>
          <w:rtl/>
        </w:rPr>
        <w:t>.</w:t>
      </w:r>
    </w:p>
  </w:footnote>
  <w:footnote w:id="10">
    <w:p w:rsidR="008A4457" w:rsidRDefault="008A4457" w:rsidP="00B81A0D">
      <w:pPr>
        <w:pStyle w:val="FootnoteText"/>
      </w:pPr>
      <w:r w:rsidRPr="00B81A0D">
        <w:footnoteRef/>
      </w:r>
      <w:r>
        <w:rPr>
          <w:rFonts w:hint="cs"/>
          <w:rtl/>
        </w:rPr>
        <w:t xml:space="preserve">. </w:t>
      </w:r>
      <w:r w:rsidRPr="00B81A0D">
        <w:rPr>
          <w:rFonts w:hint="cs"/>
          <w:rtl/>
        </w:rPr>
        <w:t>الکافی</w:t>
      </w:r>
      <w:r w:rsidRPr="00B81A0D">
        <w:rPr>
          <w:rtl/>
        </w:rPr>
        <w:t xml:space="preserve"> (ط - الإسلامیة)، </w:t>
      </w:r>
      <w:r>
        <w:rPr>
          <w:rtl/>
        </w:rPr>
        <w:t>ج 1</w:t>
      </w:r>
      <w:r w:rsidRPr="00B81A0D">
        <w:rPr>
          <w:rtl/>
        </w:rPr>
        <w:t>، ص: 8</w:t>
      </w:r>
      <w:r>
        <w:rPr>
          <w:rFonts w:hint="cs"/>
          <w:rtl/>
        </w:rPr>
        <w:t>.</w:t>
      </w:r>
    </w:p>
  </w:footnote>
  <w:footnote w:id="11">
    <w:p w:rsidR="008A4457" w:rsidRDefault="008A4457" w:rsidP="007C095F">
      <w:pPr>
        <w:pStyle w:val="FootnoteText"/>
        <w:jc w:val="both"/>
      </w:pPr>
      <w:r w:rsidRPr="007750E1">
        <w:footnoteRef/>
      </w:r>
      <w:r>
        <w:rPr>
          <w:rFonts w:hint="cs"/>
          <w:rtl/>
        </w:rPr>
        <w:t>- چاپ مرکز جهانی علوم اسلامی</w:t>
      </w:r>
    </w:p>
  </w:footnote>
  <w:footnote w:id="12">
    <w:p w:rsidR="008A4457" w:rsidRDefault="008A4457" w:rsidP="00617DFD">
      <w:pPr>
        <w:pStyle w:val="FootnoteText"/>
        <w:rPr>
          <w:rtl/>
        </w:rPr>
      </w:pPr>
      <w:r w:rsidRPr="00DB158F">
        <w:footnoteRef/>
      </w:r>
      <w:r w:rsidRPr="00C11861">
        <w:rPr>
          <w:rFonts w:hint="cs"/>
          <w:rtl/>
        </w:rPr>
        <w:t>_</w:t>
      </w:r>
      <w:r>
        <w:rPr>
          <w:rFonts w:hint="cs"/>
          <w:rtl/>
        </w:rPr>
        <w:t xml:space="preserve"> استفاده از ضمیر در اسناد، از </w:t>
      </w:r>
      <w:r>
        <w:rPr>
          <w:rtl/>
        </w:rPr>
        <w:t>راه‌کارها</w:t>
      </w:r>
      <w:r>
        <w:rPr>
          <w:rFonts w:hint="cs"/>
          <w:rtl/>
        </w:rPr>
        <w:t xml:space="preserve">یی بوده که </w:t>
      </w:r>
      <w:r>
        <w:rPr>
          <w:rtl/>
        </w:rPr>
        <w:t>به‌منظور</w:t>
      </w:r>
      <w:r>
        <w:rPr>
          <w:rFonts w:hint="cs"/>
          <w:rtl/>
        </w:rPr>
        <w:t xml:space="preserve"> کم شدن حجم کتاب و </w:t>
      </w:r>
      <w:r>
        <w:rPr>
          <w:rtl/>
        </w:rPr>
        <w:t>استفاده‌</w:t>
      </w:r>
      <w:r>
        <w:rPr>
          <w:rFonts w:hint="cs"/>
          <w:rtl/>
        </w:rPr>
        <w:t xml:space="preserve">ی کمتر از کاغذ انجام </w:t>
      </w:r>
      <w:r>
        <w:rPr>
          <w:rtl/>
        </w:rPr>
        <w:t>م</w:t>
      </w:r>
      <w:r>
        <w:rPr>
          <w:rFonts w:hint="cs"/>
          <w:rtl/>
        </w:rPr>
        <w:t>ی‌</w:t>
      </w:r>
      <w:r>
        <w:rPr>
          <w:rFonts w:hint="eastAsia"/>
          <w:rtl/>
        </w:rPr>
        <w:t>شده</w:t>
      </w:r>
      <w:r>
        <w:rPr>
          <w:rFonts w:hint="cs"/>
          <w:rtl/>
        </w:rPr>
        <w:t xml:space="preserve"> است.</w:t>
      </w:r>
    </w:p>
  </w:footnote>
  <w:footnote w:id="13">
    <w:p w:rsidR="008A4457" w:rsidRDefault="008A4457" w:rsidP="00617DFD">
      <w:pPr>
        <w:pStyle w:val="FootnoteText"/>
        <w:rPr>
          <w:rtl/>
        </w:rPr>
      </w:pPr>
      <w:r w:rsidRPr="00C11861">
        <w:footnoteRef/>
      </w:r>
      <w:r>
        <w:rPr>
          <w:rFonts w:hint="cs"/>
          <w:rtl/>
        </w:rPr>
        <w:t xml:space="preserve">- </w:t>
      </w:r>
      <w:r w:rsidRPr="00617DFD">
        <w:rPr>
          <w:rtl/>
        </w:rPr>
        <w:t xml:space="preserve">الکافی (ط - الإسلامیة)، </w:t>
      </w:r>
      <w:r>
        <w:rPr>
          <w:rtl/>
        </w:rPr>
        <w:t>ج 2</w:t>
      </w:r>
      <w:r w:rsidRPr="00617DFD">
        <w:rPr>
          <w:rtl/>
        </w:rPr>
        <w:t>، ص: 405</w:t>
      </w:r>
      <w:r w:rsidRPr="00617DFD">
        <w:rPr>
          <w:rFonts w:hint="cs"/>
          <w:rtl/>
        </w:rPr>
        <w:t>.</w:t>
      </w:r>
    </w:p>
  </w:footnote>
  <w:footnote w:id="14">
    <w:p w:rsidR="008A4457" w:rsidRDefault="008A4457" w:rsidP="00454207">
      <w:pPr>
        <w:pStyle w:val="FootnoteText"/>
      </w:pPr>
      <w:r w:rsidRPr="00C11861">
        <w:footnoteRef/>
      </w:r>
      <w:r>
        <w:rPr>
          <w:rFonts w:hint="cs"/>
          <w:rtl/>
        </w:rPr>
        <w:t>-</w:t>
      </w:r>
      <w:r w:rsidRPr="00454207">
        <w:rPr>
          <w:rFonts w:hint="cs"/>
          <w:rtl/>
        </w:rPr>
        <w:t xml:space="preserve"> </w:t>
      </w:r>
      <w:r w:rsidRPr="00454207">
        <w:rPr>
          <w:rtl/>
        </w:rPr>
        <w:t xml:space="preserve">الکافی (ط - الإسلامیة)، </w:t>
      </w:r>
      <w:r>
        <w:rPr>
          <w:rtl/>
        </w:rPr>
        <w:t>ج 2</w:t>
      </w:r>
      <w:r w:rsidRPr="00454207">
        <w:rPr>
          <w:rtl/>
        </w:rPr>
        <w:t>، ص: 40</w:t>
      </w:r>
      <w:r w:rsidRPr="00454207">
        <w:rPr>
          <w:rFonts w:hint="cs"/>
          <w:rtl/>
        </w:rPr>
        <w:t>4</w:t>
      </w:r>
      <w:r>
        <w:rPr>
          <w:rFonts w:hint="cs"/>
          <w:rtl/>
        </w:rPr>
        <w:t>.</w:t>
      </w:r>
    </w:p>
  </w:footnote>
  <w:footnote w:id="15">
    <w:p w:rsidR="008A4457" w:rsidRDefault="008A4457" w:rsidP="00454207">
      <w:pPr>
        <w:pStyle w:val="FootnoteText"/>
      </w:pPr>
      <w:r w:rsidRPr="00C11861">
        <w:footnoteRef/>
      </w:r>
      <w:r>
        <w:rPr>
          <w:rFonts w:hint="cs"/>
          <w:rtl/>
        </w:rPr>
        <w:t xml:space="preserve">- </w:t>
      </w:r>
      <w:r w:rsidRPr="00454207">
        <w:rPr>
          <w:rtl/>
        </w:rPr>
        <w:t xml:space="preserve">الکافی (ط - الإسلامیة)، </w:t>
      </w:r>
      <w:r>
        <w:rPr>
          <w:rtl/>
        </w:rPr>
        <w:t>ج 4</w:t>
      </w:r>
      <w:r w:rsidRPr="00454207">
        <w:rPr>
          <w:rtl/>
        </w:rPr>
        <w:t>، ص: 277</w:t>
      </w:r>
      <w:r>
        <w:rPr>
          <w:rFonts w:hint="cs"/>
          <w:rtl/>
        </w:rPr>
        <w:t>.</w:t>
      </w:r>
    </w:p>
  </w:footnote>
  <w:footnote w:id="16">
    <w:p w:rsidR="008A4457" w:rsidRDefault="008A4457" w:rsidP="00C11861">
      <w:pPr>
        <w:pStyle w:val="FootnoteText"/>
      </w:pPr>
      <w:r w:rsidRPr="00C11861">
        <w:footnoteRef/>
      </w:r>
      <w:r>
        <w:rPr>
          <w:rFonts w:hint="cs"/>
          <w:rtl/>
        </w:rPr>
        <w:t xml:space="preserve">- </w:t>
      </w:r>
      <w:r w:rsidRPr="00C11861">
        <w:rPr>
          <w:rtl/>
        </w:rPr>
        <w:t xml:space="preserve">الکافی (ط - الإسلامیة)، </w:t>
      </w:r>
      <w:r>
        <w:rPr>
          <w:rtl/>
        </w:rPr>
        <w:t>ج 4</w:t>
      </w:r>
      <w:r w:rsidRPr="00C11861">
        <w:rPr>
          <w:rtl/>
        </w:rPr>
        <w:t>، ص: 277</w:t>
      </w:r>
      <w:r>
        <w:rPr>
          <w:rFonts w:hint="cs"/>
          <w:rtl/>
        </w:rPr>
        <w:t>.</w:t>
      </w:r>
    </w:p>
  </w:footnote>
  <w:footnote w:id="17">
    <w:p w:rsidR="008A4457" w:rsidRDefault="008A4457" w:rsidP="00C11861">
      <w:pPr>
        <w:pStyle w:val="FootnoteText"/>
        <w:rPr>
          <w:rtl/>
        </w:rPr>
      </w:pPr>
      <w:r w:rsidRPr="0053452E">
        <w:footnoteRef/>
      </w:r>
      <w:r>
        <w:rPr>
          <w:rFonts w:hint="cs"/>
          <w:rtl/>
        </w:rPr>
        <w:t xml:space="preserve">- </w:t>
      </w:r>
      <w:r w:rsidRPr="00C11861">
        <w:rPr>
          <w:rtl/>
        </w:rPr>
        <w:t xml:space="preserve">الکافی (ط - الإسلامیة)، </w:t>
      </w:r>
      <w:r>
        <w:rPr>
          <w:rtl/>
        </w:rPr>
        <w:t>ج 2</w:t>
      </w:r>
      <w:r w:rsidRPr="00C11861">
        <w:rPr>
          <w:rtl/>
        </w:rPr>
        <w:t>، ص: 1</w:t>
      </w:r>
      <w:r w:rsidRPr="00C11861">
        <w:rPr>
          <w:rFonts w:hint="cs"/>
          <w:rtl/>
        </w:rPr>
        <w:t>69</w:t>
      </w:r>
      <w:r>
        <w:rPr>
          <w:rFonts w:hint="cs"/>
          <w:rtl/>
        </w:rPr>
        <w:t>.</w:t>
      </w:r>
    </w:p>
  </w:footnote>
  <w:footnote w:id="18">
    <w:p w:rsidR="008A4457" w:rsidRDefault="008A4457" w:rsidP="000C2FA3">
      <w:pPr>
        <w:pStyle w:val="FootnoteText"/>
      </w:pPr>
      <w:r w:rsidRPr="0053452E">
        <w:footnoteRef/>
      </w:r>
      <w:r>
        <w:rPr>
          <w:rFonts w:hint="cs"/>
          <w:rtl/>
        </w:rPr>
        <w:t xml:space="preserve">- </w:t>
      </w:r>
      <w:r w:rsidRPr="000C2FA3">
        <w:rPr>
          <w:rtl/>
        </w:rPr>
        <w:t xml:space="preserve">الکافی (ط - الإسلامیة)، </w:t>
      </w:r>
      <w:r>
        <w:rPr>
          <w:rtl/>
        </w:rPr>
        <w:t>ج 2</w:t>
      </w:r>
      <w:r w:rsidRPr="000C2FA3">
        <w:rPr>
          <w:rtl/>
        </w:rPr>
        <w:t>، ص: 1</w:t>
      </w:r>
      <w:r w:rsidRPr="000C2FA3">
        <w:rPr>
          <w:rFonts w:hint="cs"/>
          <w:rtl/>
        </w:rPr>
        <w:t>69</w:t>
      </w:r>
      <w:r>
        <w:rPr>
          <w:rFonts w:hint="cs"/>
          <w:rtl/>
        </w:rPr>
        <w:t>.</w:t>
      </w:r>
    </w:p>
  </w:footnote>
  <w:footnote w:id="19">
    <w:p w:rsidR="008A4457" w:rsidRDefault="008A4457" w:rsidP="000C2FA3">
      <w:pPr>
        <w:pStyle w:val="FootnoteText"/>
      </w:pPr>
      <w:r w:rsidRPr="0053452E">
        <w:footnoteRef/>
      </w:r>
      <w:r>
        <w:rPr>
          <w:rFonts w:hint="cs"/>
          <w:rtl/>
        </w:rPr>
        <w:t xml:space="preserve">- </w:t>
      </w:r>
      <w:r w:rsidRPr="000C2FA3">
        <w:rPr>
          <w:rtl/>
        </w:rPr>
        <w:t xml:space="preserve">الکافی (ط </w:t>
      </w:r>
      <w:r w:rsidRPr="0053452E">
        <w:rPr>
          <w:rFonts w:ascii="Sakkal Majalla" w:hAnsi="Sakkal Majalla" w:cs="Sakkal Majalla" w:hint="cs"/>
          <w:rtl/>
        </w:rPr>
        <w:t>–</w:t>
      </w:r>
      <w:r w:rsidRPr="000C2FA3">
        <w:rPr>
          <w:rtl/>
        </w:rPr>
        <w:t xml:space="preserve"> الإسلامیة)، </w:t>
      </w:r>
      <w:r>
        <w:rPr>
          <w:rtl/>
        </w:rPr>
        <w:t>ج 2</w:t>
      </w:r>
      <w:r w:rsidRPr="000C2FA3">
        <w:rPr>
          <w:rtl/>
        </w:rPr>
        <w:t>، ص: 170</w:t>
      </w:r>
      <w:r>
        <w:rPr>
          <w:rFonts w:hint="cs"/>
          <w:rtl/>
        </w:rPr>
        <w:t>.</w:t>
      </w:r>
    </w:p>
  </w:footnote>
  <w:footnote w:id="20">
    <w:p w:rsidR="008A4457" w:rsidRDefault="008A4457" w:rsidP="0053452E">
      <w:pPr>
        <w:pStyle w:val="FootnoteText"/>
      </w:pPr>
      <w:r w:rsidRPr="0053452E">
        <w:footnoteRef/>
      </w:r>
      <w:r>
        <w:rPr>
          <w:rFonts w:hint="cs"/>
          <w:rtl/>
        </w:rPr>
        <w:t xml:space="preserve">- </w:t>
      </w:r>
      <w:r w:rsidRPr="0053452E">
        <w:rPr>
          <w:rtl/>
        </w:rPr>
        <w:t xml:space="preserve">الکافی (ط - الإسلامیة)، </w:t>
      </w:r>
      <w:r>
        <w:rPr>
          <w:rtl/>
        </w:rPr>
        <w:t>ج 2</w:t>
      </w:r>
      <w:r w:rsidRPr="0053452E">
        <w:rPr>
          <w:rtl/>
        </w:rPr>
        <w:t>، ص: 327</w:t>
      </w:r>
      <w:r>
        <w:rPr>
          <w:rFonts w:hint="cs"/>
          <w:rtl/>
        </w:rPr>
        <w:t>.</w:t>
      </w:r>
    </w:p>
  </w:footnote>
  <w:footnote w:id="21">
    <w:p w:rsidR="008A4457" w:rsidRDefault="008A4457" w:rsidP="00BA2251">
      <w:pPr>
        <w:pStyle w:val="FootnoteText"/>
        <w:rPr>
          <w:rtl/>
        </w:rPr>
      </w:pPr>
      <w:r w:rsidRPr="00491B06">
        <w:footnoteRef/>
      </w:r>
      <w:r>
        <w:rPr>
          <w:rFonts w:hint="cs"/>
          <w:rtl/>
        </w:rPr>
        <w:t xml:space="preserve">- </w:t>
      </w:r>
      <w:r w:rsidRPr="00BA2251">
        <w:rPr>
          <w:rFonts w:hint="cs"/>
          <w:rtl/>
        </w:rPr>
        <w:t xml:space="preserve">الکافی (ط - الإسلامیة)، </w:t>
      </w:r>
      <w:r>
        <w:rPr>
          <w:rtl/>
        </w:rPr>
        <w:t>ج 4</w:t>
      </w:r>
      <w:r w:rsidRPr="00BA2251">
        <w:rPr>
          <w:rFonts w:hint="cs"/>
          <w:rtl/>
        </w:rPr>
        <w:t>، ص: 60</w:t>
      </w:r>
      <w:r>
        <w:rPr>
          <w:rFonts w:hint="cs"/>
          <w:rtl/>
        </w:rPr>
        <w:t>.</w:t>
      </w:r>
    </w:p>
  </w:footnote>
  <w:footnote w:id="22">
    <w:p w:rsidR="008A4457" w:rsidRDefault="008A4457" w:rsidP="00491B06">
      <w:pPr>
        <w:pStyle w:val="FootnoteText"/>
      </w:pPr>
      <w:r w:rsidRPr="00491B06">
        <w:footnoteRef/>
      </w:r>
      <w:r>
        <w:rPr>
          <w:rFonts w:hint="cs"/>
          <w:rtl/>
        </w:rPr>
        <w:t>- همان.</w:t>
      </w:r>
    </w:p>
  </w:footnote>
  <w:footnote w:id="23">
    <w:p w:rsidR="008A4457" w:rsidRDefault="008A4457" w:rsidP="00F8218F">
      <w:pPr>
        <w:pStyle w:val="FootnoteText"/>
      </w:pPr>
      <w:r w:rsidRPr="008D14B8">
        <w:footnoteRef/>
      </w:r>
      <w:r>
        <w:rPr>
          <w:rFonts w:hint="cs"/>
          <w:rtl/>
        </w:rPr>
        <w:t xml:space="preserve">. باید به این مطلب توجه شود که یکی از اشکالات </w:t>
      </w:r>
      <w:r>
        <w:rPr>
          <w:rtl/>
        </w:rPr>
        <w:t>نرم‌افزار</w:t>
      </w:r>
      <w:r>
        <w:rPr>
          <w:rFonts w:hint="cs"/>
          <w:rtl/>
        </w:rPr>
        <w:t xml:space="preserve"> «</w:t>
      </w:r>
      <w:r>
        <w:rPr>
          <w:rtl/>
        </w:rPr>
        <w:t>درا</w:t>
      </w:r>
      <w:r>
        <w:rPr>
          <w:rFonts w:hint="cs"/>
          <w:rtl/>
        </w:rPr>
        <w:t>ی</w:t>
      </w:r>
      <w:r>
        <w:rPr>
          <w:rFonts w:hint="eastAsia"/>
          <w:rtl/>
        </w:rPr>
        <w:t>ه‌النور</w:t>
      </w:r>
      <w:r>
        <w:rPr>
          <w:rFonts w:hint="cs"/>
          <w:rtl/>
        </w:rPr>
        <w:t xml:space="preserve">» این است که اگر </w:t>
      </w:r>
      <w:r>
        <w:rPr>
          <w:rtl/>
        </w:rPr>
        <w:t>کن</w:t>
      </w:r>
      <w:r>
        <w:rPr>
          <w:rFonts w:hint="cs"/>
          <w:rtl/>
        </w:rPr>
        <w:t>ی</w:t>
      </w:r>
      <w:r>
        <w:rPr>
          <w:rFonts w:hint="eastAsia"/>
          <w:rtl/>
        </w:rPr>
        <w:t>ه‌</w:t>
      </w:r>
      <w:r>
        <w:rPr>
          <w:rFonts w:hint="cs"/>
          <w:rtl/>
        </w:rPr>
        <w:t xml:space="preserve">ی راوی را جستجو کنید، فقط مواردی نشان داده </w:t>
      </w:r>
      <w:r>
        <w:rPr>
          <w:rtl/>
        </w:rPr>
        <w:t>م</w:t>
      </w:r>
      <w:r>
        <w:rPr>
          <w:rFonts w:hint="cs"/>
          <w:rtl/>
        </w:rPr>
        <w:t>ی‌</w:t>
      </w:r>
      <w:r>
        <w:rPr>
          <w:rFonts w:hint="eastAsia"/>
          <w:rtl/>
        </w:rPr>
        <w:t>شود</w:t>
      </w:r>
      <w:r>
        <w:rPr>
          <w:rFonts w:hint="cs"/>
          <w:rtl/>
        </w:rPr>
        <w:t xml:space="preserve"> که راوی با </w:t>
      </w:r>
      <w:r>
        <w:rPr>
          <w:rtl/>
        </w:rPr>
        <w:t>کن</w:t>
      </w:r>
      <w:r>
        <w:rPr>
          <w:rFonts w:hint="cs"/>
          <w:rtl/>
        </w:rPr>
        <w:t>ی</w:t>
      </w:r>
      <w:r>
        <w:rPr>
          <w:rFonts w:hint="eastAsia"/>
          <w:rtl/>
        </w:rPr>
        <w:t>ه‌اش</w:t>
      </w:r>
      <w:r>
        <w:rPr>
          <w:rFonts w:hint="cs"/>
          <w:rtl/>
        </w:rPr>
        <w:t xml:space="preserve"> از راوی دیگر نقل روایت کرده است. برای اطمینان از صحت نتایج، باید راوی با اسم اصلی نیز بررسی شود</w:t>
      </w:r>
      <w:r>
        <w:rPr>
          <w:rtl/>
        </w:rPr>
        <w:t xml:space="preserve">؛ </w:t>
      </w:r>
      <w:r>
        <w:rPr>
          <w:rFonts w:hint="cs"/>
          <w:rtl/>
        </w:rPr>
        <w:t>اما اگر راوی با «معجم رجال حدیث» یا «قاموس الرجال» یا «تنقیح المقال» بررسی شود، چون هم کنیه و هم اسم اصلی راوی را ی</w:t>
      </w:r>
      <w:r>
        <w:rPr>
          <w:rFonts w:hint="eastAsia"/>
          <w:rtl/>
        </w:rPr>
        <w:t>کجا</w:t>
      </w:r>
      <w:r>
        <w:rPr>
          <w:rFonts w:hint="cs"/>
          <w:rtl/>
        </w:rPr>
        <w:t xml:space="preserve"> ذکر </w:t>
      </w:r>
      <w:r>
        <w:rPr>
          <w:rtl/>
        </w:rPr>
        <w:t>کرده‌اند</w:t>
      </w:r>
      <w:r>
        <w:rPr>
          <w:rFonts w:hint="cs"/>
          <w:rtl/>
        </w:rPr>
        <w:t>.</w:t>
      </w:r>
    </w:p>
  </w:footnote>
  <w:footnote w:id="24">
    <w:p w:rsidR="008A4457" w:rsidRDefault="008A4457" w:rsidP="006D6702">
      <w:pPr>
        <w:pStyle w:val="FootnoteText"/>
      </w:pPr>
      <w:r w:rsidRPr="00491B06">
        <w:footnoteRef/>
      </w:r>
      <w:r>
        <w:rPr>
          <w:rFonts w:hint="cs"/>
          <w:rtl/>
        </w:rPr>
        <w:t xml:space="preserve">- </w:t>
      </w:r>
      <w:r w:rsidRPr="006D6702">
        <w:rPr>
          <w:rFonts w:hint="cs"/>
          <w:rtl/>
        </w:rPr>
        <w:t xml:space="preserve">الکافی (ط - الإسلامیة)، </w:t>
      </w:r>
      <w:r>
        <w:rPr>
          <w:rtl/>
        </w:rPr>
        <w:t>ج 6</w:t>
      </w:r>
      <w:r w:rsidRPr="006D6702">
        <w:rPr>
          <w:rFonts w:hint="cs"/>
          <w:rtl/>
        </w:rPr>
        <w:t>، ص: 91</w:t>
      </w:r>
      <w:r>
        <w:rPr>
          <w:rFonts w:hint="cs"/>
          <w:rtl/>
        </w:rPr>
        <w:t>.</w:t>
      </w:r>
    </w:p>
  </w:footnote>
  <w:footnote w:id="25">
    <w:p w:rsidR="008A4457" w:rsidRDefault="008A4457" w:rsidP="00841700">
      <w:pPr>
        <w:pStyle w:val="FootnoteText"/>
      </w:pPr>
      <w:r w:rsidRPr="00491B06">
        <w:footnoteRef/>
      </w:r>
      <w:r>
        <w:rPr>
          <w:rFonts w:hint="cs"/>
          <w:rtl/>
        </w:rPr>
        <w:t xml:space="preserve">- </w:t>
      </w:r>
      <w:r w:rsidRPr="00841700">
        <w:rPr>
          <w:rFonts w:hint="cs"/>
          <w:rtl/>
        </w:rPr>
        <w:t>همان.</w:t>
      </w:r>
    </w:p>
  </w:footnote>
  <w:footnote w:id="26">
    <w:p w:rsidR="008A4457" w:rsidRDefault="008A4457" w:rsidP="00841700">
      <w:pPr>
        <w:pStyle w:val="FootnoteText"/>
        <w:rPr>
          <w:rtl/>
        </w:rPr>
      </w:pPr>
      <w:r w:rsidRPr="00491B06">
        <w:footnoteRef/>
      </w:r>
      <w:r>
        <w:rPr>
          <w:rFonts w:hint="cs"/>
          <w:rtl/>
        </w:rPr>
        <w:t xml:space="preserve">- </w:t>
      </w:r>
      <w:r w:rsidRPr="00841700">
        <w:rPr>
          <w:rFonts w:hint="cs"/>
          <w:rtl/>
        </w:rPr>
        <w:t>همان.</w:t>
      </w:r>
    </w:p>
  </w:footnote>
  <w:footnote w:id="27">
    <w:p w:rsidR="008A4457" w:rsidRDefault="008A4457" w:rsidP="00841700">
      <w:pPr>
        <w:pStyle w:val="FootnoteText"/>
      </w:pPr>
      <w:r w:rsidRPr="00491B06">
        <w:footnoteRef/>
      </w:r>
      <w:r>
        <w:rPr>
          <w:rFonts w:hint="cs"/>
          <w:rtl/>
        </w:rPr>
        <w:t xml:space="preserve">- </w:t>
      </w:r>
      <w:r w:rsidRPr="00841700">
        <w:rPr>
          <w:rFonts w:hint="cs"/>
          <w:rtl/>
        </w:rPr>
        <w:t>همان.</w:t>
      </w:r>
    </w:p>
  </w:footnote>
  <w:footnote w:id="28">
    <w:p w:rsidR="008A4457" w:rsidRDefault="008A4457" w:rsidP="00841700">
      <w:pPr>
        <w:pStyle w:val="FootnoteText"/>
        <w:rPr>
          <w:rtl/>
        </w:rPr>
      </w:pPr>
      <w:r w:rsidRPr="001E44D5">
        <w:footnoteRef/>
      </w:r>
      <w:r>
        <w:rPr>
          <w:rFonts w:hint="cs"/>
          <w:rtl/>
        </w:rPr>
        <w:t xml:space="preserve">- </w:t>
      </w:r>
      <w:r w:rsidRPr="00841700">
        <w:rPr>
          <w:rFonts w:hint="cs"/>
          <w:rtl/>
        </w:rPr>
        <w:t xml:space="preserve">الکافی (ط - الإسلامیة)، </w:t>
      </w:r>
      <w:r>
        <w:rPr>
          <w:rtl/>
        </w:rPr>
        <w:t>ج 2</w:t>
      </w:r>
      <w:r w:rsidRPr="00841700">
        <w:rPr>
          <w:rFonts w:hint="cs"/>
          <w:rtl/>
        </w:rPr>
        <w:t>، ص: 150</w:t>
      </w:r>
      <w:r>
        <w:rPr>
          <w:rFonts w:hint="cs"/>
          <w:rtl/>
        </w:rPr>
        <w:t>.</w:t>
      </w:r>
    </w:p>
  </w:footnote>
  <w:footnote w:id="29">
    <w:p w:rsidR="008A4457" w:rsidRDefault="008A4457" w:rsidP="00B10E19">
      <w:pPr>
        <w:pStyle w:val="FootnoteText"/>
      </w:pPr>
      <w:r w:rsidRPr="001E44D5">
        <w:footnoteRef/>
      </w:r>
      <w:r>
        <w:rPr>
          <w:rFonts w:hint="cs"/>
          <w:rtl/>
        </w:rPr>
        <w:t>- همان.</w:t>
      </w:r>
    </w:p>
  </w:footnote>
  <w:footnote w:id="30">
    <w:p w:rsidR="008A4457" w:rsidRDefault="008A4457" w:rsidP="00FD039E">
      <w:pPr>
        <w:pStyle w:val="FootnoteText"/>
        <w:rPr>
          <w:rtl/>
        </w:rPr>
      </w:pPr>
      <w:r w:rsidRPr="001E44D5">
        <w:footnoteRef/>
      </w:r>
      <w:r>
        <w:rPr>
          <w:rFonts w:hint="cs"/>
          <w:rtl/>
        </w:rPr>
        <w:t>- همان.</w:t>
      </w:r>
    </w:p>
  </w:footnote>
  <w:footnote w:id="31">
    <w:p w:rsidR="008A4457" w:rsidRDefault="008A4457" w:rsidP="00FD039E">
      <w:pPr>
        <w:pStyle w:val="FootnoteText"/>
      </w:pPr>
      <w:r w:rsidRPr="001E44D5">
        <w:footnoteRef/>
      </w:r>
      <w:r>
        <w:rPr>
          <w:rFonts w:hint="cs"/>
          <w:rtl/>
        </w:rPr>
        <w:t xml:space="preserve">- </w:t>
      </w:r>
      <w:r w:rsidRPr="00FD039E">
        <w:rPr>
          <w:rFonts w:hint="cs"/>
          <w:rtl/>
        </w:rPr>
        <w:t xml:space="preserve">تهذیب الأحکام (تحقیق خرسان)، </w:t>
      </w:r>
      <w:r>
        <w:rPr>
          <w:rtl/>
        </w:rPr>
        <w:t>ج 8</w:t>
      </w:r>
      <w:r w:rsidRPr="00FD039E">
        <w:rPr>
          <w:rFonts w:hint="cs"/>
          <w:rtl/>
        </w:rPr>
        <w:t>، ص: 22</w:t>
      </w:r>
      <w:r>
        <w:rPr>
          <w:rFonts w:hint="cs"/>
          <w:rtl/>
        </w:rPr>
        <w:t>.</w:t>
      </w:r>
    </w:p>
  </w:footnote>
  <w:footnote w:id="32">
    <w:p w:rsidR="008A4457" w:rsidRDefault="008A4457" w:rsidP="001E44D5">
      <w:pPr>
        <w:pStyle w:val="FootnoteText"/>
      </w:pPr>
      <w:r w:rsidRPr="001E44D5">
        <w:footnoteRef/>
      </w:r>
      <w:r>
        <w:rPr>
          <w:rFonts w:hint="cs"/>
          <w:rtl/>
        </w:rPr>
        <w:t>- همان.</w:t>
      </w:r>
    </w:p>
  </w:footnote>
  <w:footnote w:id="33">
    <w:p w:rsidR="008A4457" w:rsidRDefault="008A4457" w:rsidP="001E44D5">
      <w:pPr>
        <w:pStyle w:val="FootnoteText"/>
      </w:pPr>
      <w:r w:rsidRPr="008225D2">
        <w:footnoteRef/>
      </w:r>
      <w:r>
        <w:rPr>
          <w:rFonts w:hint="cs"/>
          <w:rtl/>
        </w:rPr>
        <w:t xml:space="preserve">- </w:t>
      </w:r>
      <w:r w:rsidRPr="001E44D5">
        <w:rPr>
          <w:rtl/>
        </w:rPr>
        <w:t xml:space="preserve">تهذیب الأحکام (تحقیق خرسان)، </w:t>
      </w:r>
      <w:r>
        <w:rPr>
          <w:rtl/>
        </w:rPr>
        <w:t>ج 8</w:t>
      </w:r>
      <w:r w:rsidRPr="001E44D5">
        <w:rPr>
          <w:rtl/>
        </w:rPr>
        <w:t>، ص: 22</w:t>
      </w:r>
      <w:r>
        <w:rPr>
          <w:rFonts w:hint="cs"/>
          <w:rtl/>
        </w:rPr>
        <w:t>.</w:t>
      </w:r>
    </w:p>
  </w:footnote>
  <w:footnote w:id="34">
    <w:p w:rsidR="008A4457" w:rsidRDefault="008A4457" w:rsidP="008225D2">
      <w:pPr>
        <w:pStyle w:val="FootnoteText"/>
        <w:rPr>
          <w:rtl/>
        </w:rPr>
      </w:pPr>
      <w:r w:rsidRPr="000C4BD0">
        <w:footnoteRef/>
      </w:r>
      <w:r>
        <w:rPr>
          <w:rFonts w:hint="cs"/>
          <w:rtl/>
        </w:rPr>
        <w:t>- در این مثال تفاوت عملی وجود ندارد؛ زیرا «حسین بن سعید» و «احمد بن محمد بن عیسی» هر دو ثقه هستند و در هر دو صورت، سند صحیح است.</w:t>
      </w:r>
    </w:p>
  </w:footnote>
  <w:footnote w:id="35">
    <w:p w:rsidR="008A4457" w:rsidRDefault="008A4457" w:rsidP="008225D2">
      <w:pPr>
        <w:pStyle w:val="FootnoteText"/>
        <w:rPr>
          <w:rtl/>
        </w:rPr>
      </w:pPr>
      <w:r w:rsidRPr="008225D2">
        <w:footnoteRef/>
      </w:r>
      <w:r>
        <w:rPr>
          <w:rFonts w:hint="cs"/>
          <w:rtl/>
        </w:rPr>
        <w:t xml:space="preserve">- </w:t>
      </w:r>
      <w:r w:rsidRPr="008225D2">
        <w:rPr>
          <w:rtl/>
        </w:rPr>
        <w:t xml:space="preserve">الکافی (ط - الإسلامیة)، </w:t>
      </w:r>
      <w:r>
        <w:rPr>
          <w:rtl/>
        </w:rPr>
        <w:t>ج 8</w:t>
      </w:r>
      <w:r w:rsidRPr="008225D2">
        <w:rPr>
          <w:rtl/>
        </w:rPr>
        <w:t>، ص: 2</w:t>
      </w:r>
      <w:r>
        <w:rPr>
          <w:rFonts w:hint="cs"/>
          <w:rtl/>
        </w:rPr>
        <w:t>89.</w:t>
      </w:r>
    </w:p>
  </w:footnote>
  <w:footnote w:id="36">
    <w:p w:rsidR="008A4457" w:rsidRDefault="008A4457" w:rsidP="00810788">
      <w:pPr>
        <w:pStyle w:val="FootnoteText"/>
      </w:pPr>
      <w:r w:rsidRPr="003323E1">
        <w:footnoteRef/>
      </w:r>
      <w:r>
        <w:rPr>
          <w:rFonts w:hint="cs"/>
          <w:rtl/>
        </w:rPr>
        <w:t xml:space="preserve">- </w:t>
      </w:r>
      <w:r w:rsidRPr="00810788">
        <w:rPr>
          <w:rtl/>
        </w:rPr>
        <w:t xml:space="preserve">الکافی (ط - الإسلامیة)، </w:t>
      </w:r>
      <w:r>
        <w:rPr>
          <w:rtl/>
        </w:rPr>
        <w:t>ج 1</w:t>
      </w:r>
      <w:r w:rsidRPr="00810788">
        <w:rPr>
          <w:rtl/>
        </w:rPr>
        <w:t>، ص: 41</w:t>
      </w:r>
      <w:r>
        <w:rPr>
          <w:rFonts w:hint="cs"/>
          <w:rtl/>
        </w:rPr>
        <w:t>.</w:t>
      </w:r>
    </w:p>
  </w:footnote>
  <w:footnote w:id="37">
    <w:p w:rsidR="008A4457" w:rsidRDefault="008A4457">
      <w:pPr>
        <w:pStyle w:val="FootnoteText"/>
      </w:pPr>
      <w:r w:rsidRPr="003323E1">
        <w:footnoteRef/>
      </w:r>
      <w:r>
        <w:rPr>
          <w:rFonts w:hint="cs"/>
          <w:rtl/>
        </w:rPr>
        <w:t>- همان.</w:t>
      </w:r>
    </w:p>
  </w:footnote>
  <w:footnote w:id="38">
    <w:p w:rsidR="008A4457" w:rsidRDefault="008A4457" w:rsidP="00810788">
      <w:pPr>
        <w:pStyle w:val="FootnoteText"/>
      </w:pPr>
      <w:r w:rsidRPr="003323E1">
        <w:footnoteRef/>
      </w:r>
      <w:r>
        <w:rPr>
          <w:rFonts w:hint="cs"/>
          <w:rtl/>
        </w:rPr>
        <w:t xml:space="preserve">- </w:t>
      </w:r>
      <w:r w:rsidRPr="00810788">
        <w:rPr>
          <w:rtl/>
        </w:rPr>
        <w:t xml:space="preserve">الکافی (ط - الإسلامیة)، </w:t>
      </w:r>
      <w:r>
        <w:rPr>
          <w:rtl/>
        </w:rPr>
        <w:t>ج 1</w:t>
      </w:r>
      <w:r w:rsidRPr="00810788">
        <w:rPr>
          <w:rtl/>
        </w:rPr>
        <w:t>، ص: 35</w:t>
      </w:r>
      <w:r w:rsidRPr="00810788">
        <w:rPr>
          <w:rFonts w:hint="cs"/>
          <w:rtl/>
        </w:rPr>
        <w:t>.</w:t>
      </w:r>
    </w:p>
  </w:footnote>
  <w:footnote w:id="39">
    <w:p w:rsidR="008A4457" w:rsidRDefault="008A4457">
      <w:pPr>
        <w:pStyle w:val="FootnoteText"/>
        <w:rPr>
          <w:rtl/>
        </w:rPr>
      </w:pPr>
      <w:r w:rsidRPr="003323E1">
        <w:footnoteRef/>
      </w:r>
      <w:r>
        <w:rPr>
          <w:rFonts w:hint="cs"/>
          <w:rtl/>
        </w:rPr>
        <w:t>- همان.</w:t>
      </w:r>
    </w:p>
  </w:footnote>
  <w:footnote w:id="40">
    <w:p w:rsidR="008A4457" w:rsidRDefault="008A4457" w:rsidP="003323E1">
      <w:pPr>
        <w:pStyle w:val="FootnoteText"/>
      </w:pPr>
      <w:r w:rsidRPr="00F26A6C">
        <w:footnoteRef/>
      </w:r>
      <w:r>
        <w:rPr>
          <w:rFonts w:hint="cs"/>
          <w:rtl/>
        </w:rPr>
        <w:t xml:space="preserve">- </w:t>
      </w:r>
      <w:r w:rsidRPr="003323E1">
        <w:rPr>
          <w:rtl/>
        </w:rPr>
        <w:t xml:space="preserve">الکافی (ط - الإسلامیة)، </w:t>
      </w:r>
      <w:r>
        <w:rPr>
          <w:rtl/>
        </w:rPr>
        <w:t>ج 1</w:t>
      </w:r>
      <w:r w:rsidRPr="003323E1">
        <w:rPr>
          <w:rtl/>
        </w:rPr>
        <w:t>، ص: 32</w:t>
      </w:r>
      <w:r>
        <w:rPr>
          <w:rFonts w:hint="cs"/>
          <w:rtl/>
        </w:rPr>
        <w:t>.</w:t>
      </w:r>
    </w:p>
  </w:footnote>
  <w:footnote w:id="41">
    <w:p w:rsidR="008A4457" w:rsidRDefault="008A4457" w:rsidP="003323E1">
      <w:pPr>
        <w:pStyle w:val="FootnoteText"/>
      </w:pPr>
      <w:r w:rsidRPr="00F26A6C">
        <w:footnoteRef/>
      </w:r>
      <w:r>
        <w:rPr>
          <w:rFonts w:hint="cs"/>
          <w:rtl/>
        </w:rPr>
        <w:t xml:space="preserve">- </w:t>
      </w:r>
      <w:r w:rsidRPr="003323E1">
        <w:rPr>
          <w:rtl/>
        </w:rPr>
        <w:t xml:space="preserve">الکافی (ط - الإسلامیة)، </w:t>
      </w:r>
      <w:r>
        <w:rPr>
          <w:rtl/>
        </w:rPr>
        <w:t>ج 1</w:t>
      </w:r>
      <w:r w:rsidRPr="003323E1">
        <w:rPr>
          <w:rtl/>
        </w:rPr>
        <w:t>، ص: 47</w:t>
      </w:r>
      <w:r w:rsidRPr="003323E1">
        <w:rPr>
          <w:rFonts w:hint="cs"/>
          <w:rtl/>
        </w:rPr>
        <w:t>.</w:t>
      </w:r>
    </w:p>
  </w:footnote>
  <w:footnote w:id="42">
    <w:p w:rsidR="008A4457" w:rsidRDefault="008A4457" w:rsidP="00F26A6C">
      <w:pPr>
        <w:pStyle w:val="FootnoteText"/>
      </w:pPr>
      <w:r w:rsidRPr="00F26A6C">
        <w:footnoteRef/>
      </w:r>
      <w:r>
        <w:rPr>
          <w:rFonts w:hint="cs"/>
          <w:rtl/>
        </w:rPr>
        <w:t xml:space="preserve">- </w:t>
      </w:r>
      <w:r w:rsidRPr="00F26A6C">
        <w:rPr>
          <w:rFonts w:hint="cs"/>
          <w:rtl/>
        </w:rPr>
        <w:t xml:space="preserve">الکافی (ط - الإسلامیة)، </w:t>
      </w:r>
      <w:r>
        <w:rPr>
          <w:rtl/>
        </w:rPr>
        <w:t>ج 5</w:t>
      </w:r>
      <w:r w:rsidRPr="00F26A6C">
        <w:rPr>
          <w:rFonts w:hint="cs"/>
          <w:rtl/>
        </w:rPr>
        <w:t>، ص: 523.</w:t>
      </w:r>
    </w:p>
  </w:footnote>
  <w:footnote w:id="43">
    <w:p w:rsidR="008A4457" w:rsidRDefault="008A4457" w:rsidP="009E7199">
      <w:pPr>
        <w:pStyle w:val="FootnoteText"/>
        <w:rPr>
          <w:rtl/>
        </w:rPr>
      </w:pPr>
      <w:r w:rsidRPr="00E011A0">
        <w:footnoteRef/>
      </w:r>
      <w:r>
        <w:rPr>
          <w:rFonts w:hint="cs"/>
          <w:rtl/>
        </w:rPr>
        <w:t xml:space="preserve">. اعراب در صورتی مراد نویسنده را نشان </w:t>
      </w:r>
      <w:r>
        <w:rPr>
          <w:rtl/>
        </w:rPr>
        <w:t>م</w:t>
      </w:r>
      <w:r>
        <w:rPr>
          <w:rFonts w:hint="cs"/>
          <w:rtl/>
        </w:rPr>
        <w:t>ی‌</w:t>
      </w:r>
      <w:r>
        <w:rPr>
          <w:rFonts w:hint="eastAsia"/>
          <w:rtl/>
        </w:rPr>
        <w:t>دهد</w:t>
      </w:r>
      <w:r>
        <w:rPr>
          <w:rFonts w:hint="cs"/>
          <w:rtl/>
        </w:rPr>
        <w:t xml:space="preserve"> که با حرف باشد و اگر نویسنده بخواهد با فتحه و... اعراب را نشان دهد، باید عباراتی مانند «بالفتح» و... را استفاده کند.</w:t>
      </w:r>
    </w:p>
  </w:footnote>
  <w:footnote w:id="44">
    <w:p w:rsidR="008A4457" w:rsidRDefault="008A4457" w:rsidP="009E7199">
      <w:pPr>
        <w:pStyle w:val="FootnoteText"/>
      </w:pPr>
      <w:r w:rsidRPr="00A0000A">
        <w:footnoteRef/>
      </w:r>
      <w:r>
        <w:rPr>
          <w:rFonts w:hint="cs"/>
          <w:rtl/>
        </w:rPr>
        <w:t xml:space="preserve">. مرحوم تبریزی </w:t>
      </w:r>
      <w:r>
        <w:rPr>
          <w:rtl/>
        </w:rPr>
        <w:t>باا</w:t>
      </w:r>
      <w:r>
        <w:rPr>
          <w:rFonts w:hint="cs"/>
          <w:rtl/>
        </w:rPr>
        <w:t>ی</w:t>
      </w:r>
      <w:r>
        <w:rPr>
          <w:rFonts w:hint="eastAsia"/>
          <w:rtl/>
        </w:rPr>
        <w:t>نکه</w:t>
      </w:r>
      <w:r>
        <w:rPr>
          <w:rFonts w:hint="cs"/>
          <w:rtl/>
        </w:rPr>
        <w:t xml:space="preserve"> «محمد بن اسماعیل» را ثقه </w:t>
      </w:r>
      <w:r>
        <w:rPr>
          <w:rtl/>
        </w:rPr>
        <w:t>نم</w:t>
      </w:r>
      <w:r>
        <w:rPr>
          <w:rFonts w:hint="cs"/>
          <w:rtl/>
        </w:rPr>
        <w:t>ی‌</w:t>
      </w:r>
      <w:r>
        <w:rPr>
          <w:rFonts w:hint="eastAsia"/>
          <w:rtl/>
        </w:rPr>
        <w:t>دانند</w:t>
      </w:r>
      <w:r>
        <w:rPr>
          <w:rFonts w:hint="cs"/>
          <w:rtl/>
        </w:rPr>
        <w:t xml:space="preserve">، اما این روایت را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زیرا مرفوع بودن «اب» نشان </w:t>
      </w:r>
      <w:r>
        <w:rPr>
          <w:rtl/>
        </w:rPr>
        <w:t>م</w:t>
      </w:r>
      <w:r>
        <w:rPr>
          <w:rFonts w:hint="cs"/>
          <w:rtl/>
        </w:rPr>
        <w:t>ی‌</w:t>
      </w:r>
      <w:r>
        <w:rPr>
          <w:rFonts w:hint="eastAsia"/>
          <w:rtl/>
        </w:rPr>
        <w:t>دهد</w:t>
      </w:r>
      <w:r>
        <w:rPr>
          <w:rFonts w:hint="cs"/>
          <w:rtl/>
        </w:rPr>
        <w:t xml:space="preserve"> که «ابوعلی الاشعری» نیز در </w:t>
      </w:r>
      <w:r>
        <w:rPr>
          <w:rtl/>
        </w:rPr>
        <w:t>طبقه‌</w:t>
      </w:r>
      <w:r>
        <w:rPr>
          <w:rFonts w:hint="cs"/>
          <w:rtl/>
        </w:rPr>
        <w:t>ی اول بوده است و مرحوم تبریزی وثاقت وی را قبول دارد.</w:t>
      </w:r>
    </w:p>
  </w:footnote>
  <w:footnote w:id="45">
    <w:p w:rsidR="008A4457" w:rsidRDefault="008A4457" w:rsidP="00F26A6C">
      <w:pPr>
        <w:pStyle w:val="FootnoteText"/>
        <w:rPr>
          <w:rtl/>
        </w:rPr>
      </w:pPr>
      <w:r w:rsidRPr="00F26A6C">
        <w:footnoteRef/>
      </w:r>
      <w:r>
        <w:rPr>
          <w:rFonts w:hint="cs"/>
          <w:rtl/>
        </w:rPr>
        <w:t xml:space="preserve">- </w:t>
      </w:r>
      <w:r w:rsidRPr="00F26A6C">
        <w:rPr>
          <w:rtl/>
        </w:rPr>
        <w:t xml:space="preserve">الکافی (ط - الإسلامیة)، </w:t>
      </w:r>
      <w:r>
        <w:rPr>
          <w:rtl/>
        </w:rPr>
        <w:t>ج 3</w:t>
      </w:r>
      <w:r w:rsidRPr="00F26A6C">
        <w:rPr>
          <w:rtl/>
        </w:rPr>
        <w:t>، ص: 21</w:t>
      </w:r>
      <w:r w:rsidRPr="00F26A6C">
        <w:rPr>
          <w:rFonts w:hint="cs"/>
          <w:rtl/>
        </w:rPr>
        <w:t>.</w:t>
      </w:r>
    </w:p>
  </w:footnote>
  <w:footnote w:id="46">
    <w:p w:rsidR="008A4457" w:rsidRDefault="008A4457" w:rsidP="009E7199">
      <w:pPr>
        <w:pStyle w:val="FootnoteText"/>
        <w:rPr>
          <w:rtl/>
        </w:rPr>
      </w:pPr>
      <w:r w:rsidRPr="008B0C87">
        <w:footnoteRef/>
      </w:r>
      <w:r>
        <w:rPr>
          <w:rFonts w:hint="cs"/>
          <w:rtl/>
        </w:rPr>
        <w:t xml:space="preserve">. «ابو داود» استاد «کلینی» و از معمرین است و لذا این طریق، از طریق دیگر </w:t>
      </w:r>
      <w:r>
        <w:rPr>
          <w:rtl/>
        </w:rPr>
        <w:t>واسطه‌</w:t>
      </w:r>
      <w:r>
        <w:rPr>
          <w:rFonts w:hint="cs"/>
          <w:rtl/>
        </w:rPr>
        <w:t xml:space="preserve">ی کمتری دارد. معمر بودن «ابو داود» </w:t>
      </w:r>
      <w:r>
        <w:rPr>
          <w:rtl/>
        </w:rPr>
        <w:t>قر</w:t>
      </w:r>
      <w:r>
        <w:rPr>
          <w:rFonts w:hint="cs"/>
          <w:rtl/>
        </w:rPr>
        <w:t>ی</w:t>
      </w:r>
      <w:r>
        <w:rPr>
          <w:rFonts w:hint="eastAsia"/>
          <w:rtl/>
        </w:rPr>
        <w:t>نه‌</w:t>
      </w:r>
      <w:r>
        <w:rPr>
          <w:rFonts w:hint="cs"/>
          <w:rtl/>
        </w:rPr>
        <w:t xml:space="preserve">ی منفصله است و با این طریق نیز </w:t>
      </w:r>
      <w:r>
        <w:rPr>
          <w:rtl/>
        </w:rPr>
        <w:t>م</w:t>
      </w:r>
      <w:r>
        <w:rPr>
          <w:rFonts w:hint="cs"/>
          <w:rtl/>
        </w:rPr>
        <w:t>ی‌</w:t>
      </w:r>
      <w:r>
        <w:rPr>
          <w:rFonts w:hint="eastAsia"/>
          <w:rtl/>
        </w:rPr>
        <w:t>توان</w:t>
      </w:r>
      <w:r>
        <w:rPr>
          <w:rFonts w:hint="cs"/>
          <w:rtl/>
        </w:rPr>
        <w:t xml:space="preserve"> دو سند داشتن این روایت را تشخیص داد.</w:t>
      </w:r>
    </w:p>
  </w:footnote>
  <w:footnote w:id="47">
    <w:p w:rsidR="008A4457" w:rsidRDefault="008A4457" w:rsidP="00CC4810">
      <w:pPr>
        <w:pStyle w:val="FootnoteText"/>
      </w:pPr>
      <w:r w:rsidRPr="00CC4810">
        <w:footnoteRef/>
      </w:r>
      <w:r>
        <w:rPr>
          <w:rFonts w:hint="cs"/>
          <w:rtl/>
        </w:rPr>
        <w:t xml:space="preserve">- </w:t>
      </w:r>
      <w:r w:rsidRPr="00CC4810">
        <w:rPr>
          <w:rFonts w:hint="cs"/>
          <w:rtl/>
        </w:rPr>
        <w:t xml:space="preserve">برای تمرین موارد ضمیر، تعلیق، شبه تعلیق و تحویل به کافی، جلد </w:t>
      </w:r>
      <w:r>
        <w:rPr>
          <w:rFonts w:hint="cs"/>
          <w:rtl/>
        </w:rPr>
        <w:t>6، از ابتدا تا صفحه 30 رجوع شود.</w:t>
      </w:r>
    </w:p>
  </w:footnote>
  <w:footnote w:id="48">
    <w:p w:rsidR="008A4457" w:rsidRDefault="008A4457" w:rsidP="00F26A6C">
      <w:pPr>
        <w:pStyle w:val="FootnoteText"/>
        <w:rPr>
          <w:rtl/>
        </w:rPr>
      </w:pPr>
      <w:r w:rsidRPr="00424735">
        <w:footnoteRef/>
      </w:r>
      <w:r>
        <w:rPr>
          <w:rFonts w:hint="cs"/>
          <w:rtl/>
        </w:rPr>
        <w:t xml:space="preserve">- </w:t>
      </w:r>
      <w:r w:rsidRPr="00F26A6C">
        <w:rPr>
          <w:rtl/>
        </w:rPr>
        <w:t>الکافی (ط - الإسلامیة)، ج 5، ص: 50</w:t>
      </w:r>
      <w:r w:rsidRPr="00F26A6C">
        <w:rPr>
          <w:rFonts w:hint="cs"/>
          <w:rtl/>
        </w:rPr>
        <w:t>.</w:t>
      </w:r>
    </w:p>
  </w:footnote>
  <w:footnote w:id="49">
    <w:p w:rsidR="008A4457" w:rsidRDefault="008A4457" w:rsidP="00802B74">
      <w:pPr>
        <w:pStyle w:val="FootnoteText"/>
        <w:jc w:val="both"/>
      </w:pPr>
      <w:r w:rsidRPr="00D33FB1">
        <w:footnoteRef/>
      </w:r>
      <w:r>
        <w:rPr>
          <w:rFonts w:hint="cs"/>
          <w:rtl/>
        </w:rPr>
        <w:t xml:space="preserve">. در </w:t>
      </w:r>
      <w:r>
        <w:rPr>
          <w:rtl/>
        </w:rPr>
        <w:t>اعراب‌گذار</w:t>
      </w:r>
      <w:r>
        <w:rPr>
          <w:rFonts w:hint="cs"/>
          <w:rtl/>
        </w:rPr>
        <w:t>ی‌</w:t>
      </w:r>
      <w:r>
        <w:rPr>
          <w:rFonts w:hint="eastAsia"/>
          <w:rtl/>
        </w:rPr>
        <w:t>ا</w:t>
      </w:r>
      <w:r>
        <w:rPr>
          <w:rFonts w:hint="cs"/>
          <w:rtl/>
        </w:rPr>
        <w:t xml:space="preserve">ی سندی که در </w:t>
      </w:r>
      <w:r>
        <w:rPr>
          <w:rtl/>
        </w:rPr>
        <w:t>نرم‌افزار</w:t>
      </w:r>
      <w:r>
        <w:rPr>
          <w:rFonts w:hint="cs"/>
          <w:rtl/>
        </w:rPr>
        <w:t xml:space="preserve"> آمده است، مصحح «محمد بن یحیی» را </w:t>
      </w:r>
      <w:r>
        <w:rPr>
          <w:rtl/>
        </w:rPr>
        <w:t>به‌صورت</w:t>
      </w:r>
      <w:r>
        <w:rPr>
          <w:rFonts w:hint="cs"/>
          <w:rtl/>
        </w:rPr>
        <w:t xml:space="preserve"> مرفوع نوشته شده؛ یعنی وی را بر «علی بن ابراهیم» عطف کرده است. در این صورت این روایت دارای دو سند خواهد بود که هر دو سند دارای افتادگی هستند: الف) «علی بن ابراهیم عن </w:t>
      </w:r>
      <w:r>
        <w:rPr>
          <w:rtl/>
        </w:rPr>
        <w:t>أب</w:t>
      </w:r>
      <w:r>
        <w:rPr>
          <w:rFonts w:hint="cs"/>
          <w:rtl/>
        </w:rPr>
        <w:t>ی</w:t>
      </w:r>
      <w:r>
        <w:rPr>
          <w:rFonts w:hint="eastAsia"/>
          <w:rtl/>
        </w:rPr>
        <w:t>ه</w:t>
      </w:r>
      <w:r>
        <w:rPr>
          <w:rFonts w:hint="cs"/>
          <w:rtl/>
        </w:rPr>
        <w:t xml:space="preserve"> عن طلحه بن زید» که در این سند بین «ابراهیم بن هاشم» و «طلحه بن زید» افتادگی وجود دارد. ب) «محمد بن یحیی عن طلحه بن زید» که در این سند بین «کلینی» و «محمد بن یحیی» افتادگی وجود دارد؛ به همین دلیل به نظر </w:t>
      </w:r>
      <w:r>
        <w:rPr>
          <w:rtl/>
        </w:rPr>
        <w:t>م</w:t>
      </w:r>
      <w:r>
        <w:rPr>
          <w:rFonts w:hint="cs"/>
          <w:rtl/>
        </w:rPr>
        <w:t>ی‌</w:t>
      </w:r>
      <w:r>
        <w:rPr>
          <w:rFonts w:hint="eastAsia"/>
          <w:rtl/>
        </w:rPr>
        <w:t>رسد</w:t>
      </w:r>
      <w:r>
        <w:rPr>
          <w:rFonts w:hint="cs"/>
          <w:rtl/>
        </w:rPr>
        <w:t xml:space="preserve"> که مصحح «محمد بن یحیی» را «محمد بن یحیی العطار» دانسته است تا نقل «کلینی» از وی بدون مشکل باشد؛ </w:t>
      </w:r>
      <w:r>
        <w:rPr>
          <w:rtl/>
        </w:rPr>
        <w:t>درحال</w:t>
      </w:r>
      <w:r>
        <w:rPr>
          <w:rFonts w:hint="cs"/>
          <w:rtl/>
        </w:rPr>
        <w:t>ی‌</w:t>
      </w:r>
      <w:r>
        <w:rPr>
          <w:rFonts w:hint="eastAsia"/>
          <w:rtl/>
        </w:rPr>
        <w:t>که</w:t>
      </w:r>
      <w:r>
        <w:rPr>
          <w:rFonts w:hint="cs"/>
          <w:rtl/>
        </w:rPr>
        <w:t xml:space="preserve"> راوی «طلحه بن زید»، «محمد بن یحیی الخزاز» است.</w:t>
      </w:r>
    </w:p>
  </w:footnote>
  <w:footnote w:id="50">
    <w:p w:rsidR="008A4457" w:rsidRDefault="008A4457" w:rsidP="00424735">
      <w:pPr>
        <w:pStyle w:val="FootnoteText"/>
        <w:rPr>
          <w:rtl/>
        </w:rPr>
      </w:pPr>
      <w:r w:rsidRPr="00424735">
        <w:footnoteRef/>
      </w:r>
      <w:r>
        <w:rPr>
          <w:rFonts w:hint="cs"/>
          <w:rtl/>
        </w:rPr>
        <w:t xml:space="preserve">- </w:t>
      </w:r>
      <w:r w:rsidRPr="00424735">
        <w:rPr>
          <w:rtl/>
        </w:rPr>
        <w:t>تهذیب الأحکام (تحقیق خرسان)، ج 2، ص: 84</w:t>
      </w:r>
      <w:r w:rsidRPr="00424735">
        <w:rPr>
          <w:rFonts w:hint="cs"/>
          <w:rtl/>
        </w:rPr>
        <w:t>.</w:t>
      </w:r>
    </w:p>
  </w:footnote>
  <w:footnote w:id="51">
    <w:p w:rsidR="008A4457" w:rsidRDefault="008A4457" w:rsidP="00424735">
      <w:pPr>
        <w:pStyle w:val="FootnoteText"/>
      </w:pPr>
      <w:r w:rsidRPr="00424735">
        <w:footnoteRef/>
      </w:r>
      <w:r>
        <w:rPr>
          <w:rFonts w:hint="cs"/>
          <w:rtl/>
        </w:rPr>
        <w:t xml:space="preserve">- </w:t>
      </w:r>
      <w:r w:rsidRPr="00424735">
        <w:rPr>
          <w:rtl/>
        </w:rPr>
        <w:t>الکافی (ط - الإسلامیة)، ج 4، ص: 63</w:t>
      </w:r>
      <w:r w:rsidRPr="00424735">
        <w:rPr>
          <w:rFonts w:hint="cs"/>
          <w:rtl/>
        </w:rPr>
        <w:t>.</w:t>
      </w:r>
    </w:p>
  </w:footnote>
  <w:footnote w:id="52">
    <w:p w:rsidR="008A4457" w:rsidRDefault="008A4457" w:rsidP="00855AF5">
      <w:pPr>
        <w:pStyle w:val="FootnoteText"/>
      </w:pPr>
      <w:r w:rsidRPr="00461467">
        <w:footnoteRef/>
      </w:r>
      <w:r>
        <w:rPr>
          <w:rFonts w:hint="cs"/>
          <w:rtl/>
        </w:rPr>
        <w:t xml:space="preserve">- </w:t>
      </w:r>
      <w:r w:rsidRPr="00855AF5">
        <w:rPr>
          <w:rtl/>
        </w:rPr>
        <w:t>الکافی (ط- الإسلامیة)، ج 2، ص: 24</w:t>
      </w:r>
      <w:r w:rsidRPr="00855AF5">
        <w:rPr>
          <w:rFonts w:hint="cs"/>
          <w:rtl/>
        </w:rPr>
        <w:t>.</w:t>
      </w:r>
    </w:p>
  </w:footnote>
  <w:footnote w:id="53">
    <w:p w:rsidR="008A4457" w:rsidRDefault="008A4457" w:rsidP="00855AF5">
      <w:pPr>
        <w:pStyle w:val="FootnoteText"/>
        <w:rPr>
          <w:rtl/>
        </w:rPr>
      </w:pPr>
      <w:r w:rsidRPr="00461467">
        <w:footnoteRef/>
      </w:r>
      <w:r>
        <w:rPr>
          <w:rFonts w:hint="cs"/>
          <w:rtl/>
        </w:rPr>
        <w:t xml:space="preserve">- </w:t>
      </w:r>
      <w:r w:rsidRPr="00855AF5">
        <w:rPr>
          <w:rtl/>
        </w:rPr>
        <w:t>الکافی (ط - الإسلامیة)، ج 4، ص: 119</w:t>
      </w:r>
      <w:r w:rsidRPr="00855AF5">
        <w:rPr>
          <w:rFonts w:hint="cs"/>
          <w:rtl/>
        </w:rPr>
        <w:t>.</w:t>
      </w:r>
    </w:p>
  </w:footnote>
  <w:footnote w:id="54">
    <w:p w:rsidR="008A4457" w:rsidRDefault="008A4457" w:rsidP="003B18F0">
      <w:pPr>
        <w:pStyle w:val="FootnoteText"/>
      </w:pPr>
      <w:r w:rsidRPr="00461467">
        <w:footnoteRef/>
      </w:r>
      <w:r>
        <w:rPr>
          <w:rFonts w:hint="cs"/>
          <w:rtl/>
        </w:rPr>
        <w:t xml:space="preserve">- </w:t>
      </w:r>
      <w:r w:rsidRPr="003B18F0">
        <w:rPr>
          <w:rtl/>
        </w:rPr>
        <w:t>الکافی (ط - الإسلامیة) ج 3</w:t>
      </w:r>
      <w:r w:rsidRPr="003B18F0">
        <w:rPr>
          <w:rFonts w:hint="cs"/>
          <w:rtl/>
        </w:rPr>
        <w:t>،</w:t>
      </w:r>
      <w:r w:rsidRPr="003B18F0">
        <w:rPr>
          <w:rtl/>
        </w:rPr>
        <w:t xml:space="preserve"> </w:t>
      </w:r>
      <w:r w:rsidRPr="003B18F0">
        <w:rPr>
          <w:rFonts w:hint="cs"/>
          <w:rtl/>
        </w:rPr>
        <w:t xml:space="preserve">ص: </w:t>
      </w:r>
      <w:r w:rsidRPr="003B18F0">
        <w:rPr>
          <w:rtl/>
        </w:rPr>
        <w:t>351</w:t>
      </w:r>
      <w:r>
        <w:rPr>
          <w:rFonts w:hint="cs"/>
          <w:rtl/>
        </w:rPr>
        <w:t>.</w:t>
      </w:r>
    </w:p>
  </w:footnote>
  <w:footnote w:id="55">
    <w:p w:rsidR="008A4457" w:rsidRDefault="008A4457" w:rsidP="003B18F0">
      <w:pPr>
        <w:pStyle w:val="FootnoteText"/>
      </w:pPr>
      <w:r w:rsidRPr="00461467">
        <w:footnoteRef/>
      </w:r>
      <w:r>
        <w:rPr>
          <w:rFonts w:hint="cs"/>
          <w:rtl/>
        </w:rPr>
        <w:t xml:space="preserve">- </w:t>
      </w:r>
      <w:r w:rsidRPr="003B18F0">
        <w:rPr>
          <w:rtl/>
        </w:rPr>
        <w:t>تهذیب الأحکام (تحقیق خرسان)، ج 4، ص: 291</w:t>
      </w:r>
      <w:r w:rsidRPr="003B18F0">
        <w:rPr>
          <w:rFonts w:hint="cs"/>
          <w:rtl/>
        </w:rPr>
        <w:t>.</w:t>
      </w:r>
    </w:p>
  </w:footnote>
  <w:footnote w:id="56">
    <w:p w:rsidR="008A4457" w:rsidRDefault="008A4457" w:rsidP="00461467">
      <w:pPr>
        <w:pStyle w:val="FootnoteText"/>
      </w:pPr>
      <w:r w:rsidRPr="00461467">
        <w:footnoteRef/>
      </w:r>
      <w:r>
        <w:rPr>
          <w:rFonts w:hint="cs"/>
          <w:rtl/>
        </w:rPr>
        <w:t xml:space="preserve">- </w:t>
      </w:r>
      <w:r w:rsidRPr="00461467">
        <w:rPr>
          <w:rtl/>
        </w:rPr>
        <w:t>الإستبصار فیما اختلف من الأخبار، ج 2، ص: 126</w:t>
      </w:r>
      <w:r>
        <w:rPr>
          <w:rFonts w:hint="cs"/>
          <w:rtl/>
        </w:rPr>
        <w:t>.</w:t>
      </w:r>
    </w:p>
  </w:footnote>
  <w:footnote w:id="57">
    <w:p w:rsidR="008A4457" w:rsidRDefault="008A4457" w:rsidP="0094790F">
      <w:pPr>
        <w:pStyle w:val="FootnoteText"/>
        <w:rPr>
          <w:rtl/>
        </w:rPr>
      </w:pPr>
      <w:r w:rsidRPr="004831C9">
        <w:footnoteRef/>
      </w:r>
      <w:r>
        <w:rPr>
          <w:rFonts w:hint="cs"/>
          <w:rtl/>
        </w:rPr>
        <w:t xml:space="preserve">. اینکه آیت الله بروجردی عمر مفید راوی را 40 سال </w:t>
      </w:r>
      <w:r>
        <w:rPr>
          <w:rtl/>
        </w:rPr>
        <w:t>م</w:t>
      </w:r>
      <w:r>
        <w:rPr>
          <w:rFonts w:hint="cs"/>
          <w:rtl/>
        </w:rPr>
        <w:t>ی‌</w:t>
      </w:r>
      <w:r>
        <w:rPr>
          <w:rFonts w:hint="eastAsia"/>
          <w:rtl/>
        </w:rPr>
        <w:t>دانند</w:t>
      </w:r>
      <w:r>
        <w:rPr>
          <w:rFonts w:hint="cs"/>
          <w:rtl/>
        </w:rPr>
        <w:t xml:space="preserve">، به علت شرط دانستن «ضبط» است زیرا </w:t>
      </w:r>
      <w:r>
        <w:rPr>
          <w:rtl/>
        </w:rPr>
        <w:t>معمولاً</w:t>
      </w:r>
      <w:r>
        <w:rPr>
          <w:rFonts w:hint="cs"/>
          <w:rtl/>
        </w:rPr>
        <w:t xml:space="preserve"> این خصوصیت در </w:t>
      </w:r>
      <w:r>
        <w:rPr>
          <w:rtl/>
        </w:rPr>
        <w:t>سال‌ها</w:t>
      </w:r>
      <w:r>
        <w:rPr>
          <w:rFonts w:hint="cs"/>
          <w:rtl/>
        </w:rPr>
        <w:t xml:space="preserve">ی ابتدایی و پایانی عمر مخدوش </w:t>
      </w:r>
      <w:r>
        <w:rPr>
          <w:rtl/>
        </w:rPr>
        <w:t>م</w:t>
      </w:r>
      <w:r>
        <w:rPr>
          <w:rFonts w:hint="cs"/>
          <w:rtl/>
        </w:rPr>
        <w:t>ی‌</w:t>
      </w:r>
      <w:r>
        <w:rPr>
          <w:rFonts w:hint="eastAsia"/>
          <w:rtl/>
        </w:rPr>
        <w:t>شود</w:t>
      </w:r>
      <w:r>
        <w:rPr>
          <w:rFonts w:hint="cs"/>
          <w:rtl/>
        </w:rPr>
        <w:t>.</w:t>
      </w:r>
    </w:p>
  </w:footnote>
  <w:footnote w:id="58">
    <w:p w:rsidR="008A4457" w:rsidRDefault="008A4457" w:rsidP="00272AF6">
      <w:pPr>
        <w:pStyle w:val="FootnoteText"/>
      </w:pPr>
      <w:r w:rsidRPr="00272AF6">
        <w:footnoteRef/>
      </w:r>
      <w:r>
        <w:rPr>
          <w:rFonts w:hint="cs"/>
          <w:rtl/>
        </w:rPr>
        <w:t xml:space="preserve">- </w:t>
      </w:r>
      <w:r w:rsidRPr="00272AF6">
        <w:rPr>
          <w:rtl/>
        </w:rPr>
        <w:t>الکافی (ط - الإسلامیة) / ج 1 / 330</w:t>
      </w:r>
      <w:r w:rsidRPr="00272AF6">
        <w:rPr>
          <w:rFonts w:hint="cs"/>
          <w:rtl/>
        </w:rPr>
        <w:t>.</w:t>
      </w:r>
    </w:p>
  </w:footnote>
  <w:footnote w:id="59">
    <w:p w:rsidR="008A4457" w:rsidRDefault="008A4457" w:rsidP="00272AF6">
      <w:pPr>
        <w:pStyle w:val="FootnoteText"/>
        <w:rPr>
          <w:rtl/>
        </w:rPr>
      </w:pPr>
      <w:r w:rsidRPr="001E728D">
        <w:footnoteRef/>
      </w:r>
      <w:r>
        <w:rPr>
          <w:rFonts w:hint="cs"/>
          <w:rtl/>
        </w:rPr>
        <w:t xml:space="preserve">- </w:t>
      </w:r>
      <w:r w:rsidRPr="00272AF6">
        <w:rPr>
          <w:rtl/>
        </w:rPr>
        <w:t>تهذیب الأحکام (تحقیق خرسان) ج 7</w:t>
      </w:r>
      <w:r w:rsidRPr="00272AF6">
        <w:rPr>
          <w:rFonts w:hint="cs"/>
          <w:rtl/>
        </w:rPr>
        <w:t>، صفحه</w:t>
      </w:r>
      <w:r w:rsidRPr="00272AF6">
        <w:rPr>
          <w:rtl/>
        </w:rPr>
        <w:t xml:space="preserve"> 461</w:t>
      </w:r>
      <w:r w:rsidRPr="00272AF6">
        <w:rPr>
          <w:rFonts w:hint="cs"/>
          <w:rtl/>
        </w:rPr>
        <w:t>.</w:t>
      </w:r>
    </w:p>
  </w:footnote>
  <w:footnote w:id="60">
    <w:p w:rsidR="008A4457" w:rsidRDefault="008A4457" w:rsidP="00272AF6">
      <w:pPr>
        <w:pStyle w:val="FootnoteText"/>
      </w:pPr>
      <w:r w:rsidRPr="001E728D">
        <w:footnoteRef/>
      </w:r>
      <w:r>
        <w:rPr>
          <w:rFonts w:hint="cs"/>
          <w:rtl/>
        </w:rPr>
        <w:t xml:space="preserve">- </w:t>
      </w:r>
      <w:r w:rsidRPr="00272AF6">
        <w:rPr>
          <w:rtl/>
        </w:rPr>
        <w:t xml:space="preserve">الکافی (ط - الإسلامیة) / ج 7 </w:t>
      </w:r>
      <w:r w:rsidRPr="00272AF6">
        <w:rPr>
          <w:rFonts w:hint="cs"/>
          <w:rtl/>
        </w:rPr>
        <w:t>صفحه</w:t>
      </w:r>
      <w:r w:rsidRPr="00272AF6">
        <w:rPr>
          <w:rtl/>
        </w:rPr>
        <w:t xml:space="preserve"> 64</w:t>
      </w:r>
      <w:r w:rsidRPr="00272AF6">
        <w:rPr>
          <w:rFonts w:hint="cs"/>
          <w:rtl/>
        </w:rPr>
        <w:t>.</w:t>
      </w:r>
    </w:p>
  </w:footnote>
  <w:footnote w:id="61">
    <w:p w:rsidR="008A4457" w:rsidRDefault="008A4457" w:rsidP="001E728D">
      <w:pPr>
        <w:pStyle w:val="FootnoteText"/>
      </w:pPr>
      <w:r w:rsidRPr="001E728D">
        <w:footnoteRef/>
      </w:r>
      <w:r>
        <w:rPr>
          <w:rFonts w:hint="cs"/>
          <w:rtl/>
        </w:rPr>
        <w:t xml:space="preserve">- </w:t>
      </w:r>
      <w:r w:rsidRPr="001E728D">
        <w:rPr>
          <w:rFonts w:hint="cs"/>
          <w:rtl/>
        </w:rPr>
        <w:t xml:space="preserve">من لا یحضره الفقیه؛ </w:t>
      </w:r>
      <w:r w:rsidRPr="001E728D">
        <w:rPr>
          <w:rtl/>
        </w:rPr>
        <w:t>ج 3</w:t>
      </w:r>
      <w:r w:rsidRPr="001E728D">
        <w:rPr>
          <w:rFonts w:hint="cs"/>
          <w:rtl/>
        </w:rPr>
        <w:t xml:space="preserve">؛ </w:t>
      </w:r>
      <w:r w:rsidRPr="001E728D">
        <w:rPr>
          <w:rtl/>
        </w:rPr>
        <w:t>ص 86</w:t>
      </w:r>
      <w:r w:rsidRPr="001E728D">
        <w:rPr>
          <w:rFonts w:hint="cs"/>
          <w:rtl/>
        </w:rPr>
        <w:t>.</w:t>
      </w:r>
    </w:p>
  </w:footnote>
  <w:footnote w:id="62">
    <w:p w:rsidR="008A4457" w:rsidRDefault="008A4457" w:rsidP="0094790F">
      <w:pPr>
        <w:pStyle w:val="FootnoteText"/>
        <w:rPr>
          <w:rtl/>
        </w:rPr>
      </w:pPr>
      <w:r w:rsidRPr="004831C9">
        <w:footnoteRef/>
      </w:r>
      <w:r>
        <w:rPr>
          <w:rFonts w:hint="cs"/>
          <w:rtl/>
        </w:rPr>
        <w:t xml:space="preserve">. اینکه هر رجالی در توثیق یا تضعیف چه </w:t>
      </w:r>
      <w:r>
        <w:rPr>
          <w:rtl/>
        </w:rPr>
        <w:t>ش</w:t>
      </w:r>
      <w:r>
        <w:rPr>
          <w:rFonts w:hint="cs"/>
          <w:rtl/>
        </w:rPr>
        <w:t>ی</w:t>
      </w:r>
      <w:r>
        <w:rPr>
          <w:rFonts w:hint="eastAsia"/>
          <w:rtl/>
        </w:rPr>
        <w:t>وه‌ا</w:t>
      </w:r>
      <w:r>
        <w:rPr>
          <w:rFonts w:hint="cs"/>
          <w:rtl/>
        </w:rPr>
        <w:t xml:space="preserve">ی را مورد استفاده قرار داده است، با به دست آوردن </w:t>
      </w:r>
      <w:r>
        <w:rPr>
          <w:rtl/>
        </w:rPr>
        <w:t>دأب</w:t>
      </w:r>
      <w:r>
        <w:rPr>
          <w:rFonts w:hint="cs"/>
          <w:rtl/>
        </w:rPr>
        <w:t xml:space="preserve"> وی مشخص </w:t>
      </w:r>
      <w:r>
        <w:rPr>
          <w:rtl/>
        </w:rPr>
        <w:t>م</w:t>
      </w:r>
      <w:r>
        <w:rPr>
          <w:rFonts w:hint="cs"/>
          <w:rtl/>
        </w:rPr>
        <w:t>ی‌</w:t>
      </w:r>
      <w:r>
        <w:rPr>
          <w:rFonts w:hint="eastAsia"/>
          <w:rtl/>
        </w:rPr>
        <w:t>شود</w:t>
      </w:r>
      <w:r>
        <w:rPr>
          <w:rFonts w:hint="cs"/>
          <w:rtl/>
        </w:rPr>
        <w:t xml:space="preserve">؛ یعنی کل توثیقات وی بررسی شده و مشخص </w:t>
      </w:r>
      <w:r>
        <w:rPr>
          <w:rtl/>
        </w:rPr>
        <w:t>م</w:t>
      </w:r>
      <w:r>
        <w:rPr>
          <w:rFonts w:hint="cs"/>
          <w:rtl/>
        </w:rPr>
        <w:t>ی‌</w:t>
      </w:r>
      <w:r>
        <w:rPr>
          <w:rFonts w:hint="eastAsia"/>
          <w:rtl/>
        </w:rPr>
        <w:t>شود</w:t>
      </w:r>
      <w:r>
        <w:rPr>
          <w:rFonts w:hint="cs"/>
          <w:rtl/>
        </w:rPr>
        <w:t xml:space="preserve"> که </w:t>
      </w:r>
      <w:r>
        <w:rPr>
          <w:rtl/>
        </w:rPr>
        <w:t>به‌طور</w:t>
      </w:r>
      <w:r>
        <w:rPr>
          <w:rFonts w:hint="cs"/>
          <w:rtl/>
        </w:rPr>
        <w:t xml:space="preserve"> مثال </w:t>
      </w:r>
      <w:r>
        <w:rPr>
          <w:rtl/>
        </w:rPr>
        <w:t>دأب</w:t>
      </w:r>
      <w:r>
        <w:rPr>
          <w:rFonts w:hint="cs"/>
          <w:rtl/>
        </w:rPr>
        <w:t xml:space="preserve"> راوی توثیق و تضعیف طبق کتاب یا... است. کثرت در یک طرف و ندرت در طرف دیگر </w:t>
      </w:r>
      <w:r>
        <w:rPr>
          <w:rtl/>
        </w:rPr>
        <w:t>منشأ</w:t>
      </w:r>
      <w:r>
        <w:rPr>
          <w:rFonts w:hint="cs"/>
          <w:rtl/>
        </w:rPr>
        <w:t xml:space="preserve"> ایجاد ظاهر حال شده و در مواردی که قرینه وجود ندارد مورد استفاده قرار </w:t>
      </w:r>
      <w:r>
        <w:rPr>
          <w:rtl/>
        </w:rPr>
        <w:t>م</w:t>
      </w:r>
      <w:r>
        <w:rPr>
          <w:rFonts w:hint="cs"/>
          <w:rtl/>
        </w:rPr>
        <w:t>ی‌</w:t>
      </w:r>
      <w:r>
        <w:rPr>
          <w:rFonts w:hint="eastAsia"/>
          <w:rtl/>
        </w:rPr>
        <w:t>گ</w:t>
      </w:r>
      <w:r>
        <w:rPr>
          <w:rFonts w:hint="cs"/>
          <w:rtl/>
        </w:rPr>
        <w:t>ی</w:t>
      </w:r>
      <w:r>
        <w:rPr>
          <w:rFonts w:hint="eastAsia"/>
          <w:rtl/>
        </w:rPr>
        <w:t>رد</w:t>
      </w:r>
      <w:r>
        <w:rPr>
          <w:rFonts w:hint="cs"/>
          <w:rtl/>
        </w:rPr>
        <w:t>. تفصیل این مطلب در بیان منابع رجالی خواهد آمد.</w:t>
      </w:r>
    </w:p>
  </w:footnote>
  <w:footnote w:id="63">
    <w:p w:rsidR="008A4457" w:rsidRDefault="008A4457" w:rsidP="0094790F">
      <w:pPr>
        <w:pStyle w:val="FootnoteText"/>
      </w:pPr>
      <w:r w:rsidRPr="00FB7A69">
        <w:footnoteRef/>
      </w:r>
      <w:r>
        <w:rPr>
          <w:rFonts w:hint="cs"/>
          <w:rtl/>
        </w:rPr>
        <w:t xml:space="preserve">. در علم رجال مباحثی مانند </w:t>
      </w:r>
      <w:r>
        <w:rPr>
          <w:rtl/>
        </w:rPr>
        <w:t>نحوه‌</w:t>
      </w:r>
      <w:r>
        <w:rPr>
          <w:rFonts w:hint="cs"/>
          <w:rtl/>
        </w:rPr>
        <w:t xml:space="preserve">ی تلفظ اسم راویان نیز مطرح </w:t>
      </w:r>
      <w:r>
        <w:rPr>
          <w:rtl/>
        </w:rPr>
        <w:t>م</w:t>
      </w:r>
      <w:r>
        <w:rPr>
          <w:rFonts w:hint="cs"/>
          <w:rtl/>
        </w:rPr>
        <w:t>ی‌</w:t>
      </w:r>
      <w:r>
        <w:rPr>
          <w:rFonts w:hint="eastAsia"/>
          <w:rtl/>
        </w:rPr>
        <w:t>شود</w:t>
      </w:r>
      <w:r>
        <w:rPr>
          <w:rFonts w:hint="cs"/>
          <w:rtl/>
        </w:rPr>
        <w:t xml:space="preserve"> که برای شناخت راویان نیاز نیست.</w:t>
      </w:r>
    </w:p>
  </w:footnote>
  <w:footnote w:id="64">
    <w:p w:rsidR="008A4457" w:rsidRDefault="008A4457" w:rsidP="001E728D">
      <w:pPr>
        <w:pStyle w:val="FootnoteText"/>
      </w:pPr>
      <w:r w:rsidRPr="00FB7A69">
        <w:footnoteRef/>
      </w:r>
      <w:r>
        <w:rPr>
          <w:rFonts w:hint="cs"/>
          <w:rtl/>
        </w:rPr>
        <w:t xml:space="preserve">. </w:t>
      </w:r>
      <w:r>
        <w:rPr>
          <w:rtl/>
        </w:rPr>
        <w:t>به‌طور</w:t>
      </w:r>
      <w:r w:rsidRPr="00FB7A69">
        <w:rPr>
          <w:rFonts w:hint="cs"/>
          <w:rtl/>
        </w:rPr>
        <w:t xml:space="preserve"> مثال کسی که </w:t>
      </w:r>
      <w:r>
        <w:rPr>
          <w:rtl/>
        </w:rPr>
        <w:t>راننده‌</w:t>
      </w:r>
      <w:r>
        <w:rPr>
          <w:rFonts w:hint="cs"/>
          <w:rtl/>
        </w:rPr>
        <w:t>ی</w:t>
      </w:r>
      <w:r w:rsidRPr="00FB7A69">
        <w:rPr>
          <w:rFonts w:hint="cs"/>
          <w:rtl/>
        </w:rPr>
        <w:t xml:space="preserve"> ماشین باربری است، </w:t>
      </w:r>
      <w:r>
        <w:rPr>
          <w:rtl/>
        </w:rPr>
        <w:t>نم</w:t>
      </w:r>
      <w:r>
        <w:rPr>
          <w:rFonts w:hint="cs"/>
          <w:rtl/>
        </w:rPr>
        <w:t>ی‌</w:t>
      </w:r>
      <w:r>
        <w:rPr>
          <w:rFonts w:hint="eastAsia"/>
          <w:rtl/>
        </w:rPr>
        <w:t>تواند</w:t>
      </w:r>
      <w:r w:rsidRPr="00FB7A69">
        <w:rPr>
          <w:rFonts w:hint="cs"/>
          <w:rtl/>
        </w:rPr>
        <w:t xml:space="preserve"> بگوید که اموری مانند رفع پنچری ماشین را بلد نیستم زیرا </w:t>
      </w:r>
      <w:r>
        <w:rPr>
          <w:rFonts w:hint="cs"/>
          <w:rtl/>
        </w:rPr>
        <w:t xml:space="preserve">شغل من رانندگی است و این کار </w:t>
      </w:r>
      <w:r w:rsidRPr="00FB7A69">
        <w:rPr>
          <w:rFonts w:hint="cs"/>
          <w:rtl/>
        </w:rPr>
        <w:t xml:space="preserve">مربوط به </w:t>
      </w:r>
      <w:r>
        <w:rPr>
          <w:rFonts w:hint="cs"/>
          <w:rtl/>
        </w:rPr>
        <w:t>شغل م</w:t>
      </w:r>
      <w:r w:rsidRPr="00FB7A69">
        <w:rPr>
          <w:rFonts w:hint="cs"/>
          <w:rtl/>
        </w:rPr>
        <w:t xml:space="preserve">ن نیست. عقلا چنین مطلبی را از چنین </w:t>
      </w:r>
      <w:r>
        <w:rPr>
          <w:rtl/>
        </w:rPr>
        <w:t>راننده‌ا</w:t>
      </w:r>
      <w:r>
        <w:rPr>
          <w:rFonts w:hint="cs"/>
          <w:rtl/>
        </w:rPr>
        <w:t>ی</w:t>
      </w:r>
      <w:r w:rsidRPr="00FB7A69">
        <w:rPr>
          <w:rFonts w:hint="cs"/>
          <w:rtl/>
        </w:rPr>
        <w:t xml:space="preserve"> را </w:t>
      </w:r>
      <w:r>
        <w:rPr>
          <w:rtl/>
        </w:rPr>
        <w:t>نم</w:t>
      </w:r>
      <w:r>
        <w:rPr>
          <w:rFonts w:hint="cs"/>
          <w:rtl/>
        </w:rPr>
        <w:t>ی‌</w:t>
      </w:r>
      <w:r>
        <w:rPr>
          <w:rFonts w:hint="eastAsia"/>
          <w:rtl/>
        </w:rPr>
        <w:t>پذ</w:t>
      </w:r>
      <w:r>
        <w:rPr>
          <w:rFonts w:hint="cs"/>
          <w:rtl/>
        </w:rPr>
        <w:t>ی</w:t>
      </w:r>
      <w:r>
        <w:rPr>
          <w:rFonts w:hint="eastAsia"/>
          <w:rtl/>
        </w:rPr>
        <w:t>رند</w:t>
      </w:r>
      <w:r w:rsidRPr="00FB7A69">
        <w:rPr>
          <w:rFonts w:hint="cs"/>
          <w:rtl/>
        </w:rPr>
        <w:t xml:space="preserve"> و او را ملزم </w:t>
      </w:r>
      <w:r>
        <w:rPr>
          <w:rtl/>
        </w:rPr>
        <w:t>م</w:t>
      </w:r>
      <w:r>
        <w:rPr>
          <w:rFonts w:hint="cs"/>
          <w:rtl/>
        </w:rPr>
        <w:t>ی‌</w:t>
      </w:r>
      <w:r>
        <w:rPr>
          <w:rFonts w:hint="eastAsia"/>
          <w:rtl/>
        </w:rPr>
        <w:t>دانند</w:t>
      </w:r>
      <w:r w:rsidRPr="00FB7A69">
        <w:rPr>
          <w:rFonts w:hint="cs"/>
          <w:rtl/>
        </w:rPr>
        <w:t xml:space="preserve"> که در حد نیا</w:t>
      </w:r>
      <w:r>
        <w:rPr>
          <w:rFonts w:hint="cs"/>
          <w:rtl/>
        </w:rPr>
        <w:t xml:space="preserve">ز خود باید این کار را بلد باشد و این میزان از کار را جزء کارهای خود شخص </w:t>
      </w:r>
      <w:r>
        <w:rPr>
          <w:rtl/>
        </w:rPr>
        <w:t>م</w:t>
      </w:r>
      <w:r>
        <w:rPr>
          <w:rFonts w:hint="cs"/>
          <w:rtl/>
        </w:rPr>
        <w:t>ی‌</w:t>
      </w:r>
      <w:r>
        <w:rPr>
          <w:rFonts w:hint="eastAsia"/>
          <w:rtl/>
        </w:rPr>
        <w:t>دانند</w:t>
      </w:r>
      <w:r>
        <w:rPr>
          <w:rFonts w:hint="cs"/>
          <w:rtl/>
        </w:rPr>
        <w:t>.</w:t>
      </w:r>
    </w:p>
  </w:footnote>
  <w:footnote w:id="65">
    <w:p w:rsidR="008A4457" w:rsidRDefault="008A4457" w:rsidP="0094790F">
      <w:pPr>
        <w:pStyle w:val="FootnoteText"/>
      </w:pPr>
      <w:r w:rsidRPr="00BB4AA4">
        <w:footnoteRef/>
      </w:r>
      <w:r>
        <w:rPr>
          <w:rFonts w:hint="cs"/>
          <w:rtl/>
        </w:rPr>
        <w:t xml:space="preserve">. منظور این نیست که شخص ادیب، رجالی، کلامی یا... شود، بلکه مراد این است که مقداری از علم فراگرفته شود که شخص بتواند به منابع رجوع کرده و </w:t>
      </w:r>
      <w:r>
        <w:rPr>
          <w:rtl/>
        </w:rPr>
        <w:t>درجا</w:t>
      </w:r>
      <w:r>
        <w:rPr>
          <w:rFonts w:hint="cs"/>
          <w:rtl/>
        </w:rPr>
        <w:t xml:space="preserve">یی که فتوا را عوض </w:t>
      </w:r>
      <w:r>
        <w:rPr>
          <w:rtl/>
        </w:rPr>
        <w:t>م</w:t>
      </w:r>
      <w:r>
        <w:rPr>
          <w:rFonts w:hint="cs"/>
          <w:rtl/>
        </w:rPr>
        <w:t>ی‌</w:t>
      </w:r>
      <w:r>
        <w:rPr>
          <w:rFonts w:hint="eastAsia"/>
          <w:rtl/>
        </w:rPr>
        <w:t>کند</w:t>
      </w:r>
      <w:r>
        <w:rPr>
          <w:rFonts w:hint="cs"/>
          <w:rtl/>
        </w:rPr>
        <w:t>، توان داوری داشته باشد.</w:t>
      </w:r>
    </w:p>
  </w:footnote>
  <w:footnote w:id="66">
    <w:p w:rsidR="008A4457" w:rsidRPr="00E003E9" w:rsidRDefault="008A4457" w:rsidP="0094790F">
      <w:pPr>
        <w:pStyle w:val="FootnoteText"/>
        <w:rPr>
          <w:rtl/>
        </w:rPr>
      </w:pPr>
      <w:r w:rsidRPr="00E003E9">
        <w:footnoteRef/>
      </w:r>
      <w:r>
        <w:rPr>
          <w:rFonts w:hint="cs"/>
          <w:rtl/>
        </w:rPr>
        <w:t xml:space="preserve">. </w:t>
      </w:r>
      <w:r w:rsidRPr="00E003E9">
        <w:rPr>
          <w:rFonts w:hint="cs"/>
          <w:rtl/>
        </w:rPr>
        <w:t xml:space="preserve">گفته شد که </w:t>
      </w:r>
      <w:r>
        <w:rPr>
          <w:rtl/>
        </w:rPr>
        <w:t>ادله‌</w:t>
      </w:r>
      <w:r>
        <w:rPr>
          <w:rFonts w:hint="cs"/>
          <w:rtl/>
        </w:rPr>
        <w:t>ی</w:t>
      </w:r>
      <w:r w:rsidRPr="00E003E9">
        <w:rPr>
          <w:rFonts w:hint="cs"/>
          <w:rtl/>
        </w:rPr>
        <w:t xml:space="preserve"> حجیت خبر واحد شامل موضوعات نیز هست و موارد بینه با دلیل خاص از آن خارج </w:t>
      </w:r>
      <w:r>
        <w:rPr>
          <w:rtl/>
        </w:rPr>
        <w:t>م</w:t>
      </w:r>
      <w:r>
        <w:rPr>
          <w:rFonts w:hint="cs"/>
          <w:rtl/>
        </w:rPr>
        <w:t>ی‌</w:t>
      </w:r>
      <w:r>
        <w:rPr>
          <w:rFonts w:hint="eastAsia"/>
          <w:rtl/>
        </w:rPr>
        <w:t>شوند</w:t>
      </w:r>
      <w:r w:rsidRPr="00E003E9">
        <w:rPr>
          <w:rFonts w:hint="cs"/>
          <w:rtl/>
        </w:rPr>
        <w:t xml:space="preserve">. </w:t>
      </w:r>
      <w:r>
        <w:rPr>
          <w:rtl/>
        </w:rPr>
        <w:t>ازآنجا</w:t>
      </w:r>
      <w:r>
        <w:rPr>
          <w:rFonts w:hint="cs"/>
          <w:rtl/>
        </w:rPr>
        <w:t>یی‌</w:t>
      </w:r>
      <w:r>
        <w:rPr>
          <w:rFonts w:hint="eastAsia"/>
          <w:rtl/>
        </w:rPr>
        <w:t>که</w:t>
      </w:r>
      <w:r w:rsidRPr="00E003E9">
        <w:rPr>
          <w:rFonts w:hint="cs"/>
          <w:rtl/>
        </w:rPr>
        <w:t xml:space="preserve"> دلیل خاص بر خروج خبر رجالی نیست و </w:t>
      </w:r>
      <w:r>
        <w:rPr>
          <w:rtl/>
        </w:rPr>
        <w:t>ادله‌</w:t>
      </w:r>
      <w:r>
        <w:rPr>
          <w:rFonts w:hint="cs"/>
          <w:rtl/>
        </w:rPr>
        <w:t>ی</w:t>
      </w:r>
      <w:r w:rsidRPr="00E003E9">
        <w:rPr>
          <w:rFonts w:hint="cs"/>
          <w:rtl/>
        </w:rPr>
        <w:t xml:space="preserve"> بینه از این مورد منصرف هستند، اطلاق </w:t>
      </w:r>
      <w:r>
        <w:rPr>
          <w:rtl/>
        </w:rPr>
        <w:t>ادله‌</w:t>
      </w:r>
      <w:r>
        <w:rPr>
          <w:rFonts w:hint="cs"/>
          <w:rtl/>
        </w:rPr>
        <w:t>ی</w:t>
      </w:r>
      <w:r w:rsidRPr="00E003E9">
        <w:rPr>
          <w:rFonts w:hint="cs"/>
          <w:rtl/>
        </w:rPr>
        <w:t xml:space="preserve"> حجیت خبر واحد شامل کلام رجالی نیز شده و تعدد و عدالت را در آن شرط </w:t>
      </w:r>
      <w:r>
        <w:rPr>
          <w:rtl/>
        </w:rPr>
        <w:t>نم</w:t>
      </w:r>
      <w:r>
        <w:rPr>
          <w:rFonts w:hint="cs"/>
          <w:rtl/>
        </w:rPr>
        <w:t>ی‌</w:t>
      </w:r>
      <w:r>
        <w:rPr>
          <w:rFonts w:hint="eastAsia"/>
          <w:rtl/>
        </w:rPr>
        <w:t>دان</w:t>
      </w:r>
      <w:r>
        <w:rPr>
          <w:rFonts w:hint="cs"/>
          <w:rtl/>
        </w:rPr>
        <w:t>ی</w:t>
      </w:r>
      <w:r>
        <w:rPr>
          <w:rFonts w:hint="eastAsia"/>
          <w:rtl/>
        </w:rPr>
        <w:t>م</w:t>
      </w:r>
      <w:r w:rsidRPr="00E003E9">
        <w:rPr>
          <w:rFonts w:hint="cs"/>
          <w:rtl/>
        </w:rPr>
        <w:t>.</w:t>
      </w:r>
    </w:p>
    <w:p w:rsidR="008A4457" w:rsidRPr="00E003E9" w:rsidRDefault="008A4457" w:rsidP="0094790F">
      <w:pPr>
        <w:pStyle w:val="FootnoteText"/>
        <w:rPr>
          <w:rtl/>
        </w:rPr>
      </w:pPr>
      <w:r w:rsidRPr="00E003E9">
        <w:rPr>
          <w:rFonts w:hint="cs"/>
          <w:rtl/>
        </w:rPr>
        <w:t xml:space="preserve">مثالی برای </w:t>
      </w:r>
      <w:r>
        <w:rPr>
          <w:rtl/>
        </w:rPr>
        <w:t>واضح‌تر</w:t>
      </w:r>
      <w:r w:rsidRPr="00E003E9">
        <w:rPr>
          <w:rFonts w:hint="cs"/>
          <w:rtl/>
        </w:rPr>
        <w:t xml:space="preserve"> شدن تفاوت میان این دو مبنا: آیا با قول یک نفر، اعلمیت مجتهد که از موضوعات است، ثابت </w:t>
      </w:r>
      <w:r>
        <w:rPr>
          <w:rtl/>
        </w:rPr>
        <w:t>م</w:t>
      </w:r>
      <w:r>
        <w:rPr>
          <w:rFonts w:hint="cs"/>
          <w:rtl/>
        </w:rPr>
        <w:t>ی‌</w:t>
      </w:r>
      <w:r>
        <w:rPr>
          <w:rFonts w:hint="eastAsia"/>
          <w:rtl/>
        </w:rPr>
        <w:t>شود</w:t>
      </w:r>
      <w:r w:rsidRPr="00E003E9">
        <w:rPr>
          <w:rFonts w:hint="cs"/>
          <w:rtl/>
        </w:rPr>
        <w:t>؟</w:t>
      </w:r>
    </w:p>
    <w:p w:rsidR="008A4457" w:rsidRPr="00E003E9" w:rsidRDefault="008A4457" w:rsidP="0094790F">
      <w:pPr>
        <w:pStyle w:val="FootnoteText"/>
        <w:rPr>
          <w:rtl/>
        </w:rPr>
      </w:pPr>
      <w:r w:rsidRPr="00E003E9">
        <w:rPr>
          <w:rFonts w:hint="cs"/>
          <w:rtl/>
        </w:rPr>
        <w:t xml:space="preserve">اگر کسی ادله حجیت خبر واحد را اعم از احکام و موضوعات بداند، قائل </w:t>
      </w:r>
      <w:r>
        <w:rPr>
          <w:rtl/>
        </w:rPr>
        <w:t>م</w:t>
      </w:r>
      <w:r>
        <w:rPr>
          <w:rFonts w:hint="cs"/>
          <w:rtl/>
        </w:rPr>
        <w:t>ی‌</w:t>
      </w:r>
      <w:r>
        <w:rPr>
          <w:rFonts w:hint="eastAsia"/>
          <w:rtl/>
        </w:rPr>
        <w:t>شود</w:t>
      </w:r>
      <w:r w:rsidRPr="00E003E9">
        <w:rPr>
          <w:rFonts w:hint="cs"/>
          <w:rtl/>
        </w:rPr>
        <w:t xml:space="preserve"> که با خبر یک نفر هم اعلمیت ثابت </w:t>
      </w:r>
      <w:r>
        <w:rPr>
          <w:rtl/>
        </w:rPr>
        <w:t>م</w:t>
      </w:r>
      <w:r>
        <w:rPr>
          <w:rFonts w:hint="cs"/>
          <w:rtl/>
        </w:rPr>
        <w:t>ی‌</w:t>
      </w:r>
      <w:r>
        <w:rPr>
          <w:rFonts w:hint="eastAsia"/>
          <w:rtl/>
        </w:rPr>
        <w:t>شود</w:t>
      </w:r>
      <w:r w:rsidRPr="00E003E9">
        <w:rPr>
          <w:rFonts w:hint="cs"/>
          <w:rtl/>
        </w:rPr>
        <w:t>؛</w:t>
      </w:r>
    </w:p>
    <w:p w:rsidR="008A4457" w:rsidRDefault="008A4457" w:rsidP="0094790F">
      <w:pPr>
        <w:pStyle w:val="FootnoteText"/>
      </w:pPr>
      <w:r w:rsidRPr="00E003E9">
        <w:rPr>
          <w:rFonts w:hint="cs"/>
          <w:rtl/>
        </w:rPr>
        <w:t xml:space="preserve">اما اگر کسی برای ادله حجیت خبر واحد چنین اطلاقی قائل </w:t>
      </w:r>
      <w:r w:rsidRPr="00E003E9">
        <w:rPr>
          <w:rtl/>
        </w:rPr>
        <w:t>ن</w:t>
      </w:r>
      <w:r w:rsidRPr="00E003E9">
        <w:rPr>
          <w:rFonts w:hint="cs"/>
          <w:rtl/>
        </w:rPr>
        <w:t>ی</w:t>
      </w:r>
      <w:r w:rsidRPr="00E003E9">
        <w:rPr>
          <w:rFonts w:hint="eastAsia"/>
          <w:rtl/>
        </w:rPr>
        <w:t>ست</w:t>
      </w:r>
      <w:r w:rsidRPr="00E003E9">
        <w:rPr>
          <w:rtl/>
        </w:rPr>
        <w:t xml:space="preserve"> و</w:t>
      </w:r>
      <w:r w:rsidRPr="00E003E9">
        <w:rPr>
          <w:rFonts w:hint="cs"/>
          <w:rtl/>
        </w:rPr>
        <w:t xml:space="preserve"> آنها را منحصر در احکام </w:t>
      </w:r>
      <w:r>
        <w:rPr>
          <w:rtl/>
        </w:rPr>
        <w:t>م</w:t>
      </w:r>
      <w:r>
        <w:rPr>
          <w:rFonts w:hint="cs"/>
          <w:rtl/>
        </w:rPr>
        <w:t>ی‌</w:t>
      </w:r>
      <w:r>
        <w:rPr>
          <w:rFonts w:hint="eastAsia"/>
          <w:rtl/>
        </w:rPr>
        <w:t>داند</w:t>
      </w:r>
      <w:r w:rsidRPr="00E003E9">
        <w:rPr>
          <w:rFonts w:hint="cs"/>
          <w:rtl/>
        </w:rPr>
        <w:t xml:space="preserve">، برای اثبات اعلمیت، قول یک نفر را کافی ندانسته و تعدد را در آن شرط </w:t>
      </w:r>
      <w:r>
        <w:rPr>
          <w:rtl/>
        </w:rPr>
        <w:t>م</w:t>
      </w:r>
      <w:r>
        <w:rPr>
          <w:rFonts w:hint="cs"/>
          <w:rtl/>
        </w:rPr>
        <w:t>ی‌</w:t>
      </w:r>
      <w:r>
        <w:rPr>
          <w:rFonts w:hint="eastAsia"/>
          <w:rtl/>
        </w:rPr>
        <w:t>داند</w:t>
      </w:r>
      <w:r w:rsidRPr="00E003E9">
        <w:rPr>
          <w:rFonts w:hint="cs"/>
          <w:rtl/>
        </w:rPr>
        <w:t xml:space="preserve"> تا اعلمیت از باب شهادت ثابت شود.</w:t>
      </w:r>
    </w:p>
  </w:footnote>
  <w:footnote w:id="67">
    <w:p w:rsidR="008A4457" w:rsidRDefault="008A4457" w:rsidP="00950BF0">
      <w:pPr>
        <w:pStyle w:val="FootnoteText"/>
      </w:pPr>
      <w:r w:rsidRPr="00950BF0">
        <w:footnoteRef/>
      </w:r>
      <w:r>
        <w:rPr>
          <w:rFonts w:hint="cs"/>
          <w:rtl/>
        </w:rPr>
        <w:t xml:space="preserve">- </w:t>
      </w:r>
      <w:r w:rsidRPr="00950BF0">
        <w:rPr>
          <w:rtl/>
        </w:rPr>
        <w:t>الکافی (ط - الإسلامیة)، ج 7، ص: 282</w:t>
      </w:r>
      <w:r w:rsidRPr="00950BF0">
        <w:rPr>
          <w:rFonts w:hint="cs"/>
          <w:rtl/>
        </w:rPr>
        <w:t>.</w:t>
      </w:r>
    </w:p>
  </w:footnote>
  <w:footnote w:id="68">
    <w:p w:rsidR="008A4457" w:rsidRDefault="008A4457" w:rsidP="00950BF0">
      <w:pPr>
        <w:pStyle w:val="FootnoteText"/>
      </w:pPr>
      <w:r w:rsidRPr="00950BF0">
        <w:footnoteRef/>
      </w:r>
      <w:r>
        <w:rPr>
          <w:rFonts w:hint="cs"/>
          <w:rtl/>
        </w:rPr>
        <w:t xml:space="preserve">- </w:t>
      </w:r>
      <w:r w:rsidRPr="00950BF0">
        <w:rPr>
          <w:rtl/>
        </w:rPr>
        <w:t xml:space="preserve">الکافی (ط </w:t>
      </w:r>
      <w:r w:rsidRPr="00950BF0">
        <w:rPr>
          <w:rFonts w:ascii="Sakkal Majalla" w:hAnsi="Sakkal Majalla" w:cs="Sakkal Majalla" w:hint="cs"/>
          <w:rtl/>
        </w:rPr>
        <w:t>–</w:t>
      </w:r>
      <w:r w:rsidRPr="00950BF0">
        <w:rPr>
          <w:rtl/>
        </w:rPr>
        <w:t xml:space="preserve"> الإسلامیة)، ج 7، ص: 82</w:t>
      </w:r>
      <w:r w:rsidRPr="00950BF0">
        <w:rPr>
          <w:rFonts w:hint="cs"/>
          <w:rtl/>
        </w:rPr>
        <w:t>.</w:t>
      </w:r>
    </w:p>
  </w:footnote>
  <w:footnote w:id="69">
    <w:p w:rsidR="008A4457" w:rsidRDefault="008A4457" w:rsidP="00950BF0">
      <w:pPr>
        <w:pStyle w:val="FootnoteText"/>
      </w:pPr>
      <w:r w:rsidRPr="00950BF0">
        <w:footnoteRef/>
      </w:r>
      <w:r>
        <w:rPr>
          <w:rFonts w:hint="cs"/>
          <w:rtl/>
        </w:rPr>
        <w:t xml:space="preserve">- </w:t>
      </w:r>
      <w:r w:rsidRPr="00950BF0">
        <w:rPr>
          <w:rtl/>
        </w:rPr>
        <w:t xml:space="preserve">الکافی (ط </w:t>
      </w:r>
      <w:r w:rsidRPr="00950BF0">
        <w:rPr>
          <w:rFonts w:ascii="Sakkal Majalla" w:hAnsi="Sakkal Majalla" w:cs="Sakkal Majalla" w:hint="cs"/>
          <w:rtl/>
        </w:rPr>
        <w:t>–</w:t>
      </w:r>
      <w:r w:rsidRPr="00950BF0">
        <w:rPr>
          <w:rtl/>
        </w:rPr>
        <w:t xml:space="preserve"> الإسلامیة)، ج 6، ص: 76</w:t>
      </w:r>
      <w:r w:rsidRPr="00950BF0">
        <w:rPr>
          <w:rFonts w:hint="cs"/>
          <w:rtl/>
        </w:rPr>
        <w:t>.</w:t>
      </w:r>
    </w:p>
  </w:footnote>
  <w:footnote w:id="70">
    <w:p w:rsidR="008A4457" w:rsidRDefault="008A4457" w:rsidP="006C70E6">
      <w:pPr>
        <w:pStyle w:val="FootnoteText"/>
        <w:jc w:val="both"/>
        <w:rPr>
          <w:rtl/>
        </w:rPr>
      </w:pPr>
      <w:r w:rsidRPr="00783893">
        <w:footnoteRef/>
      </w:r>
      <w:r>
        <w:rPr>
          <w:rFonts w:hint="cs"/>
          <w:rtl/>
        </w:rPr>
        <w:t xml:space="preserve">. «محمد بن اسماعیل» طبق ظاهر </w:t>
      </w:r>
      <w:r>
        <w:rPr>
          <w:rtl/>
        </w:rPr>
        <w:t>نم</w:t>
      </w:r>
      <w:r>
        <w:rPr>
          <w:rFonts w:hint="cs"/>
          <w:rtl/>
        </w:rPr>
        <w:t>ی‌</w:t>
      </w:r>
      <w:r>
        <w:rPr>
          <w:rFonts w:hint="eastAsia"/>
          <w:rtl/>
        </w:rPr>
        <w:t>تواند</w:t>
      </w:r>
      <w:r>
        <w:rPr>
          <w:rFonts w:hint="cs"/>
          <w:rtl/>
        </w:rPr>
        <w:t xml:space="preserve"> به «محمد بن عبدالجبار» عطف شود و </w:t>
      </w:r>
      <w:r>
        <w:rPr>
          <w:rtl/>
        </w:rPr>
        <w:t>هم‌طبقه‌</w:t>
      </w:r>
      <w:r>
        <w:rPr>
          <w:rFonts w:hint="cs"/>
          <w:rtl/>
        </w:rPr>
        <w:t xml:space="preserve">ی او باشد؛ زیرا </w:t>
      </w:r>
      <w:r>
        <w:rPr>
          <w:rtl/>
        </w:rPr>
        <w:t>طبقه‌</w:t>
      </w:r>
      <w:r>
        <w:rPr>
          <w:rFonts w:hint="cs"/>
          <w:rtl/>
        </w:rPr>
        <w:t xml:space="preserve">ی قبل به صورت دوتایی بوده است و سیاق اقتضا </w:t>
      </w:r>
      <w:r>
        <w:rPr>
          <w:rtl/>
        </w:rPr>
        <w:t>م</w:t>
      </w:r>
      <w:r>
        <w:rPr>
          <w:rFonts w:hint="cs"/>
          <w:rtl/>
        </w:rPr>
        <w:t>ی‌</w:t>
      </w:r>
      <w:r>
        <w:rPr>
          <w:rFonts w:hint="eastAsia"/>
          <w:rtl/>
        </w:rPr>
        <w:t>کند</w:t>
      </w:r>
      <w:r>
        <w:rPr>
          <w:rFonts w:hint="cs"/>
          <w:rtl/>
        </w:rPr>
        <w:t xml:space="preserve"> که تا زمانی که مروی عنه «ایوب بن نوح» ذکر نشود، سند دو تایی باقی بماند. اگر «کلینی» درصدد بود که «محمد بن اسماعیل» را بر «محمد بن عبدالجبار» عطف کند، به دلیل خلاف سیاق بودن، باید </w:t>
      </w:r>
      <w:r>
        <w:rPr>
          <w:rtl/>
        </w:rPr>
        <w:t>قر</w:t>
      </w:r>
      <w:r>
        <w:rPr>
          <w:rFonts w:hint="cs"/>
          <w:rtl/>
        </w:rPr>
        <w:t>ی</w:t>
      </w:r>
      <w:r>
        <w:rPr>
          <w:rFonts w:hint="eastAsia"/>
          <w:rtl/>
        </w:rPr>
        <w:t>نه‌ا</w:t>
      </w:r>
      <w:r>
        <w:rPr>
          <w:rFonts w:hint="cs"/>
          <w:rtl/>
        </w:rPr>
        <w:t xml:space="preserve">ی برای آن </w:t>
      </w:r>
      <w:r>
        <w:rPr>
          <w:rtl/>
        </w:rPr>
        <w:t>م</w:t>
      </w:r>
      <w:r>
        <w:rPr>
          <w:rFonts w:hint="cs"/>
          <w:rtl/>
        </w:rPr>
        <w:t>ی‌</w:t>
      </w:r>
      <w:r>
        <w:rPr>
          <w:rFonts w:hint="eastAsia"/>
          <w:rtl/>
        </w:rPr>
        <w:t>آورد</w:t>
      </w:r>
      <w:r>
        <w:rPr>
          <w:rFonts w:hint="cs"/>
          <w:rtl/>
        </w:rPr>
        <w:t xml:space="preserve">؛ به طور مثال با «کلیهما» عبارت را </w:t>
      </w:r>
      <w:r>
        <w:rPr>
          <w:rtl/>
        </w:rPr>
        <w:t>ا</w:t>
      </w:r>
      <w:r>
        <w:rPr>
          <w:rFonts w:hint="cs"/>
          <w:rtl/>
        </w:rPr>
        <w:t>ی</w:t>
      </w:r>
      <w:r>
        <w:rPr>
          <w:rFonts w:hint="eastAsia"/>
          <w:rtl/>
        </w:rPr>
        <w:t>ن‌گونه</w:t>
      </w:r>
      <w:r>
        <w:rPr>
          <w:rFonts w:hint="cs"/>
          <w:rtl/>
        </w:rPr>
        <w:t xml:space="preserve"> ذکر </w:t>
      </w:r>
      <w:r>
        <w:rPr>
          <w:rtl/>
        </w:rPr>
        <w:t>م</w:t>
      </w:r>
      <w:r>
        <w:rPr>
          <w:rFonts w:hint="cs"/>
          <w:rtl/>
        </w:rPr>
        <w:t>ی‌</w:t>
      </w:r>
      <w:r>
        <w:rPr>
          <w:rFonts w:hint="eastAsia"/>
          <w:rtl/>
        </w:rPr>
        <w:t>کرد</w:t>
      </w:r>
      <w:r>
        <w:rPr>
          <w:rFonts w:hint="cs"/>
          <w:rtl/>
        </w:rPr>
        <w:t>: «و ابو علی الاشعری عن محمد بن عبدالجبار و محمد بن اسماعیل کلیهما عن الفضل بن شاذان».</w:t>
      </w:r>
    </w:p>
  </w:footnote>
  <w:footnote w:id="71">
    <w:p w:rsidR="008A4457" w:rsidRPr="00240D2D" w:rsidRDefault="008A4457" w:rsidP="006C70E6">
      <w:pPr>
        <w:jc w:val="both"/>
        <w:rPr>
          <w:sz w:val="20"/>
          <w:szCs w:val="20"/>
          <w:rtl/>
        </w:rPr>
      </w:pPr>
      <w:r w:rsidRPr="00783893">
        <w:rPr>
          <w:sz w:val="20"/>
          <w:szCs w:val="20"/>
        </w:rPr>
        <w:footnoteRef/>
      </w:r>
      <w:r w:rsidRPr="00240D2D">
        <w:rPr>
          <w:rFonts w:hint="cs"/>
          <w:sz w:val="20"/>
          <w:szCs w:val="20"/>
          <w:rtl/>
        </w:rPr>
        <w:t xml:space="preserve">. برای اینکه مطمئن شویم سند روایت به همین نحو بوده است، </w:t>
      </w:r>
      <w:r>
        <w:rPr>
          <w:sz w:val="20"/>
          <w:szCs w:val="20"/>
          <w:rtl/>
        </w:rPr>
        <w:t>م</w:t>
      </w:r>
      <w:r>
        <w:rPr>
          <w:rFonts w:hint="cs"/>
          <w:sz w:val="20"/>
          <w:szCs w:val="20"/>
          <w:rtl/>
        </w:rPr>
        <w:t>ی‌</w:t>
      </w:r>
      <w:r>
        <w:rPr>
          <w:rFonts w:hint="eastAsia"/>
          <w:sz w:val="20"/>
          <w:szCs w:val="20"/>
          <w:rtl/>
        </w:rPr>
        <w:t>توان</w:t>
      </w:r>
      <w:r>
        <w:rPr>
          <w:rFonts w:hint="cs"/>
          <w:sz w:val="20"/>
          <w:szCs w:val="20"/>
          <w:rtl/>
        </w:rPr>
        <w:t>ی</w:t>
      </w:r>
      <w:r>
        <w:rPr>
          <w:rFonts w:hint="eastAsia"/>
          <w:sz w:val="20"/>
          <w:szCs w:val="20"/>
          <w:rtl/>
        </w:rPr>
        <w:t>م</w:t>
      </w:r>
      <w:r w:rsidRPr="00240D2D">
        <w:rPr>
          <w:rFonts w:hint="cs"/>
          <w:sz w:val="20"/>
          <w:szCs w:val="20"/>
          <w:rtl/>
        </w:rPr>
        <w:t xml:space="preserve"> شاگردان «صفوان بن یحیی» را بررسی کرده و ببینیم این چهار نفر از راویان او هستند یا خیر؛ و همچنین </w:t>
      </w:r>
      <w:r>
        <w:rPr>
          <w:sz w:val="20"/>
          <w:szCs w:val="20"/>
          <w:rtl/>
        </w:rPr>
        <w:t>م</w:t>
      </w:r>
      <w:r>
        <w:rPr>
          <w:rFonts w:hint="cs"/>
          <w:sz w:val="20"/>
          <w:szCs w:val="20"/>
          <w:rtl/>
        </w:rPr>
        <w:t>ی‌</w:t>
      </w:r>
      <w:r>
        <w:rPr>
          <w:rFonts w:hint="eastAsia"/>
          <w:sz w:val="20"/>
          <w:szCs w:val="20"/>
          <w:rtl/>
        </w:rPr>
        <w:t>توان</w:t>
      </w:r>
      <w:r w:rsidRPr="00240D2D">
        <w:rPr>
          <w:rFonts w:hint="cs"/>
          <w:sz w:val="20"/>
          <w:szCs w:val="20"/>
          <w:rtl/>
        </w:rPr>
        <w:t xml:space="preserve"> بررسی کرد که افراد اول </w:t>
      </w:r>
      <w:r>
        <w:rPr>
          <w:sz w:val="20"/>
          <w:szCs w:val="20"/>
          <w:rtl/>
        </w:rPr>
        <w:t>هرکدام</w:t>
      </w:r>
      <w:r w:rsidRPr="00240D2D">
        <w:rPr>
          <w:rFonts w:hint="cs"/>
          <w:sz w:val="20"/>
          <w:szCs w:val="20"/>
          <w:rtl/>
        </w:rPr>
        <w:t xml:space="preserve"> از اسناد از اساتید «کلینی» </w:t>
      </w:r>
      <w:r>
        <w:rPr>
          <w:sz w:val="20"/>
          <w:szCs w:val="20"/>
          <w:rtl/>
        </w:rPr>
        <w:t>بوده‌اند</w:t>
      </w:r>
      <w:r w:rsidRPr="00240D2D">
        <w:rPr>
          <w:rFonts w:hint="cs"/>
          <w:sz w:val="20"/>
          <w:szCs w:val="20"/>
          <w:rtl/>
        </w:rPr>
        <w:t xml:space="preserve"> یا خیر.</w:t>
      </w:r>
      <w:r>
        <w:rPr>
          <w:rFonts w:hint="cs"/>
          <w:sz w:val="20"/>
          <w:szCs w:val="20"/>
          <w:rtl/>
        </w:rPr>
        <w:t xml:space="preserve"> در این روایت متن حدیث ظاهر در این مطلب بود که </w:t>
      </w:r>
      <w:r>
        <w:rPr>
          <w:sz w:val="20"/>
          <w:szCs w:val="20"/>
          <w:rtl/>
        </w:rPr>
        <w:t>قر</w:t>
      </w:r>
      <w:r>
        <w:rPr>
          <w:rFonts w:hint="cs"/>
          <w:sz w:val="20"/>
          <w:szCs w:val="20"/>
          <w:rtl/>
        </w:rPr>
        <w:t>ی</w:t>
      </w:r>
      <w:r>
        <w:rPr>
          <w:rFonts w:hint="eastAsia"/>
          <w:sz w:val="20"/>
          <w:szCs w:val="20"/>
          <w:rtl/>
        </w:rPr>
        <w:t>نه‌</w:t>
      </w:r>
      <w:r>
        <w:rPr>
          <w:rFonts w:hint="cs"/>
          <w:sz w:val="20"/>
          <w:szCs w:val="20"/>
          <w:rtl/>
        </w:rPr>
        <w:t xml:space="preserve">ی داخلی محسوب </w:t>
      </w:r>
      <w:r>
        <w:rPr>
          <w:sz w:val="20"/>
          <w:szCs w:val="20"/>
          <w:rtl/>
        </w:rPr>
        <w:t>م</w:t>
      </w:r>
      <w:r>
        <w:rPr>
          <w:rFonts w:hint="cs"/>
          <w:sz w:val="20"/>
          <w:szCs w:val="20"/>
          <w:rtl/>
        </w:rPr>
        <w:t>ی‌</w:t>
      </w:r>
      <w:r>
        <w:rPr>
          <w:rFonts w:hint="eastAsia"/>
          <w:sz w:val="20"/>
          <w:szCs w:val="20"/>
          <w:rtl/>
        </w:rPr>
        <w:t>شود</w:t>
      </w:r>
      <w:r>
        <w:rPr>
          <w:rFonts w:hint="cs"/>
          <w:sz w:val="20"/>
          <w:szCs w:val="20"/>
          <w:rtl/>
        </w:rPr>
        <w:t xml:space="preserve"> و بررسی طبقات نیز همین مطلب را نشان </w:t>
      </w:r>
      <w:r>
        <w:rPr>
          <w:sz w:val="20"/>
          <w:szCs w:val="20"/>
          <w:rtl/>
        </w:rPr>
        <w:t>م</w:t>
      </w:r>
      <w:r>
        <w:rPr>
          <w:rFonts w:hint="cs"/>
          <w:sz w:val="20"/>
          <w:szCs w:val="20"/>
          <w:rtl/>
        </w:rPr>
        <w:t>ی‌</w:t>
      </w:r>
      <w:r>
        <w:rPr>
          <w:rFonts w:hint="eastAsia"/>
          <w:sz w:val="20"/>
          <w:szCs w:val="20"/>
          <w:rtl/>
        </w:rPr>
        <w:t>دهد</w:t>
      </w:r>
      <w:r>
        <w:rPr>
          <w:rFonts w:hint="cs"/>
          <w:sz w:val="20"/>
          <w:szCs w:val="20"/>
          <w:rtl/>
        </w:rPr>
        <w:t xml:space="preserve"> که </w:t>
      </w:r>
      <w:r>
        <w:rPr>
          <w:sz w:val="20"/>
          <w:szCs w:val="20"/>
          <w:rtl/>
        </w:rPr>
        <w:t>قر</w:t>
      </w:r>
      <w:r>
        <w:rPr>
          <w:rFonts w:hint="cs"/>
          <w:sz w:val="20"/>
          <w:szCs w:val="20"/>
          <w:rtl/>
        </w:rPr>
        <w:t>ی</w:t>
      </w:r>
      <w:r>
        <w:rPr>
          <w:rFonts w:hint="eastAsia"/>
          <w:sz w:val="20"/>
          <w:szCs w:val="20"/>
          <w:rtl/>
        </w:rPr>
        <w:t>نه‌</w:t>
      </w:r>
      <w:r>
        <w:rPr>
          <w:rFonts w:hint="cs"/>
          <w:sz w:val="20"/>
          <w:szCs w:val="20"/>
          <w:rtl/>
        </w:rPr>
        <w:t xml:space="preserve">ی خارجیه به شمار </w:t>
      </w:r>
      <w:r>
        <w:rPr>
          <w:sz w:val="20"/>
          <w:szCs w:val="20"/>
          <w:rtl/>
        </w:rPr>
        <w:t>م</w:t>
      </w:r>
      <w:r>
        <w:rPr>
          <w:rFonts w:hint="cs"/>
          <w:sz w:val="20"/>
          <w:szCs w:val="20"/>
          <w:rtl/>
        </w:rPr>
        <w:t>ی‌</w:t>
      </w:r>
      <w:r>
        <w:rPr>
          <w:rFonts w:hint="eastAsia"/>
          <w:sz w:val="20"/>
          <w:szCs w:val="20"/>
          <w:rtl/>
        </w:rPr>
        <w:t>آ</w:t>
      </w:r>
      <w:r>
        <w:rPr>
          <w:rFonts w:hint="cs"/>
          <w:sz w:val="20"/>
          <w:szCs w:val="20"/>
          <w:rtl/>
        </w:rPr>
        <w:t>ی</w:t>
      </w:r>
      <w:r>
        <w:rPr>
          <w:rFonts w:hint="eastAsia"/>
          <w:sz w:val="20"/>
          <w:szCs w:val="20"/>
          <w:rtl/>
        </w:rPr>
        <w:t>د</w:t>
      </w:r>
      <w:r>
        <w:rPr>
          <w:rFonts w:hint="cs"/>
          <w:sz w:val="20"/>
          <w:szCs w:val="20"/>
          <w:rtl/>
        </w:rPr>
        <w:t>.</w:t>
      </w:r>
    </w:p>
  </w:footnote>
  <w:footnote w:id="72">
    <w:p w:rsidR="008A4457" w:rsidRDefault="008A4457" w:rsidP="00CB1FDD">
      <w:pPr>
        <w:pStyle w:val="FootnoteText"/>
      </w:pPr>
      <w:r w:rsidRPr="00CA4E9C">
        <w:footnoteRef/>
      </w:r>
      <w:r>
        <w:rPr>
          <w:rFonts w:hint="cs"/>
          <w:rtl/>
        </w:rPr>
        <w:t xml:space="preserve">- </w:t>
      </w:r>
      <w:r w:rsidRPr="00CB1FDD">
        <w:rPr>
          <w:rtl/>
        </w:rPr>
        <w:t>الکافی (ط - الإسلامیة)، ج 3، ص: 457</w:t>
      </w:r>
      <w:r w:rsidRPr="00CB1FDD">
        <w:rPr>
          <w:rFonts w:hint="cs"/>
          <w:rtl/>
        </w:rPr>
        <w:t>.</w:t>
      </w:r>
    </w:p>
  </w:footnote>
  <w:footnote w:id="73">
    <w:p w:rsidR="008A4457" w:rsidRDefault="008A4457" w:rsidP="00CB1FDD">
      <w:pPr>
        <w:pStyle w:val="FootnoteText"/>
      </w:pPr>
      <w:r w:rsidRPr="00CA4E9C">
        <w:footnoteRef/>
      </w:r>
      <w:r>
        <w:rPr>
          <w:rFonts w:hint="cs"/>
          <w:rtl/>
        </w:rPr>
        <w:t>- همان.</w:t>
      </w:r>
    </w:p>
  </w:footnote>
  <w:footnote w:id="74">
    <w:p w:rsidR="008A4457" w:rsidRDefault="008A4457" w:rsidP="00CA4E9C">
      <w:pPr>
        <w:pStyle w:val="FootnoteText"/>
      </w:pPr>
      <w:r w:rsidRPr="00CA4E9C">
        <w:footnoteRef/>
      </w:r>
      <w:r>
        <w:rPr>
          <w:rFonts w:hint="cs"/>
          <w:rtl/>
        </w:rPr>
        <w:t xml:space="preserve">- </w:t>
      </w:r>
      <w:r w:rsidRPr="00CA4E9C">
        <w:rPr>
          <w:rtl/>
        </w:rPr>
        <w:t>الکافی (ط - الإسلامیة)، ج 1، ص: 50</w:t>
      </w:r>
      <w:r w:rsidRPr="00CA4E9C">
        <w:rPr>
          <w:rFonts w:hint="cs"/>
          <w:rtl/>
        </w:rPr>
        <w:t>.</w:t>
      </w:r>
    </w:p>
  </w:footnote>
  <w:footnote w:id="75">
    <w:p w:rsidR="008A4457" w:rsidRDefault="008A4457" w:rsidP="00CA4E9C">
      <w:pPr>
        <w:pStyle w:val="FootnoteText"/>
      </w:pPr>
      <w:r w:rsidRPr="003153ED">
        <w:footnoteRef/>
      </w:r>
      <w:r>
        <w:rPr>
          <w:rFonts w:hint="cs"/>
          <w:rtl/>
        </w:rPr>
        <w:t xml:space="preserve">- </w:t>
      </w:r>
      <w:r w:rsidRPr="00CA4E9C">
        <w:rPr>
          <w:rtl/>
        </w:rPr>
        <w:t>الکافی (ط - الإسلامیة)، ج 1، ص: 50</w:t>
      </w:r>
      <w:r w:rsidRPr="00CA4E9C">
        <w:rPr>
          <w:rFonts w:hint="cs"/>
          <w:rtl/>
        </w:rPr>
        <w:t>.</w:t>
      </w:r>
    </w:p>
  </w:footnote>
  <w:footnote w:id="76">
    <w:p w:rsidR="008A4457" w:rsidRDefault="008A4457" w:rsidP="00CA4E9C">
      <w:pPr>
        <w:pStyle w:val="FootnoteText"/>
      </w:pPr>
      <w:r w:rsidRPr="003153ED">
        <w:footnoteRef/>
      </w:r>
      <w:r>
        <w:rPr>
          <w:rFonts w:hint="cs"/>
          <w:rtl/>
        </w:rPr>
        <w:t xml:space="preserve">- </w:t>
      </w:r>
      <w:r w:rsidRPr="00CA4E9C">
        <w:rPr>
          <w:rtl/>
        </w:rPr>
        <w:t>الکافی (ط - الإسلامیة)، ج 4، ص: 333</w:t>
      </w:r>
      <w:r w:rsidRPr="00CA4E9C">
        <w:rPr>
          <w:rFonts w:hint="cs"/>
          <w:rtl/>
        </w:rPr>
        <w:t>.</w:t>
      </w:r>
    </w:p>
  </w:footnote>
  <w:footnote w:id="77">
    <w:p w:rsidR="008A4457" w:rsidRDefault="008A4457">
      <w:pPr>
        <w:pStyle w:val="FootnoteText"/>
      </w:pPr>
      <w:r w:rsidRPr="003153ED">
        <w:footnoteRef/>
      </w:r>
      <w:r>
        <w:rPr>
          <w:rFonts w:hint="cs"/>
          <w:rtl/>
        </w:rPr>
        <w:t>- همان.</w:t>
      </w:r>
    </w:p>
  </w:footnote>
  <w:footnote w:id="78">
    <w:p w:rsidR="008A4457" w:rsidRDefault="008A4457" w:rsidP="000705BE">
      <w:pPr>
        <w:pStyle w:val="FootnoteText"/>
      </w:pPr>
      <w:r w:rsidRPr="003153ED">
        <w:footnoteRef/>
      </w:r>
      <w:r>
        <w:rPr>
          <w:rFonts w:hint="cs"/>
          <w:rtl/>
        </w:rPr>
        <w:t xml:space="preserve">- </w:t>
      </w:r>
      <w:r w:rsidRPr="000705BE">
        <w:rPr>
          <w:rtl/>
        </w:rPr>
        <w:t>تهذیب الأحکام (تحقیق خرسان)، ج 9، ص: 19</w:t>
      </w:r>
      <w:r w:rsidRPr="000705BE">
        <w:rPr>
          <w:rFonts w:hint="cs"/>
          <w:rtl/>
        </w:rPr>
        <w:t>.</w:t>
      </w:r>
    </w:p>
  </w:footnote>
  <w:footnote w:id="79">
    <w:p w:rsidR="008A4457" w:rsidRDefault="008A4457">
      <w:pPr>
        <w:pStyle w:val="FootnoteText"/>
      </w:pPr>
      <w:r w:rsidRPr="003153ED">
        <w:footnoteRef/>
      </w:r>
      <w:r>
        <w:rPr>
          <w:rFonts w:hint="cs"/>
          <w:rtl/>
        </w:rPr>
        <w:t>- همان.</w:t>
      </w:r>
    </w:p>
  </w:footnote>
  <w:footnote w:id="80">
    <w:p w:rsidR="008A4457" w:rsidRDefault="008A4457" w:rsidP="003153ED">
      <w:pPr>
        <w:pStyle w:val="FootnoteText"/>
      </w:pPr>
      <w:r w:rsidRPr="00237181">
        <w:footnoteRef/>
      </w:r>
      <w:r>
        <w:rPr>
          <w:rFonts w:hint="cs"/>
          <w:rtl/>
        </w:rPr>
        <w:t xml:space="preserve">- </w:t>
      </w:r>
      <w:r w:rsidRPr="003153ED">
        <w:rPr>
          <w:rtl/>
        </w:rPr>
        <w:t>تهذیب الأحکام (تحقیق خرسان)، ج 9، ص: 19</w:t>
      </w:r>
      <w:r w:rsidRPr="003153ED">
        <w:rPr>
          <w:rFonts w:hint="cs"/>
          <w:rtl/>
        </w:rPr>
        <w:t>.</w:t>
      </w:r>
    </w:p>
  </w:footnote>
  <w:footnote w:id="81">
    <w:p w:rsidR="008A4457" w:rsidRDefault="008A4457" w:rsidP="003153ED">
      <w:pPr>
        <w:pStyle w:val="FootnoteText"/>
      </w:pPr>
      <w:r w:rsidRPr="00237181">
        <w:footnoteRef/>
      </w:r>
      <w:r>
        <w:rPr>
          <w:rFonts w:hint="cs"/>
          <w:rtl/>
        </w:rPr>
        <w:t xml:space="preserve">- </w:t>
      </w:r>
      <w:r w:rsidRPr="003153ED">
        <w:rPr>
          <w:rtl/>
        </w:rPr>
        <w:t>الکافی (ط - الإسلامیة)، ج 6، ص: 224</w:t>
      </w:r>
      <w:r w:rsidRPr="003153ED">
        <w:rPr>
          <w:rFonts w:hint="cs"/>
          <w:rtl/>
        </w:rPr>
        <w:t>.</w:t>
      </w:r>
    </w:p>
  </w:footnote>
  <w:footnote w:id="82">
    <w:p w:rsidR="008A4457" w:rsidRDefault="008A4457" w:rsidP="003153ED">
      <w:pPr>
        <w:pStyle w:val="FootnoteText"/>
      </w:pPr>
      <w:r w:rsidRPr="00237181">
        <w:footnoteRef/>
      </w:r>
      <w:r>
        <w:rPr>
          <w:rFonts w:hint="cs"/>
          <w:rtl/>
        </w:rPr>
        <w:t xml:space="preserve">- </w:t>
      </w:r>
      <w:r w:rsidRPr="003153ED">
        <w:rPr>
          <w:rtl/>
        </w:rPr>
        <w:t>الکافی (ط - الإسلامیة)، ج 6، ص: 224</w:t>
      </w:r>
      <w:r>
        <w:rPr>
          <w:rFonts w:hint="cs"/>
          <w:rtl/>
        </w:rPr>
        <w:t>.</w:t>
      </w:r>
    </w:p>
  </w:footnote>
  <w:footnote w:id="83">
    <w:p w:rsidR="008A4457" w:rsidRDefault="008A4457" w:rsidP="00DA050C">
      <w:pPr>
        <w:pStyle w:val="FootnoteText"/>
      </w:pPr>
      <w:r w:rsidRPr="00237181">
        <w:footnoteRef/>
      </w:r>
      <w:r>
        <w:rPr>
          <w:rFonts w:hint="cs"/>
          <w:rtl/>
        </w:rPr>
        <w:t>- همان.</w:t>
      </w:r>
    </w:p>
  </w:footnote>
  <w:footnote w:id="84">
    <w:p w:rsidR="008A4457" w:rsidRDefault="008A4457" w:rsidP="00DA050C">
      <w:pPr>
        <w:pStyle w:val="FootnoteText"/>
        <w:rPr>
          <w:rtl/>
        </w:rPr>
      </w:pPr>
      <w:r w:rsidRPr="00237181">
        <w:footnoteRef/>
      </w:r>
      <w:r>
        <w:rPr>
          <w:rFonts w:hint="cs"/>
          <w:rtl/>
        </w:rPr>
        <w:t xml:space="preserve">- </w:t>
      </w:r>
      <w:r w:rsidRPr="00DA050C">
        <w:rPr>
          <w:rtl/>
        </w:rPr>
        <w:t>تهذیب الأحکام (تحقیق خرسان)، ج 9، ص: 19</w:t>
      </w:r>
      <w:r>
        <w:rPr>
          <w:rFonts w:hint="cs"/>
          <w:rtl/>
        </w:rPr>
        <w:t>.</w:t>
      </w:r>
    </w:p>
  </w:footnote>
  <w:footnote w:id="85">
    <w:p w:rsidR="008A4457" w:rsidRDefault="008A4457">
      <w:pPr>
        <w:pStyle w:val="FootnoteText"/>
      </w:pPr>
      <w:r w:rsidRPr="00237181">
        <w:footnoteRef/>
      </w:r>
      <w:r>
        <w:rPr>
          <w:rFonts w:hint="cs"/>
          <w:rtl/>
        </w:rPr>
        <w:t>- همان.</w:t>
      </w:r>
    </w:p>
  </w:footnote>
  <w:footnote w:id="86">
    <w:p w:rsidR="008A4457" w:rsidRDefault="008A4457" w:rsidP="00F06733">
      <w:pPr>
        <w:pStyle w:val="FootnoteText"/>
      </w:pPr>
      <w:r w:rsidRPr="001A462F">
        <w:footnoteRef/>
      </w:r>
      <w:r>
        <w:rPr>
          <w:rFonts w:hint="cs"/>
          <w:rtl/>
        </w:rPr>
        <w:t xml:space="preserve">. روال بر این بوده که </w:t>
      </w:r>
      <w:r>
        <w:rPr>
          <w:rtl/>
        </w:rPr>
        <w:t>نو</w:t>
      </w:r>
      <w:r>
        <w:rPr>
          <w:rFonts w:hint="cs"/>
          <w:rtl/>
        </w:rPr>
        <w:t>ی</w:t>
      </w:r>
      <w:r>
        <w:rPr>
          <w:rFonts w:hint="eastAsia"/>
          <w:rtl/>
        </w:rPr>
        <w:t>سنده‌</w:t>
      </w:r>
      <w:r>
        <w:rPr>
          <w:rFonts w:hint="cs"/>
          <w:rtl/>
        </w:rPr>
        <w:t xml:space="preserve">ی کتب روایی سندهایی را که برای او </w:t>
      </w:r>
      <w:r>
        <w:rPr>
          <w:rtl/>
        </w:rPr>
        <w:t>محکم‌تر</w:t>
      </w:r>
      <w:r>
        <w:rPr>
          <w:rFonts w:hint="cs"/>
          <w:rtl/>
        </w:rPr>
        <w:t xml:space="preserve"> بوده در ابتدای باب ذکر </w:t>
      </w:r>
      <w:r>
        <w:rPr>
          <w:rtl/>
        </w:rPr>
        <w:t>م</w:t>
      </w:r>
      <w:r>
        <w:rPr>
          <w:rFonts w:hint="cs"/>
          <w:rtl/>
        </w:rPr>
        <w:t>ی‌</w:t>
      </w:r>
      <w:r>
        <w:rPr>
          <w:rFonts w:hint="eastAsia"/>
          <w:rtl/>
        </w:rPr>
        <w:t>کرده</w:t>
      </w:r>
      <w:r>
        <w:rPr>
          <w:rFonts w:hint="cs"/>
          <w:rtl/>
        </w:rPr>
        <w:t xml:space="preserve"> است و باقی روایاتی را که </w:t>
      </w:r>
      <w:r>
        <w:rPr>
          <w:rtl/>
        </w:rPr>
        <w:t>به‌عنوان</w:t>
      </w:r>
      <w:r>
        <w:rPr>
          <w:rFonts w:hint="cs"/>
          <w:rtl/>
        </w:rPr>
        <w:t xml:space="preserve"> </w:t>
      </w:r>
      <w:r>
        <w:rPr>
          <w:rtl/>
        </w:rPr>
        <w:t>مؤ</w:t>
      </w:r>
      <w:r>
        <w:rPr>
          <w:rFonts w:hint="cs"/>
          <w:rtl/>
        </w:rPr>
        <w:t>ی</w:t>
      </w:r>
      <w:r>
        <w:rPr>
          <w:rFonts w:hint="eastAsia"/>
          <w:rtl/>
        </w:rPr>
        <w:t>د</w:t>
      </w:r>
      <w:r>
        <w:rPr>
          <w:rFonts w:hint="cs"/>
          <w:rtl/>
        </w:rPr>
        <w:t xml:space="preserve"> استفاده </w:t>
      </w:r>
      <w:r>
        <w:rPr>
          <w:rtl/>
        </w:rPr>
        <w:t>م</w:t>
      </w:r>
      <w:r>
        <w:rPr>
          <w:rFonts w:hint="cs"/>
          <w:rtl/>
        </w:rPr>
        <w:t>ی‌</w:t>
      </w:r>
      <w:r>
        <w:rPr>
          <w:rFonts w:hint="eastAsia"/>
          <w:rtl/>
        </w:rPr>
        <w:t>کرده</w:t>
      </w:r>
      <w:r>
        <w:rPr>
          <w:rFonts w:hint="cs"/>
          <w:rtl/>
        </w:rPr>
        <w:t xml:space="preserve"> است، در مراتب بعد ذکر </w:t>
      </w:r>
      <w:r>
        <w:rPr>
          <w:rtl/>
        </w:rPr>
        <w:t>م</w:t>
      </w:r>
      <w:r>
        <w:rPr>
          <w:rFonts w:hint="cs"/>
          <w:rtl/>
        </w:rPr>
        <w:t>ی‌</w:t>
      </w:r>
      <w:r>
        <w:rPr>
          <w:rFonts w:hint="eastAsia"/>
          <w:rtl/>
        </w:rPr>
        <w:t>آورده</w:t>
      </w:r>
      <w:r>
        <w:rPr>
          <w:rFonts w:hint="cs"/>
          <w:rtl/>
        </w:rPr>
        <w:t xml:space="preserve"> است.</w:t>
      </w:r>
    </w:p>
  </w:footnote>
  <w:footnote w:id="87">
    <w:p w:rsidR="008A4457" w:rsidRDefault="008A4457" w:rsidP="00D770EB">
      <w:pPr>
        <w:pStyle w:val="FootnoteText"/>
        <w:rPr>
          <w:rtl/>
        </w:rPr>
      </w:pPr>
      <w:r w:rsidRPr="00D770EB">
        <w:footnoteRef/>
      </w:r>
      <w:r>
        <w:rPr>
          <w:rFonts w:hint="cs"/>
          <w:rtl/>
        </w:rPr>
        <w:t xml:space="preserve">. </w:t>
      </w:r>
      <w:r w:rsidRPr="00237181">
        <w:rPr>
          <w:rtl/>
        </w:rPr>
        <w:t>الکافی (ط - الإسلامیة)، ج 2، ص: 570</w:t>
      </w:r>
      <w:r w:rsidRPr="00237181">
        <w:rPr>
          <w:rFonts w:hint="cs"/>
          <w:rtl/>
        </w:rPr>
        <w:t>.</w:t>
      </w:r>
    </w:p>
  </w:footnote>
  <w:footnote w:id="88">
    <w:p w:rsidR="008A4457" w:rsidRDefault="008A4457" w:rsidP="00237181">
      <w:pPr>
        <w:pStyle w:val="FootnoteText"/>
      </w:pPr>
      <w:r w:rsidRPr="00D770EB">
        <w:footnoteRef/>
      </w:r>
      <w:r>
        <w:rPr>
          <w:rFonts w:hint="cs"/>
          <w:rtl/>
        </w:rPr>
        <w:t xml:space="preserve">. </w:t>
      </w:r>
      <w:r w:rsidRPr="00237181">
        <w:rPr>
          <w:rtl/>
        </w:rPr>
        <w:t>الکافی (ط - الإسلامیة)، ج 3، ص: 206</w:t>
      </w:r>
      <w:r w:rsidRPr="00237181">
        <w:rPr>
          <w:rFonts w:hint="cs"/>
          <w:rtl/>
        </w:rPr>
        <w:t>.</w:t>
      </w:r>
    </w:p>
  </w:footnote>
  <w:footnote w:id="89">
    <w:p w:rsidR="008A4457" w:rsidRDefault="008A4457" w:rsidP="00280968">
      <w:pPr>
        <w:pStyle w:val="FootnoteText"/>
        <w:rPr>
          <w:rtl/>
        </w:rPr>
      </w:pPr>
      <w:r w:rsidRPr="005D47D6">
        <w:footnoteRef/>
      </w:r>
      <w:r>
        <w:rPr>
          <w:rFonts w:hint="cs"/>
          <w:rtl/>
        </w:rPr>
        <w:t xml:space="preserve">. اگر نام راوی متفاوت ذکر شده است، اتحاد کنیه و لقب </w:t>
      </w:r>
      <w:r>
        <w:rPr>
          <w:rtl/>
        </w:rPr>
        <w:t>م</w:t>
      </w:r>
      <w:r>
        <w:rPr>
          <w:rFonts w:hint="cs"/>
          <w:rtl/>
        </w:rPr>
        <w:t>ی‌</w:t>
      </w:r>
      <w:r>
        <w:rPr>
          <w:rFonts w:hint="eastAsia"/>
          <w:rtl/>
        </w:rPr>
        <w:t>تواند</w:t>
      </w:r>
      <w:r>
        <w:rPr>
          <w:rFonts w:hint="cs"/>
          <w:rtl/>
        </w:rPr>
        <w:t xml:space="preserve"> دال بر اتحاد باشد؛ اگر </w:t>
      </w:r>
      <w:r>
        <w:rPr>
          <w:rtl/>
        </w:rPr>
        <w:t>کن</w:t>
      </w:r>
      <w:r>
        <w:rPr>
          <w:rFonts w:hint="cs"/>
          <w:rtl/>
        </w:rPr>
        <w:t>ی</w:t>
      </w:r>
      <w:r>
        <w:rPr>
          <w:rFonts w:hint="eastAsia"/>
          <w:rtl/>
        </w:rPr>
        <w:t>ه‌</w:t>
      </w:r>
      <w:r>
        <w:rPr>
          <w:rFonts w:hint="cs"/>
          <w:rtl/>
        </w:rPr>
        <w:t xml:space="preserve">ی او متفاوت ذکر شده است، اتحاد اسم و لقب </w:t>
      </w:r>
      <w:r>
        <w:rPr>
          <w:rtl/>
        </w:rPr>
        <w:t>م</w:t>
      </w:r>
      <w:r>
        <w:rPr>
          <w:rFonts w:hint="cs"/>
          <w:rtl/>
        </w:rPr>
        <w:t>ی‌</w:t>
      </w:r>
      <w:r>
        <w:rPr>
          <w:rFonts w:hint="eastAsia"/>
          <w:rtl/>
        </w:rPr>
        <w:t>تواند</w:t>
      </w:r>
      <w:r>
        <w:rPr>
          <w:rFonts w:hint="cs"/>
          <w:rtl/>
        </w:rPr>
        <w:t xml:space="preserve"> دلیل اتحاد باشد و اگر لقب او متفاوت ذکر شده است، اتحاد اسم و کنیه </w:t>
      </w:r>
      <w:r>
        <w:rPr>
          <w:rtl/>
        </w:rPr>
        <w:t>م</w:t>
      </w:r>
      <w:r>
        <w:rPr>
          <w:rFonts w:hint="cs"/>
          <w:rtl/>
        </w:rPr>
        <w:t>ی‌</w:t>
      </w:r>
      <w:r>
        <w:rPr>
          <w:rFonts w:hint="eastAsia"/>
          <w:rtl/>
        </w:rPr>
        <w:t>تواند</w:t>
      </w:r>
      <w:r>
        <w:rPr>
          <w:rFonts w:hint="cs"/>
          <w:rtl/>
        </w:rPr>
        <w:t xml:space="preserve"> دلیل اتحاد باشد.</w:t>
      </w:r>
    </w:p>
  </w:footnote>
  <w:footnote w:id="90">
    <w:p w:rsidR="008A4457" w:rsidRDefault="008A4457" w:rsidP="00D770EB">
      <w:pPr>
        <w:pStyle w:val="FootnoteText"/>
        <w:rPr>
          <w:rtl/>
        </w:rPr>
      </w:pPr>
      <w:r w:rsidRPr="00D770EB">
        <w:footnoteRef/>
      </w:r>
      <w:r>
        <w:rPr>
          <w:rFonts w:hint="cs"/>
          <w:rtl/>
        </w:rPr>
        <w:t xml:space="preserve">. </w:t>
      </w:r>
      <w:r w:rsidRPr="00D770EB">
        <w:rPr>
          <w:rtl/>
        </w:rPr>
        <w:t>فهرست کتب الشیعة و أصولهم و أسماء المصنفین و أصحاب الأصول (للطوسی) (ط - الحدیثة)، النص، ص: 413</w:t>
      </w:r>
      <w:r w:rsidRPr="00D770EB">
        <w:rPr>
          <w:rFonts w:hint="cs"/>
          <w:rtl/>
        </w:rPr>
        <w:t>.</w:t>
      </w:r>
    </w:p>
  </w:footnote>
  <w:footnote w:id="91">
    <w:p w:rsidR="008A4457" w:rsidRDefault="008A4457" w:rsidP="00E27C92">
      <w:pPr>
        <w:pStyle w:val="FootnoteText"/>
      </w:pPr>
      <w:r w:rsidRPr="00E27C92">
        <w:footnoteRef/>
      </w:r>
      <w:r>
        <w:rPr>
          <w:rFonts w:hint="cs"/>
          <w:rtl/>
        </w:rPr>
        <w:t xml:space="preserve">. </w:t>
      </w:r>
      <w:r w:rsidRPr="00E27C92">
        <w:rPr>
          <w:rtl/>
        </w:rPr>
        <w:t>رجال النجاشی، ص: 337</w:t>
      </w:r>
      <w:r w:rsidRPr="00E27C92">
        <w:rPr>
          <w:rFonts w:hint="cs"/>
          <w:rtl/>
        </w:rPr>
        <w:t>.</w:t>
      </w:r>
    </w:p>
  </w:footnote>
  <w:footnote w:id="92">
    <w:p w:rsidR="008A4457" w:rsidRDefault="008A4457" w:rsidP="00E27C92">
      <w:pPr>
        <w:pStyle w:val="FootnoteText"/>
      </w:pPr>
      <w:r w:rsidRPr="00E27C92">
        <w:footnoteRef/>
      </w:r>
      <w:r>
        <w:rPr>
          <w:rFonts w:hint="cs"/>
          <w:rtl/>
        </w:rPr>
        <w:t xml:space="preserve">. </w:t>
      </w:r>
      <w:r w:rsidRPr="00E27C92">
        <w:rPr>
          <w:rtl/>
        </w:rPr>
        <w:t>فهرست کتب الشیعة و أصولهم و أسماء المصنفین و أصحاب الأصول (للطوسی) (ط - الحدیثة)، النص، ص: 39</w:t>
      </w:r>
      <w:r w:rsidRPr="00E27C92">
        <w:rPr>
          <w:rFonts w:hint="cs"/>
          <w:rtl/>
        </w:rPr>
        <w:t>.</w:t>
      </w:r>
    </w:p>
  </w:footnote>
  <w:footnote w:id="93">
    <w:p w:rsidR="008A4457" w:rsidRDefault="008A4457" w:rsidP="00E27C92">
      <w:pPr>
        <w:pStyle w:val="FootnoteText"/>
      </w:pPr>
      <w:r w:rsidRPr="00E27C92">
        <w:footnoteRef/>
      </w:r>
      <w:r>
        <w:rPr>
          <w:rFonts w:hint="cs"/>
          <w:rtl/>
        </w:rPr>
        <w:t xml:space="preserve">. </w:t>
      </w:r>
      <w:r w:rsidRPr="00E27C92">
        <w:rPr>
          <w:rtl/>
        </w:rPr>
        <w:t>رجال النجاشی، ص: 71</w:t>
      </w:r>
      <w:r w:rsidRPr="00E27C92">
        <w:rPr>
          <w:rFonts w:hint="cs"/>
          <w:rtl/>
        </w:rPr>
        <w:t>.</w:t>
      </w:r>
    </w:p>
  </w:footnote>
  <w:footnote w:id="94">
    <w:p w:rsidR="008A4457" w:rsidRDefault="008A4457" w:rsidP="00280968">
      <w:pPr>
        <w:pStyle w:val="FootnoteText"/>
        <w:rPr>
          <w:rtl/>
        </w:rPr>
      </w:pPr>
      <w:r w:rsidRPr="00195C77">
        <w:footnoteRef/>
      </w:r>
      <w:r>
        <w:rPr>
          <w:rFonts w:hint="cs"/>
          <w:rtl/>
        </w:rPr>
        <w:t xml:space="preserve">. </w:t>
      </w:r>
      <w:r w:rsidRPr="00553058">
        <w:rPr>
          <w:rtl/>
        </w:rPr>
        <w:t>تهذ</w:t>
      </w:r>
      <w:r>
        <w:rPr>
          <w:rtl/>
        </w:rPr>
        <w:t>ی</w:t>
      </w:r>
      <w:r w:rsidRPr="00553058">
        <w:rPr>
          <w:rtl/>
        </w:rPr>
        <w:t>ب الأح</w:t>
      </w:r>
      <w:r>
        <w:rPr>
          <w:rtl/>
        </w:rPr>
        <w:t>ک</w:t>
      </w:r>
      <w:r w:rsidRPr="00553058">
        <w:rPr>
          <w:rtl/>
        </w:rPr>
        <w:t>ام (تحق</w:t>
      </w:r>
      <w:r>
        <w:rPr>
          <w:rtl/>
        </w:rPr>
        <w:t>ی</w:t>
      </w:r>
      <w:r w:rsidRPr="00553058">
        <w:rPr>
          <w:rtl/>
        </w:rPr>
        <w:t>ق خرسان)، المش</w:t>
      </w:r>
      <w:r>
        <w:rPr>
          <w:rtl/>
        </w:rPr>
        <w:t>ی</w:t>
      </w:r>
      <w:r w:rsidRPr="00553058">
        <w:rPr>
          <w:rtl/>
        </w:rPr>
        <w:t>خة، ص: 5</w:t>
      </w:r>
      <w:r>
        <w:rPr>
          <w:rFonts w:hint="cs"/>
          <w:rtl/>
        </w:rPr>
        <w:t>0؛</w:t>
      </w:r>
      <w:r w:rsidRPr="00195C77">
        <w:rPr>
          <w:rtl/>
        </w:rPr>
        <w:t xml:space="preserve"> رجال النجاش</w:t>
      </w:r>
      <w:r>
        <w:rPr>
          <w:rtl/>
        </w:rPr>
        <w:t>ی</w:t>
      </w:r>
      <w:r w:rsidRPr="00195C77">
        <w:rPr>
          <w:rtl/>
        </w:rPr>
        <w:t>، ص: 16</w:t>
      </w:r>
      <w:r>
        <w:rPr>
          <w:rFonts w:hint="cs"/>
          <w:rtl/>
        </w:rPr>
        <w:t>.</w:t>
      </w:r>
    </w:p>
  </w:footnote>
  <w:footnote w:id="95">
    <w:p w:rsidR="008A4457" w:rsidRDefault="008A4457" w:rsidP="00280968">
      <w:pPr>
        <w:pStyle w:val="FootnoteText"/>
      </w:pPr>
      <w:r w:rsidRPr="00DF096C">
        <w:footnoteRef/>
      </w:r>
      <w:r>
        <w:rPr>
          <w:rFonts w:hint="cs"/>
          <w:rtl/>
        </w:rPr>
        <w:t xml:space="preserve">. </w:t>
      </w:r>
      <w:r w:rsidRPr="00DF096C">
        <w:rPr>
          <w:rtl/>
        </w:rPr>
        <w:t>العدة ف</w:t>
      </w:r>
      <w:r>
        <w:rPr>
          <w:rtl/>
        </w:rPr>
        <w:t>ی</w:t>
      </w:r>
      <w:r w:rsidRPr="00DF096C">
        <w:rPr>
          <w:rtl/>
        </w:rPr>
        <w:t xml:space="preserve"> أصول الفقه، </w:t>
      </w:r>
      <w:r>
        <w:rPr>
          <w:rtl/>
        </w:rPr>
        <w:t>ج 1</w:t>
      </w:r>
      <w:r w:rsidRPr="00DF096C">
        <w:rPr>
          <w:rtl/>
        </w:rPr>
        <w:t>، ص: 149.</w:t>
      </w:r>
    </w:p>
  </w:footnote>
  <w:footnote w:id="96">
    <w:p w:rsidR="008A4457" w:rsidRDefault="008A4457" w:rsidP="002F677C">
      <w:pPr>
        <w:pStyle w:val="FootnoteText"/>
        <w:rPr>
          <w:rtl/>
        </w:rPr>
      </w:pPr>
      <w:r w:rsidRPr="00CE7BED">
        <w:footnoteRef/>
      </w:r>
      <w:r>
        <w:rPr>
          <w:rFonts w:hint="cs"/>
          <w:rtl/>
        </w:rPr>
        <w:t xml:space="preserve">. تمام مواردی که ذکر </w:t>
      </w:r>
      <w:r>
        <w:rPr>
          <w:rtl/>
        </w:rPr>
        <w:t>م</w:t>
      </w:r>
      <w:r>
        <w:rPr>
          <w:rFonts w:hint="cs"/>
          <w:rtl/>
        </w:rPr>
        <w:t>ی‌</w:t>
      </w:r>
      <w:r>
        <w:rPr>
          <w:rFonts w:hint="eastAsia"/>
          <w:rtl/>
        </w:rPr>
        <w:t>شوند</w:t>
      </w:r>
      <w:r>
        <w:rPr>
          <w:rFonts w:hint="cs"/>
          <w:rtl/>
        </w:rPr>
        <w:t xml:space="preserve">، به تنهایی برای توثیق کافی نیستند و مجموع آنهاست که باعث حصول اطمینان </w:t>
      </w:r>
      <w:r>
        <w:rPr>
          <w:rtl/>
        </w:rPr>
        <w:t>م</w:t>
      </w:r>
      <w:r>
        <w:rPr>
          <w:rFonts w:hint="cs"/>
          <w:rtl/>
        </w:rPr>
        <w:t>ی‌</w:t>
      </w:r>
      <w:r>
        <w:rPr>
          <w:rFonts w:hint="eastAsia"/>
          <w:rtl/>
        </w:rPr>
        <w:t>شود</w:t>
      </w:r>
      <w:r>
        <w:rPr>
          <w:rFonts w:hint="cs"/>
          <w:rtl/>
        </w:rPr>
        <w:t>.</w:t>
      </w:r>
    </w:p>
  </w:footnote>
  <w:footnote w:id="97">
    <w:p w:rsidR="008A4457" w:rsidRDefault="008A4457" w:rsidP="00BF7114">
      <w:pPr>
        <w:pStyle w:val="FootnoteText"/>
      </w:pPr>
      <w:r w:rsidRPr="00BF7114">
        <w:footnoteRef/>
      </w:r>
      <w:r>
        <w:rPr>
          <w:rFonts w:hint="cs"/>
          <w:rtl/>
        </w:rPr>
        <w:t xml:space="preserve">. </w:t>
      </w:r>
      <w:r w:rsidRPr="00BF7114">
        <w:rPr>
          <w:rtl/>
        </w:rPr>
        <w:t>رجال العلامة الحلی، ص: 275</w:t>
      </w:r>
      <w:r w:rsidRPr="00BF7114">
        <w:rPr>
          <w:rFonts w:hint="cs"/>
          <w:rtl/>
        </w:rPr>
        <w:t>.</w:t>
      </w:r>
    </w:p>
  </w:footnote>
  <w:footnote w:id="98">
    <w:p w:rsidR="008A4457" w:rsidRDefault="008A4457" w:rsidP="00E66210">
      <w:pPr>
        <w:pStyle w:val="FootnoteText"/>
        <w:rPr>
          <w:rtl/>
        </w:rPr>
      </w:pPr>
      <w:r w:rsidRPr="00EB13A8">
        <w:footnoteRef/>
      </w:r>
      <w:r>
        <w:rPr>
          <w:rFonts w:hint="cs"/>
          <w:rtl/>
        </w:rPr>
        <w:t xml:space="preserve">. اینکه منظور از «قطع لسان» حقیقی بوده یا کنایه از ساکت کردن او بوده است، اختلافی است اما </w:t>
      </w:r>
      <w:r>
        <w:rPr>
          <w:rtl/>
        </w:rPr>
        <w:t>تأث</w:t>
      </w:r>
      <w:r>
        <w:rPr>
          <w:rFonts w:hint="cs"/>
          <w:rtl/>
        </w:rPr>
        <w:t>ی</w:t>
      </w:r>
      <w:r>
        <w:rPr>
          <w:rFonts w:hint="eastAsia"/>
          <w:rtl/>
        </w:rPr>
        <w:t>ر</w:t>
      </w:r>
      <w:r>
        <w:rPr>
          <w:rFonts w:hint="cs"/>
          <w:rtl/>
        </w:rPr>
        <w:t>ی در بحث ما ندارد.</w:t>
      </w:r>
    </w:p>
  </w:footnote>
  <w:footnote w:id="99">
    <w:p w:rsidR="008A4457" w:rsidRDefault="008A4457" w:rsidP="00BF7114">
      <w:pPr>
        <w:pStyle w:val="FootnoteText"/>
      </w:pPr>
      <w:r w:rsidRPr="00A82D98">
        <w:footnoteRef/>
      </w:r>
      <w:r>
        <w:rPr>
          <w:rFonts w:hint="cs"/>
          <w:rtl/>
        </w:rPr>
        <w:t xml:space="preserve">. </w:t>
      </w:r>
      <w:r w:rsidRPr="00BF7114">
        <w:rPr>
          <w:rtl/>
        </w:rPr>
        <w:t>رجال النجاشی، ص: 185</w:t>
      </w:r>
      <w:r w:rsidRPr="00BF7114">
        <w:rPr>
          <w:rFonts w:hint="cs"/>
          <w:rtl/>
        </w:rPr>
        <w:t>.</w:t>
      </w:r>
    </w:p>
  </w:footnote>
  <w:footnote w:id="100">
    <w:p w:rsidR="008A4457" w:rsidRDefault="008A4457" w:rsidP="00A82D98">
      <w:pPr>
        <w:pStyle w:val="FootnoteText"/>
      </w:pPr>
      <w:r w:rsidRPr="008905D2">
        <w:footnoteRef/>
      </w:r>
      <w:r>
        <w:rPr>
          <w:rFonts w:hint="cs"/>
          <w:rtl/>
        </w:rPr>
        <w:t xml:space="preserve">- </w:t>
      </w:r>
      <w:r w:rsidRPr="00A82D98">
        <w:rPr>
          <w:rtl/>
        </w:rPr>
        <w:t>فهرست کتب الشیعة و أصولهم و أسماء المصنفین و أصحاب الأصول (للطوسی) (ط - الحدیثة)، النص، ص: 228</w:t>
      </w:r>
      <w:r>
        <w:rPr>
          <w:rFonts w:hint="cs"/>
          <w:rtl/>
        </w:rPr>
        <w:t>.</w:t>
      </w:r>
    </w:p>
  </w:footnote>
  <w:footnote w:id="101">
    <w:p w:rsidR="008A4457" w:rsidRDefault="008A4457" w:rsidP="00EE72DC">
      <w:pPr>
        <w:pStyle w:val="FootnoteText"/>
      </w:pPr>
      <w:r w:rsidRPr="008905D2">
        <w:footnoteRef/>
      </w:r>
      <w:r>
        <w:rPr>
          <w:rFonts w:hint="cs"/>
          <w:rtl/>
        </w:rPr>
        <w:t xml:space="preserve">- </w:t>
      </w:r>
      <w:r w:rsidRPr="00EE72DC">
        <w:rPr>
          <w:rtl/>
        </w:rPr>
        <w:t>رجال الطوسی، ص: 387</w:t>
      </w:r>
      <w:r>
        <w:rPr>
          <w:rFonts w:hint="cs"/>
          <w:rtl/>
        </w:rPr>
        <w:t>.</w:t>
      </w:r>
    </w:p>
  </w:footnote>
  <w:footnote w:id="102">
    <w:p w:rsidR="008A4457" w:rsidRDefault="008A4457" w:rsidP="00A16EAE">
      <w:pPr>
        <w:pStyle w:val="FootnoteText"/>
      </w:pPr>
      <w:r w:rsidRPr="00A342E4">
        <w:footnoteRef/>
      </w:r>
      <w:r>
        <w:rPr>
          <w:rFonts w:hint="cs"/>
          <w:rtl/>
        </w:rPr>
        <w:t>- در چنین مواردی که دو قول یک رجالی متعارض است، چند گرایش وجود دارد: بعضی «ضعیف» را به «ضعیف بودن در حدیث»</w:t>
      </w:r>
      <w:r>
        <w:rPr>
          <w:rtl/>
        </w:rPr>
        <w:t xml:space="preserve"> </w:t>
      </w:r>
      <w:r>
        <w:rPr>
          <w:rFonts w:hint="cs"/>
          <w:rtl/>
        </w:rPr>
        <w:t xml:space="preserve">حمل </w:t>
      </w:r>
      <w:r>
        <w:rPr>
          <w:rtl/>
        </w:rPr>
        <w:t>م</w:t>
      </w:r>
      <w:r>
        <w:rPr>
          <w:rFonts w:hint="cs"/>
          <w:rtl/>
        </w:rPr>
        <w:t>ی‌</w:t>
      </w:r>
      <w:r>
        <w:rPr>
          <w:rFonts w:hint="eastAsia"/>
          <w:rtl/>
        </w:rPr>
        <w:t>کنند</w:t>
      </w:r>
      <w:r>
        <w:rPr>
          <w:rFonts w:hint="cs"/>
          <w:rtl/>
        </w:rPr>
        <w:t xml:space="preserve"> و بعضی قول آخر رجالی را نظر او </w:t>
      </w:r>
      <w:r>
        <w:rPr>
          <w:rtl/>
        </w:rPr>
        <w:t>م</w:t>
      </w:r>
      <w:r>
        <w:rPr>
          <w:rFonts w:hint="cs"/>
          <w:rtl/>
        </w:rPr>
        <w:t>ی‌</w:t>
      </w:r>
      <w:r>
        <w:rPr>
          <w:rFonts w:hint="eastAsia"/>
          <w:rtl/>
        </w:rPr>
        <w:t>دانند</w:t>
      </w:r>
      <w:r>
        <w:rPr>
          <w:rFonts w:hint="cs"/>
          <w:rtl/>
        </w:rPr>
        <w:t xml:space="preserve">؛ اما به نظر ما باید بررسی کرد که در فقه برخورد این رجالی با راوی چگونه بوده است و اگر در فقه </w:t>
      </w:r>
      <w:r>
        <w:rPr>
          <w:rtl/>
        </w:rPr>
        <w:t>قر</w:t>
      </w:r>
      <w:r>
        <w:rPr>
          <w:rFonts w:hint="cs"/>
          <w:rtl/>
        </w:rPr>
        <w:t>ی</w:t>
      </w:r>
      <w:r>
        <w:rPr>
          <w:rFonts w:hint="eastAsia"/>
          <w:rtl/>
        </w:rPr>
        <w:t>نه‌ا</w:t>
      </w:r>
      <w:r>
        <w:rPr>
          <w:rFonts w:hint="cs"/>
          <w:rtl/>
        </w:rPr>
        <w:t xml:space="preserve">ی یافت نشد، راوی مجمل </w:t>
      </w:r>
      <w:r>
        <w:rPr>
          <w:rtl/>
        </w:rPr>
        <w:t>م</w:t>
      </w:r>
      <w:r>
        <w:rPr>
          <w:rFonts w:hint="cs"/>
          <w:rtl/>
        </w:rPr>
        <w:t>ی‌</w:t>
      </w:r>
      <w:r>
        <w:rPr>
          <w:rFonts w:hint="eastAsia"/>
          <w:rtl/>
        </w:rPr>
        <w:t>شود</w:t>
      </w:r>
      <w:r>
        <w:rPr>
          <w:rFonts w:hint="cs"/>
          <w:rtl/>
        </w:rPr>
        <w:t>.</w:t>
      </w:r>
    </w:p>
  </w:footnote>
  <w:footnote w:id="103">
    <w:p w:rsidR="008A4457" w:rsidRDefault="008A4457" w:rsidP="008905D2">
      <w:pPr>
        <w:pStyle w:val="FootnoteText"/>
      </w:pPr>
      <w:r w:rsidRPr="006522EC">
        <w:footnoteRef/>
      </w:r>
      <w:r>
        <w:rPr>
          <w:rFonts w:hint="cs"/>
          <w:rtl/>
        </w:rPr>
        <w:t xml:space="preserve">. </w:t>
      </w:r>
      <w:r w:rsidRPr="008905D2">
        <w:rPr>
          <w:rtl/>
        </w:rPr>
        <w:t>الإستبصار فیما اختلف من الأخبار؛ ج 3؛ ص 261</w:t>
      </w:r>
      <w:r w:rsidRPr="008905D2">
        <w:rPr>
          <w:rFonts w:hint="cs"/>
          <w:rtl/>
        </w:rPr>
        <w:t>.</w:t>
      </w:r>
    </w:p>
  </w:footnote>
  <w:footnote w:id="104">
    <w:p w:rsidR="008A4457" w:rsidRDefault="008A4457" w:rsidP="00A16EAE">
      <w:pPr>
        <w:pStyle w:val="FootnoteText"/>
        <w:rPr>
          <w:rtl/>
        </w:rPr>
      </w:pPr>
      <w:r w:rsidRPr="00F318AA">
        <w:footnoteRef/>
      </w:r>
      <w:r>
        <w:rPr>
          <w:rFonts w:hint="cs"/>
          <w:rtl/>
        </w:rPr>
        <w:t>. «فضل بن شاذان».</w:t>
      </w:r>
    </w:p>
  </w:footnote>
  <w:footnote w:id="105">
    <w:p w:rsidR="008A4457" w:rsidRDefault="008A4457" w:rsidP="008905D2">
      <w:pPr>
        <w:pStyle w:val="FootnoteText"/>
        <w:rPr>
          <w:rtl/>
        </w:rPr>
      </w:pPr>
      <w:r w:rsidRPr="006522EC">
        <w:footnoteRef/>
      </w:r>
      <w:r>
        <w:rPr>
          <w:rFonts w:hint="cs"/>
          <w:rtl/>
        </w:rPr>
        <w:t xml:space="preserve">. </w:t>
      </w:r>
      <w:r w:rsidRPr="008905D2">
        <w:rPr>
          <w:rtl/>
        </w:rPr>
        <w:t>رجال الکشی - إختیار معرفة الرجال، النص، ص: 566</w:t>
      </w:r>
      <w:r w:rsidRPr="008905D2">
        <w:rPr>
          <w:rFonts w:hint="cs"/>
          <w:rtl/>
        </w:rPr>
        <w:t>.</w:t>
      </w:r>
    </w:p>
  </w:footnote>
  <w:footnote w:id="106">
    <w:p w:rsidR="008A4457" w:rsidRDefault="008A4457" w:rsidP="006522EC">
      <w:pPr>
        <w:pStyle w:val="FootnoteText"/>
      </w:pPr>
      <w:r w:rsidRPr="006522EC">
        <w:footnoteRef/>
      </w:r>
      <w:r>
        <w:rPr>
          <w:rFonts w:hint="cs"/>
          <w:rtl/>
        </w:rPr>
        <w:t xml:space="preserve">. </w:t>
      </w:r>
      <w:r w:rsidRPr="006522EC">
        <w:rPr>
          <w:rtl/>
        </w:rPr>
        <w:t xml:space="preserve">الرجال (لابن الغضائری)، ص: </w:t>
      </w:r>
      <w:r w:rsidRPr="006522EC">
        <w:rPr>
          <w:rFonts w:hint="cs"/>
          <w:rtl/>
        </w:rPr>
        <w:t>66.</w:t>
      </w:r>
    </w:p>
  </w:footnote>
  <w:footnote w:id="107">
    <w:p w:rsidR="008A4457" w:rsidRDefault="008A4457" w:rsidP="006522EC">
      <w:pPr>
        <w:pStyle w:val="FootnoteText"/>
      </w:pPr>
      <w:r w:rsidRPr="006522EC">
        <w:footnoteRef/>
      </w:r>
      <w:r>
        <w:rPr>
          <w:rFonts w:hint="cs"/>
          <w:rtl/>
        </w:rPr>
        <w:t xml:space="preserve">. </w:t>
      </w:r>
      <w:r w:rsidRPr="006522EC">
        <w:rPr>
          <w:rtl/>
        </w:rPr>
        <w:t xml:space="preserve">الرجال (لابن الغضائری)، ص: </w:t>
      </w:r>
      <w:r w:rsidRPr="006522EC">
        <w:rPr>
          <w:rFonts w:hint="cs"/>
          <w:rtl/>
        </w:rPr>
        <w:t>67.</w:t>
      </w:r>
    </w:p>
  </w:footnote>
  <w:footnote w:id="108">
    <w:p w:rsidR="008A4457" w:rsidRDefault="008A4457" w:rsidP="00B02E56">
      <w:pPr>
        <w:pStyle w:val="FootnoteText"/>
        <w:rPr>
          <w:rtl/>
        </w:rPr>
      </w:pPr>
      <w:r w:rsidRPr="00B02E56">
        <w:footnoteRef/>
      </w:r>
      <w:r>
        <w:rPr>
          <w:rFonts w:hint="cs"/>
          <w:rtl/>
        </w:rPr>
        <w:t xml:space="preserve">- </w:t>
      </w:r>
      <w:r w:rsidRPr="00B02E56">
        <w:rPr>
          <w:rFonts w:hint="cs"/>
          <w:rtl/>
        </w:rPr>
        <w:t xml:space="preserve">رجال </w:t>
      </w:r>
      <w:r>
        <w:rPr>
          <w:rtl/>
        </w:rPr>
        <w:t>الطوس</w:t>
      </w:r>
      <w:r>
        <w:rPr>
          <w:rFonts w:hint="cs"/>
          <w:rtl/>
        </w:rPr>
        <w:t>ی</w:t>
      </w:r>
      <w:r w:rsidRPr="00B02E56">
        <w:rPr>
          <w:rFonts w:hint="cs"/>
          <w:rtl/>
        </w:rPr>
        <w:t>، ص: 387</w:t>
      </w:r>
      <w:r>
        <w:rPr>
          <w:rFonts w:hint="cs"/>
          <w:rtl/>
        </w:rPr>
        <w:t>.</w:t>
      </w:r>
    </w:p>
  </w:footnote>
  <w:footnote w:id="109">
    <w:p w:rsidR="008A4457" w:rsidRDefault="008A4457" w:rsidP="00D05AFA">
      <w:pPr>
        <w:pStyle w:val="FootnoteText"/>
      </w:pPr>
      <w:r w:rsidRPr="00A82995">
        <w:footnoteRef/>
      </w:r>
      <w:r>
        <w:rPr>
          <w:rFonts w:hint="cs"/>
          <w:rtl/>
        </w:rPr>
        <w:t xml:space="preserve">. </w:t>
      </w:r>
      <w:r>
        <w:rPr>
          <w:rtl/>
        </w:rPr>
        <w:t>کن</w:t>
      </w:r>
      <w:r>
        <w:rPr>
          <w:rFonts w:hint="cs"/>
          <w:rtl/>
        </w:rPr>
        <w:t>ی</w:t>
      </w:r>
      <w:r>
        <w:rPr>
          <w:rFonts w:hint="eastAsia"/>
          <w:rtl/>
        </w:rPr>
        <w:t>ه‌</w:t>
      </w:r>
      <w:r>
        <w:rPr>
          <w:rFonts w:hint="cs"/>
          <w:rtl/>
        </w:rPr>
        <w:t>ی «ابراهیم بن نعیم».</w:t>
      </w:r>
    </w:p>
  </w:footnote>
  <w:footnote w:id="110">
    <w:p w:rsidR="008A4457" w:rsidRDefault="008A4457" w:rsidP="005451B6">
      <w:pPr>
        <w:pStyle w:val="FootnoteText"/>
      </w:pPr>
      <w:r w:rsidRPr="000D2577">
        <w:footnoteRef/>
      </w:r>
      <w:r>
        <w:rPr>
          <w:rFonts w:hint="cs"/>
          <w:rtl/>
        </w:rPr>
        <w:t xml:space="preserve">. </w:t>
      </w:r>
      <w:r w:rsidRPr="005451B6">
        <w:rPr>
          <w:rtl/>
        </w:rPr>
        <w:t>علل الشرائع، ج 1، ص: 198</w:t>
      </w:r>
      <w:r w:rsidRPr="005451B6">
        <w:rPr>
          <w:rFonts w:hint="cs"/>
          <w:rtl/>
        </w:rPr>
        <w:t>.</w:t>
      </w:r>
    </w:p>
  </w:footnote>
  <w:footnote w:id="111">
    <w:p w:rsidR="008A4457" w:rsidRDefault="008A4457" w:rsidP="005451B6">
      <w:pPr>
        <w:pStyle w:val="FootnoteText"/>
      </w:pPr>
      <w:r w:rsidRPr="000D2577">
        <w:footnoteRef/>
      </w:r>
      <w:r>
        <w:rPr>
          <w:rFonts w:hint="cs"/>
          <w:rtl/>
        </w:rPr>
        <w:t xml:space="preserve">. </w:t>
      </w:r>
      <w:r w:rsidRPr="005451B6">
        <w:rPr>
          <w:rtl/>
        </w:rPr>
        <w:t>معانی الأخبار، النص، ص: 162</w:t>
      </w:r>
      <w:r w:rsidRPr="005451B6">
        <w:rPr>
          <w:rFonts w:hint="cs"/>
          <w:rtl/>
        </w:rPr>
        <w:t>.</w:t>
      </w:r>
    </w:p>
  </w:footnote>
  <w:footnote w:id="112">
    <w:p w:rsidR="008A4457" w:rsidRDefault="008A4457" w:rsidP="00D05AFA">
      <w:pPr>
        <w:pStyle w:val="FootnoteText"/>
      </w:pPr>
      <w:r w:rsidRPr="00963E3C">
        <w:footnoteRef/>
      </w:r>
      <w:r>
        <w:rPr>
          <w:rFonts w:hint="cs"/>
          <w:rtl/>
        </w:rPr>
        <w:t xml:space="preserve">. بررسی از ابتدای سند نیز ممکن است؛ اما برای بررسی راوی و مروی عنه، بهتر است از راویانی آغاز کرد که شهرت آنها کمتر است؛ زیرا تعداد شاگردان آنها کمتر </w:t>
      </w:r>
      <w:r>
        <w:rPr>
          <w:rtl/>
        </w:rPr>
        <w:t>م</w:t>
      </w:r>
      <w:r>
        <w:rPr>
          <w:rFonts w:hint="cs"/>
          <w:rtl/>
        </w:rPr>
        <w:t>ی‌</w:t>
      </w:r>
      <w:r>
        <w:rPr>
          <w:rFonts w:hint="eastAsia"/>
          <w:rtl/>
        </w:rPr>
        <w:t>شود</w:t>
      </w:r>
      <w:r>
        <w:rPr>
          <w:rFonts w:hint="cs"/>
          <w:rtl/>
        </w:rPr>
        <w:t xml:space="preserve"> و افراد کمتری باید بررسی شوند.</w:t>
      </w:r>
    </w:p>
  </w:footnote>
  <w:footnote w:id="113">
    <w:p w:rsidR="008A4457" w:rsidRDefault="008A4457" w:rsidP="00D05AFA">
      <w:pPr>
        <w:pStyle w:val="FootnoteText"/>
        <w:rPr>
          <w:rtl/>
        </w:rPr>
      </w:pPr>
      <w:r w:rsidRPr="00AA6911">
        <w:footnoteRef/>
      </w:r>
      <w:r>
        <w:rPr>
          <w:rFonts w:hint="cs"/>
          <w:rtl/>
        </w:rPr>
        <w:t xml:space="preserve">. «نوبختی» در «فرق الشیعه» </w:t>
      </w:r>
      <w:r>
        <w:rPr>
          <w:rtl/>
        </w:rPr>
        <w:t>صفحه‌</w:t>
      </w:r>
      <w:r>
        <w:rPr>
          <w:rFonts w:hint="cs"/>
          <w:rtl/>
        </w:rPr>
        <w:t xml:space="preserve">ی 82 این ماجرا را ذکر </w:t>
      </w:r>
      <w:r>
        <w:rPr>
          <w:rtl/>
        </w:rPr>
        <w:t>م</w:t>
      </w:r>
      <w:r>
        <w:rPr>
          <w:rFonts w:hint="cs"/>
          <w:rtl/>
        </w:rPr>
        <w:t>ی‌</w:t>
      </w:r>
      <w:r>
        <w:rPr>
          <w:rFonts w:hint="eastAsia"/>
          <w:rtl/>
        </w:rPr>
        <w:t>کند</w:t>
      </w:r>
      <w:r>
        <w:rPr>
          <w:rFonts w:hint="cs"/>
          <w:rtl/>
        </w:rPr>
        <w:t xml:space="preserve"> و همچنین «سعد بن عبدالله الاشعری القمی» نیز در «المقالات و الفرق» صفحه 92 این مطلب را ذکر </w:t>
      </w:r>
      <w:r>
        <w:rPr>
          <w:rtl/>
        </w:rPr>
        <w:t>م</w:t>
      </w:r>
      <w:r>
        <w:rPr>
          <w:rFonts w:hint="cs"/>
          <w:rtl/>
        </w:rPr>
        <w:t>ی‌</w:t>
      </w:r>
      <w:r>
        <w:rPr>
          <w:rFonts w:hint="eastAsia"/>
          <w:rtl/>
        </w:rPr>
        <w:t>کند</w:t>
      </w:r>
      <w:r>
        <w:rPr>
          <w:rFonts w:hint="cs"/>
          <w:rtl/>
        </w:rPr>
        <w:t xml:space="preserve">. «کشی» نیز این مطلب را نقل </w:t>
      </w:r>
      <w:r>
        <w:rPr>
          <w:rtl/>
        </w:rPr>
        <w:t>م</w:t>
      </w:r>
      <w:r>
        <w:rPr>
          <w:rFonts w:hint="cs"/>
          <w:rtl/>
        </w:rPr>
        <w:t>ی‌</w:t>
      </w:r>
      <w:r>
        <w:rPr>
          <w:rFonts w:hint="eastAsia"/>
          <w:rtl/>
        </w:rPr>
        <w:t>کند</w:t>
      </w:r>
      <w:r>
        <w:rPr>
          <w:rFonts w:hint="cs"/>
          <w:rtl/>
        </w:rPr>
        <w:t xml:space="preserve"> اما منابع قبل به علت اینکه قبل از «کشی» قرار دارند، </w:t>
      </w:r>
      <w:r>
        <w:rPr>
          <w:rtl/>
        </w:rPr>
        <w:t>مهم‌تر</w:t>
      </w:r>
      <w:r>
        <w:rPr>
          <w:rFonts w:hint="cs"/>
          <w:rtl/>
        </w:rPr>
        <w:t xml:space="preserve"> هستند.</w:t>
      </w:r>
    </w:p>
  </w:footnote>
  <w:footnote w:id="114">
    <w:p w:rsidR="008A4457" w:rsidRDefault="008A4457" w:rsidP="001A4FDB">
      <w:pPr>
        <w:pStyle w:val="FootnoteText"/>
        <w:rPr>
          <w:rtl/>
        </w:rPr>
      </w:pPr>
      <w:r w:rsidRPr="007414BC">
        <w:footnoteRef/>
      </w:r>
      <w:r>
        <w:rPr>
          <w:rFonts w:hint="cs"/>
          <w:rtl/>
        </w:rPr>
        <w:t>- مانند «</w:t>
      </w:r>
      <w:r>
        <w:rPr>
          <w:rtl/>
        </w:rPr>
        <w:t>ک</w:t>
      </w:r>
      <w:r w:rsidRPr="00E8274C">
        <w:rPr>
          <w:rtl/>
        </w:rPr>
        <w:t xml:space="preserve">لُّ </w:t>
      </w:r>
      <w:r>
        <w:rPr>
          <w:rtl/>
        </w:rPr>
        <w:t>شَ</w:t>
      </w:r>
      <w:r>
        <w:rPr>
          <w:rFonts w:hint="cs"/>
          <w:rtl/>
        </w:rPr>
        <w:t>ی‌</w:t>
      </w:r>
      <w:r>
        <w:rPr>
          <w:rFonts w:hint="eastAsia"/>
          <w:rtl/>
        </w:rPr>
        <w:t>ءٍ</w:t>
      </w:r>
      <w:r w:rsidRPr="00E8274C">
        <w:rPr>
          <w:rtl/>
        </w:rPr>
        <w:t xml:space="preserve"> هُوَ لَ</w:t>
      </w:r>
      <w:r>
        <w:rPr>
          <w:rtl/>
        </w:rPr>
        <w:t>ک</w:t>
      </w:r>
      <w:r w:rsidRPr="00E8274C">
        <w:rPr>
          <w:rtl/>
        </w:rPr>
        <w:t xml:space="preserve"> حَلَالٌ حَتَّ</w:t>
      </w:r>
      <w:r>
        <w:rPr>
          <w:rtl/>
        </w:rPr>
        <w:t>ی</w:t>
      </w:r>
      <w:r w:rsidRPr="00E8274C">
        <w:rPr>
          <w:rtl/>
        </w:rPr>
        <w:t xml:space="preserve"> تَعْلَمَ أَنَّهُ حَرَامٌ </w:t>
      </w:r>
      <w:r>
        <w:rPr>
          <w:rtl/>
        </w:rPr>
        <w:t>بِعَ</w:t>
      </w:r>
      <w:r>
        <w:rPr>
          <w:rFonts w:hint="cs"/>
          <w:rtl/>
        </w:rPr>
        <w:t>ی</w:t>
      </w:r>
      <w:r>
        <w:rPr>
          <w:rFonts w:hint="eastAsia"/>
          <w:rtl/>
        </w:rPr>
        <w:t>نِه</w:t>
      </w:r>
      <w:r>
        <w:rPr>
          <w:rFonts w:hint="cs"/>
          <w:rtl/>
        </w:rPr>
        <w:t xml:space="preserve">»؛ </w:t>
      </w:r>
      <w:r w:rsidRPr="007414BC">
        <w:rPr>
          <w:rtl/>
        </w:rPr>
        <w:t>ال</w:t>
      </w:r>
      <w:r>
        <w:rPr>
          <w:rtl/>
        </w:rPr>
        <w:t>ک</w:t>
      </w:r>
      <w:r w:rsidRPr="007414BC">
        <w:rPr>
          <w:rtl/>
        </w:rPr>
        <w:t>اف</w:t>
      </w:r>
      <w:r>
        <w:rPr>
          <w:rtl/>
        </w:rPr>
        <w:t>ی</w:t>
      </w:r>
      <w:r w:rsidRPr="007414BC">
        <w:rPr>
          <w:rtl/>
        </w:rPr>
        <w:t xml:space="preserve"> (ط - الإسلام</w:t>
      </w:r>
      <w:r>
        <w:rPr>
          <w:rtl/>
        </w:rPr>
        <w:t>ی</w:t>
      </w:r>
      <w:r w:rsidRPr="007414BC">
        <w:rPr>
          <w:rtl/>
        </w:rPr>
        <w:t xml:space="preserve">ة)، </w:t>
      </w:r>
      <w:r>
        <w:rPr>
          <w:rtl/>
        </w:rPr>
        <w:t>ج 5</w:t>
      </w:r>
      <w:r w:rsidRPr="007414BC">
        <w:rPr>
          <w:rtl/>
        </w:rPr>
        <w:t>، ص: 313</w:t>
      </w:r>
      <w:r>
        <w:rPr>
          <w:rFonts w:hint="cs"/>
          <w:rtl/>
        </w:rPr>
        <w:t>.</w:t>
      </w:r>
    </w:p>
  </w:footnote>
  <w:footnote w:id="115">
    <w:p w:rsidR="008A4457" w:rsidRDefault="008A4457" w:rsidP="001A4FDB">
      <w:pPr>
        <w:pStyle w:val="FootnoteText"/>
      </w:pPr>
      <w:r w:rsidRPr="007414BC">
        <w:footnoteRef/>
      </w:r>
      <w:r>
        <w:rPr>
          <w:rFonts w:hint="cs"/>
          <w:rtl/>
        </w:rPr>
        <w:t xml:space="preserve">- برای </w:t>
      </w:r>
      <w:r>
        <w:rPr>
          <w:rtl/>
        </w:rPr>
        <w:t>مطالعه‌</w:t>
      </w:r>
      <w:r>
        <w:rPr>
          <w:rFonts w:hint="cs"/>
          <w:rtl/>
        </w:rPr>
        <w:t>ی بیشتر به «زبده المقال من معجم الرجال» جلد 2 صفحه 436 و 437 مراجعه شود.</w:t>
      </w:r>
    </w:p>
  </w:footnote>
  <w:footnote w:id="116">
    <w:p w:rsidR="008A4457" w:rsidRDefault="008A4457" w:rsidP="000D2577">
      <w:pPr>
        <w:pStyle w:val="FootnoteText"/>
      </w:pPr>
      <w:r w:rsidRPr="007E328F">
        <w:footnoteRef/>
      </w:r>
      <w:r>
        <w:rPr>
          <w:rFonts w:hint="cs"/>
          <w:rtl/>
        </w:rPr>
        <w:t xml:space="preserve">. </w:t>
      </w:r>
      <w:r w:rsidRPr="000D2577">
        <w:rPr>
          <w:rtl/>
        </w:rPr>
        <w:t>تهذیب الأحکام (تحقیق خرسان)، ج 7، ص: 314</w:t>
      </w:r>
      <w:r w:rsidRPr="000D2577">
        <w:rPr>
          <w:rFonts w:hint="cs"/>
          <w:rtl/>
        </w:rPr>
        <w:t>.</w:t>
      </w:r>
    </w:p>
  </w:footnote>
  <w:footnote w:id="117">
    <w:p w:rsidR="008A4457" w:rsidRDefault="008A4457" w:rsidP="007E328F">
      <w:pPr>
        <w:pStyle w:val="FootnoteText"/>
      </w:pPr>
      <w:r w:rsidRPr="007E328F">
        <w:footnoteRef/>
      </w:r>
      <w:r>
        <w:rPr>
          <w:rFonts w:hint="cs"/>
          <w:rtl/>
        </w:rPr>
        <w:t xml:space="preserve">. </w:t>
      </w:r>
      <w:r w:rsidRPr="007E328F">
        <w:rPr>
          <w:rtl/>
        </w:rPr>
        <w:t>من لا یحضره الفقیه، ج 3، ص: 560</w:t>
      </w:r>
      <w:r w:rsidRPr="007E328F">
        <w:rPr>
          <w:rFonts w:hint="cs"/>
          <w:rtl/>
        </w:rPr>
        <w:t>.</w:t>
      </w:r>
    </w:p>
  </w:footnote>
  <w:footnote w:id="118">
    <w:p w:rsidR="008A4457" w:rsidRDefault="008A4457" w:rsidP="007E328F">
      <w:pPr>
        <w:pStyle w:val="FootnoteText"/>
      </w:pPr>
      <w:r w:rsidRPr="007E328F">
        <w:footnoteRef/>
      </w:r>
      <w:r>
        <w:rPr>
          <w:rFonts w:hint="cs"/>
          <w:rtl/>
        </w:rPr>
        <w:t xml:space="preserve">. </w:t>
      </w:r>
      <w:r w:rsidRPr="007E328F">
        <w:rPr>
          <w:rFonts w:hint="cs"/>
          <w:rtl/>
        </w:rPr>
        <w:t xml:space="preserve">تهذیب الأحکام (تحقیق خرسان)؛ </w:t>
      </w:r>
      <w:r w:rsidRPr="007E328F">
        <w:rPr>
          <w:rtl/>
        </w:rPr>
        <w:t>ج 3</w:t>
      </w:r>
      <w:r w:rsidRPr="007E328F">
        <w:rPr>
          <w:rFonts w:hint="cs"/>
          <w:rtl/>
        </w:rPr>
        <w:t xml:space="preserve">؛ </w:t>
      </w:r>
      <w:r w:rsidRPr="007E328F">
        <w:rPr>
          <w:rtl/>
        </w:rPr>
        <w:t>ص 257</w:t>
      </w:r>
      <w:r w:rsidRPr="007E328F">
        <w:rPr>
          <w:rFonts w:hint="cs"/>
          <w:rtl/>
        </w:rPr>
        <w:t>.</w:t>
      </w:r>
    </w:p>
  </w:footnote>
  <w:footnote w:id="119">
    <w:p w:rsidR="008A4457" w:rsidRDefault="008A4457" w:rsidP="007E328F">
      <w:pPr>
        <w:pStyle w:val="FootnoteText"/>
      </w:pPr>
      <w:r w:rsidRPr="007E328F">
        <w:footnoteRef/>
      </w:r>
      <w:r>
        <w:rPr>
          <w:rFonts w:hint="cs"/>
          <w:rtl/>
        </w:rPr>
        <w:t xml:space="preserve">. </w:t>
      </w:r>
      <w:r w:rsidRPr="007E328F">
        <w:rPr>
          <w:rFonts w:hint="cs"/>
          <w:rtl/>
        </w:rPr>
        <w:t xml:space="preserve">تهذیب الأحکام (تحقیق خرسان)؛ </w:t>
      </w:r>
      <w:r w:rsidRPr="007E328F">
        <w:rPr>
          <w:rtl/>
        </w:rPr>
        <w:t>ج 3</w:t>
      </w:r>
      <w:r w:rsidRPr="007E328F">
        <w:rPr>
          <w:rFonts w:hint="cs"/>
          <w:rtl/>
        </w:rPr>
        <w:t xml:space="preserve">؛ </w:t>
      </w:r>
      <w:r w:rsidRPr="007E328F">
        <w:rPr>
          <w:rtl/>
        </w:rPr>
        <w:t>ص 259</w:t>
      </w:r>
      <w:r w:rsidRPr="007E328F">
        <w:rPr>
          <w:rFonts w:hint="cs"/>
          <w:rtl/>
        </w:rPr>
        <w:t>.</w:t>
      </w:r>
    </w:p>
  </w:footnote>
  <w:footnote w:id="120">
    <w:p w:rsidR="008A4457" w:rsidRDefault="008A4457" w:rsidP="007E328F">
      <w:pPr>
        <w:pStyle w:val="FootnoteText"/>
      </w:pPr>
      <w:r w:rsidRPr="007E328F">
        <w:footnoteRef/>
      </w:r>
      <w:r>
        <w:rPr>
          <w:rFonts w:hint="cs"/>
          <w:rtl/>
        </w:rPr>
        <w:t xml:space="preserve">. </w:t>
      </w:r>
      <w:r w:rsidRPr="007E328F">
        <w:rPr>
          <w:rtl/>
        </w:rPr>
        <w:t>تهذیب الأحکام (تحقیق خرسان)، ج 7، ص: 263</w:t>
      </w:r>
      <w:r w:rsidRPr="007E328F">
        <w:rPr>
          <w:rFonts w:hint="cs"/>
          <w:rtl/>
        </w:rPr>
        <w:t>.</w:t>
      </w:r>
    </w:p>
  </w:footnote>
  <w:footnote w:id="121">
    <w:p w:rsidR="008A4457" w:rsidRDefault="008A4457" w:rsidP="00F525D7">
      <w:pPr>
        <w:pStyle w:val="FootnoteText"/>
        <w:rPr>
          <w:rtl/>
        </w:rPr>
      </w:pPr>
      <w:r w:rsidRPr="002F0197">
        <w:footnoteRef/>
      </w:r>
      <w:r>
        <w:rPr>
          <w:rFonts w:hint="cs"/>
          <w:rtl/>
        </w:rPr>
        <w:t xml:space="preserve">. در کتاب «الاختصاص» شیخ مفید، صفحه 4 </w:t>
      </w:r>
      <w:r>
        <w:rPr>
          <w:rtl/>
        </w:rPr>
        <w:t>درا</w:t>
      </w:r>
      <w:r>
        <w:rPr>
          <w:rFonts w:hint="cs"/>
          <w:rtl/>
        </w:rPr>
        <w:t>ی</w:t>
      </w:r>
      <w:r>
        <w:rPr>
          <w:rFonts w:hint="eastAsia"/>
          <w:rtl/>
        </w:rPr>
        <w:t>ن‌باره</w:t>
      </w:r>
      <w:r>
        <w:rPr>
          <w:rFonts w:hint="cs"/>
          <w:rtl/>
        </w:rPr>
        <w:t xml:space="preserve"> مطالبی آمده است.</w:t>
      </w:r>
    </w:p>
  </w:footnote>
  <w:footnote w:id="122">
    <w:p w:rsidR="008A4457" w:rsidRDefault="008A4457" w:rsidP="00F525D7">
      <w:pPr>
        <w:pStyle w:val="FootnoteText"/>
        <w:rPr>
          <w:rtl/>
        </w:rPr>
      </w:pPr>
      <w:r w:rsidRPr="00517CD3">
        <w:footnoteRef/>
      </w:r>
      <w:r>
        <w:rPr>
          <w:rFonts w:hint="cs"/>
          <w:rtl/>
        </w:rPr>
        <w:t>- «</w:t>
      </w:r>
      <w:r w:rsidRPr="00517CD3">
        <w:rPr>
          <w:rtl/>
        </w:rPr>
        <w:t xml:space="preserve">عن </w:t>
      </w:r>
      <w:r>
        <w:rPr>
          <w:rtl/>
        </w:rPr>
        <w:t>ی</w:t>
      </w:r>
      <w:r w:rsidRPr="00517CD3">
        <w:rPr>
          <w:rtl/>
        </w:rPr>
        <w:t>ح</w:t>
      </w:r>
      <w:r>
        <w:rPr>
          <w:rtl/>
        </w:rPr>
        <w:t>یی</w:t>
      </w:r>
      <w:r w:rsidRPr="00517CD3">
        <w:rPr>
          <w:rtl/>
        </w:rPr>
        <w:t xml:space="preserve"> بن عمران الحلب</w:t>
      </w:r>
      <w:r>
        <w:rPr>
          <w:rtl/>
        </w:rPr>
        <w:t>ی</w:t>
      </w:r>
      <w:r w:rsidRPr="00517CD3">
        <w:rPr>
          <w:rtl/>
        </w:rPr>
        <w:t xml:space="preserve">، </w:t>
      </w:r>
      <w:r>
        <w:rPr>
          <w:rtl/>
        </w:rPr>
        <w:t>ک</w:t>
      </w:r>
      <w:r w:rsidRPr="00517CD3">
        <w:rPr>
          <w:rtl/>
        </w:rPr>
        <w:t>وف</w:t>
      </w:r>
      <w:r>
        <w:rPr>
          <w:rtl/>
        </w:rPr>
        <w:t>ی</w:t>
      </w:r>
      <w:r w:rsidRPr="00517CD3">
        <w:rPr>
          <w:rtl/>
        </w:rPr>
        <w:t xml:space="preserve"> و </w:t>
      </w:r>
      <w:r>
        <w:rPr>
          <w:rtl/>
        </w:rPr>
        <w:t>ک</w:t>
      </w:r>
      <w:r w:rsidRPr="00517CD3">
        <w:rPr>
          <w:rtl/>
        </w:rPr>
        <w:t>ان متجره إل</w:t>
      </w:r>
      <w:r>
        <w:rPr>
          <w:rtl/>
        </w:rPr>
        <w:t>ی</w:t>
      </w:r>
      <w:r w:rsidRPr="00517CD3">
        <w:rPr>
          <w:rtl/>
        </w:rPr>
        <w:t xml:space="preserve"> حلب، فغلب عل</w:t>
      </w:r>
      <w:r>
        <w:rPr>
          <w:rtl/>
        </w:rPr>
        <w:t>ی</w:t>
      </w:r>
      <w:r w:rsidRPr="00517CD3">
        <w:rPr>
          <w:rtl/>
        </w:rPr>
        <w:t>ه هذا اللقب، مول</w:t>
      </w:r>
      <w:r>
        <w:rPr>
          <w:rtl/>
        </w:rPr>
        <w:t>ی</w:t>
      </w:r>
      <w:r w:rsidRPr="00517CD3">
        <w:rPr>
          <w:rtl/>
        </w:rPr>
        <w:t xml:space="preserve"> ثقة صح</w:t>
      </w:r>
      <w:r>
        <w:rPr>
          <w:rtl/>
        </w:rPr>
        <w:t>ی</w:t>
      </w:r>
      <w:r w:rsidRPr="00517CD3">
        <w:rPr>
          <w:rtl/>
        </w:rPr>
        <w:t xml:space="preserve">ح، له </w:t>
      </w:r>
      <w:r>
        <w:rPr>
          <w:rtl/>
        </w:rPr>
        <w:t>ک</w:t>
      </w:r>
      <w:r w:rsidRPr="00517CD3">
        <w:rPr>
          <w:rtl/>
        </w:rPr>
        <w:t>تاب</w:t>
      </w:r>
      <w:r>
        <w:rPr>
          <w:rtl/>
        </w:rPr>
        <w:t xml:space="preserve"> </w:t>
      </w:r>
      <w:r w:rsidRPr="00517CD3">
        <w:rPr>
          <w:rtl/>
        </w:rPr>
        <w:t xml:space="preserve">و هو أول </w:t>
      </w:r>
      <w:r>
        <w:rPr>
          <w:rtl/>
        </w:rPr>
        <w:t>ک</w:t>
      </w:r>
      <w:r w:rsidRPr="00517CD3">
        <w:rPr>
          <w:rtl/>
        </w:rPr>
        <w:t>تاب صنفه الش</w:t>
      </w:r>
      <w:r>
        <w:rPr>
          <w:rtl/>
        </w:rPr>
        <w:t>ی</w:t>
      </w:r>
      <w:r w:rsidRPr="00517CD3">
        <w:rPr>
          <w:rtl/>
        </w:rPr>
        <w:t>عة</w:t>
      </w:r>
      <w:r>
        <w:rPr>
          <w:rFonts w:hint="cs"/>
          <w:rtl/>
        </w:rPr>
        <w:t xml:space="preserve">»؛ </w:t>
      </w:r>
      <w:r w:rsidRPr="00517CD3">
        <w:rPr>
          <w:rtl/>
        </w:rPr>
        <w:t>رجال البرق</w:t>
      </w:r>
      <w:r>
        <w:rPr>
          <w:rtl/>
        </w:rPr>
        <w:t>ی</w:t>
      </w:r>
      <w:r w:rsidRPr="00517CD3">
        <w:rPr>
          <w:rtl/>
        </w:rPr>
        <w:t xml:space="preserve"> - الطبقات، ص: 23</w:t>
      </w:r>
      <w:r>
        <w:rPr>
          <w:rFonts w:hint="cs"/>
          <w:rtl/>
        </w:rPr>
        <w:t>.</w:t>
      </w:r>
    </w:p>
  </w:footnote>
  <w:footnote w:id="123">
    <w:p w:rsidR="008A4457" w:rsidRDefault="008A4457" w:rsidP="00F525D7">
      <w:pPr>
        <w:pStyle w:val="FootnoteText"/>
      </w:pPr>
      <w:r w:rsidRPr="00517CD3">
        <w:footnoteRef/>
      </w:r>
      <w:r>
        <w:rPr>
          <w:rFonts w:hint="cs"/>
          <w:rtl/>
        </w:rPr>
        <w:t>- «</w:t>
      </w:r>
      <w:r w:rsidRPr="00517CD3">
        <w:rPr>
          <w:rtl/>
        </w:rPr>
        <w:t>مول</w:t>
      </w:r>
      <w:r>
        <w:rPr>
          <w:rtl/>
        </w:rPr>
        <w:t>ی</w:t>
      </w:r>
      <w:r w:rsidRPr="00517CD3">
        <w:rPr>
          <w:rtl/>
        </w:rPr>
        <w:t xml:space="preserve"> الفضل البقباق، أبو العباس </w:t>
      </w:r>
      <w:r>
        <w:rPr>
          <w:rtl/>
        </w:rPr>
        <w:t>ک</w:t>
      </w:r>
      <w:r w:rsidRPr="00517CD3">
        <w:rPr>
          <w:rtl/>
        </w:rPr>
        <w:t>وف</w:t>
      </w:r>
      <w:r>
        <w:rPr>
          <w:rtl/>
        </w:rPr>
        <w:t xml:space="preserve">ی </w:t>
      </w:r>
      <w:r w:rsidRPr="00517CD3">
        <w:rPr>
          <w:rtl/>
        </w:rPr>
        <w:t>و ف</w:t>
      </w:r>
      <w:r>
        <w:rPr>
          <w:rtl/>
        </w:rPr>
        <w:t>ی</w:t>
      </w:r>
      <w:r w:rsidRPr="00517CD3">
        <w:rPr>
          <w:rtl/>
        </w:rPr>
        <w:t xml:space="preserve"> </w:t>
      </w:r>
      <w:r>
        <w:rPr>
          <w:rtl/>
        </w:rPr>
        <w:t>ک</w:t>
      </w:r>
      <w:r w:rsidRPr="00517CD3">
        <w:rPr>
          <w:rtl/>
        </w:rPr>
        <w:t>تاب سع</w:t>
      </w:r>
      <w:r>
        <w:rPr>
          <w:rtl/>
        </w:rPr>
        <w:t>د: له کتاب، ثقة</w:t>
      </w:r>
      <w:r>
        <w:rPr>
          <w:rFonts w:hint="cs"/>
          <w:rtl/>
        </w:rPr>
        <w:t xml:space="preserve">»؛ </w:t>
      </w:r>
      <w:r w:rsidRPr="00517CD3">
        <w:rPr>
          <w:rtl/>
        </w:rPr>
        <w:t>رجال البرق</w:t>
      </w:r>
      <w:r>
        <w:rPr>
          <w:rtl/>
        </w:rPr>
        <w:t>ی</w:t>
      </w:r>
      <w:r w:rsidRPr="00517CD3">
        <w:rPr>
          <w:rtl/>
        </w:rPr>
        <w:t xml:space="preserve"> - الطبقات، ص: 34</w:t>
      </w:r>
      <w:r>
        <w:rPr>
          <w:rFonts w:hint="cs"/>
          <w:rtl/>
        </w:rPr>
        <w:t>.</w:t>
      </w:r>
    </w:p>
  </w:footnote>
  <w:footnote w:id="124">
    <w:p w:rsidR="008A4457" w:rsidRDefault="008A4457" w:rsidP="00F525D7">
      <w:pPr>
        <w:pStyle w:val="FootnoteText"/>
        <w:jc w:val="both"/>
      </w:pPr>
      <w:r w:rsidRPr="00A415F1">
        <w:footnoteRef/>
      </w:r>
      <w:r>
        <w:rPr>
          <w:rFonts w:hint="cs"/>
          <w:rtl/>
        </w:rPr>
        <w:t xml:space="preserve">- طبق مشخصاتی که برای آن روستا گفته </w:t>
      </w:r>
      <w:r>
        <w:rPr>
          <w:rtl/>
        </w:rPr>
        <w:t>م</w:t>
      </w:r>
      <w:r>
        <w:rPr>
          <w:rFonts w:hint="cs"/>
          <w:rtl/>
        </w:rPr>
        <w:t>ی‌</w:t>
      </w:r>
      <w:r>
        <w:rPr>
          <w:rFonts w:hint="eastAsia"/>
          <w:rtl/>
        </w:rPr>
        <w:t>شود</w:t>
      </w:r>
      <w:r>
        <w:rPr>
          <w:rFonts w:hint="cs"/>
          <w:rtl/>
        </w:rPr>
        <w:t xml:space="preserve">، </w:t>
      </w:r>
      <w:r>
        <w:rPr>
          <w:rtl/>
        </w:rPr>
        <w:t>احتمالاً</w:t>
      </w:r>
      <w:r>
        <w:rPr>
          <w:rFonts w:hint="cs"/>
          <w:rtl/>
        </w:rPr>
        <w:t xml:space="preserve"> روستای «</w:t>
      </w:r>
      <w:r>
        <w:rPr>
          <w:rtl/>
        </w:rPr>
        <w:t>قم‌رود</w:t>
      </w:r>
      <w:r>
        <w:rPr>
          <w:rFonts w:hint="cs"/>
          <w:rtl/>
        </w:rPr>
        <w:t>» فعلی است.</w:t>
      </w:r>
    </w:p>
  </w:footnote>
  <w:footnote w:id="125">
    <w:p w:rsidR="008A4457" w:rsidRDefault="008A4457" w:rsidP="00F525D7">
      <w:pPr>
        <w:pStyle w:val="FootnoteText"/>
        <w:rPr>
          <w:rtl/>
        </w:rPr>
      </w:pPr>
      <w:r w:rsidRPr="00A66EEF">
        <w:footnoteRef/>
      </w:r>
      <w:r>
        <w:rPr>
          <w:rFonts w:hint="cs"/>
          <w:rtl/>
        </w:rPr>
        <w:t xml:space="preserve">- </w:t>
      </w:r>
      <w:r w:rsidRPr="00A66EEF">
        <w:rPr>
          <w:rtl/>
        </w:rPr>
        <w:t>نزاع ب</w:t>
      </w:r>
      <w:r w:rsidRPr="00A66EEF">
        <w:rPr>
          <w:rFonts w:hint="cs"/>
          <w:rtl/>
        </w:rPr>
        <w:t>ی</w:t>
      </w:r>
      <w:r w:rsidRPr="00A66EEF">
        <w:rPr>
          <w:rFonts w:hint="eastAsia"/>
          <w:rtl/>
        </w:rPr>
        <w:t>ن</w:t>
      </w:r>
      <w:r w:rsidRPr="00A66EEF">
        <w:rPr>
          <w:rtl/>
        </w:rPr>
        <w:t xml:space="preserve"> ر</w:t>
      </w:r>
      <w:r w:rsidRPr="00A66EEF">
        <w:rPr>
          <w:rFonts w:hint="cs"/>
          <w:rtl/>
        </w:rPr>
        <w:t>ی</w:t>
      </w:r>
      <w:r w:rsidRPr="00A66EEF">
        <w:rPr>
          <w:rtl/>
        </w:rPr>
        <w:t xml:space="preserve"> و قم از ا</w:t>
      </w:r>
      <w:r w:rsidRPr="00A66EEF">
        <w:rPr>
          <w:rFonts w:hint="cs"/>
          <w:rtl/>
        </w:rPr>
        <w:t>ی</w:t>
      </w:r>
      <w:r w:rsidRPr="00A66EEF">
        <w:rPr>
          <w:rFonts w:hint="eastAsia"/>
          <w:rtl/>
        </w:rPr>
        <w:t>ن</w:t>
      </w:r>
      <w:r w:rsidRPr="00A66EEF">
        <w:rPr>
          <w:rtl/>
        </w:rPr>
        <w:t xml:space="preserve"> طر</w:t>
      </w:r>
      <w:r w:rsidRPr="00A66EEF">
        <w:rPr>
          <w:rFonts w:hint="cs"/>
          <w:rtl/>
        </w:rPr>
        <w:t>ی</w:t>
      </w:r>
      <w:r w:rsidRPr="00A66EEF">
        <w:rPr>
          <w:rFonts w:hint="eastAsia"/>
          <w:rtl/>
        </w:rPr>
        <w:t>ق</w:t>
      </w:r>
      <w:r w:rsidRPr="00A66EEF">
        <w:rPr>
          <w:rtl/>
        </w:rPr>
        <w:t xml:space="preserve"> باب شد و به هم</w:t>
      </w:r>
      <w:r w:rsidRPr="00A66EEF">
        <w:rPr>
          <w:rFonts w:hint="cs"/>
          <w:rtl/>
        </w:rPr>
        <w:t>ی</w:t>
      </w:r>
      <w:r w:rsidRPr="00A66EEF">
        <w:rPr>
          <w:rFonts w:hint="eastAsia"/>
          <w:rtl/>
        </w:rPr>
        <w:t>ن</w:t>
      </w:r>
      <w:r w:rsidRPr="00A66EEF">
        <w:rPr>
          <w:rtl/>
        </w:rPr>
        <w:t xml:space="preserve"> خاطر </w:t>
      </w:r>
      <w:r>
        <w:rPr>
          <w:rtl/>
        </w:rPr>
        <w:t>حرف‌ها</w:t>
      </w:r>
      <w:r>
        <w:rPr>
          <w:rFonts w:hint="cs"/>
          <w:rtl/>
        </w:rPr>
        <w:t>ی</w:t>
      </w:r>
      <w:r w:rsidRPr="00A66EEF">
        <w:rPr>
          <w:rtl/>
        </w:rPr>
        <w:t xml:space="preserve"> ابن عقده را در مورد طرف د</w:t>
      </w:r>
      <w:r w:rsidRPr="00A66EEF">
        <w:rPr>
          <w:rFonts w:hint="cs"/>
          <w:rtl/>
        </w:rPr>
        <w:t>ی</w:t>
      </w:r>
      <w:r w:rsidRPr="00A66EEF">
        <w:rPr>
          <w:rFonts w:hint="eastAsia"/>
          <w:rtl/>
        </w:rPr>
        <w:t>گر</w:t>
      </w:r>
      <w:r w:rsidRPr="00A66EEF">
        <w:rPr>
          <w:rtl/>
        </w:rPr>
        <w:t xml:space="preserve"> را </w:t>
      </w:r>
      <w:r>
        <w:rPr>
          <w:rtl/>
        </w:rPr>
        <w:t>نم</w:t>
      </w:r>
      <w:r>
        <w:rPr>
          <w:rFonts w:hint="cs"/>
          <w:rtl/>
        </w:rPr>
        <w:t>ی‌</w:t>
      </w:r>
      <w:r>
        <w:rPr>
          <w:rFonts w:hint="eastAsia"/>
          <w:rtl/>
        </w:rPr>
        <w:t>پذ</w:t>
      </w:r>
      <w:r>
        <w:rPr>
          <w:rFonts w:hint="cs"/>
          <w:rtl/>
        </w:rPr>
        <w:t>ی</w:t>
      </w:r>
      <w:r>
        <w:rPr>
          <w:rFonts w:hint="eastAsia"/>
          <w:rtl/>
        </w:rPr>
        <w:t>ر</w:t>
      </w:r>
      <w:r>
        <w:rPr>
          <w:rFonts w:hint="cs"/>
          <w:rtl/>
        </w:rPr>
        <w:t>ی</w:t>
      </w:r>
      <w:r>
        <w:rPr>
          <w:rFonts w:hint="eastAsia"/>
          <w:rtl/>
        </w:rPr>
        <w:t>م</w:t>
      </w:r>
      <w:r w:rsidRPr="00A66EEF">
        <w:rPr>
          <w:rtl/>
        </w:rPr>
        <w:t xml:space="preserve"> ز</w:t>
      </w:r>
      <w:r w:rsidRPr="00A66EEF">
        <w:rPr>
          <w:rFonts w:hint="cs"/>
          <w:rtl/>
        </w:rPr>
        <w:t>ی</w:t>
      </w:r>
      <w:r w:rsidRPr="00A66EEF">
        <w:rPr>
          <w:rFonts w:hint="eastAsia"/>
          <w:rtl/>
        </w:rPr>
        <w:t>را</w:t>
      </w:r>
      <w:r w:rsidRPr="00A66EEF">
        <w:rPr>
          <w:rtl/>
        </w:rPr>
        <w:t xml:space="preserve"> ا</w:t>
      </w:r>
      <w:r w:rsidRPr="00A66EEF">
        <w:rPr>
          <w:rFonts w:hint="cs"/>
          <w:rtl/>
        </w:rPr>
        <w:t>ی</w:t>
      </w:r>
      <w:r w:rsidRPr="00A66EEF">
        <w:rPr>
          <w:rFonts w:hint="eastAsia"/>
          <w:rtl/>
        </w:rPr>
        <w:t>ن</w:t>
      </w:r>
      <w:r w:rsidRPr="00A66EEF">
        <w:rPr>
          <w:rtl/>
        </w:rPr>
        <w:t xml:space="preserve"> دو گروه با </w:t>
      </w:r>
      <w:r w:rsidRPr="00A66EEF">
        <w:rPr>
          <w:rFonts w:hint="cs"/>
          <w:rtl/>
        </w:rPr>
        <w:t>ی</w:t>
      </w:r>
      <w:r w:rsidRPr="00A66EEF">
        <w:rPr>
          <w:rFonts w:hint="eastAsia"/>
          <w:rtl/>
        </w:rPr>
        <w:t>کد</w:t>
      </w:r>
      <w:r w:rsidRPr="00A66EEF">
        <w:rPr>
          <w:rFonts w:hint="cs"/>
          <w:rtl/>
        </w:rPr>
        <w:t>ی</w:t>
      </w:r>
      <w:r w:rsidRPr="00A66EEF">
        <w:rPr>
          <w:rFonts w:hint="eastAsia"/>
          <w:rtl/>
        </w:rPr>
        <w:t>گر</w:t>
      </w:r>
      <w:r w:rsidRPr="00A66EEF">
        <w:rPr>
          <w:rtl/>
        </w:rPr>
        <w:t xml:space="preserve"> نزاع </w:t>
      </w:r>
      <w:r>
        <w:rPr>
          <w:rtl/>
        </w:rPr>
        <w:t>داشته‌اند</w:t>
      </w:r>
      <w:r w:rsidRPr="00A66EEF">
        <w:rPr>
          <w:rtl/>
        </w:rPr>
        <w:t>.</w:t>
      </w:r>
    </w:p>
  </w:footnote>
  <w:footnote w:id="126">
    <w:p w:rsidR="008A4457" w:rsidRDefault="008A4457" w:rsidP="00F525D7">
      <w:pPr>
        <w:pStyle w:val="FootnoteText"/>
        <w:rPr>
          <w:rtl/>
        </w:rPr>
      </w:pPr>
      <w:r w:rsidRPr="00D92536">
        <w:footnoteRef/>
      </w:r>
      <w:r>
        <w:rPr>
          <w:rFonts w:hint="cs"/>
          <w:rtl/>
        </w:rPr>
        <w:t xml:space="preserve">- </w:t>
      </w:r>
      <w:r w:rsidRPr="000D28E7">
        <w:rPr>
          <w:rtl/>
        </w:rPr>
        <w:t>رجال النجاش</w:t>
      </w:r>
      <w:r>
        <w:rPr>
          <w:rtl/>
        </w:rPr>
        <w:t>ی</w:t>
      </w:r>
      <w:r w:rsidRPr="000D28E7">
        <w:rPr>
          <w:rtl/>
        </w:rPr>
        <w:t xml:space="preserve">، ص: </w:t>
      </w:r>
      <w:r>
        <w:rPr>
          <w:rFonts w:hint="cs"/>
          <w:rtl/>
        </w:rPr>
        <w:t xml:space="preserve">76؛ </w:t>
      </w:r>
      <w:r w:rsidRPr="00D92536">
        <w:rPr>
          <w:rtl/>
        </w:rPr>
        <w:t xml:space="preserve">فهرست </w:t>
      </w:r>
      <w:r>
        <w:rPr>
          <w:rtl/>
        </w:rPr>
        <w:t>ک</w:t>
      </w:r>
      <w:r w:rsidRPr="00D92536">
        <w:rPr>
          <w:rtl/>
        </w:rPr>
        <w:t>تب الش</w:t>
      </w:r>
      <w:r>
        <w:rPr>
          <w:rtl/>
        </w:rPr>
        <w:t>ی</w:t>
      </w:r>
      <w:r w:rsidRPr="00D92536">
        <w:rPr>
          <w:rtl/>
        </w:rPr>
        <w:t>عة و أصولهم و أسماء المصنف</w:t>
      </w:r>
      <w:r>
        <w:rPr>
          <w:rtl/>
        </w:rPr>
        <w:t>ی</w:t>
      </w:r>
      <w:r w:rsidRPr="00D92536">
        <w:rPr>
          <w:rtl/>
        </w:rPr>
        <w:t>ن و أصحاب الأصول (للطوس</w:t>
      </w:r>
      <w:r>
        <w:rPr>
          <w:rtl/>
        </w:rPr>
        <w:t>ی</w:t>
      </w:r>
      <w:r w:rsidRPr="00D92536">
        <w:rPr>
          <w:rtl/>
        </w:rPr>
        <w:t xml:space="preserve">) </w:t>
      </w:r>
      <w:r>
        <w:rPr>
          <w:rtl/>
        </w:rPr>
        <w:t>(</w:t>
      </w:r>
      <w:r w:rsidRPr="00D92536">
        <w:rPr>
          <w:rtl/>
        </w:rPr>
        <w:t>ط - الحد</w:t>
      </w:r>
      <w:r>
        <w:rPr>
          <w:rtl/>
        </w:rPr>
        <w:t>ی</w:t>
      </w:r>
      <w:r w:rsidRPr="00D92536">
        <w:rPr>
          <w:rtl/>
        </w:rPr>
        <w:t>ثة)، النص، ص: 51</w:t>
      </w:r>
      <w:r>
        <w:rPr>
          <w:rFonts w:hint="cs"/>
          <w:rtl/>
        </w:rPr>
        <w:t>.</w:t>
      </w:r>
    </w:p>
  </w:footnote>
  <w:footnote w:id="127">
    <w:p w:rsidR="008A4457" w:rsidRDefault="008A4457" w:rsidP="00F525D7">
      <w:pPr>
        <w:pStyle w:val="FootnoteText"/>
      </w:pPr>
      <w:r>
        <w:rPr>
          <w:rStyle w:val="FootnoteReference"/>
        </w:rPr>
        <w:footnoteRef/>
      </w:r>
      <w:r>
        <w:rPr>
          <w:rFonts w:hint="cs"/>
          <w:rtl/>
        </w:rPr>
        <w:t>- صفحات 23، 32، 34، 35، 46، 49 و 53.</w:t>
      </w:r>
    </w:p>
  </w:footnote>
  <w:footnote w:id="128">
    <w:p w:rsidR="008A4457" w:rsidRDefault="008A4457" w:rsidP="00F127DF">
      <w:pPr>
        <w:pStyle w:val="FootnoteText"/>
        <w:rPr>
          <w:rtl/>
        </w:rPr>
      </w:pPr>
      <w:r w:rsidRPr="00591681">
        <w:footnoteRef/>
      </w:r>
      <w:r>
        <w:rPr>
          <w:rFonts w:hint="cs"/>
          <w:rtl/>
        </w:rPr>
        <w:t xml:space="preserve">- مانند «نصر بن صباح»، «بلخی»، «فضل بن شاذان»، «عیاشی» و «محمد بن اسماعیل» که </w:t>
      </w:r>
      <w:r>
        <w:rPr>
          <w:rtl/>
        </w:rPr>
        <w:t>عمدتاً</w:t>
      </w:r>
      <w:r>
        <w:rPr>
          <w:rFonts w:hint="cs"/>
          <w:rtl/>
        </w:rPr>
        <w:t xml:space="preserve"> از مکتب خراسان هستند.</w:t>
      </w:r>
    </w:p>
  </w:footnote>
  <w:footnote w:id="129">
    <w:p w:rsidR="008A4457" w:rsidRDefault="008A4457" w:rsidP="00F127DF">
      <w:pPr>
        <w:pStyle w:val="FootnoteText"/>
      </w:pPr>
      <w:r w:rsidRPr="005F0169">
        <w:footnoteRef/>
      </w:r>
      <w:r>
        <w:rPr>
          <w:rFonts w:hint="cs"/>
          <w:rtl/>
        </w:rPr>
        <w:t xml:space="preserve">- شاید علت این کار این بوده است که «حسن» و «حسین» </w:t>
      </w:r>
      <w:r>
        <w:rPr>
          <w:rtl/>
        </w:rPr>
        <w:t>غالباً</w:t>
      </w:r>
      <w:r>
        <w:rPr>
          <w:rFonts w:hint="cs"/>
          <w:rtl/>
        </w:rPr>
        <w:t xml:space="preserve"> با «ال» و </w:t>
      </w:r>
      <w:r>
        <w:rPr>
          <w:rtl/>
        </w:rPr>
        <w:t>به‌صورت</w:t>
      </w:r>
      <w:r>
        <w:rPr>
          <w:rFonts w:hint="cs"/>
          <w:rtl/>
        </w:rPr>
        <w:t xml:space="preserve"> «الحسن» و «الحسین» ذکر </w:t>
      </w:r>
      <w:r>
        <w:rPr>
          <w:rtl/>
        </w:rPr>
        <w:t>م</w:t>
      </w:r>
      <w:r>
        <w:rPr>
          <w:rFonts w:hint="cs"/>
          <w:rtl/>
        </w:rPr>
        <w:t>ی‌</w:t>
      </w:r>
      <w:r>
        <w:rPr>
          <w:rFonts w:hint="eastAsia"/>
          <w:rtl/>
        </w:rPr>
        <w:t>شوند</w:t>
      </w:r>
      <w:r>
        <w:rPr>
          <w:rFonts w:hint="cs"/>
          <w:rtl/>
        </w:rPr>
        <w:t>.</w:t>
      </w:r>
    </w:p>
  </w:footnote>
  <w:footnote w:id="130">
    <w:p w:rsidR="008A4457" w:rsidRDefault="008A4457" w:rsidP="0029631B">
      <w:pPr>
        <w:pStyle w:val="FootnoteText"/>
      </w:pPr>
      <w:r w:rsidRPr="00E227FF">
        <w:footnoteRef/>
      </w:r>
      <w:r>
        <w:rPr>
          <w:rFonts w:hint="cs"/>
          <w:rtl/>
        </w:rPr>
        <w:t xml:space="preserve">. </w:t>
      </w:r>
      <w:r w:rsidRPr="0029631B">
        <w:rPr>
          <w:rtl/>
        </w:rPr>
        <w:t>رجال الطوسی، ص: 35</w:t>
      </w:r>
      <w:r>
        <w:rPr>
          <w:rFonts w:hint="cs"/>
          <w:rtl/>
        </w:rPr>
        <w:t>3.</w:t>
      </w:r>
    </w:p>
  </w:footnote>
  <w:footnote w:id="131">
    <w:p w:rsidR="008A4457" w:rsidRDefault="008A4457" w:rsidP="0029631B">
      <w:pPr>
        <w:pStyle w:val="FootnoteText"/>
      </w:pPr>
      <w:r w:rsidRPr="00E227FF">
        <w:footnoteRef/>
      </w:r>
      <w:r>
        <w:rPr>
          <w:rFonts w:hint="cs"/>
          <w:rtl/>
        </w:rPr>
        <w:t xml:space="preserve">. </w:t>
      </w:r>
      <w:r w:rsidRPr="0029631B">
        <w:rPr>
          <w:rtl/>
        </w:rPr>
        <w:t>فهرست کتب الشیعة و أصولهم و أسماء المصنفین و أصحاب الأصول (للطوسی) (ط - الحدیثة)، النص، ص: 110</w:t>
      </w:r>
      <w:r w:rsidRPr="0029631B">
        <w:rPr>
          <w:rFonts w:hint="cs"/>
          <w:rtl/>
        </w:rPr>
        <w:t>.</w:t>
      </w:r>
    </w:p>
  </w:footnote>
  <w:footnote w:id="132">
    <w:p w:rsidR="008A4457" w:rsidRDefault="008A4457" w:rsidP="0029631B">
      <w:pPr>
        <w:pStyle w:val="FootnoteText"/>
        <w:rPr>
          <w:rtl/>
        </w:rPr>
      </w:pPr>
      <w:r w:rsidRPr="00E227FF">
        <w:footnoteRef/>
      </w:r>
      <w:r>
        <w:rPr>
          <w:rFonts w:hint="cs"/>
          <w:rtl/>
        </w:rPr>
        <w:t xml:space="preserve">. </w:t>
      </w:r>
      <w:r w:rsidRPr="0029631B">
        <w:rPr>
          <w:rtl/>
        </w:rPr>
        <w:t>رجال الطوسی، ص: 187</w:t>
      </w:r>
      <w:r>
        <w:rPr>
          <w:rFonts w:hint="cs"/>
          <w:rtl/>
        </w:rPr>
        <w:t>.</w:t>
      </w:r>
    </w:p>
  </w:footnote>
  <w:footnote w:id="133">
    <w:p w:rsidR="008A4457" w:rsidRDefault="008A4457" w:rsidP="00E227FF">
      <w:pPr>
        <w:pStyle w:val="FootnoteText"/>
        <w:rPr>
          <w:rtl/>
        </w:rPr>
      </w:pPr>
      <w:r w:rsidRPr="001E2DF5">
        <w:footnoteRef/>
      </w:r>
      <w:r>
        <w:rPr>
          <w:rFonts w:hint="cs"/>
          <w:rtl/>
        </w:rPr>
        <w:t xml:space="preserve">. </w:t>
      </w:r>
      <w:r w:rsidRPr="00E227FF">
        <w:rPr>
          <w:rtl/>
        </w:rPr>
        <w:t>رجال النجاشی، ص: 436</w:t>
      </w:r>
      <w:r>
        <w:rPr>
          <w:rFonts w:hint="cs"/>
          <w:rtl/>
        </w:rPr>
        <w:t>.</w:t>
      </w:r>
    </w:p>
  </w:footnote>
  <w:footnote w:id="134">
    <w:p w:rsidR="008A4457" w:rsidRDefault="008A4457" w:rsidP="00E227FF">
      <w:pPr>
        <w:pStyle w:val="FootnoteText"/>
        <w:rPr>
          <w:rtl/>
        </w:rPr>
      </w:pPr>
      <w:r w:rsidRPr="001E2DF5">
        <w:footnoteRef/>
      </w:r>
      <w:r>
        <w:rPr>
          <w:rFonts w:hint="cs"/>
          <w:rtl/>
        </w:rPr>
        <w:t xml:space="preserve">. </w:t>
      </w:r>
      <w:r w:rsidRPr="00E227FF">
        <w:rPr>
          <w:rtl/>
        </w:rPr>
        <w:t>رجال النجاشی، ص: 38</w:t>
      </w:r>
      <w:r>
        <w:rPr>
          <w:rFonts w:hint="cs"/>
          <w:rtl/>
        </w:rPr>
        <w:t>.</w:t>
      </w:r>
    </w:p>
  </w:footnote>
  <w:footnote w:id="135">
    <w:p w:rsidR="008A4457" w:rsidRDefault="008A4457" w:rsidP="00EC6CBF">
      <w:pPr>
        <w:pStyle w:val="FootnoteText"/>
        <w:rPr>
          <w:rtl/>
        </w:rPr>
      </w:pPr>
      <w:r w:rsidRPr="001E2DF5">
        <w:footnoteRef/>
      </w:r>
      <w:r>
        <w:rPr>
          <w:rFonts w:hint="cs"/>
          <w:rtl/>
        </w:rPr>
        <w:t xml:space="preserve">. </w:t>
      </w:r>
      <w:r w:rsidRPr="00EC6CBF">
        <w:rPr>
          <w:rtl/>
        </w:rPr>
        <w:t>رجال النجاشی، ص: 356</w:t>
      </w:r>
      <w:r>
        <w:rPr>
          <w:rFonts w:hint="cs"/>
          <w:rtl/>
        </w:rPr>
        <w:t>.</w:t>
      </w:r>
    </w:p>
  </w:footnote>
  <w:footnote w:id="136">
    <w:p w:rsidR="008A4457" w:rsidRDefault="008A4457" w:rsidP="00EC6CBF">
      <w:pPr>
        <w:pStyle w:val="FootnoteText"/>
        <w:rPr>
          <w:rtl/>
        </w:rPr>
      </w:pPr>
      <w:r w:rsidRPr="001E2DF5">
        <w:footnoteRef/>
      </w:r>
      <w:r>
        <w:rPr>
          <w:rFonts w:hint="cs"/>
          <w:rtl/>
        </w:rPr>
        <w:t xml:space="preserve">. </w:t>
      </w:r>
      <w:r w:rsidRPr="00EC6CBF">
        <w:rPr>
          <w:rtl/>
        </w:rPr>
        <w:t>رجال النجاشی، ص: 46</w:t>
      </w:r>
      <w:r>
        <w:rPr>
          <w:rFonts w:hint="cs"/>
          <w:rtl/>
        </w:rPr>
        <w:t>.</w:t>
      </w:r>
    </w:p>
  </w:footnote>
  <w:footnote w:id="137">
    <w:p w:rsidR="008A4457" w:rsidRDefault="008A4457" w:rsidP="001E2DF5">
      <w:pPr>
        <w:pStyle w:val="FootnoteText"/>
        <w:rPr>
          <w:rtl/>
        </w:rPr>
      </w:pPr>
      <w:r w:rsidRPr="001E2DF5">
        <w:footnoteRef/>
      </w:r>
      <w:r>
        <w:rPr>
          <w:rFonts w:hint="cs"/>
          <w:rtl/>
        </w:rPr>
        <w:t xml:space="preserve">. </w:t>
      </w:r>
      <w:r w:rsidRPr="001E2DF5">
        <w:rPr>
          <w:rtl/>
        </w:rPr>
        <w:t>رجال النجاشی، ص: 128</w:t>
      </w:r>
      <w:r>
        <w:rPr>
          <w:rFonts w:hint="cs"/>
          <w:rtl/>
        </w:rPr>
        <w:t>.</w:t>
      </w:r>
    </w:p>
  </w:footnote>
  <w:footnote w:id="138">
    <w:p w:rsidR="008A4457" w:rsidRDefault="008A4457" w:rsidP="001E2DF5">
      <w:pPr>
        <w:pStyle w:val="FootnoteText"/>
      </w:pPr>
      <w:r w:rsidRPr="001E2DF5">
        <w:footnoteRef/>
      </w:r>
      <w:r>
        <w:rPr>
          <w:rFonts w:hint="cs"/>
          <w:rtl/>
        </w:rPr>
        <w:t xml:space="preserve">. </w:t>
      </w:r>
      <w:r w:rsidRPr="001E2DF5">
        <w:rPr>
          <w:rtl/>
        </w:rPr>
        <w:t>رجال النجاشی، ص: 23</w:t>
      </w:r>
      <w:r w:rsidRPr="001E2DF5">
        <w:rPr>
          <w:rFonts w:hint="cs"/>
          <w:rtl/>
        </w:rPr>
        <w:t>0.</w:t>
      </w:r>
    </w:p>
  </w:footnote>
  <w:footnote w:id="139">
    <w:p w:rsidR="008A4457" w:rsidRDefault="008A4457" w:rsidP="001E2DF5">
      <w:pPr>
        <w:pStyle w:val="FootnoteText"/>
        <w:rPr>
          <w:rtl/>
        </w:rPr>
      </w:pPr>
      <w:r w:rsidRPr="001E2DF5">
        <w:footnoteRef/>
      </w:r>
      <w:r>
        <w:rPr>
          <w:rFonts w:hint="cs"/>
          <w:rtl/>
        </w:rPr>
        <w:t xml:space="preserve">. </w:t>
      </w:r>
      <w:r w:rsidRPr="001E2DF5">
        <w:rPr>
          <w:rtl/>
        </w:rPr>
        <w:t>فهرست کتب الشیعة و أصولهم و أسماء المصنفین و أصحاب الأصول (للطوسی) (ط - الحدیثة)، النص، ص: 402</w:t>
      </w:r>
      <w:r>
        <w:rPr>
          <w:rFonts w:hint="cs"/>
          <w:rtl/>
        </w:rPr>
        <w:t>.</w:t>
      </w:r>
    </w:p>
  </w:footnote>
  <w:footnote w:id="140">
    <w:p w:rsidR="008A4457" w:rsidRDefault="008A4457" w:rsidP="001E247C">
      <w:pPr>
        <w:pStyle w:val="FootnoteText"/>
      </w:pPr>
      <w:r w:rsidRPr="00524101">
        <w:footnoteRef/>
      </w:r>
      <w:r>
        <w:rPr>
          <w:rFonts w:hint="cs"/>
          <w:rtl/>
        </w:rPr>
        <w:t xml:space="preserve">. </w:t>
      </w:r>
      <w:r w:rsidRPr="001E247C">
        <w:rPr>
          <w:rtl/>
        </w:rPr>
        <w:t>رجال النجاشی، ص: 333</w:t>
      </w:r>
      <w:r w:rsidRPr="001E247C">
        <w:rPr>
          <w:rFonts w:hint="cs"/>
          <w:rtl/>
        </w:rPr>
        <w:t>.</w:t>
      </w:r>
    </w:p>
  </w:footnote>
  <w:footnote w:id="141">
    <w:p w:rsidR="008A4457" w:rsidRDefault="008A4457" w:rsidP="001E247C">
      <w:pPr>
        <w:pStyle w:val="FootnoteText"/>
      </w:pPr>
      <w:r w:rsidRPr="00524101">
        <w:footnoteRef/>
      </w:r>
      <w:r>
        <w:rPr>
          <w:rFonts w:hint="cs"/>
          <w:rtl/>
        </w:rPr>
        <w:t xml:space="preserve">. </w:t>
      </w:r>
      <w:r w:rsidRPr="001E247C">
        <w:rPr>
          <w:rtl/>
        </w:rPr>
        <w:t>الکافی (ط - الإسلامیة)، ج 4، ص: 443</w:t>
      </w:r>
      <w:r w:rsidRPr="001E247C">
        <w:rPr>
          <w:rFonts w:hint="cs"/>
          <w:rtl/>
        </w:rPr>
        <w:t>.</w:t>
      </w:r>
    </w:p>
  </w:footnote>
  <w:footnote w:id="142">
    <w:p w:rsidR="008A4457" w:rsidRDefault="008A4457" w:rsidP="00325180">
      <w:pPr>
        <w:pStyle w:val="FootnoteText"/>
      </w:pPr>
      <w:r w:rsidRPr="00372F95">
        <w:footnoteRef/>
      </w:r>
      <w:r>
        <w:rPr>
          <w:rFonts w:hint="cs"/>
          <w:rtl/>
        </w:rPr>
        <w:t xml:space="preserve">- </w:t>
      </w:r>
      <w:r w:rsidRPr="00372F95">
        <w:rPr>
          <w:rtl/>
        </w:rPr>
        <w:t>رجال النجاش</w:t>
      </w:r>
      <w:r>
        <w:rPr>
          <w:rtl/>
        </w:rPr>
        <w:t>ی</w:t>
      </w:r>
      <w:r w:rsidRPr="00372F95">
        <w:rPr>
          <w:rtl/>
        </w:rPr>
        <w:t>، ص: 327</w:t>
      </w:r>
      <w:r>
        <w:rPr>
          <w:rFonts w:hint="cs"/>
          <w:rtl/>
        </w:rPr>
        <w:t>.</w:t>
      </w:r>
    </w:p>
  </w:footnote>
  <w:footnote w:id="143">
    <w:p w:rsidR="008A4457" w:rsidRDefault="008A4457" w:rsidP="001E247C">
      <w:pPr>
        <w:pStyle w:val="FootnoteText"/>
      </w:pPr>
      <w:r w:rsidRPr="00524101">
        <w:footnoteRef/>
      </w:r>
      <w:r>
        <w:rPr>
          <w:rFonts w:hint="cs"/>
          <w:rtl/>
        </w:rPr>
        <w:t xml:space="preserve">. </w:t>
      </w:r>
      <w:r w:rsidRPr="001E247C">
        <w:rPr>
          <w:rtl/>
        </w:rPr>
        <w:t>الکافی (ط - الإسلامیة)، ج 4، ص: 443</w:t>
      </w:r>
      <w:r w:rsidRPr="001E247C">
        <w:rPr>
          <w:rFonts w:hint="cs"/>
          <w:rtl/>
        </w:rPr>
        <w:t>.</w:t>
      </w:r>
    </w:p>
  </w:footnote>
  <w:footnote w:id="144">
    <w:p w:rsidR="008A4457" w:rsidRDefault="008A4457" w:rsidP="00524101">
      <w:pPr>
        <w:pStyle w:val="FootnoteText"/>
      </w:pPr>
      <w:r w:rsidRPr="00524101">
        <w:footnoteRef/>
      </w:r>
      <w:r>
        <w:rPr>
          <w:rFonts w:hint="cs"/>
          <w:rtl/>
        </w:rPr>
        <w:t xml:space="preserve">. </w:t>
      </w:r>
      <w:r w:rsidRPr="00524101">
        <w:rPr>
          <w:rtl/>
        </w:rPr>
        <w:t>تهذیب الأحکام (تحقیق خرسان)، ج 1، ص: 123</w:t>
      </w:r>
      <w:r w:rsidRPr="00524101">
        <w:rPr>
          <w:rFonts w:hint="cs"/>
          <w:rtl/>
        </w:rPr>
        <w:t>.</w:t>
      </w:r>
    </w:p>
  </w:footnote>
  <w:footnote w:id="145">
    <w:p w:rsidR="008A4457" w:rsidRDefault="008A4457" w:rsidP="00325180">
      <w:pPr>
        <w:pStyle w:val="FootnoteText"/>
      </w:pPr>
      <w:r w:rsidRPr="00111648">
        <w:footnoteRef/>
      </w:r>
      <w:r>
        <w:rPr>
          <w:rFonts w:hint="cs"/>
          <w:rtl/>
        </w:rPr>
        <w:t xml:space="preserve">- </w:t>
      </w:r>
      <w:r w:rsidRPr="00111648">
        <w:rPr>
          <w:rtl/>
        </w:rPr>
        <w:t>رجال النجاش</w:t>
      </w:r>
      <w:r>
        <w:rPr>
          <w:rtl/>
        </w:rPr>
        <w:t>ی</w:t>
      </w:r>
      <w:r w:rsidRPr="00111648">
        <w:rPr>
          <w:rtl/>
        </w:rPr>
        <w:t>، ص: 178</w:t>
      </w:r>
      <w:r>
        <w:rPr>
          <w:rFonts w:hint="cs"/>
          <w:rtl/>
        </w:rPr>
        <w:t>.</w:t>
      </w:r>
    </w:p>
  </w:footnote>
  <w:footnote w:id="146">
    <w:p w:rsidR="008A4457" w:rsidRDefault="008A4457" w:rsidP="00325180">
      <w:pPr>
        <w:pStyle w:val="FootnoteText"/>
      </w:pPr>
      <w:r w:rsidRPr="00111648">
        <w:footnoteRef/>
      </w:r>
      <w:r>
        <w:rPr>
          <w:rFonts w:hint="cs"/>
          <w:rtl/>
        </w:rPr>
        <w:t xml:space="preserve">- </w:t>
      </w:r>
      <w:r w:rsidRPr="00111648">
        <w:rPr>
          <w:rtl/>
        </w:rPr>
        <w:t>رجال النجاش</w:t>
      </w:r>
      <w:r>
        <w:rPr>
          <w:rtl/>
        </w:rPr>
        <w:t>ی</w:t>
      </w:r>
      <w:r w:rsidRPr="00111648">
        <w:rPr>
          <w:rtl/>
        </w:rPr>
        <w:t>، ص: 143</w:t>
      </w:r>
      <w:r>
        <w:rPr>
          <w:rFonts w:hint="cs"/>
          <w:rtl/>
        </w:rPr>
        <w:t>.</w:t>
      </w:r>
    </w:p>
  </w:footnote>
  <w:footnote w:id="147">
    <w:p w:rsidR="008A4457" w:rsidRDefault="008A4457" w:rsidP="00524101">
      <w:pPr>
        <w:pStyle w:val="FootnoteText"/>
      </w:pPr>
      <w:r w:rsidRPr="00905DF9">
        <w:footnoteRef/>
      </w:r>
      <w:r>
        <w:rPr>
          <w:rFonts w:hint="cs"/>
          <w:rtl/>
        </w:rPr>
        <w:t xml:space="preserve">. </w:t>
      </w:r>
      <w:r w:rsidRPr="00524101">
        <w:rPr>
          <w:rtl/>
        </w:rPr>
        <w:t>الکافی (ط - الإسلامیة)، ج 8، ص: 392</w:t>
      </w:r>
      <w:r w:rsidRPr="00524101">
        <w:rPr>
          <w:rFonts w:hint="cs"/>
          <w:rtl/>
        </w:rPr>
        <w:t>.</w:t>
      </w:r>
    </w:p>
  </w:footnote>
  <w:footnote w:id="148">
    <w:p w:rsidR="008A4457" w:rsidRDefault="008A4457" w:rsidP="00325180">
      <w:pPr>
        <w:pStyle w:val="FootnoteText"/>
      </w:pPr>
      <w:r w:rsidRPr="00237DF2">
        <w:footnoteRef/>
      </w:r>
      <w:r>
        <w:rPr>
          <w:rFonts w:hint="cs"/>
          <w:rtl/>
        </w:rPr>
        <w:t xml:space="preserve">- </w:t>
      </w:r>
      <w:r w:rsidRPr="00237DF2">
        <w:rPr>
          <w:rFonts w:hint="cs"/>
          <w:rtl/>
        </w:rPr>
        <w:t>رجال البرق</w:t>
      </w:r>
      <w:r>
        <w:rPr>
          <w:rFonts w:hint="cs"/>
          <w:rtl/>
        </w:rPr>
        <w:t>ی</w:t>
      </w:r>
      <w:r w:rsidRPr="00237DF2">
        <w:rPr>
          <w:rFonts w:hint="cs"/>
          <w:rtl/>
        </w:rPr>
        <w:t xml:space="preserve"> - الطبقات، ص: 39</w:t>
      </w:r>
      <w:r>
        <w:rPr>
          <w:rFonts w:hint="cs"/>
          <w:rtl/>
        </w:rPr>
        <w:t>.</w:t>
      </w:r>
    </w:p>
  </w:footnote>
  <w:footnote w:id="149">
    <w:p w:rsidR="008A4457" w:rsidRDefault="008A4457" w:rsidP="00524101">
      <w:pPr>
        <w:pStyle w:val="FootnoteText"/>
      </w:pPr>
      <w:r w:rsidRPr="00905DF9">
        <w:footnoteRef/>
      </w:r>
      <w:r>
        <w:rPr>
          <w:rFonts w:hint="cs"/>
          <w:rtl/>
        </w:rPr>
        <w:t xml:space="preserve">. </w:t>
      </w:r>
      <w:r w:rsidRPr="00524101">
        <w:rPr>
          <w:rtl/>
        </w:rPr>
        <w:t>الکافی (ط - الإسلامیة)، ج 8، ص: 39</w:t>
      </w:r>
      <w:r w:rsidRPr="00524101">
        <w:rPr>
          <w:rFonts w:hint="cs"/>
          <w:rtl/>
        </w:rPr>
        <w:t>1.</w:t>
      </w:r>
    </w:p>
  </w:footnote>
  <w:footnote w:id="150">
    <w:p w:rsidR="008A4457" w:rsidRDefault="008A4457" w:rsidP="00465C90">
      <w:pPr>
        <w:pStyle w:val="FootnoteText"/>
      </w:pPr>
      <w:r w:rsidRPr="00117839">
        <w:footnoteRef/>
      </w:r>
      <w:r>
        <w:rPr>
          <w:rFonts w:hint="cs"/>
          <w:rtl/>
        </w:rPr>
        <w:t xml:space="preserve">. </w:t>
      </w:r>
      <w:r w:rsidRPr="00465C90">
        <w:rPr>
          <w:rtl/>
        </w:rPr>
        <w:t>رجال النجاشی، ص: 20</w:t>
      </w:r>
      <w:r w:rsidRPr="00465C90">
        <w:rPr>
          <w:rFonts w:hint="cs"/>
          <w:rtl/>
        </w:rPr>
        <w:t>.</w:t>
      </w:r>
    </w:p>
  </w:footnote>
  <w:footnote w:id="151">
    <w:p w:rsidR="008A4457" w:rsidRDefault="008A4457" w:rsidP="003502E5">
      <w:pPr>
        <w:pStyle w:val="FootnoteText"/>
      </w:pPr>
      <w:r w:rsidRPr="00CF4DD5">
        <w:footnoteRef/>
      </w:r>
      <w:r>
        <w:rPr>
          <w:rFonts w:hint="cs"/>
          <w:rtl/>
        </w:rPr>
        <w:t xml:space="preserve">- این واژه به سه معنا </w:t>
      </w:r>
      <w:r>
        <w:rPr>
          <w:rtl/>
        </w:rPr>
        <w:t>م</w:t>
      </w:r>
      <w:r>
        <w:rPr>
          <w:rFonts w:hint="cs"/>
          <w:rtl/>
        </w:rPr>
        <w:t>ی‌</w:t>
      </w:r>
      <w:r>
        <w:rPr>
          <w:rFonts w:hint="eastAsia"/>
          <w:rtl/>
        </w:rPr>
        <w:t>آ</w:t>
      </w:r>
      <w:r>
        <w:rPr>
          <w:rFonts w:hint="cs"/>
          <w:rtl/>
        </w:rPr>
        <w:t>ی</w:t>
      </w:r>
      <w:r>
        <w:rPr>
          <w:rFonts w:hint="eastAsia"/>
          <w:rtl/>
        </w:rPr>
        <w:t>د</w:t>
      </w:r>
      <w:r>
        <w:rPr>
          <w:rFonts w:hint="cs"/>
          <w:rtl/>
        </w:rPr>
        <w:t xml:space="preserve">: بزرگ قوم؛ غیر عرب و آزادشده که برای تعیین </w:t>
      </w:r>
      <w:r>
        <w:rPr>
          <w:rtl/>
        </w:rPr>
        <w:t>هرکدام</w:t>
      </w:r>
      <w:r>
        <w:rPr>
          <w:rFonts w:hint="cs"/>
          <w:rtl/>
        </w:rPr>
        <w:t xml:space="preserve"> نیازمند به قرینه هستیم و در صورت نبود قرینه لفظ مجمل </w:t>
      </w:r>
      <w:r>
        <w:rPr>
          <w:rtl/>
        </w:rPr>
        <w:t>م</w:t>
      </w:r>
      <w:r>
        <w:rPr>
          <w:rFonts w:hint="cs"/>
          <w:rtl/>
        </w:rPr>
        <w:t>ی‌</w:t>
      </w:r>
      <w:r>
        <w:rPr>
          <w:rFonts w:hint="eastAsia"/>
          <w:rtl/>
        </w:rPr>
        <w:t>شود</w:t>
      </w:r>
      <w:r>
        <w:rPr>
          <w:rFonts w:hint="cs"/>
          <w:rtl/>
        </w:rPr>
        <w:t>.</w:t>
      </w:r>
    </w:p>
  </w:footnote>
  <w:footnote w:id="152">
    <w:p w:rsidR="008A4457" w:rsidRDefault="008A4457" w:rsidP="00465C90">
      <w:pPr>
        <w:pStyle w:val="FootnoteText"/>
        <w:rPr>
          <w:rtl/>
        </w:rPr>
      </w:pPr>
      <w:r w:rsidRPr="00117839">
        <w:footnoteRef/>
      </w:r>
      <w:r>
        <w:rPr>
          <w:rFonts w:hint="cs"/>
          <w:rtl/>
        </w:rPr>
        <w:t xml:space="preserve">. </w:t>
      </w:r>
      <w:r w:rsidRPr="00465C90">
        <w:rPr>
          <w:rtl/>
        </w:rPr>
        <w:t>فهرست کتب الشیعة و أصولهم و أسماء المصنفین و أصحاب الأصول (للطوسی) (ط - الحدیثة)، النص، ص: 1</w:t>
      </w:r>
      <w:r w:rsidRPr="00465C90">
        <w:rPr>
          <w:rFonts w:hint="cs"/>
          <w:rtl/>
        </w:rPr>
        <w:t>7.</w:t>
      </w:r>
    </w:p>
  </w:footnote>
  <w:footnote w:id="153">
    <w:p w:rsidR="008A4457" w:rsidRDefault="008A4457" w:rsidP="00D51701">
      <w:pPr>
        <w:pStyle w:val="FootnoteText"/>
        <w:rPr>
          <w:rtl/>
        </w:rPr>
      </w:pPr>
      <w:r w:rsidRPr="00117839">
        <w:footnoteRef/>
      </w:r>
      <w:r>
        <w:rPr>
          <w:rFonts w:hint="cs"/>
          <w:rtl/>
        </w:rPr>
        <w:t xml:space="preserve">. </w:t>
      </w:r>
      <w:r w:rsidRPr="00D51701">
        <w:rPr>
          <w:rtl/>
        </w:rPr>
        <w:t>رجال الطوسی، ص: 159</w:t>
      </w:r>
      <w:r w:rsidRPr="00D51701">
        <w:rPr>
          <w:rFonts w:hint="cs"/>
          <w:rtl/>
        </w:rPr>
        <w:t>.</w:t>
      </w:r>
    </w:p>
  </w:footnote>
  <w:footnote w:id="154">
    <w:p w:rsidR="008A4457" w:rsidRDefault="008A4457" w:rsidP="00D51701">
      <w:pPr>
        <w:pStyle w:val="FootnoteText"/>
      </w:pPr>
      <w:r w:rsidRPr="00117839">
        <w:footnoteRef/>
      </w:r>
      <w:r>
        <w:rPr>
          <w:rFonts w:hint="cs"/>
          <w:rtl/>
        </w:rPr>
        <w:t xml:space="preserve">. </w:t>
      </w:r>
      <w:r w:rsidRPr="00D51701">
        <w:rPr>
          <w:rtl/>
        </w:rPr>
        <w:t>رجال الطوسی، ص: 331</w:t>
      </w:r>
      <w:r>
        <w:rPr>
          <w:rFonts w:hint="cs"/>
          <w:rtl/>
        </w:rPr>
        <w:t>.</w:t>
      </w:r>
    </w:p>
  </w:footnote>
  <w:footnote w:id="155">
    <w:p w:rsidR="008A4457" w:rsidRDefault="008A4457" w:rsidP="00117839">
      <w:pPr>
        <w:pStyle w:val="FootnoteText"/>
        <w:rPr>
          <w:rtl/>
        </w:rPr>
      </w:pPr>
      <w:r w:rsidRPr="00117839">
        <w:footnoteRef/>
      </w:r>
      <w:r>
        <w:rPr>
          <w:rFonts w:hint="cs"/>
          <w:rtl/>
        </w:rPr>
        <w:t xml:space="preserve">. </w:t>
      </w:r>
      <w:r w:rsidRPr="00117839">
        <w:rPr>
          <w:rtl/>
        </w:rPr>
        <w:t xml:space="preserve">رجال الطوسی، ص: </w:t>
      </w:r>
      <w:r w:rsidRPr="00117839">
        <w:rPr>
          <w:rFonts w:hint="cs"/>
          <w:rtl/>
        </w:rPr>
        <w:t>332</w:t>
      </w:r>
      <w:r>
        <w:rPr>
          <w:rFonts w:hint="cs"/>
          <w:rtl/>
        </w:rPr>
        <w:t>.</w:t>
      </w:r>
    </w:p>
  </w:footnote>
  <w:footnote w:id="156">
    <w:p w:rsidR="008A4457" w:rsidRDefault="008A4457" w:rsidP="003502E5">
      <w:pPr>
        <w:pStyle w:val="FootnoteText"/>
        <w:rPr>
          <w:rtl/>
        </w:rPr>
      </w:pPr>
      <w:r w:rsidRPr="001B7ECF">
        <w:footnoteRef/>
      </w:r>
      <w:r>
        <w:rPr>
          <w:rFonts w:hint="cs"/>
          <w:rtl/>
        </w:rPr>
        <w:t xml:space="preserve">- در «رجال شیخ طوسی» اگر نام راوی در اصحاب «امام صادق </w:t>
      </w:r>
      <w:r>
        <w:rPr>
          <w:rtl/>
        </w:rPr>
        <w:t>عل</w:t>
      </w:r>
      <w:r>
        <w:rPr>
          <w:rFonts w:hint="cs"/>
          <w:rtl/>
        </w:rPr>
        <w:t>ی</w:t>
      </w:r>
      <w:r>
        <w:rPr>
          <w:rFonts w:hint="eastAsia"/>
          <w:rtl/>
        </w:rPr>
        <w:t>ه‌السلام</w:t>
      </w:r>
      <w:r>
        <w:rPr>
          <w:rFonts w:hint="cs"/>
          <w:rtl/>
        </w:rPr>
        <w:t xml:space="preserve">» تکرار شود، </w:t>
      </w:r>
      <w:r>
        <w:rPr>
          <w:rtl/>
        </w:rPr>
        <w:t>قر</w:t>
      </w:r>
      <w:r>
        <w:rPr>
          <w:rFonts w:hint="cs"/>
          <w:rtl/>
        </w:rPr>
        <w:t>ی</w:t>
      </w:r>
      <w:r>
        <w:rPr>
          <w:rFonts w:hint="eastAsia"/>
          <w:rtl/>
        </w:rPr>
        <w:t>نه‌ا</w:t>
      </w:r>
      <w:r>
        <w:rPr>
          <w:rFonts w:hint="cs"/>
          <w:rtl/>
        </w:rPr>
        <w:t xml:space="preserve">ی بر تعدد راوی هست؛ زیرا این قسمت توسط «شیخ طوسی» مورد بازنویسی قرار گرفته و راویان به ترتیب حروف الفبا مرتب </w:t>
      </w:r>
      <w:r>
        <w:rPr>
          <w:rtl/>
        </w:rPr>
        <w:t>شده‌اند</w:t>
      </w:r>
      <w:r>
        <w:rPr>
          <w:rFonts w:hint="cs"/>
          <w:rtl/>
        </w:rPr>
        <w:t xml:space="preserve"> اما در باقی </w:t>
      </w:r>
      <w:r>
        <w:rPr>
          <w:rtl/>
        </w:rPr>
        <w:t>قسمت‌ها</w:t>
      </w:r>
      <w:r>
        <w:rPr>
          <w:rFonts w:hint="cs"/>
          <w:rtl/>
        </w:rPr>
        <w:t xml:space="preserve">ی کتاب </w:t>
      </w:r>
      <w:r>
        <w:rPr>
          <w:rtl/>
        </w:rPr>
        <w:t>ا</w:t>
      </w:r>
      <w:r>
        <w:rPr>
          <w:rFonts w:hint="cs"/>
          <w:rtl/>
        </w:rPr>
        <w:t>ی</w:t>
      </w:r>
      <w:r>
        <w:rPr>
          <w:rFonts w:hint="eastAsia"/>
          <w:rtl/>
        </w:rPr>
        <w:t>ن‌گونه</w:t>
      </w:r>
      <w:r>
        <w:rPr>
          <w:rFonts w:hint="cs"/>
          <w:rtl/>
        </w:rPr>
        <w:t xml:space="preserve"> نیست؛ زیرا کتاب </w:t>
      </w:r>
      <w:r>
        <w:rPr>
          <w:rtl/>
        </w:rPr>
        <w:t>ن</w:t>
      </w:r>
      <w:r>
        <w:rPr>
          <w:rFonts w:hint="cs"/>
          <w:rtl/>
        </w:rPr>
        <w:t>ی</w:t>
      </w:r>
      <w:r>
        <w:rPr>
          <w:rFonts w:hint="eastAsia"/>
          <w:rtl/>
        </w:rPr>
        <w:t>مه‌کاره</w:t>
      </w:r>
      <w:r>
        <w:rPr>
          <w:rFonts w:hint="cs"/>
          <w:rtl/>
        </w:rPr>
        <w:t xml:space="preserve"> مانده و بازنویسی نشده است.</w:t>
      </w:r>
    </w:p>
  </w:footnote>
  <w:footnote w:id="157">
    <w:p w:rsidR="008A4457" w:rsidRDefault="008A4457" w:rsidP="00D05BBC">
      <w:pPr>
        <w:pStyle w:val="FootnoteText"/>
        <w:rPr>
          <w:rtl/>
        </w:rPr>
      </w:pPr>
      <w:r w:rsidRPr="007673E3">
        <w:footnoteRef/>
      </w:r>
      <w:r>
        <w:rPr>
          <w:rFonts w:hint="cs"/>
          <w:rtl/>
        </w:rPr>
        <w:t xml:space="preserve">. </w:t>
      </w:r>
      <w:r w:rsidRPr="00D05BBC">
        <w:rPr>
          <w:rFonts w:hint="cs"/>
          <w:rtl/>
        </w:rPr>
        <w:t>رجال الکشی - إختیار معرفة الرجال، النص، ص: 446.</w:t>
      </w:r>
    </w:p>
  </w:footnote>
  <w:footnote w:id="158">
    <w:p w:rsidR="008A4457" w:rsidRDefault="008A4457" w:rsidP="00D05BBC">
      <w:pPr>
        <w:pStyle w:val="FootnoteText"/>
        <w:rPr>
          <w:rtl/>
        </w:rPr>
      </w:pPr>
      <w:r w:rsidRPr="007673E3">
        <w:footnoteRef/>
      </w:r>
      <w:r>
        <w:rPr>
          <w:rFonts w:hint="cs"/>
          <w:rtl/>
        </w:rPr>
        <w:t xml:space="preserve">. </w:t>
      </w:r>
      <w:r w:rsidRPr="00D05BBC">
        <w:rPr>
          <w:rFonts w:hint="cs"/>
          <w:rtl/>
        </w:rPr>
        <w:t>رجال البرقی - الطبقات، ص: 48.</w:t>
      </w:r>
    </w:p>
  </w:footnote>
  <w:footnote w:id="159">
    <w:p w:rsidR="008A4457" w:rsidRDefault="008A4457" w:rsidP="00D05BBC">
      <w:pPr>
        <w:pStyle w:val="FootnoteText"/>
      </w:pPr>
      <w:r w:rsidRPr="007673E3">
        <w:footnoteRef/>
      </w:r>
      <w:r>
        <w:rPr>
          <w:rFonts w:hint="cs"/>
          <w:rtl/>
        </w:rPr>
        <w:t xml:space="preserve">. </w:t>
      </w:r>
      <w:r w:rsidRPr="00D05BBC">
        <w:rPr>
          <w:rtl/>
        </w:rPr>
        <w:t>معالم العلماء فی فهرست کتب الشیعة و أسماء المصنفین قدیما و حدی</w:t>
      </w:r>
      <w:r w:rsidRPr="00D05BBC">
        <w:rPr>
          <w:rFonts w:hint="cs"/>
          <w:rtl/>
        </w:rPr>
        <w:t xml:space="preserve">ثا، </w:t>
      </w:r>
      <w:r w:rsidRPr="00D05BBC">
        <w:rPr>
          <w:rtl/>
        </w:rPr>
        <w:t>جلد</w:t>
      </w:r>
      <w:r w:rsidRPr="00D05BBC">
        <w:rPr>
          <w:rFonts w:hint="cs"/>
          <w:rtl/>
        </w:rPr>
        <w:t xml:space="preserve"> 1، صفحه 43.</w:t>
      </w:r>
    </w:p>
  </w:footnote>
  <w:footnote w:id="160">
    <w:p w:rsidR="008A4457" w:rsidRDefault="008A4457" w:rsidP="007673E3">
      <w:pPr>
        <w:pStyle w:val="FootnoteText"/>
        <w:rPr>
          <w:rtl/>
        </w:rPr>
      </w:pPr>
      <w:r w:rsidRPr="007673E3">
        <w:footnoteRef/>
      </w:r>
      <w:r>
        <w:rPr>
          <w:rFonts w:hint="cs"/>
          <w:rtl/>
        </w:rPr>
        <w:t xml:space="preserve">. </w:t>
      </w:r>
      <w:r w:rsidRPr="007673E3">
        <w:rPr>
          <w:rFonts w:hint="cs"/>
          <w:rtl/>
        </w:rPr>
        <w:t>الرجال (لابن داود)، ص: 416.</w:t>
      </w:r>
    </w:p>
  </w:footnote>
  <w:footnote w:id="161">
    <w:p w:rsidR="008A4457" w:rsidRDefault="008A4457" w:rsidP="007673E3">
      <w:pPr>
        <w:pStyle w:val="FootnoteText"/>
        <w:rPr>
          <w:rtl/>
        </w:rPr>
      </w:pPr>
      <w:r w:rsidRPr="007821ED">
        <w:footnoteRef/>
      </w:r>
      <w:r>
        <w:rPr>
          <w:rFonts w:hint="cs"/>
          <w:rtl/>
        </w:rPr>
        <w:t xml:space="preserve">. </w:t>
      </w:r>
      <w:r w:rsidRPr="007673E3">
        <w:rPr>
          <w:rFonts w:hint="cs"/>
          <w:rtl/>
        </w:rPr>
        <w:t>رجال العلامة الحلی، ص: 197.</w:t>
      </w:r>
    </w:p>
  </w:footnote>
  <w:footnote w:id="162">
    <w:p w:rsidR="008A4457" w:rsidRDefault="008A4457" w:rsidP="003502E5">
      <w:pPr>
        <w:pStyle w:val="FootnoteText"/>
      </w:pPr>
      <w:r w:rsidRPr="00266BD6">
        <w:footnoteRef/>
      </w:r>
      <w:r>
        <w:rPr>
          <w:rFonts w:hint="cs"/>
          <w:rtl/>
        </w:rPr>
        <w:t>- جلد 1؛ از صفحه 219 تا 226.</w:t>
      </w:r>
    </w:p>
  </w:footnote>
  <w:footnote w:id="163">
    <w:p w:rsidR="008A4457" w:rsidRDefault="008A4457" w:rsidP="007821ED">
      <w:pPr>
        <w:pStyle w:val="FootnoteText"/>
      </w:pPr>
      <w:r w:rsidRPr="007821ED">
        <w:footnoteRef/>
      </w:r>
      <w:r>
        <w:rPr>
          <w:rFonts w:hint="cs"/>
          <w:rtl/>
        </w:rPr>
        <w:t xml:space="preserve">. </w:t>
      </w:r>
      <w:r w:rsidRPr="007821ED">
        <w:rPr>
          <w:rFonts w:hint="cs"/>
          <w:rtl/>
        </w:rPr>
        <w:t>رجال الطوسی، ص: 351</w:t>
      </w:r>
      <w:r>
        <w:rPr>
          <w:rFonts w:hint="cs"/>
          <w:rtl/>
        </w:rPr>
        <w:t>.</w:t>
      </w:r>
    </w:p>
  </w:footnote>
  <w:footnote w:id="164">
    <w:p w:rsidR="008A4457" w:rsidRDefault="008A4457" w:rsidP="007821ED">
      <w:pPr>
        <w:pStyle w:val="FootnoteText"/>
        <w:rPr>
          <w:rtl/>
        </w:rPr>
      </w:pPr>
      <w:r w:rsidRPr="007821ED">
        <w:footnoteRef/>
      </w:r>
      <w:r>
        <w:rPr>
          <w:rFonts w:hint="cs"/>
          <w:rtl/>
        </w:rPr>
        <w:t xml:space="preserve">. </w:t>
      </w:r>
      <w:r w:rsidRPr="007821ED">
        <w:rPr>
          <w:rFonts w:hint="cs"/>
          <w:rtl/>
        </w:rPr>
        <w:t>رجال البرقی - الطبقات، ص: 53.</w:t>
      </w:r>
    </w:p>
  </w:footnote>
  <w:footnote w:id="165">
    <w:p w:rsidR="008A4457" w:rsidRDefault="008A4457" w:rsidP="003502E5">
      <w:pPr>
        <w:pStyle w:val="FootnoteText"/>
        <w:rPr>
          <w:rtl/>
        </w:rPr>
      </w:pPr>
      <w:r w:rsidRPr="00054D9A">
        <w:footnoteRef/>
      </w:r>
      <w:r>
        <w:rPr>
          <w:rFonts w:hint="cs"/>
          <w:rtl/>
        </w:rPr>
        <w:t xml:space="preserve">- برای صدق روایت اجلاء، عدد خاصی شرط نیست و در این مورد چون دو تن از مشایخ ثقات از وی نقل روایت دارند، اجلاء صدق </w:t>
      </w:r>
      <w:r>
        <w:rPr>
          <w:rtl/>
        </w:rPr>
        <w:t>م</w:t>
      </w:r>
      <w:r>
        <w:rPr>
          <w:rFonts w:hint="cs"/>
          <w:rtl/>
        </w:rPr>
        <w:t>ی‌</w:t>
      </w:r>
      <w:r>
        <w:rPr>
          <w:rFonts w:hint="eastAsia"/>
          <w:rtl/>
        </w:rPr>
        <w:t>کند</w:t>
      </w:r>
      <w:r>
        <w:rPr>
          <w:rFonts w:hint="cs"/>
          <w:rtl/>
        </w:rPr>
        <w:t xml:space="preserve"> و اگر </w:t>
      </w:r>
      <w:r>
        <w:rPr>
          <w:rtl/>
        </w:rPr>
        <w:t>قاعده‌</w:t>
      </w:r>
      <w:r>
        <w:rPr>
          <w:rFonts w:hint="cs"/>
          <w:rtl/>
        </w:rPr>
        <w:t xml:space="preserve">ی مشایخ ثقات پذیرفته نشود نیز قرینیت پذیرفته </w:t>
      </w:r>
      <w:r>
        <w:rPr>
          <w:rtl/>
        </w:rPr>
        <w:t>م</w:t>
      </w:r>
      <w:r>
        <w:rPr>
          <w:rFonts w:hint="cs"/>
          <w:rtl/>
        </w:rPr>
        <w:t>ی‌</w:t>
      </w:r>
      <w:r>
        <w:rPr>
          <w:rFonts w:hint="eastAsia"/>
          <w:rtl/>
        </w:rPr>
        <w:t>شود</w:t>
      </w:r>
      <w:r>
        <w:rPr>
          <w:rFonts w:hint="cs"/>
          <w:rtl/>
        </w:rPr>
        <w:t>.</w:t>
      </w:r>
    </w:p>
  </w:footnote>
  <w:footnote w:id="166">
    <w:p w:rsidR="008A4457" w:rsidRDefault="008A4457" w:rsidP="007821ED">
      <w:pPr>
        <w:pStyle w:val="FootnoteText"/>
      </w:pPr>
      <w:r w:rsidRPr="00B62E94">
        <w:footnoteRef/>
      </w:r>
      <w:r>
        <w:rPr>
          <w:rFonts w:hint="cs"/>
          <w:rtl/>
        </w:rPr>
        <w:t xml:space="preserve">. </w:t>
      </w:r>
      <w:r w:rsidRPr="007821ED">
        <w:rPr>
          <w:rtl/>
        </w:rPr>
        <w:t>الإستبصار فیما اختلف من الأخبار، ج 1، ص: 11</w:t>
      </w:r>
      <w:r w:rsidRPr="007821ED">
        <w:rPr>
          <w:rFonts w:hint="cs"/>
          <w:rtl/>
        </w:rPr>
        <w:t>3.</w:t>
      </w:r>
    </w:p>
  </w:footnote>
  <w:footnote w:id="167">
    <w:p w:rsidR="008A4457" w:rsidRDefault="008A4457" w:rsidP="003502E5">
      <w:pPr>
        <w:pStyle w:val="FootnoteText"/>
        <w:rPr>
          <w:rtl/>
        </w:rPr>
      </w:pPr>
      <w:r w:rsidRPr="00FA7F56">
        <w:footnoteRef/>
      </w:r>
      <w:r>
        <w:rPr>
          <w:rFonts w:hint="cs"/>
          <w:rtl/>
        </w:rPr>
        <w:t xml:space="preserve">- </w:t>
      </w:r>
      <w:r w:rsidRPr="00E54FB2">
        <w:rPr>
          <w:rtl/>
        </w:rPr>
        <w:t>ا</w:t>
      </w:r>
      <w:r w:rsidRPr="00E54FB2">
        <w:rPr>
          <w:rFonts w:hint="cs"/>
          <w:rtl/>
        </w:rPr>
        <w:t>ی</w:t>
      </w:r>
      <w:r w:rsidRPr="00E54FB2">
        <w:rPr>
          <w:rFonts w:hint="eastAsia"/>
          <w:rtl/>
        </w:rPr>
        <w:t>ن</w:t>
      </w:r>
      <w:r w:rsidRPr="00E54FB2">
        <w:rPr>
          <w:rtl/>
        </w:rPr>
        <w:t xml:space="preserve"> امکان ن</w:t>
      </w:r>
      <w:r w:rsidRPr="00E54FB2">
        <w:rPr>
          <w:rFonts w:hint="cs"/>
          <w:rtl/>
        </w:rPr>
        <w:t>ی</w:t>
      </w:r>
      <w:r w:rsidRPr="00E54FB2">
        <w:rPr>
          <w:rFonts w:hint="eastAsia"/>
          <w:rtl/>
        </w:rPr>
        <w:t>ز</w:t>
      </w:r>
      <w:r w:rsidRPr="00E54FB2">
        <w:rPr>
          <w:rtl/>
        </w:rPr>
        <w:t xml:space="preserve"> وجود دارد که به دل</w:t>
      </w:r>
      <w:r w:rsidRPr="00E54FB2">
        <w:rPr>
          <w:rFonts w:hint="cs"/>
          <w:rtl/>
        </w:rPr>
        <w:t>ی</w:t>
      </w:r>
      <w:r w:rsidRPr="00E54FB2">
        <w:rPr>
          <w:rFonts w:hint="eastAsia"/>
          <w:rtl/>
        </w:rPr>
        <w:t>ل</w:t>
      </w:r>
      <w:r w:rsidRPr="00E54FB2">
        <w:rPr>
          <w:rtl/>
        </w:rPr>
        <w:t xml:space="preserve"> </w:t>
      </w:r>
      <w:r>
        <w:rPr>
          <w:rtl/>
        </w:rPr>
        <w:t>قر</w:t>
      </w:r>
      <w:r>
        <w:rPr>
          <w:rFonts w:hint="cs"/>
          <w:rtl/>
        </w:rPr>
        <w:t>ی</w:t>
      </w:r>
      <w:r>
        <w:rPr>
          <w:rFonts w:hint="eastAsia"/>
          <w:rtl/>
        </w:rPr>
        <w:t>نه‌ا</w:t>
      </w:r>
      <w:r>
        <w:rPr>
          <w:rFonts w:hint="cs"/>
          <w:rtl/>
        </w:rPr>
        <w:t>ی</w:t>
      </w:r>
      <w:r w:rsidRPr="00E54FB2">
        <w:rPr>
          <w:rtl/>
        </w:rPr>
        <w:t xml:space="preserve"> به روا</w:t>
      </w:r>
      <w:r w:rsidRPr="00E54FB2">
        <w:rPr>
          <w:rFonts w:hint="cs"/>
          <w:rtl/>
        </w:rPr>
        <w:t>ی</w:t>
      </w:r>
      <w:r w:rsidRPr="00E54FB2">
        <w:rPr>
          <w:rFonts w:hint="eastAsia"/>
          <w:rtl/>
        </w:rPr>
        <w:t>ت</w:t>
      </w:r>
      <w:r w:rsidRPr="00E54FB2">
        <w:rPr>
          <w:rtl/>
        </w:rPr>
        <w:t xml:space="preserve"> اعتماد </w:t>
      </w:r>
      <w:r>
        <w:rPr>
          <w:rtl/>
        </w:rPr>
        <w:t>کرده‌اند</w:t>
      </w:r>
      <w:r w:rsidRPr="00E54FB2">
        <w:rPr>
          <w:rtl/>
        </w:rPr>
        <w:t xml:space="preserve"> </w:t>
      </w:r>
      <w:r w:rsidRPr="00E54FB2">
        <w:rPr>
          <w:rFonts w:hint="cs"/>
          <w:rtl/>
        </w:rPr>
        <w:t>اما</w:t>
      </w:r>
      <w:r w:rsidRPr="00E54FB2">
        <w:rPr>
          <w:rtl/>
        </w:rPr>
        <w:t xml:space="preserve"> </w:t>
      </w:r>
      <w:r w:rsidRPr="00E54FB2">
        <w:rPr>
          <w:rFonts w:hint="cs"/>
          <w:rtl/>
        </w:rPr>
        <w:t>چنی</w:t>
      </w:r>
      <w:r w:rsidRPr="00E54FB2">
        <w:rPr>
          <w:rFonts w:hint="eastAsia"/>
          <w:rtl/>
        </w:rPr>
        <w:t>ن</w:t>
      </w:r>
      <w:r w:rsidRPr="00E54FB2">
        <w:rPr>
          <w:rtl/>
        </w:rPr>
        <w:t xml:space="preserve"> </w:t>
      </w:r>
      <w:r>
        <w:rPr>
          <w:rtl/>
        </w:rPr>
        <w:t>قر</w:t>
      </w:r>
      <w:r>
        <w:rPr>
          <w:rFonts w:hint="cs"/>
          <w:rtl/>
        </w:rPr>
        <w:t>ی</w:t>
      </w:r>
      <w:r>
        <w:rPr>
          <w:rFonts w:hint="eastAsia"/>
          <w:rtl/>
        </w:rPr>
        <w:t>نه‌ا</w:t>
      </w:r>
      <w:r>
        <w:rPr>
          <w:rFonts w:hint="cs"/>
          <w:rtl/>
        </w:rPr>
        <w:t>ی</w:t>
      </w:r>
      <w:r w:rsidRPr="00E54FB2">
        <w:rPr>
          <w:rtl/>
        </w:rPr>
        <w:t xml:space="preserve"> نه از ا</w:t>
      </w:r>
      <w:r w:rsidRPr="00E54FB2">
        <w:rPr>
          <w:rFonts w:hint="cs"/>
          <w:rtl/>
        </w:rPr>
        <w:t>ی</w:t>
      </w:r>
      <w:r w:rsidRPr="00E54FB2">
        <w:rPr>
          <w:rFonts w:hint="eastAsia"/>
          <w:rtl/>
        </w:rPr>
        <w:t>ن</w:t>
      </w:r>
      <w:r w:rsidRPr="00E54FB2">
        <w:rPr>
          <w:rtl/>
        </w:rPr>
        <w:t xml:space="preserve"> متن به دست </w:t>
      </w:r>
      <w:r>
        <w:rPr>
          <w:rtl/>
        </w:rPr>
        <w:t>م</w:t>
      </w:r>
      <w:r>
        <w:rPr>
          <w:rFonts w:hint="cs"/>
          <w:rtl/>
        </w:rPr>
        <w:t>ی‌</w:t>
      </w:r>
      <w:r>
        <w:rPr>
          <w:rFonts w:hint="eastAsia"/>
          <w:rtl/>
        </w:rPr>
        <w:t>آ</w:t>
      </w:r>
      <w:r>
        <w:rPr>
          <w:rFonts w:hint="cs"/>
          <w:rtl/>
        </w:rPr>
        <w:t>ی</w:t>
      </w:r>
      <w:r>
        <w:rPr>
          <w:rFonts w:hint="eastAsia"/>
          <w:rtl/>
        </w:rPr>
        <w:t>د</w:t>
      </w:r>
      <w:r w:rsidRPr="00E54FB2">
        <w:rPr>
          <w:rtl/>
        </w:rPr>
        <w:t xml:space="preserve"> و نه به آن اشاره شده است و درنت</w:t>
      </w:r>
      <w:r w:rsidRPr="00E54FB2">
        <w:rPr>
          <w:rFonts w:hint="cs"/>
          <w:rtl/>
        </w:rPr>
        <w:t>ی</w:t>
      </w:r>
      <w:r w:rsidRPr="00E54FB2">
        <w:rPr>
          <w:rFonts w:hint="eastAsia"/>
          <w:rtl/>
        </w:rPr>
        <w:t>جه</w:t>
      </w:r>
      <w:r w:rsidRPr="00E54FB2">
        <w:rPr>
          <w:rtl/>
        </w:rPr>
        <w:t xml:space="preserve"> ظهور ا</w:t>
      </w:r>
      <w:r w:rsidRPr="00E54FB2">
        <w:rPr>
          <w:rFonts w:hint="cs"/>
          <w:rtl/>
        </w:rPr>
        <w:t>ی</w:t>
      </w:r>
      <w:r w:rsidRPr="00E54FB2">
        <w:rPr>
          <w:rFonts w:hint="eastAsia"/>
          <w:rtl/>
        </w:rPr>
        <w:t>ن</w:t>
      </w:r>
      <w:r w:rsidRPr="00E54FB2">
        <w:rPr>
          <w:rtl/>
        </w:rPr>
        <w:t xml:space="preserve"> است که </w:t>
      </w:r>
      <w:r>
        <w:rPr>
          <w:rtl/>
        </w:rPr>
        <w:t>قر</w:t>
      </w:r>
      <w:r>
        <w:rPr>
          <w:rFonts w:hint="cs"/>
          <w:rtl/>
        </w:rPr>
        <w:t>ی</w:t>
      </w:r>
      <w:r>
        <w:rPr>
          <w:rFonts w:hint="eastAsia"/>
          <w:rtl/>
        </w:rPr>
        <w:t>نه‌ا</w:t>
      </w:r>
      <w:r>
        <w:rPr>
          <w:rFonts w:hint="cs"/>
          <w:rtl/>
        </w:rPr>
        <w:t>ی</w:t>
      </w:r>
      <w:r w:rsidRPr="00E54FB2">
        <w:rPr>
          <w:rtl/>
        </w:rPr>
        <w:t xml:space="preserve"> نبوده است؛ به عبارت</w:t>
      </w:r>
      <w:r w:rsidRPr="00E54FB2">
        <w:rPr>
          <w:rFonts w:hint="cs"/>
          <w:rtl/>
        </w:rPr>
        <w:t>ی</w:t>
      </w:r>
      <w:r w:rsidRPr="00E54FB2">
        <w:rPr>
          <w:rtl/>
        </w:rPr>
        <w:t xml:space="preserve"> احتمال قر</w:t>
      </w:r>
      <w:r w:rsidRPr="00E54FB2">
        <w:rPr>
          <w:rFonts w:hint="cs"/>
          <w:rtl/>
        </w:rPr>
        <w:t>ی</w:t>
      </w:r>
      <w:r w:rsidRPr="00E54FB2">
        <w:rPr>
          <w:rFonts w:hint="eastAsia"/>
          <w:rtl/>
        </w:rPr>
        <w:t>نه</w:t>
      </w:r>
      <w:r w:rsidRPr="00E54FB2">
        <w:rPr>
          <w:rtl/>
        </w:rPr>
        <w:t xml:space="preserve"> منتف</w:t>
      </w:r>
      <w:r w:rsidRPr="00E54FB2">
        <w:rPr>
          <w:rFonts w:hint="cs"/>
          <w:rtl/>
        </w:rPr>
        <w:t>ی</w:t>
      </w:r>
      <w:r w:rsidRPr="00E54FB2">
        <w:rPr>
          <w:rtl/>
        </w:rPr>
        <w:t xml:space="preserve"> ن</w:t>
      </w:r>
      <w:r w:rsidRPr="00E54FB2">
        <w:rPr>
          <w:rFonts w:hint="cs"/>
          <w:rtl/>
        </w:rPr>
        <w:t>ی</w:t>
      </w:r>
      <w:r w:rsidRPr="00E54FB2">
        <w:rPr>
          <w:rFonts w:hint="eastAsia"/>
          <w:rtl/>
        </w:rPr>
        <w:t>ست</w:t>
      </w:r>
      <w:r>
        <w:rPr>
          <w:rFonts w:hint="cs"/>
          <w:rtl/>
        </w:rPr>
        <w:t xml:space="preserve">. فقه و رجال تفاوتی دارند و آن اینکه فقه در مورد حکم صحبت </w:t>
      </w:r>
      <w:r>
        <w:rPr>
          <w:rtl/>
        </w:rPr>
        <w:t>م</w:t>
      </w:r>
      <w:r>
        <w:rPr>
          <w:rFonts w:hint="cs"/>
          <w:rtl/>
        </w:rPr>
        <w:t>ی‌</w:t>
      </w:r>
      <w:r>
        <w:rPr>
          <w:rFonts w:hint="eastAsia"/>
          <w:rtl/>
        </w:rPr>
        <w:t>کند</w:t>
      </w:r>
      <w:r>
        <w:rPr>
          <w:rFonts w:hint="cs"/>
          <w:rtl/>
        </w:rPr>
        <w:t xml:space="preserve">؛ بنابراین یا باید یقین حاصل شود یا اطمینان اما رجال </w:t>
      </w:r>
      <w:r>
        <w:rPr>
          <w:rtl/>
        </w:rPr>
        <w:t>درباره‌</w:t>
      </w:r>
      <w:r>
        <w:rPr>
          <w:rFonts w:hint="cs"/>
          <w:rtl/>
        </w:rPr>
        <w:t xml:space="preserve">ی موضوعات صحبت </w:t>
      </w:r>
      <w:r>
        <w:rPr>
          <w:rtl/>
        </w:rPr>
        <w:t>م</w:t>
      </w:r>
      <w:r>
        <w:rPr>
          <w:rFonts w:hint="cs"/>
          <w:rtl/>
        </w:rPr>
        <w:t>ی‌</w:t>
      </w:r>
      <w:r>
        <w:rPr>
          <w:rFonts w:hint="eastAsia"/>
          <w:rtl/>
        </w:rPr>
        <w:t>کند</w:t>
      </w:r>
      <w:r>
        <w:rPr>
          <w:rFonts w:hint="cs"/>
          <w:rtl/>
        </w:rPr>
        <w:t xml:space="preserve"> و </w:t>
      </w:r>
      <w:r>
        <w:rPr>
          <w:rtl/>
        </w:rPr>
        <w:t>دا</w:t>
      </w:r>
      <w:r>
        <w:rPr>
          <w:rFonts w:hint="cs"/>
          <w:rtl/>
        </w:rPr>
        <w:t>ی</w:t>
      </w:r>
      <w:r>
        <w:rPr>
          <w:rFonts w:hint="eastAsia"/>
          <w:rtl/>
        </w:rPr>
        <w:t>ره‌</w:t>
      </w:r>
      <w:r>
        <w:rPr>
          <w:rFonts w:hint="cs"/>
          <w:rtl/>
        </w:rPr>
        <w:t>ی موضوعات اوسع از احکام است و ظن شیاعی یعنی ظاهر حال نیز در آن کاربرد دارد.</w:t>
      </w:r>
    </w:p>
  </w:footnote>
  <w:footnote w:id="168">
    <w:p w:rsidR="008A4457" w:rsidRDefault="008A4457" w:rsidP="00B62E94">
      <w:pPr>
        <w:pStyle w:val="FootnoteText"/>
      </w:pPr>
      <w:r w:rsidRPr="00B64DD0">
        <w:footnoteRef/>
      </w:r>
      <w:r>
        <w:rPr>
          <w:rFonts w:hint="cs"/>
          <w:rtl/>
        </w:rPr>
        <w:t xml:space="preserve">. </w:t>
      </w:r>
      <w:r w:rsidRPr="00B62E94">
        <w:rPr>
          <w:rFonts w:hint="cs"/>
          <w:rtl/>
        </w:rPr>
        <w:t>رجال النجاشی، ص: 16.</w:t>
      </w:r>
    </w:p>
  </w:footnote>
  <w:footnote w:id="169">
    <w:p w:rsidR="008A4457" w:rsidRDefault="008A4457" w:rsidP="00211122">
      <w:pPr>
        <w:pStyle w:val="FootnoteText"/>
        <w:rPr>
          <w:rtl/>
        </w:rPr>
      </w:pPr>
      <w:r w:rsidRPr="00B64DD0">
        <w:footnoteRef/>
      </w:r>
      <w:r>
        <w:rPr>
          <w:rFonts w:hint="cs"/>
          <w:rtl/>
        </w:rPr>
        <w:t xml:space="preserve">. </w:t>
      </w:r>
      <w:r w:rsidRPr="00211122">
        <w:rPr>
          <w:rFonts w:hint="cs"/>
          <w:rtl/>
        </w:rPr>
        <w:t>رجال الطوسی، ص: 374 و 383.</w:t>
      </w:r>
    </w:p>
  </w:footnote>
  <w:footnote w:id="170">
    <w:p w:rsidR="008A4457" w:rsidRDefault="008A4457" w:rsidP="00B64DD0">
      <w:pPr>
        <w:pStyle w:val="FootnoteText"/>
        <w:rPr>
          <w:rtl/>
        </w:rPr>
      </w:pPr>
      <w:r w:rsidRPr="00B64DD0">
        <w:footnoteRef/>
      </w:r>
      <w:r>
        <w:rPr>
          <w:rFonts w:hint="cs"/>
          <w:rtl/>
        </w:rPr>
        <w:t xml:space="preserve">. </w:t>
      </w:r>
      <w:r w:rsidRPr="00B64DD0">
        <w:rPr>
          <w:rFonts w:hint="cs"/>
          <w:rtl/>
        </w:rPr>
        <w:t xml:space="preserve">رجال </w:t>
      </w:r>
      <w:r>
        <w:rPr>
          <w:rtl/>
        </w:rPr>
        <w:t>الکش</w:t>
      </w:r>
      <w:r>
        <w:rPr>
          <w:rFonts w:hint="cs"/>
          <w:rtl/>
        </w:rPr>
        <w:t>ی</w:t>
      </w:r>
      <w:r w:rsidRPr="00B64DD0">
        <w:rPr>
          <w:rFonts w:hint="cs"/>
          <w:rtl/>
        </w:rPr>
        <w:t xml:space="preserve"> - </w:t>
      </w:r>
      <w:r>
        <w:rPr>
          <w:rtl/>
        </w:rPr>
        <w:t>إخت</w:t>
      </w:r>
      <w:r>
        <w:rPr>
          <w:rFonts w:hint="cs"/>
          <w:rtl/>
        </w:rPr>
        <w:t>ی</w:t>
      </w:r>
      <w:r>
        <w:rPr>
          <w:rFonts w:hint="eastAsia"/>
          <w:rtl/>
        </w:rPr>
        <w:t>ار</w:t>
      </w:r>
      <w:r w:rsidRPr="00B64DD0">
        <w:rPr>
          <w:rFonts w:hint="cs"/>
          <w:rtl/>
        </w:rPr>
        <w:t xml:space="preserve"> معرفة الرجال، النص، ص: 531</w:t>
      </w:r>
      <w:r>
        <w:rPr>
          <w:rFonts w:hint="cs"/>
          <w:rtl/>
        </w:rPr>
        <w:t>.</w:t>
      </w:r>
    </w:p>
  </w:footnote>
  <w:footnote w:id="171">
    <w:p w:rsidR="008A4457" w:rsidRDefault="008A4457" w:rsidP="00B64DD0">
      <w:pPr>
        <w:pStyle w:val="FootnoteText"/>
      </w:pPr>
      <w:r w:rsidRPr="00394662">
        <w:footnoteRef/>
      </w:r>
      <w:r>
        <w:rPr>
          <w:rFonts w:hint="cs"/>
          <w:rtl/>
        </w:rPr>
        <w:t xml:space="preserve">. </w:t>
      </w:r>
      <w:r w:rsidRPr="00B64DD0">
        <w:rPr>
          <w:rFonts w:hint="cs"/>
          <w:rtl/>
        </w:rPr>
        <w:t>الرجال (لابن داود)، ص: 19.</w:t>
      </w:r>
    </w:p>
  </w:footnote>
  <w:footnote w:id="172">
    <w:p w:rsidR="008A4457" w:rsidRDefault="008A4457" w:rsidP="00C029C0">
      <w:pPr>
        <w:pStyle w:val="FootnoteText"/>
      </w:pPr>
      <w:r w:rsidRPr="00394662">
        <w:footnoteRef/>
      </w:r>
      <w:r>
        <w:rPr>
          <w:rFonts w:hint="cs"/>
          <w:rtl/>
        </w:rPr>
        <w:t xml:space="preserve">. </w:t>
      </w:r>
      <w:r w:rsidRPr="00C029C0">
        <w:rPr>
          <w:rFonts w:hint="cs"/>
          <w:rtl/>
        </w:rPr>
        <w:t>رجال العلامة الحلی، ص: 6.</w:t>
      </w:r>
    </w:p>
  </w:footnote>
  <w:footnote w:id="173">
    <w:p w:rsidR="008A4457" w:rsidRDefault="008A4457" w:rsidP="00C029C0">
      <w:pPr>
        <w:pStyle w:val="FootnoteText"/>
      </w:pPr>
      <w:r w:rsidRPr="00394662">
        <w:footnoteRef/>
      </w:r>
      <w:r>
        <w:rPr>
          <w:rFonts w:hint="cs"/>
          <w:rtl/>
        </w:rPr>
        <w:t xml:space="preserve">. </w:t>
      </w:r>
      <w:r w:rsidRPr="00C029C0">
        <w:rPr>
          <w:rFonts w:hint="cs"/>
          <w:rtl/>
        </w:rPr>
        <w:t>کامل الزیارات، النص، ص: 21.</w:t>
      </w:r>
    </w:p>
  </w:footnote>
  <w:footnote w:id="174">
    <w:p w:rsidR="008A4457" w:rsidRDefault="008A4457" w:rsidP="00C029C0">
      <w:pPr>
        <w:pStyle w:val="FootnoteText"/>
      </w:pPr>
      <w:r w:rsidRPr="00394662">
        <w:footnoteRef/>
      </w:r>
      <w:r>
        <w:rPr>
          <w:rFonts w:hint="cs"/>
          <w:rtl/>
        </w:rPr>
        <w:t xml:space="preserve">. </w:t>
      </w:r>
      <w:r w:rsidRPr="00C029C0">
        <w:rPr>
          <w:rFonts w:hint="cs"/>
          <w:rtl/>
        </w:rPr>
        <w:t xml:space="preserve">تفسیر القمی، </w:t>
      </w:r>
      <w:r w:rsidRPr="00C029C0">
        <w:rPr>
          <w:rtl/>
        </w:rPr>
        <w:t>ج 1</w:t>
      </w:r>
      <w:r w:rsidRPr="00C029C0">
        <w:rPr>
          <w:rFonts w:hint="cs"/>
          <w:rtl/>
        </w:rPr>
        <w:t>، ص: 288.</w:t>
      </w:r>
    </w:p>
  </w:footnote>
  <w:footnote w:id="175">
    <w:p w:rsidR="008A4457" w:rsidRDefault="008A4457" w:rsidP="00394662">
      <w:pPr>
        <w:pStyle w:val="FootnoteText"/>
      </w:pPr>
      <w:r w:rsidRPr="00394662">
        <w:footnoteRef/>
      </w:r>
      <w:r>
        <w:rPr>
          <w:rFonts w:hint="cs"/>
          <w:rtl/>
        </w:rPr>
        <w:t xml:space="preserve">. </w:t>
      </w:r>
      <w:r w:rsidRPr="00394662">
        <w:rPr>
          <w:rFonts w:hint="cs"/>
          <w:rtl/>
        </w:rPr>
        <w:t>«قاموس الرجال» جلد 1 صفحه 316.</w:t>
      </w:r>
    </w:p>
  </w:footnote>
  <w:footnote w:id="176">
    <w:p w:rsidR="008A4457" w:rsidRDefault="008A4457" w:rsidP="00DC546B">
      <w:pPr>
        <w:pStyle w:val="FootnoteText"/>
        <w:rPr>
          <w:rtl/>
        </w:rPr>
      </w:pPr>
      <w:r w:rsidRPr="00C47ED7">
        <w:footnoteRef/>
      </w:r>
      <w:r>
        <w:rPr>
          <w:rFonts w:hint="cs"/>
          <w:rtl/>
        </w:rPr>
        <w:t xml:space="preserve">- این ماجرا به اشتباه در مورد «علی بن مهزیار» برادر «ابراهیم بن مهزیار» نقل </w:t>
      </w:r>
      <w:r>
        <w:rPr>
          <w:rtl/>
        </w:rPr>
        <w:t>م</w:t>
      </w:r>
      <w:r>
        <w:rPr>
          <w:rFonts w:hint="cs"/>
          <w:rtl/>
        </w:rPr>
        <w:t>ی‌</w:t>
      </w:r>
      <w:r>
        <w:rPr>
          <w:rFonts w:hint="eastAsia"/>
          <w:rtl/>
        </w:rPr>
        <w:t>شود</w:t>
      </w:r>
      <w:r>
        <w:rPr>
          <w:rFonts w:hint="cs"/>
          <w:rtl/>
        </w:rPr>
        <w:t xml:space="preserve">؛ </w:t>
      </w:r>
      <w:r>
        <w:rPr>
          <w:rtl/>
        </w:rPr>
        <w:t>درحال</w:t>
      </w:r>
      <w:r>
        <w:rPr>
          <w:rFonts w:hint="cs"/>
          <w:rtl/>
        </w:rPr>
        <w:t>ی‌</w:t>
      </w:r>
      <w:r>
        <w:rPr>
          <w:rFonts w:hint="eastAsia"/>
          <w:rtl/>
        </w:rPr>
        <w:t>که</w:t>
      </w:r>
      <w:r>
        <w:rPr>
          <w:rFonts w:hint="cs"/>
          <w:rtl/>
        </w:rPr>
        <w:t xml:space="preserve"> «علی بن مهزیار» برادر </w:t>
      </w:r>
      <w:r>
        <w:rPr>
          <w:rtl/>
        </w:rPr>
        <w:t>بزرگ‌تر</w:t>
      </w:r>
      <w:r>
        <w:rPr>
          <w:rFonts w:hint="cs"/>
          <w:rtl/>
        </w:rPr>
        <w:t xml:space="preserve"> «ابراهیم بن مهزیار» و از اصحاب «امام رضا»، «امام جواد» و «امام هادی» </w:t>
      </w:r>
      <w:r>
        <w:rPr>
          <w:rtl/>
        </w:rPr>
        <w:t>عل</w:t>
      </w:r>
      <w:r>
        <w:rPr>
          <w:rFonts w:hint="cs"/>
          <w:rtl/>
        </w:rPr>
        <w:t>ی</w:t>
      </w:r>
      <w:r>
        <w:rPr>
          <w:rFonts w:hint="eastAsia"/>
          <w:rtl/>
        </w:rPr>
        <w:t>هم‌السلام</w:t>
      </w:r>
      <w:r>
        <w:rPr>
          <w:rFonts w:hint="cs"/>
          <w:rtl/>
        </w:rPr>
        <w:t xml:space="preserve"> بوده و در زمان غیبت صغرا زنده نبوده است. در کتاب «دلائل الامامه» نیز این ماجرا در مورد «علی بن ابراهیم بن مهزیار» نقل شده است: </w:t>
      </w:r>
      <w:r w:rsidRPr="00E14B78">
        <w:rPr>
          <w:rFonts w:hint="cs"/>
          <w:rtl/>
        </w:rPr>
        <w:t>دلائل الإمامة (ط - الحد</w:t>
      </w:r>
      <w:r>
        <w:rPr>
          <w:rFonts w:hint="cs"/>
          <w:rtl/>
        </w:rPr>
        <w:t>ی</w:t>
      </w:r>
      <w:r w:rsidRPr="00E14B78">
        <w:rPr>
          <w:rFonts w:hint="cs"/>
          <w:rtl/>
        </w:rPr>
        <w:t>ثة)، ص: 539</w:t>
      </w:r>
      <w:r>
        <w:rPr>
          <w:rFonts w:hint="cs"/>
          <w:rtl/>
        </w:rPr>
        <w:t xml:space="preserve">. </w:t>
      </w:r>
      <w:r>
        <w:rPr>
          <w:rtl/>
        </w:rPr>
        <w:t>به‌هرحال</w:t>
      </w:r>
      <w:r>
        <w:rPr>
          <w:rFonts w:hint="cs"/>
          <w:rtl/>
        </w:rPr>
        <w:t xml:space="preserve"> این ماجرا در مورد «علی بن مهزیار» نقل نشده است.</w:t>
      </w:r>
    </w:p>
  </w:footnote>
  <w:footnote w:id="177">
    <w:p w:rsidR="008A4457" w:rsidRDefault="008A4457" w:rsidP="00C37882">
      <w:pPr>
        <w:pStyle w:val="FootnoteText"/>
      </w:pPr>
      <w:r w:rsidRPr="00F749FA">
        <w:footnoteRef/>
      </w:r>
      <w:r>
        <w:rPr>
          <w:rFonts w:hint="cs"/>
          <w:rtl/>
        </w:rPr>
        <w:t xml:space="preserve">. </w:t>
      </w:r>
      <w:r w:rsidRPr="00C37882">
        <w:rPr>
          <w:rFonts w:hint="cs"/>
          <w:rtl/>
        </w:rPr>
        <w:t>رجال النجاشی، ص: 16.</w:t>
      </w:r>
    </w:p>
  </w:footnote>
  <w:footnote w:id="178">
    <w:p w:rsidR="008A4457" w:rsidRDefault="008A4457" w:rsidP="00F749FA">
      <w:pPr>
        <w:pStyle w:val="FootnoteText"/>
      </w:pPr>
      <w:r w:rsidRPr="00F749FA">
        <w:footnoteRef/>
      </w:r>
      <w:r>
        <w:rPr>
          <w:rFonts w:hint="cs"/>
          <w:rtl/>
        </w:rPr>
        <w:t xml:space="preserve">. </w:t>
      </w:r>
      <w:r w:rsidRPr="00F749FA">
        <w:rPr>
          <w:rtl/>
        </w:rPr>
        <w:t>فهرست کتب الشیعة و أصولهم و أسماء المصنفین و أصحاب الأصول (للطوسی) (ط - الحدیثة)، النص، ص: 1</w:t>
      </w:r>
      <w:r w:rsidRPr="00F749FA">
        <w:rPr>
          <w:rFonts w:hint="cs"/>
          <w:rtl/>
        </w:rPr>
        <w:t>1.</w:t>
      </w:r>
    </w:p>
  </w:footnote>
  <w:footnote w:id="179">
    <w:p w:rsidR="008A4457" w:rsidRDefault="008A4457" w:rsidP="00F749FA">
      <w:pPr>
        <w:pStyle w:val="FootnoteText"/>
      </w:pPr>
      <w:r w:rsidRPr="00F749FA">
        <w:footnoteRef/>
      </w:r>
      <w:r>
        <w:rPr>
          <w:rFonts w:hint="cs"/>
          <w:rtl/>
        </w:rPr>
        <w:t xml:space="preserve">. </w:t>
      </w:r>
      <w:r w:rsidRPr="00F749FA">
        <w:rPr>
          <w:rFonts w:hint="cs"/>
          <w:rtl/>
        </w:rPr>
        <w:t>رجال الطوسی، ص: 353.</w:t>
      </w:r>
    </w:p>
  </w:footnote>
  <w:footnote w:id="180">
    <w:p w:rsidR="008A4457" w:rsidRDefault="008A4457" w:rsidP="00F749FA">
      <w:pPr>
        <w:pStyle w:val="FootnoteText"/>
      </w:pPr>
      <w:r w:rsidRPr="00F749FA">
        <w:footnoteRef/>
      </w:r>
      <w:r>
        <w:rPr>
          <w:rFonts w:hint="cs"/>
          <w:rtl/>
        </w:rPr>
        <w:t xml:space="preserve">. </w:t>
      </w:r>
      <w:r w:rsidRPr="00F749FA">
        <w:rPr>
          <w:rtl/>
        </w:rPr>
        <w:t xml:space="preserve">رجال العلامة الحلی، ص: </w:t>
      </w:r>
      <w:r w:rsidRPr="00F749FA">
        <w:rPr>
          <w:rFonts w:hint="cs"/>
          <w:rtl/>
        </w:rPr>
        <w:t>4.</w:t>
      </w:r>
    </w:p>
  </w:footnote>
  <w:footnote w:id="181">
    <w:p w:rsidR="008A4457" w:rsidRDefault="008A4457" w:rsidP="00F749FA">
      <w:pPr>
        <w:pStyle w:val="FootnoteText"/>
      </w:pPr>
      <w:r w:rsidRPr="00F749FA">
        <w:footnoteRef/>
      </w:r>
      <w:r>
        <w:rPr>
          <w:rFonts w:hint="cs"/>
          <w:rtl/>
        </w:rPr>
        <w:t xml:space="preserve">. </w:t>
      </w:r>
      <w:r w:rsidRPr="00F749FA">
        <w:rPr>
          <w:rtl/>
        </w:rPr>
        <w:t>الرجال (لابن داود)، ص: 20</w:t>
      </w:r>
      <w:r w:rsidRPr="00F749FA">
        <w:rPr>
          <w:rFonts w:hint="cs"/>
          <w:rtl/>
        </w:rPr>
        <w:t>.</w:t>
      </w:r>
    </w:p>
  </w:footnote>
  <w:footnote w:id="182">
    <w:p w:rsidR="008A4457" w:rsidRDefault="008A4457" w:rsidP="00E65391">
      <w:pPr>
        <w:pStyle w:val="FootnoteText"/>
      </w:pPr>
      <w:r>
        <w:rPr>
          <w:rStyle w:val="FootnoteReference"/>
        </w:rPr>
        <w:footnoteRef/>
      </w:r>
      <w:r>
        <w:rPr>
          <w:rFonts w:hint="cs"/>
          <w:rtl/>
        </w:rPr>
        <w:t xml:space="preserve">. </w:t>
      </w:r>
      <w:r w:rsidRPr="00E65391">
        <w:rPr>
          <w:rtl/>
        </w:rPr>
        <w:t>فلاح السائل و نجاح المسائل، ص: 158</w:t>
      </w:r>
      <w:r w:rsidRPr="00E65391">
        <w:rPr>
          <w:rFonts w:hint="cs"/>
          <w:rtl/>
        </w:rPr>
        <w:t>.</w:t>
      </w:r>
    </w:p>
  </w:footnote>
  <w:footnote w:id="183">
    <w:p w:rsidR="008A4457" w:rsidRDefault="008A4457" w:rsidP="00EA427C">
      <w:pPr>
        <w:pStyle w:val="FootnoteText"/>
        <w:rPr>
          <w:rtl/>
        </w:rPr>
      </w:pPr>
      <w:r w:rsidRPr="00467493">
        <w:footnoteRef/>
      </w:r>
      <w:r>
        <w:rPr>
          <w:rFonts w:hint="cs"/>
          <w:rtl/>
        </w:rPr>
        <w:t>- «</w:t>
      </w:r>
      <w:r w:rsidRPr="00467493">
        <w:rPr>
          <w:rtl/>
        </w:rPr>
        <w:t>تنق</w:t>
      </w:r>
      <w:r>
        <w:rPr>
          <w:rtl/>
        </w:rPr>
        <w:t>ی</w:t>
      </w:r>
      <w:r w:rsidRPr="00467493">
        <w:rPr>
          <w:rtl/>
        </w:rPr>
        <w:t>ح المقال ف</w:t>
      </w:r>
      <w:r>
        <w:rPr>
          <w:rtl/>
        </w:rPr>
        <w:t>ی</w:t>
      </w:r>
      <w:r w:rsidRPr="00467493">
        <w:rPr>
          <w:rtl/>
        </w:rPr>
        <w:t xml:space="preserve"> علم الرجال</w:t>
      </w:r>
      <w:r>
        <w:rPr>
          <w:rFonts w:hint="cs"/>
          <w:rtl/>
        </w:rPr>
        <w:t>»</w:t>
      </w:r>
      <w:r w:rsidRPr="00467493">
        <w:rPr>
          <w:rtl/>
        </w:rPr>
        <w:t xml:space="preserve"> جلد: 5 صفحه: 72</w:t>
      </w:r>
      <w:r>
        <w:rPr>
          <w:rFonts w:hint="cs"/>
          <w:rtl/>
        </w:rPr>
        <w:t>.</w:t>
      </w:r>
    </w:p>
  </w:footnote>
  <w:footnote w:id="184">
    <w:p w:rsidR="008A4457" w:rsidRDefault="008A4457" w:rsidP="00E65391">
      <w:pPr>
        <w:pStyle w:val="FootnoteText"/>
      </w:pPr>
      <w:r w:rsidRPr="00A83D15">
        <w:footnoteRef/>
      </w:r>
      <w:r>
        <w:rPr>
          <w:rFonts w:hint="cs"/>
          <w:rtl/>
        </w:rPr>
        <w:t xml:space="preserve">. </w:t>
      </w:r>
      <w:r w:rsidRPr="00E65391">
        <w:rPr>
          <w:rtl/>
        </w:rPr>
        <w:t>الرواشح السماویة فی شرح الأحادیث الإمامیة (میرداماد)، ص: 48</w:t>
      </w:r>
      <w:r w:rsidRPr="00E65391">
        <w:rPr>
          <w:rFonts w:hint="cs"/>
          <w:rtl/>
        </w:rPr>
        <w:t>.</w:t>
      </w:r>
    </w:p>
  </w:footnote>
  <w:footnote w:id="185">
    <w:p w:rsidR="008A4457" w:rsidRDefault="008A4457" w:rsidP="00E65391">
      <w:pPr>
        <w:pStyle w:val="FootnoteText"/>
      </w:pPr>
      <w:r w:rsidRPr="00A83D15">
        <w:footnoteRef/>
      </w:r>
      <w:r>
        <w:rPr>
          <w:rFonts w:hint="cs"/>
          <w:rtl/>
        </w:rPr>
        <w:t xml:space="preserve">. </w:t>
      </w:r>
      <w:r w:rsidRPr="00E65391">
        <w:rPr>
          <w:rFonts w:hint="cs"/>
          <w:rtl/>
        </w:rPr>
        <w:t xml:space="preserve">رجال </w:t>
      </w:r>
      <w:r>
        <w:rPr>
          <w:rtl/>
        </w:rPr>
        <w:t>النجاش</w:t>
      </w:r>
      <w:r>
        <w:rPr>
          <w:rFonts w:hint="cs"/>
          <w:rtl/>
        </w:rPr>
        <w:t>ی</w:t>
      </w:r>
      <w:r w:rsidRPr="00E65391">
        <w:rPr>
          <w:rFonts w:hint="cs"/>
          <w:rtl/>
        </w:rPr>
        <w:t>، ص: 68.</w:t>
      </w:r>
    </w:p>
  </w:footnote>
  <w:footnote w:id="186">
    <w:p w:rsidR="008A4457" w:rsidRDefault="008A4457" w:rsidP="00EA427C">
      <w:pPr>
        <w:pStyle w:val="FootnoteText"/>
        <w:rPr>
          <w:rtl/>
        </w:rPr>
      </w:pPr>
      <w:r w:rsidRPr="00120C53">
        <w:footnoteRef/>
      </w:r>
      <w:r>
        <w:rPr>
          <w:rFonts w:hint="cs"/>
          <w:rtl/>
        </w:rPr>
        <w:t>- لقب «هارون بن موسی» استاد «شیخ مفید» و «ابن غضائری» متوفای سال 413؛ از فقهای بغداد.</w:t>
      </w:r>
    </w:p>
  </w:footnote>
  <w:footnote w:id="187">
    <w:p w:rsidR="008A4457" w:rsidRDefault="008A4457" w:rsidP="00E02BC5">
      <w:pPr>
        <w:pStyle w:val="FootnoteText"/>
      </w:pPr>
      <w:r w:rsidRPr="00A83D15">
        <w:footnoteRef/>
      </w:r>
      <w:r>
        <w:rPr>
          <w:rFonts w:hint="cs"/>
          <w:rtl/>
        </w:rPr>
        <w:t xml:space="preserve">. </w:t>
      </w:r>
      <w:r w:rsidRPr="00E02BC5">
        <w:rPr>
          <w:rtl/>
        </w:rPr>
        <w:t>رجال الطوسی، ص: 410</w:t>
      </w:r>
      <w:r w:rsidRPr="00E02BC5">
        <w:rPr>
          <w:rFonts w:hint="cs"/>
          <w:rtl/>
        </w:rPr>
        <w:t>.</w:t>
      </w:r>
    </w:p>
  </w:footnote>
  <w:footnote w:id="188">
    <w:p w:rsidR="008A4457" w:rsidRDefault="008A4457" w:rsidP="00EA427C">
      <w:pPr>
        <w:pStyle w:val="FootnoteText"/>
      </w:pPr>
      <w:r w:rsidRPr="006B7352">
        <w:footnoteRef/>
      </w:r>
      <w:r>
        <w:rPr>
          <w:rFonts w:hint="cs"/>
          <w:rtl/>
        </w:rPr>
        <w:t xml:space="preserve">- </w:t>
      </w:r>
      <w:r w:rsidRPr="006B7352">
        <w:rPr>
          <w:rtl/>
        </w:rPr>
        <w:t>معجم رجال الحد</w:t>
      </w:r>
      <w:r>
        <w:rPr>
          <w:rtl/>
        </w:rPr>
        <w:t>ی</w:t>
      </w:r>
      <w:r w:rsidRPr="006B7352">
        <w:rPr>
          <w:rtl/>
        </w:rPr>
        <w:t>ث و تفص</w:t>
      </w:r>
      <w:r>
        <w:rPr>
          <w:rtl/>
        </w:rPr>
        <w:t>ی</w:t>
      </w:r>
      <w:r w:rsidRPr="006B7352">
        <w:rPr>
          <w:rtl/>
        </w:rPr>
        <w:t xml:space="preserve">ل طبقات الرجال، </w:t>
      </w:r>
      <w:r>
        <w:rPr>
          <w:rtl/>
        </w:rPr>
        <w:t>ج 2</w:t>
      </w:r>
      <w:r w:rsidRPr="006B7352">
        <w:rPr>
          <w:rtl/>
        </w:rPr>
        <w:t>، ص: 6</w:t>
      </w:r>
      <w:r>
        <w:rPr>
          <w:rFonts w:hint="cs"/>
          <w:rtl/>
        </w:rPr>
        <w:t>6.</w:t>
      </w:r>
    </w:p>
  </w:footnote>
  <w:footnote w:id="189">
    <w:p w:rsidR="008A4457" w:rsidRDefault="008A4457" w:rsidP="00A83D15">
      <w:pPr>
        <w:pStyle w:val="FootnoteText"/>
      </w:pPr>
      <w:r w:rsidRPr="00A83D15">
        <w:footnoteRef/>
      </w:r>
      <w:r>
        <w:rPr>
          <w:rFonts w:hint="cs"/>
          <w:rtl/>
        </w:rPr>
        <w:t xml:space="preserve">. </w:t>
      </w:r>
      <w:r w:rsidRPr="00A83D15">
        <w:rPr>
          <w:rFonts w:hint="cs"/>
          <w:rtl/>
        </w:rPr>
        <w:t>«قاموس الرجال» جلد 1 صفحه 409</w:t>
      </w:r>
      <w:r>
        <w:rPr>
          <w:rFonts w:hint="cs"/>
          <w:rtl/>
        </w:rPr>
        <w:t>.</w:t>
      </w:r>
    </w:p>
  </w:footnote>
  <w:footnote w:id="190">
    <w:p w:rsidR="008A4457" w:rsidRDefault="008A4457" w:rsidP="00EA427C">
      <w:pPr>
        <w:pStyle w:val="FootnoteText"/>
        <w:rPr>
          <w:rtl/>
        </w:rPr>
      </w:pPr>
      <w:r w:rsidRPr="006D3928">
        <w:footnoteRef/>
      </w:r>
      <w:r>
        <w:rPr>
          <w:rFonts w:hint="cs"/>
          <w:rtl/>
        </w:rPr>
        <w:t xml:space="preserve">- در کثرت روایت، تعداد روایت مهم نیست و آنچه اهمیت دارد این است که روایات از ابواب مختلف باشند که در این مورد </w:t>
      </w:r>
      <w:r>
        <w:rPr>
          <w:rtl/>
        </w:rPr>
        <w:t>هم</w:t>
      </w:r>
      <w:r>
        <w:rPr>
          <w:rFonts w:hint="cs"/>
          <w:rtl/>
        </w:rPr>
        <w:t>ی</w:t>
      </w:r>
      <w:r>
        <w:rPr>
          <w:rFonts w:hint="eastAsia"/>
          <w:rtl/>
        </w:rPr>
        <w:t>ن‌گونه</w:t>
      </w:r>
      <w:r>
        <w:rPr>
          <w:rFonts w:hint="cs"/>
          <w:rtl/>
        </w:rPr>
        <w:t xml:space="preserve"> است.</w:t>
      </w:r>
    </w:p>
  </w:footnote>
  <w:footnote w:id="191">
    <w:p w:rsidR="008A4457" w:rsidRDefault="008A4457" w:rsidP="00A83D15">
      <w:pPr>
        <w:pStyle w:val="FootnoteText"/>
      </w:pPr>
      <w:r w:rsidRPr="00D67374">
        <w:footnoteRef/>
      </w:r>
      <w:r>
        <w:rPr>
          <w:rFonts w:hint="cs"/>
          <w:rtl/>
        </w:rPr>
        <w:t xml:space="preserve">. </w:t>
      </w:r>
      <w:r w:rsidRPr="00A83D15">
        <w:rPr>
          <w:rtl/>
        </w:rPr>
        <w:t>رجال النجاشی، ص: 87</w:t>
      </w:r>
      <w:r w:rsidRPr="00A83D15">
        <w:rPr>
          <w:rFonts w:hint="cs"/>
          <w:rtl/>
        </w:rPr>
        <w:t>.</w:t>
      </w:r>
    </w:p>
  </w:footnote>
  <w:footnote w:id="192">
    <w:p w:rsidR="008A4457" w:rsidRDefault="008A4457" w:rsidP="00D67374">
      <w:pPr>
        <w:pStyle w:val="FootnoteText"/>
      </w:pPr>
      <w:r w:rsidRPr="00D67374">
        <w:footnoteRef/>
      </w:r>
      <w:r>
        <w:rPr>
          <w:rFonts w:hint="cs"/>
          <w:rtl/>
        </w:rPr>
        <w:t xml:space="preserve">. </w:t>
      </w:r>
      <w:r w:rsidRPr="00D67374">
        <w:rPr>
          <w:rtl/>
        </w:rPr>
        <w:t>فهرست کتب الشیعة و أصولهم و أسماء المصنفین و أصحاب الأصول (للطوسی) (ط - الحدیثة)، مقدمة، ص: 3</w:t>
      </w:r>
      <w:r w:rsidRPr="00D67374">
        <w:rPr>
          <w:rFonts w:hint="cs"/>
          <w:rtl/>
        </w:rPr>
        <w:t>7.</w:t>
      </w:r>
    </w:p>
  </w:footnote>
  <w:footnote w:id="193">
    <w:p w:rsidR="008A4457" w:rsidRDefault="008A4457" w:rsidP="00954735">
      <w:pPr>
        <w:pStyle w:val="FootnoteText"/>
        <w:rPr>
          <w:rtl/>
        </w:rPr>
      </w:pPr>
      <w:r w:rsidRPr="00954735">
        <w:footnoteRef/>
      </w:r>
      <w:r>
        <w:rPr>
          <w:rFonts w:hint="cs"/>
          <w:rtl/>
        </w:rPr>
        <w:t xml:space="preserve">- </w:t>
      </w:r>
      <w:r>
        <w:rPr>
          <w:rtl/>
        </w:rPr>
        <w:t>رجال‌الطوس</w:t>
      </w:r>
      <w:r>
        <w:rPr>
          <w:rFonts w:hint="cs"/>
          <w:rtl/>
        </w:rPr>
        <w:t>ی</w:t>
      </w:r>
      <w:r w:rsidRPr="00954735">
        <w:rPr>
          <w:rtl/>
        </w:rPr>
        <w:t>/</w:t>
      </w:r>
      <w:r>
        <w:rPr>
          <w:rtl/>
        </w:rPr>
        <w:t>باب‌ذکرأسماء</w:t>
      </w:r>
      <w:r w:rsidRPr="00954735">
        <w:rPr>
          <w:rtl/>
        </w:rPr>
        <w:t>.../</w:t>
      </w:r>
      <w:r>
        <w:rPr>
          <w:rtl/>
        </w:rPr>
        <w:t>باب‌الهمزة</w:t>
      </w:r>
      <w:r w:rsidRPr="00954735">
        <w:rPr>
          <w:rtl/>
        </w:rPr>
        <w:t>/413</w:t>
      </w:r>
      <w:r>
        <w:rPr>
          <w:rFonts w:hint="cs"/>
          <w:rtl/>
        </w:rPr>
        <w:t>.</w:t>
      </w:r>
    </w:p>
  </w:footnote>
  <w:footnote w:id="194">
    <w:p w:rsidR="008A4457" w:rsidRDefault="008A4457" w:rsidP="00D67374">
      <w:pPr>
        <w:pStyle w:val="FootnoteText"/>
      </w:pPr>
      <w:r w:rsidRPr="002D35C1">
        <w:footnoteRef/>
      </w:r>
      <w:r>
        <w:rPr>
          <w:rFonts w:hint="cs"/>
          <w:rtl/>
        </w:rPr>
        <w:t xml:space="preserve">. </w:t>
      </w:r>
      <w:r w:rsidRPr="00D67374">
        <w:rPr>
          <w:rtl/>
        </w:rPr>
        <w:t>الرجال (لابن داود)، ص: 30</w:t>
      </w:r>
      <w:r w:rsidRPr="00D67374">
        <w:rPr>
          <w:rFonts w:hint="cs"/>
          <w:rtl/>
        </w:rPr>
        <w:t>.</w:t>
      </w:r>
    </w:p>
  </w:footnote>
  <w:footnote w:id="195">
    <w:p w:rsidR="008A4457" w:rsidRDefault="008A4457" w:rsidP="00D67374">
      <w:pPr>
        <w:pStyle w:val="FootnoteText"/>
      </w:pPr>
      <w:r w:rsidRPr="002D35C1">
        <w:footnoteRef/>
      </w:r>
      <w:r>
        <w:rPr>
          <w:rFonts w:hint="cs"/>
          <w:rtl/>
        </w:rPr>
        <w:t xml:space="preserve">. </w:t>
      </w:r>
      <w:r w:rsidRPr="00D67374">
        <w:rPr>
          <w:rtl/>
        </w:rPr>
        <w:t>رجال العلامة الحلی، ص: 20</w:t>
      </w:r>
      <w:r w:rsidRPr="00D67374">
        <w:rPr>
          <w:rFonts w:hint="cs"/>
          <w:rtl/>
        </w:rPr>
        <w:t>.</w:t>
      </w:r>
    </w:p>
  </w:footnote>
  <w:footnote w:id="196">
    <w:p w:rsidR="008A4457" w:rsidRDefault="008A4457" w:rsidP="00D67374">
      <w:pPr>
        <w:pStyle w:val="FootnoteText"/>
        <w:rPr>
          <w:rtl/>
        </w:rPr>
      </w:pPr>
      <w:r w:rsidRPr="002D35C1">
        <w:footnoteRef/>
      </w:r>
      <w:r>
        <w:rPr>
          <w:rFonts w:hint="cs"/>
          <w:rtl/>
        </w:rPr>
        <w:t xml:space="preserve">. </w:t>
      </w:r>
      <w:r w:rsidRPr="00D67374">
        <w:rPr>
          <w:rtl/>
        </w:rPr>
        <w:t>رجال العلامة الحلی، ص: 276</w:t>
      </w:r>
      <w:r w:rsidRPr="00D67374">
        <w:rPr>
          <w:rFonts w:hint="cs"/>
          <w:rtl/>
        </w:rPr>
        <w:t>.</w:t>
      </w:r>
    </w:p>
  </w:footnote>
  <w:footnote w:id="197">
    <w:p w:rsidR="008A4457" w:rsidRDefault="008A4457" w:rsidP="002D35C1">
      <w:pPr>
        <w:pStyle w:val="FootnoteText"/>
      </w:pPr>
      <w:r w:rsidRPr="002D35C1">
        <w:footnoteRef/>
      </w:r>
      <w:r>
        <w:rPr>
          <w:rFonts w:hint="cs"/>
          <w:rtl/>
        </w:rPr>
        <w:t xml:space="preserve">. </w:t>
      </w:r>
      <w:r w:rsidRPr="002D35C1">
        <w:rPr>
          <w:rtl/>
        </w:rPr>
        <w:t>الفوائد الرجالیة (للسید بحر العلوم)، ج 2، ص:</w:t>
      </w:r>
      <w:r w:rsidRPr="002D35C1">
        <w:rPr>
          <w:rFonts w:hint="cs"/>
          <w:rtl/>
        </w:rPr>
        <w:t xml:space="preserve"> 12.</w:t>
      </w:r>
    </w:p>
  </w:footnote>
  <w:footnote w:id="198">
    <w:p w:rsidR="008A4457" w:rsidRDefault="008A4457" w:rsidP="007A1238">
      <w:pPr>
        <w:pStyle w:val="FootnoteText"/>
        <w:rPr>
          <w:rtl/>
        </w:rPr>
      </w:pPr>
      <w:r w:rsidRPr="004607AE">
        <w:footnoteRef/>
      </w:r>
      <w:r>
        <w:rPr>
          <w:rFonts w:hint="cs"/>
          <w:rtl/>
        </w:rPr>
        <w:t xml:space="preserve">- </w:t>
      </w:r>
      <w:r w:rsidRPr="00E6244F">
        <w:rPr>
          <w:rtl/>
        </w:rPr>
        <w:t>«معجم رجال الحد</w:t>
      </w:r>
      <w:r>
        <w:rPr>
          <w:rtl/>
        </w:rPr>
        <w:t>ی</w:t>
      </w:r>
      <w:r w:rsidRPr="00E6244F">
        <w:rPr>
          <w:rtl/>
        </w:rPr>
        <w:t>ث و تفص</w:t>
      </w:r>
      <w:r>
        <w:rPr>
          <w:rtl/>
        </w:rPr>
        <w:t>ی</w:t>
      </w:r>
      <w:r w:rsidRPr="00E6244F">
        <w:rPr>
          <w:rtl/>
        </w:rPr>
        <w:t>ل طبقات الرجال»، جلد 2 صفحه 152</w:t>
      </w:r>
      <w:r>
        <w:rPr>
          <w:rFonts w:hint="cs"/>
          <w:rtl/>
        </w:rPr>
        <w:t>.</w:t>
      </w:r>
    </w:p>
  </w:footnote>
  <w:footnote w:id="199">
    <w:p w:rsidR="008A4457" w:rsidRDefault="008A4457" w:rsidP="000144FA">
      <w:pPr>
        <w:pStyle w:val="FootnoteText"/>
        <w:rPr>
          <w:rtl/>
        </w:rPr>
      </w:pPr>
      <w:r w:rsidRPr="000144FA">
        <w:footnoteRef/>
      </w:r>
      <w:r>
        <w:rPr>
          <w:rFonts w:hint="cs"/>
          <w:rtl/>
        </w:rPr>
        <w:t xml:space="preserve">- </w:t>
      </w:r>
      <w:r>
        <w:rPr>
          <w:rtl/>
        </w:rPr>
        <w:t>رجال النجاش</w:t>
      </w:r>
      <w:r>
        <w:rPr>
          <w:rFonts w:hint="cs"/>
          <w:rtl/>
        </w:rPr>
        <w:t>ی</w:t>
      </w:r>
      <w:r>
        <w:rPr>
          <w:rtl/>
        </w:rPr>
        <w:t>، صفحه‌</w:t>
      </w:r>
      <w:r>
        <w:rPr>
          <w:rFonts w:hint="cs"/>
          <w:rtl/>
        </w:rPr>
        <w:t>ی</w:t>
      </w:r>
      <w:r w:rsidRPr="000144FA">
        <w:rPr>
          <w:rtl/>
        </w:rPr>
        <w:t xml:space="preserve"> 12</w:t>
      </w:r>
      <w:r>
        <w:rPr>
          <w:rFonts w:hint="cs"/>
          <w:rtl/>
        </w:rPr>
        <w:t>.</w:t>
      </w:r>
    </w:p>
  </w:footnote>
  <w:footnote w:id="200">
    <w:p w:rsidR="008A4457" w:rsidRDefault="008A4457" w:rsidP="00362A20">
      <w:pPr>
        <w:pStyle w:val="FootnoteText"/>
      </w:pPr>
      <w:r w:rsidRPr="00DF2EF7">
        <w:footnoteRef/>
      </w:r>
      <w:r>
        <w:rPr>
          <w:rFonts w:hint="cs"/>
          <w:rtl/>
        </w:rPr>
        <w:t xml:space="preserve">- </w:t>
      </w:r>
      <w:r w:rsidRPr="00DF2EF7">
        <w:rPr>
          <w:rFonts w:hint="eastAsia"/>
          <w:rtl/>
        </w:rPr>
        <w:t>رجال</w:t>
      </w:r>
      <w:r w:rsidRPr="00DF2EF7">
        <w:rPr>
          <w:rtl/>
        </w:rPr>
        <w:t xml:space="preserve"> </w:t>
      </w:r>
      <w:r>
        <w:rPr>
          <w:rtl/>
        </w:rPr>
        <w:t>النجاش</w:t>
      </w:r>
      <w:r>
        <w:rPr>
          <w:rFonts w:hint="cs"/>
          <w:rtl/>
        </w:rPr>
        <w:t>ی</w:t>
      </w:r>
      <w:r w:rsidRPr="00DF2EF7">
        <w:rPr>
          <w:rtl/>
        </w:rPr>
        <w:t>، ج</w:t>
      </w:r>
      <w:r>
        <w:rPr>
          <w:rFonts w:hint="cs"/>
          <w:rtl/>
        </w:rPr>
        <w:t>لد</w:t>
      </w:r>
      <w:r w:rsidRPr="00DF2EF7">
        <w:rPr>
          <w:rtl/>
        </w:rPr>
        <w:t xml:space="preserve"> 1</w:t>
      </w:r>
      <w:r>
        <w:rPr>
          <w:rFonts w:hint="cs"/>
          <w:rtl/>
        </w:rPr>
        <w:t>،</w:t>
      </w:r>
      <w:r w:rsidRPr="00DF2EF7">
        <w:rPr>
          <w:rtl/>
        </w:rPr>
        <w:t xml:space="preserve"> </w:t>
      </w:r>
      <w:r>
        <w:rPr>
          <w:rtl/>
        </w:rPr>
        <w:t>صفحه‌</w:t>
      </w:r>
      <w:r>
        <w:rPr>
          <w:rFonts w:hint="cs"/>
          <w:rtl/>
        </w:rPr>
        <w:t>ی</w:t>
      </w:r>
      <w:r w:rsidRPr="00DF2EF7">
        <w:rPr>
          <w:rtl/>
        </w:rPr>
        <w:t xml:space="preserve"> 226، رقم</w:t>
      </w:r>
      <w:r>
        <w:rPr>
          <w:rFonts w:hint="cs"/>
          <w:rtl/>
        </w:rPr>
        <w:t xml:space="preserve"> </w:t>
      </w:r>
      <w:r w:rsidRPr="00DF2EF7">
        <w:rPr>
          <w:rtl/>
        </w:rPr>
        <w:t>205</w:t>
      </w:r>
      <w:r>
        <w:rPr>
          <w:rFonts w:hint="cs"/>
          <w:rtl/>
        </w:rPr>
        <w:t>.</w:t>
      </w:r>
    </w:p>
  </w:footnote>
  <w:footnote w:id="201">
    <w:p w:rsidR="008A4457" w:rsidRDefault="008A4457" w:rsidP="00362A20">
      <w:pPr>
        <w:pStyle w:val="FootnoteText"/>
        <w:rPr>
          <w:rtl/>
        </w:rPr>
      </w:pPr>
      <w:r w:rsidRPr="00362A20">
        <w:footnoteRef/>
      </w:r>
      <w:r>
        <w:rPr>
          <w:rFonts w:hint="cs"/>
          <w:rtl/>
        </w:rPr>
        <w:t xml:space="preserve">- </w:t>
      </w:r>
      <w:r w:rsidRPr="00362A20">
        <w:rPr>
          <w:rtl/>
        </w:rPr>
        <w:t xml:space="preserve">رجال </w:t>
      </w:r>
      <w:r>
        <w:rPr>
          <w:rtl/>
        </w:rPr>
        <w:t>النجاش</w:t>
      </w:r>
      <w:r>
        <w:rPr>
          <w:rFonts w:hint="cs"/>
          <w:rtl/>
        </w:rPr>
        <w:t>ی</w:t>
      </w:r>
      <w:r w:rsidRPr="00362A20">
        <w:rPr>
          <w:rtl/>
        </w:rPr>
        <w:t>، ج</w:t>
      </w:r>
      <w:r>
        <w:rPr>
          <w:rFonts w:hint="cs"/>
          <w:rtl/>
        </w:rPr>
        <w:t>لد</w:t>
      </w:r>
      <w:r w:rsidRPr="00362A20">
        <w:rPr>
          <w:rtl/>
        </w:rPr>
        <w:t xml:space="preserve"> 2</w:t>
      </w:r>
      <w:r>
        <w:rPr>
          <w:rFonts w:hint="cs"/>
          <w:rtl/>
        </w:rPr>
        <w:t>،</w:t>
      </w:r>
      <w:r w:rsidRPr="00362A20">
        <w:rPr>
          <w:rtl/>
        </w:rPr>
        <w:t xml:space="preserve"> </w:t>
      </w:r>
      <w:r>
        <w:rPr>
          <w:rtl/>
        </w:rPr>
        <w:t>صفحه‌</w:t>
      </w:r>
      <w:r>
        <w:rPr>
          <w:rFonts w:hint="cs"/>
          <w:rtl/>
        </w:rPr>
        <w:t>ی</w:t>
      </w:r>
      <w:r w:rsidRPr="00362A20">
        <w:rPr>
          <w:rtl/>
        </w:rPr>
        <w:t xml:space="preserve"> 321</w:t>
      </w:r>
      <w:r>
        <w:rPr>
          <w:rFonts w:hint="cs"/>
          <w:rtl/>
        </w:rPr>
        <w:t xml:space="preserve"> و</w:t>
      </w:r>
      <w:r w:rsidRPr="00362A20">
        <w:rPr>
          <w:rtl/>
        </w:rPr>
        <w:t xml:space="preserve"> 322، رقم 1060</w:t>
      </w:r>
      <w:r>
        <w:rPr>
          <w:rFonts w:hint="cs"/>
          <w:rtl/>
        </w:rPr>
        <w:t>.</w:t>
      </w:r>
    </w:p>
  </w:footnote>
  <w:footnote w:id="202">
    <w:p w:rsidR="008A4457" w:rsidRDefault="008A4457" w:rsidP="00F31392">
      <w:pPr>
        <w:pStyle w:val="FootnoteText"/>
        <w:rPr>
          <w:rtl/>
        </w:rPr>
      </w:pPr>
      <w:r w:rsidRPr="008626EB">
        <w:footnoteRef/>
      </w:r>
      <w:r>
        <w:rPr>
          <w:rFonts w:hint="cs"/>
          <w:rtl/>
        </w:rPr>
        <w:t xml:space="preserve">- </w:t>
      </w:r>
      <w:r w:rsidRPr="00F31392">
        <w:rPr>
          <w:rtl/>
        </w:rPr>
        <w:t xml:space="preserve">رجال </w:t>
      </w:r>
      <w:r>
        <w:rPr>
          <w:rtl/>
        </w:rPr>
        <w:t>النجاش</w:t>
      </w:r>
      <w:r>
        <w:rPr>
          <w:rFonts w:hint="cs"/>
          <w:rtl/>
        </w:rPr>
        <w:t>ی</w:t>
      </w:r>
      <w:r w:rsidRPr="00F31392">
        <w:rPr>
          <w:rtl/>
        </w:rPr>
        <w:t>، ج</w:t>
      </w:r>
      <w:r>
        <w:rPr>
          <w:rFonts w:hint="cs"/>
          <w:rtl/>
        </w:rPr>
        <w:t>لد</w:t>
      </w:r>
      <w:r w:rsidRPr="00F31392">
        <w:rPr>
          <w:rtl/>
        </w:rPr>
        <w:t xml:space="preserve"> 1</w:t>
      </w:r>
      <w:r>
        <w:rPr>
          <w:rFonts w:hint="cs"/>
          <w:rtl/>
        </w:rPr>
        <w:t>،</w:t>
      </w:r>
      <w:r w:rsidRPr="00F31392">
        <w:rPr>
          <w:rtl/>
        </w:rPr>
        <w:t xml:space="preserve"> </w:t>
      </w:r>
      <w:r>
        <w:rPr>
          <w:rtl/>
        </w:rPr>
        <w:t>صفحه‌</w:t>
      </w:r>
      <w:r>
        <w:rPr>
          <w:rFonts w:hint="cs"/>
          <w:rtl/>
        </w:rPr>
        <w:t>ی</w:t>
      </w:r>
      <w:r w:rsidRPr="00F31392">
        <w:rPr>
          <w:rtl/>
        </w:rPr>
        <w:t xml:space="preserve"> 302</w:t>
      </w:r>
      <w:r>
        <w:rPr>
          <w:rFonts w:hint="cs"/>
          <w:rtl/>
        </w:rPr>
        <w:t xml:space="preserve"> و</w:t>
      </w:r>
      <w:r w:rsidRPr="00F31392">
        <w:rPr>
          <w:rtl/>
        </w:rPr>
        <w:t xml:space="preserve"> 303، رقم</w:t>
      </w:r>
      <w:r>
        <w:rPr>
          <w:rFonts w:hint="cs"/>
          <w:rtl/>
        </w:rPr>
        <w:t xml:space="preserve"> </w:t>
      </w:r>
      <w:r w:rsidRPr="00F31392">
        <w:rPr>
          <w:rtl/>
        </w:rPr>
        <w:t>311</w:t>
      </w:r>
      <w:r>
        <w:rPr>
          <w:rFonts w:hint="cs"/>
          <w:rtl/>
        </w:rPr>
        <w:t>.</w:t>
      </w:r>
    </w:p>
  </w:footnote>
  <w:footnote w:id="203">
    <w:p w:rsidR="008A4457" w:rsidRDefault="008A4457" w:rsidP="002D35C1">
      <w:pPr>
        <w:pStyle w:val="FootnoteText"/>
      </w:pPr>
      <w:r w:rsidRPr="002D35C1">
        <w:footnoteRef/>
      </w:r>
      <w:r>
        <w:rPr>
          <w:rFonts w:hint="cs"/>
          <w:rtl/>
        </w:rPr>
        <w:t xml:space="preserve">. </w:t>
      </w:r>
      <w:r w:rsidRPr="002D35C1">
        <w:rPr>
          <w:rtl/>
        </w:rPr>
        <w:t>فهرست کتب الشیعة و أصولهم و أسماء المصنفین و أصحاب الأصول (للطوسی) (ط - الحدیثة)، النص، ص: 297</w:t>
      </w:r>
      <w:r w:rsidRPr="002D35C1">
        <w:rPr>
          <w:rFonts w:hint="cs"/>
          <w:rtl/>
        </w:rPr>
        <w:t>.</w:t>
      </w:r>
    </w:p>
  </w:footnote>
  <w:footnote w:id="204">
    <w:p w:rsidR="008A4457" w:rsidRDefault="008A4457" w:rsidP="007A1238">
      <w:pPr>
        <w:pStyle w:val="FootnoteText"/>
        <w:rPr>
          <w:rtl/>
        </w:rPr>
      </w:pPr>
      <w:r w:rsidRPr="004607AE">
        <w:footnoteRef/>
      </w:r>
      <w:r>
        <w:rPr>
          <w:rFonts w:hint="cs"/>
          <w:rtl/>
        </w:rPr>
        <w:t>- «</w:t>
      </w:r>
      <w:r w:rsidRPr="00E6244F">
        <w:rPr>
          <w:rtl/>
        </w:rPr>
        <w:t>قاموس الرجال</w:t>
      </w:r>
      <w:r>
        <w:rPr>
          <w:rFonts w:hint="cs"/>
          <w:rtl/>
        </w:rPr>
        <w:t xml:space="preserve">» </w:t>
      </w:r>
      <w:r>
        <w:rPr>
          <w:rtl/>
        </w:rPr>
        <w:t>جلد 1</w:t>
      </w:r>
      <w:r w:rsidRPr="00E6244F">
        <w:rPr>
          <w:rtl/>
        </w:rPr>
        <w:t xml:space="preserve"> </w:t>
      </w:r>
      <w:r>
        <w:rPr>
          <w:rtl/>
        </w:rPr>
        <w:t>صفحه</w:t>
      </w:r>
      <w:r w:rsidRPr="00E6244F">
        <w:rPr>
          <w:rtl/>
        </w:rPr>
        <w:t xml:space="preserve"> 505</w:t>
      </w:r>
      <w:r>
        <w:rPr>
          <w:rFonts w:hint="cs"/>
          <w:rtl/>
        </w:rPr>
        <w:t>.</w:t>
      </w:r>
    </w:p>
  </w:footnote>
  <w:footnote w:id="205">
    <w:p w:rsidR="008A4457" w:rsidRDefault="008A4457" w:rsidP="007A1238">
      <w:pPr>
        <w:pStyle w:val="FootnoteText"/>
        <w:rPr>
          <w:rtl/>
        </w:rPr>
      </w:pPr>
      <w:r w:rsidRPr="004607AE">
        <w:footnoteRef/>
      </w:r>
      <w:r>
        <w:rPr>
          <w:rFonts w:hint="cs"/>
          <w:rtl/>
        </w:rPr>
        <w:t>- «</w:t>
      </w:r>
      <w:r w:rsidRPr="008058FA">
        <w:rPr>
          <w:rtl/>
        </w:rPr>
        <w:t>تنق</w:t>
      </w:r>
      <w:r>
        <w:rPr>
          <w:rtl/>
        </w:rPr>
        <w:t>ی</w:t>
      </w:r>
      <w:r w:rsidRPr="008058FA">
        <w:rPr>
          <w:rtl/>
        </w:rPr>
        <w:t>ح المقال ف</w:t>
      </w:r>
      <w:r>
        <w:rPr>
          <w:rtl/>
        </w:rPr>
        <w:t>ی</w:t>
      </w:r>
      <w:r w:rsidRPr="008058FA">
        <w:rPr>
          <w:rtl/>
        </w:rPr>
        <w:t xml:space="preserve"> علم الرجال</w:t>
      </w:r>
      <w:r>
        <w:rPr>
          <w:rFonts w:hint="cs"/>
          <w:rtl/>
        </w:rPr>
        <w:t>» جلد 6 صفحه 289.</w:t>
      </w:r>
    </w:p>
  </w:footnote>
  <w:footnote w:id="206">
    <w:p w:rsidR="008A4457" w:rsidRDefault="008A4457" w:rsidP="007A1238">
      <w:pPr>
        <w:pStyle w:val="FootnoteText"/>
        <w:rPr>
          <w:rtl/>
        </w:rPr>
      </w:pPr>
      <w:r w:rsidRPr="001C3141">
        <w:footnoteRef/>
      </w:r>
      <w:r>
        <w:rPr>
          <w:rFonts w:hint="cs"/>
          <w:rtl/>
        </w:rPr>
        <w:t xml:space="preserve">- </w:t>
      </w:r>
      <w:r w:rsidRPr="001C3141">
        <w:rPr>
          <w:rtl/>
        </w:rPr>
        <w:t>رجال النجاش</w:t>
      </w:r>
      <w:r>
        <w:rPr>
          <w:rtl/>
        </w:rPr>
        <w:t>ی</w:t>
      </w:r>
      <w:r w:rsidRPr="001C3141">
        <w:rPr>
          <w:rtl/>
        </w:rPr>
        <w:t>، ص: 388</w:t>
      </w:r>
      <w:r>
        <w:rPr>
          <w:rFonts w:hint="cs"/>
          <w:rtl/>
        </w:rPr>
        <w:t>.</w:t>
      </w:r>
    </w:p>
  </w:footnote>
  <w:footnote w:id="207">
    <w:p w:rsidR="008A4457" w:rsidRDefault="008A4457" w:rsidP="007A1238">
      <w:pPr>
        <w:pStyle w:val="FootnoteText"/>
      </w:pPr>
      <w:r w:rsidRPr="00AA3EFB">
        <w:footnoteRef/>
      </w:r>
      <w:r>
        <w:rPr>
          <w:rFonts w:hint="cs"/>
          <w:rtl/>
        </w:rPr>
        <w:t>- در مورد «ابراهیم بن هاشم» علاوه بر مورد اعتراض قرار نگرفتن، کثرت روایت از وی و جزء اعاظم قم شدن نیز بود اما در مورد این راوی صرفاً عدم اعتراض است.</w:t>
      </w:r>
    </w:p>
  </w:footnote>
  <w:footnote w:id="208">
    <w:p w:rsidR="008A4457" w:rsidRDefault="008A4457" w:rsidP="002E4A45">
      <w:pPr>
        <w:pStyle w:val="FootnoteText"/>
        <w:rPr>
          <w:rtl/>
        </w:rPr>
      </w:pPr>
      <w:r w:rsidRPr="002E4A45">
        <w:footnoteRef/>
      </w:r>
      <w:r>
        <w:rPr>
          <w:rFonts w:hint="cs"/>
          <w:rtl/>
        </w:rPr>
        <w:t xml:space="preserve">- </w:t>
      </w:r>
      <w:r>
        <w:rPr>
          <w:rtl/>
        </w:rPr>
        <w:t>الأمال</w:t>
      </w:r>
      <w:r>
        <w:rPr>
          <w:rFonts w:hint="cs"/>
          <w:rtl/>
        </w:rPr>
        <w:t>ی</w:t>
      </w:r>
      <w:r w:rsidRPr="002E4A45">
        <w:rPr>
          <w:rtl/>
        </w:rPr>
        <w:t>: 140/ 5- 149/ 7</w:t>
      </w:r>
      <w:r>
        <w:rPr>
          <w:rFonts w:hint="cs"/>
          <w:rtl/>
        </w:rPr>
        <w:t>.</w:t>
      </w:r>
    </w:p>
  </w:footnote>
  <w:footnote w:id="209">
    <w:p w:rsidR="008A4457" w:rsidRDefault="008A4457" w:rsidP="00BF5363">
      <w:pPr>
        <w:pStyle w:val="FootnoteText"/>
      </w:pPr>
      <w:r>
        <w:rPr>
          <w:rStyle w:val="FootnoteReference"/>
        </w:rPr>
        <w:footnoteRef/>
      </w:r>
      <w:r>
        <w:rPr>
          <w:rFonts w:hint="cs"/>
          <w:rtl/>
        </w:rPr>
        <w:t xml:space="preserve">. </w:t>
      </w:r>
      <w:r w:rsidRPr="00BF5363">
        <w:rPr>
          <w:rtl/>
        </w:rPr>
        <w:t>الوجیزة فی الرجال، ص: 2</w:t>
      </w:r>
      <w:r w:rsidRPr="00BF5363">
        <w:rPr>
          <w:rFonts w:hint="cs"/>
          <w:rtl/>
        </w:rPr>
        <w:t>3.</w:t>
      </w:r>
    </w:p>
  </w:footnote>
  <w:footnote w:id="210">
    <w:p w:rsidR="008A4457" w:rsidRDefault="008A4457" w:rsidP="00BF5363">
      <w:pPr>
        <w:pStyle w:val="FootnoteText"/>
      </w:pPr>
      <w:r>
        <w:rPr>
          <w:rStyle w:val="FootnoteReference"/>
        </w:rPr>
        <w:footnoteRef/>
      </w:r>
      <w:r>
        <w:rPr>
          <w:rFonts w:hint="cs"/>
          <w:rtl/>
        </w:rPr>
        <w:t xml:space="preserve">. </w:t>
      </w:r>
      <w:r w:rsidRPr="00BF5363">
        <w:rPr>
          <w:rtl/>
        </w:rPr>
        <w:t>نقد الرجال، ج 1، ص: 15</w:t>
      </w:r>
      <w:r w:rsidRPr="00BF5363">
        <w:rPr>
          <w:rFonts w:hint="cs"/>
          <w:rtl/>
        </w:rPr>
        <w:t>3.</w:t>
      </w:r>
    </w:p>
  </w:footnote>
  <w:footnote w:id="211">
    <w:p w:rsidR="008A4457" w:rsidRDefault="008A4457" w:rsidP="00F941A1">
      <w:pPr>
        <w:pStyle w:val="FootnoteText"/>
      </w:pPr>
      <w:r w:rsidRPr="00F941A1">
        <w:footnoteRef/>
      </w:r>
      <w:r>
        <w:rPr>
          <w:rFonts w:hint="cs"/>
          <w:rtl/>
        </w:rPr>
        <w:t xml:space="preserve">- </w:t>
      </w:r>
      <w:r>
        <w:rPr>
          <w:rtl/>
        </w:rPr>
        <w:t>تنق</w:t>
      </w:r>
      <w:r>
        <w:rPr>
          <w:rFonts w:hint="cs"/>
          <w:rtl/>
        </w:rPr>
        <w:t>ی</w:t>
      </w:r>
      <w:r>
        <w:rPr>
          <w:rFonts w:hint="eastAsia"/>
          <w:rtl/>
        </w:rPr>
        <w:t>ح</w:t>
      </w:r>
      <w:r w:rsidRPr="00F941A1">
        <w:rPr>
          <w:rtl/>
        </w:rPr>
        <w:t xml:space="preserve"> المقال </w:t>
      </w:r>
      <w:r>
        <w:rPr>
          <w:rtl/>
        </w:rPr>
        <w:t>ف</w:t>
      </w:r>
      <w:r>
        <w:rPr>
          <w:rFonts w:hint="cs"/>
          <w:rtl/>
        </w:rPr>
        <w:t>ی</w:t>
      </w:r>
      <w:r w:rsidRPr="00F941A1">
        <w:rPr>
          <w:rtl/>
        </w:rPr>
        <w:t xml:space="preserve"> علم الرجال (</w:t>
      </w:r>
      <w:r>
        <w:rPr>
          <w:rtl/>
        </w:rPr>
        <w:t>رحل</w:t>
      </w:r>
      <w:r>
        <w:rPr>
          <w:rFonts w:hint="cs"/>
          <w:rtl/>
        </w:rPr>
        <w:t>ی</w:t>
      </w:r>
      <w:r w:rsidRPr="00F941A1">
        <w:rPr>
          <w:rtl/>
        </w:rPr>
        <w:t xml:space="preserve">)، </w:t>
      </w:r>
      <w:r>
        <w:rPr>
          <w:rtl/>
        </w:rPr>
        <w:t>ج 1</w:t>
      </w:r>
      <w:r w:rsidRPr="00F941A1">
        <w:rPr>
          <w:rtl/>
        </w:rPr>
        <w:t>، ص: 81</w:t>
      </w:r>
      <w:r>
        <w:rPr>
          <w:rFonts w:hint="cs"/>
          <w:rtl/>
        </w:rPr>
        <w:t>.</w:t>
      </w:r>
    </w:p>
  </w:footnote>
  <w:footnote w:id="212">
    <w:p w:rsidR="008A4457" w:rsidRDefault="008A4457" w:rsidP="00881EEA">
      <w:pPr>
        <w:pStyle w:val="FootnoteText"/>
      </w:pPr>
      <w:r>
        <w:rPr>
          <w:rStyle w:val="FootnoteReference"/>
        </w:rPr>
        <w:footnoteRef/>
      </w:r>
      <w:r>
        <w:rPr>
          <w:rFonts w:hint="cs"/>
          <w:rtl/>
        </w:rPr>
        <w:t xml:space="preserve">. </w:t>
      </w:r>
      <w:r w:rsidRPr="00881EEA">
        <w:rPr>
          <w:rtl/>
        </w:rPr>
        <w:t>قاموس الرجال جلد: 1 صفحه: 584</w:t>
      </w:r>
      <w:r w:rsidRPr="00881EEA">
        <w:rPr>
          <w:rFonts w:hint="cs"/>
          <w:rtl/>
        </w:rPr>
        <w:t>.</w:t>
      </w:r>
    </w:p>
  </w:footnote>
  <w:footnote w:id="213">
    <w:p w:rsidR="008A4457" w:rsidRDefault="008A4457" w:rsidP="00881EEA">
      <w:pPr>
        <w:pStyle w:val="FootnoteText"/>
      </w:pPr>
      <w:r>
        <w:rPr>
          <w:rStyle w:val="FootnoteReference"/>
        </w:rPr>
        <w:footnoteRef/>
      </w:r>
      <w:r>
        <w:rPr>
          <w:rFonts w:hint="cs"/>
          <w:rtl/>
        </w:rPr>
        <w:t xml:space="preserve">. </w:t>
      </w:r>
      <w:r w:rsidRPr="00881EEA">
        <w:rPr>
          <w:rtl/>
        </w:rPr>
        <w:t>معجم رجال الحدیث و تفصیل طبقات الرجال، ج 3، ص: 4</w:t>
      </w:r>
      <w:r w:rsidRPr="00881EEA">
        <w:rPr>
          <w:rFonts w:hint="cs"/>
          <w:rtl/>
        </w:rPr>
        <w:t>4.</w:t>
      </w:r>
    </w:p>
  </w:footnote>
  <w:footnote w:id="214">
    <w:p w:rsidR="008A4457" w:rsidRDefault="008A4457" w:rsidP="007A1238">
      <w:pPr>
        <w:pStyle w:val="FootnoteText"/>
      </w:pPr>
      <w:r w:rsidRPr="00064265">
        <w:footnoteRef/>
      </w:r>
      <w:r>
        <w:rPr>
          <w:rFonts w:hint="cs"/>
          <w:rtl/>
        </w:rPr>
        <w:t xml:space="preserve">- </w:t>
      </w:r>
      <w:r w:rsidRPr="00064265">
        <w:rPr>
          <w:rtl/>
        </w:rPr>
        <w:t>قاموس الرجال جلد: 1 صفحه: 584.</w:t>
      </w:r>
    </w:p>
  </w:footnote>
  <w:footnote w:id="215">
    <w:p w:rsidR="008A4457" w:rsidRDefault="008A4457" w:rsidP="00DD254F">
      <w:pPr>
        <w:pStyle w:val="FootnoteText"/>
      </w:pPr>
      <w:r w:rsidRPr="0027095B">
        <w:footnoteRef/>
      </w:r>
      <w:r>
        <w:rPr>
          <w:rFonts w:hint="cs"/>
          <w:rtl/>
        </w:rPr>
        <w:t xml:space="preserve">. </w:t>
      </w:r>
      <w:r w:rsidRPr="00DD254F">
        <w:rPr>
          <w:rtl/>
        </w:rPr>
        <w:t>رجال الطوسی، ص: 41</w:t>
      </w:r>
      <w:r>
        <w:rPr>
          <w:rFonts w:hint="cs"/>
          <w:rtl/>
        </w:rPr>
        <w:t>0.</w:t>
      </w:r>
    </w:p>
  </w:footnote>
  <w:footnote w:id="216">
    <w:p w:rsidR="008A4457" w:rsidRDefault="008A4457" w:rsidP="00DD254F">
      <w:pPr>
        <w:pStyle w:val="FootnoteText"/>
      </w:pPr>
      <w:r w:rsidRPr="0027095B">
        <w:footnoteRef/>
      </w:r>
      <w:r>
        <w:rPr>
          <w:rFonts w:hint="cs"/>
          <w:rtl/>
        </w:rPr>
        <w:t xml:space="preserve">. </w:t>
      </w:r>
      <w:r w:rsidRPr="00DD254F">
        <w:rPr>
          <w:rtl/>
        </w:rPr>
        <w:t>رجال الطوسی، ص: 413</w:t>
      </w:r>
      <w:r w:rsidRPr="00DD254F">
        <w:rPr>
          <w:rFonts w:hint="cs"/>
          <w:rtl/>
        </w:rPr>
        <w:t>.</w:t>
      </w:r>
    </w:p>
  </w:footnote>
  <w:footnote w:id="217">
    <w:p w:rsidR="008A4457" w:rsidRDefault="008A4457" w:rsidP="00DD254F">
      <w:pPr>
        <w:pStyle w:val="FootnoteText"/>
      </w:pPr>
      <w:r w:rsidRPr="0027095B">
        <w:footnoteRef/>
      </w:r>
      <w:r>
        <w:rPr>
          <w:rFonts w:hint="cs"/>
          <w:rtl/>
        </w:rPr>
        <w:t xml:space="preserve">. </w:t>
      </w:r>
      <w:r w:rsidRPr="00DD254F">
        <w:rPr>
          <w:rtl/>
        </w:rPr>
        <w:t>الرجال (لابن داود)، ص: 44</w:t>
      </w:r>
      <w:r w:rsidRPr="00DD254F">
        <w:rPr>
          <w:rFonts w:hint="cs"/>
          <w:rtl/>
        </w:rPr>
        <w:t>.</w:t>
      </w:r>
    </w:p>
  </w:footnote>
  <w:footnote w:id="218">
    <w:p w:rsidR="008A4457" w:rsidRDefault="008A4457" w:rsidP="00DD254F">
      <w:pPr>
        <w:pStyle w:val="FootnoteText"/>
      </w:pPr>
      <w:r w:rsidRPr="0027095B">
        <w:footnoteRef/>
      </w:r>
      <w:r>
        <w:rPr>
          <w:rFonts w:hint="cs"/>
          <w:rtl/>
        </w:rPr>
        <w:t xml:space="preserve">. </w:t>
      </w:r>
      <w:r w:rsidRPr="00DD254F">
        <w:rPr>
          <w:rtl/>
        </w:rPr>
        <w:t>رجال العلامة الحلی، ص: 276</w:t>
      </w:r>
      <w:r w:rsidRPr="00DD254F">
        <w:rPr>
          <w:rFonts w:hint="cs"/>
          <w:rtl/>
        </w:rPr>
        <w:t>.</w:t>
      </w:r>
    </w:p>
  </w:footnote>
  <w:footnote w:id="219">
    <w:p w:rsidR="008A4457" w:rsidRDefault="008A4457" w:rsidP="00C671AD">
      <w:pPr>
        <w:pStyle w:val="FootnoteText"/>
      </w:pPr>
      <w:r w:rsidRPr="00F43538">
        <w:footnoteRef/>
      </w:r>
      <w:r>
        <w:rPr>
          <w:rFonts w:hint="cs"/>
          <w:rtl/>
        </w:rPr>
        <w:t>- «</w:t>
      </w:r>
      <w:r w:rsidRPr="009633FA">
        <w:rPr>
          <w:rtl/>
        </w:rPr>
        <w:t>تنق</w:t>
      </w:r>
      <w:r>
        <w:rPr>
          <w:rtl/>
        </w:rPr>
        <w:t>ی</w:t>
      </w:r>
      <w:r w:rsidRPr="009633FA">
        <w:rPr>
          <w:rtl/>
        </w:rPr>
        <w:t>ح المقال ف</w:t>
      </w:r>
      <w:r>
        <w:rPr>
          <w:rtl/>
        </w:rPr>
        <w:t>ی</w:t>
      </w:r>
      <w:r w:rsidRPr="009633FA">
        <w:rPr>
          <w:rtl/>
        </w:rPr>
        <w:t xml:space="preserve"> علم الرجال</w:t>
      </w:r>
      <w:r>
        <w:rPr>
          <w:rFonts w:hint="cs"/>
          <w:rtl/>
        </w:rPr>
        <w:t xml:space="preserve">» </w:t>
      </w:r>
      <w:r w:rsidRPr="009633FA">
        <w:rPr>
          <w:rtl/>
        </w:rPr>
        <w:t xml:space="preserve">جلد: 8 </w:t>
      </w:r>
      <w:r>
        <w:rPr>
          <w:rtl/>
        </w:rPr>
        <w:t>صفحه</w:t>
      </w:r>
      <w:r w:rsidRPr="009633FA">
        <w:rPr>
          <w:rtl/>
        </w:rPr>
        <w:t>: 110</w:t>
      </w:r>
      <w:r>
        <w:rPr>
          <w:rFonts w:hint="cs"/>
          <w:rtl/>
        </w:rPr>
        <w:t>.</w:t>
      </w:r>
    </w:p>
  </w:footnote>
  <w:footnote w:id="220">
    <w:p w:rsidR="008A4457" w:rsidRDefault="008A4457" w:rsidP="00C671AD">
      <w:pPr>
        <w:pStyle w:val="FootnoteText"/>
        <w:rPr>
          <w:rtl/>
        </w:rPr>
      </w:pPr>
      <w:r w:rsidRPr="008A0EA4">
        <w:footnoteRef/>
      </w:r>
      <w:r>
        <w:rPr>
          <w:rFonts w:hint="cs"/>
          <w:rtl/>
        </w:rPr>
        <w:t xml:space="preserve">- مواردی مانند ترضی «شیخ صدوق» نیز </w:t>
      </w:r>
      <w:r>
        <w:rPr>
          <w:rtl/>
        </w:rPr>
        <w:t>م</w:t>
      </w:r>
      <w:r>
        <w:rPr>
          <w:rFonts w:hint="cs"/>
          <w:rtl/>
        </w:rPr>
        <w:t>ی‌</w:t>
      </w:r>
      <w:r>
        <w:rPr>
          <w:rFonts w:hint="eastAsia"/>
          <w:rtl/>
        </w:rPr>
        <w:t>توانند</w:t>
      </w:r>
      <w:r>
        <w:rPr>
          <w:rFonts w:hint="cs"/>
          <w:rtl/>
        </w:rPr>
        <w:t xml:space="preserve"> به عنوان قرینه وثاقت استفاده شوند که چون وثاقت این راوی ثابت شد به این قرائن </w:t>
      </w:r>
      <w:r>
        <w:rPr>
          <w:rtl/>
        </w:rPr>
        <w:t>نم</w:t>
      </w:r>
      <w:r>
        <w:rPr>
          <w:rFonts w:hint="cs"/>
          <w:rtl/>
        </w:rPr>
        <w:t>ی‌</w:t>
      </w:r>
      <w:r>
        <w:rPr>
          <w:rFonts w:hint="eastAsia"/>
          <w:rtl/>
        </w:rPr>
        <w:t>پرداز</w:t>
      </w:r>
      <w:r>
        <w:rPr>
          <w:rFonts w:hint="cs"/>
          <w:rtl/>
        </w:rPr>
        <w:t>ی</w:t>
      </w:r>
      <w:r>
        <w:rPr>
          <w:rFonts w:hint="eastAsia"/>
          <w:rtl/>
        </w:rPr>
        <w:t>م</w:t>
      </w:r>
      <w:r>
        <w:rPr>
          <w:rFonts w:hint="cs"/>
          <w:rtl/>
        </w:rPr>
        <w:t>.</w:t>
      </w:r>
    </w:p>
  </w:footnote>
  <w:footnote w:id="221">
    <w:p w:rsidR="008A4457" w:rsidRDefault="008A4457" w:rsidP="00CC0BC8">
      <w:pPr>
        <w:pStyle w:val="FootnoteText"/>
      </w:pPr>
      <w:r w:rsidRPr="00554552">
        <w:footnoteRef/>
      </w:r>
      <w:r>
        <w:rPr>
          <w:rFonts w:hint="cs"/>
          <w:rtl/>
        </w:rPr>
        <w:t xml:space="preserve">. </w:t>
      </w:r>
      <w:r w:rsidRPr="00CC0BC8">
        <w:rPr>
          <w:rtl/>
        </w:rPr>
        <w:t>رجال النجاشی، ص: 83</w:t>
      </w:r>
      <w:r w:rsidRPr="00CC0BC8">
        <w:rPr>
          <w:rFonts w:hint="cs"/>
          <w:rtl/>
        </w:rPr>
        <w:t>.</w:t>
      </w:r>
    </w:p>
  </w:footnote>
  <w:footnote w:id="222">
    <w:p w:rsidR="008A4457" w:rsidRDefault="008A4457" w:rsidP="00C671AD">
      <w:pPr>
        <w:pStyle w:val="FootnoteText"/>
      </w:pPr>
      <w:r w:rsidRPr="004A31DA">
        <w:footnoteRef/>
      </w:r>
      <w:r>
        <w:rPr>
          <w:rFonts w:hint="cs"/>
          <w:rtl/>
        </w:rPr>
        <w:t xml:space="preserve">- بهترین راه برای شناخت مناطق مختلف رجوع به کتاب «معجم البلدان» </w:t>
      </w:r>
      <w:r>
        <w:rPr>
          <w:rtl/>
        </w:rPr>
        <w:t>نوشته‌</w:t>
      </w:r>
      <w:r>
        <w:rPr>
          <w:rFonts w:hint="cs"/>
          <w:rtl/>
        </w:rPr>
        <w:t xml:space="preserve">ی «یاقوت حموی» است که در </w:t>
      </w:r>
      <w:r>
        <w:rPr>
          <w:rtl/>
        </w:rPr>
        <w:t>نرم‌افزار</w:t>
      </w:r>
      <w:r>
        <w:rPr>
          <w:rFonts w:hint="cs"/>
          <w:rtl/>
        </w:rPr>
        <w:t xml:space="preserve"> تاریخ تشیع موجود است.</w:t>
      </w:r>
    </w:p>
  </w:footnote>
  <w:footnote w:id="223">
    <w:p w:rsidR="008A4457" w:rsidRDefault="008A4457" w:rsidP="00554552">
      <w:pPr>
        <w:pStyle w:val="FootnoteText"/>
      </w:pPr>
      <w:r w:rsidRPr="00554552">
        <w:footnoteRef/>
      </w:r>
      <w:r>
        <w:rPr>
          <w:rFonts w:hint="cs"/>
          <w:rtl/>
        </w:rPr>
        <w:t xml:space="preserve">. </w:t>
      </w:r>
      <w:r w:rsidRPr="00554552">
        <w:rPr>
          <w:rtl/>
        </w:rPr>
        <w:t>فهرست کتب الشیعة و أصولهم و أسماء المصنفین و أصحاب الأصول (للطوسی) (ط - الحدیثة)، النص، ص: 83</w:t>
      </w:r>
      <w:r w:rsidRPr="00554552">
        <w:rPr>
          <w:rFonts w:hint="cs"/>
          <w:rtl/>
        </w:rPr>
        <w:t>.</w:t>
      </w:r>
    </w:p>
  </w:footnote>
  <w:footnote w:id="224">
    <w:p w:rsidR="008A4457" w:rsidRDefault="008A4457" w:rsidP="00554552">
      <w:pPr>
        <w:pStyle w:val="FootnoteText"/>
      </w:pPr>
      <w:r w:rsidRPr="00554552">
        <w:footnoteRef/>
      </w:r>
      <w:r>
        <w:rPr>
          <w:rFonts w:hint="cs"/>
          <w:rtl/>
        </w:rPr>
        <w:t xml:space="preserve">. </w:t>
      </w:r>
      <w:r w:rsidRPr="00554552">
        <w:rPr>
          <w:rtl/>
        </w:rPr>
        <w:t>رجال الطوسی، ص: 384</w:t>
      </w:r>
      <w:r w:rsidRPr="00554552">
        <w:rPr>
          <w:rFonts w:hint="cs"/>
          <w:rtl/>
        </w:rPr>
        <w:t>.</w:t>
      </w:r>
    </w:p>
  </w:footnote>
  <w:footnote w:id="225">
    <w:p w:rsidR="008A4457" w:rsidRDefault="008A4457" w:rsidP="00554552">
      <w:pPr>
        <w:pStyle w:val="FootnoteText"/>
      </w:pPr>
      <w:r w:rsidRPr="00554552">
        <w:footnoteRef/>
      </w:r>
      <w:r>
        <w:rPr>
          <w:rFonts w:hint="cs"/>
          <w:rtl/>
        </w:rPr>
        <w:t xml:space="preserve">. </w:t>
      </w:r>
      <w:r w:rsidRPr="00554552">
        <w:rPr>
          <w:rtl/>
        </w:rPr>
        <w:t>تهذیب الأحکام (تحقیق خرسان)، ج 9، ص: 204</w:t>
      </w:r>
      <w:r w:rsidRPr="00554552">
        <w:rPr>
          <w:rFonts w:hint="cs"/>
          <w:rtl/>
        </w:rPr>
        <w:t>.</w:t>
      </w:r>
    </w:p>
  </w:footnote>
  <w:footnote w:id="226">
    <w:p w:rsidR="008A4457" w:rsidRDefault="008A4457" w:rsidP="00554552">
      <w:pPr>
        <w:pStyle w:val="FootnoteText"/>
      </w:pPr>
      <w:r w:rsidRPr="00DF745B">
        <w:footnoteRef/>
      </w:r>
      <w:r>
        <w:rPr>
          <w:rFonts w:hint="cs"/>
          <w:rtl/>
        </w:rPr>
        <w:t xml:space="preserve">. </w:t>
      </w:r>
      <w:r w:rsidRPr="00554552">
        <w:rPr>
          <w:rtl/>
        </w:rPr>
        <w:t>الإستبصار فیما اختلف من الأخبار، ج 3، ص: 28</w:t>
      </w:r>
      <w:r w:rsidRPr="00554552">
        <w:rPr>
          <w:rFonts w:hint="cs"/>
          <w:rtl/>
        </w:rPr>
        <w:t>.</w:t>
      </w:r>
    </w:p>
  </w:footnote>
  <w:footnote w:id="227">
    <w:p w:rsidR="008A4457" w:rsidRDefault="008A4457" w:rsidP="00DF745B">
      <w:pPr>
        <w:pStyle w:val="FootnoteText"/>
      </w:pPr>
      <w:r w:rsidRPr="00DF745B">
        <w:footnoteRef/>
      </w:r>
      <w:r>
        <w:rPr>
          <w:rFonts w:hint="cs"/>
          <w:rtl/>
        </w:rPr>
        <w:t xml:space="preserve">. </w:t>
      </w:r>
      <w:r w:rsidRPr="00DF745B">
        <w:rPr>
          <w:rtl/>
        </w:rPr>
        <w:t>الرجال (لابن داود)، ص: 425</w:t>
      </w:r>
      <w:r w:rsidRPr="00DF745B">
        <w:rPr>
          <w:rFonts w:hint="cs"/>
          <w:rtl/>
        </w:rPr>
        <w:t>.</w:t>
      </w:r>
    </w:p>
  </w:footnote>
  <w:footnote w:id="228">
    <w:p w:rsidR="008A4457" w:rsidRDefault="008A4457" w:rsidP="00DF745B">
      <w:pPr>
        <w:pStyle w:val="FootnoteText"/>
      </w:pPr>
      <w:r w:rsidRPr="00DF745B">
        <w:footnoteRef/>
      </w:r>
      <w:r>
        <w:rPr>
          <w:rFonts w:hint="cs"/>
          <w:rtl/>
        </w:rPr>
        <w:t xml:space="preserve">. </w:t>
      </w:r>
      <w:r w:rsidRPr="00DF745B">
        <w:rPr>
          <w:rtl/>
        </w:rPr>
        <w:t>رجال العلامة الحلی، ص: 202</w:t>
      </w:r>
      <w:r w:rsidRPr="00DF745B">
        <w:rPr>
          <w:rFonts w:hint="cs"/>
          <w:rtl/>
        </w:rPr>
        <w:t>.</w:t>
      </w:r>
    </w:p>
  </w:footnote>
  <w:footnote w:id="229">
    <w:p w:rsidR="008A4457" w:rsidRDefault="008A4457" w:rsidP="00C671AD">
      <w:pPr>
        <w:pStyle w:val="FootnoteText"/>
        <w:rPr>
          <w:rtl/>
        </w:rPr>
      </w:pPr>
      <w:r w:rsidRPr="00FE0441">
        <w:footnoteRef/>
      </w:r>
      <w:r>
        <w:rPr>
          <w:rFonts w:hint="cs"/>
          <w:rtl/>
        </w:rPr>
        <w:t>- «معجم رجال الحدیث و تفصیل طبقات الرجال» جلد 3 صفحه 149.</w:t>
      </w:r>
    </w:p>
  </w:footnote>
  <w:footnote w:id="230">
    <w:p w:rsidR="008A4457" w:rsidRDefault="008A4457" w:rsidP="00C671AD">
      <w:pPr>
        <w:pStyle w:val="FootnoteText"/>
      </w:pPr>
      <w:r w:rsidRPr="00FE0441">
        <w:footnoteRef/>
      </w:r>
      <w:r>
        <w:rPr>
          <w:rFonts w:hint="cs"/>
          <w:rtl/>
        </w:rPr>
        <w:t>- «</w:t>
      </w:r>
      <w:r w:rsidRPr="00FE0441">
        <w:rPr>
          <w:rtl/>
        </w:rPr>
        <w:t>قاموس الرجال</w:t>
      </w:r>
      <w:r>
        <w:rPr>
          <w:rFonts w:hint="cs"/>
          <w:rtl/>
        </w:rPr>
        <w:t xml:space="preserve">» </w:t>
      </w:r>
      <w:r>
        <w:rPr>
          <w:rtl/>
        </w:rPr>
        <w:t>جلد</w:t>
      </w:r>
      <w:r w:rsidRPr="00FE0441">
        <w:rPr>
          <w:rtl/>
        </w:rPr>
        <w:t>: 1 صفحه: 671</w:t>
      </w:r>
      <w:r>
        <w:rPr>
          <w:rFonts w:hint="cs"/>
          <w:rtl/>
        </w:rPr>
        <w:t>.</w:t>
      </w:r>
    </w:p>
  </w:footnote>
  <w:footnote w:id="231">
    <w:p w:rsidR="008A4457" w:rsidRDefault="008A4457" w:rsidP="0099360F">
      <w:pPr>
        <w:pStyle w:val="FootnoteText"/>
      </w:pPr>
      <w:r w:rsidRPr="00240937">
        <w:footnoteRef/>
      </w:r>
      <w:r>
        <w:rPr>
          <w:rFonts w:hint="cs"/>
          <w:rtl/>
        </w:rPr>
        <w:t xml:space="preserve">. </w:t>
      </w:r>
      <w:r w:rsidRPr="0099360F">
        <w:rPr>
          <w:rtl/>
        </w:rPr>
        <w:t>الغیبة (للطوسی)/ کتاب الغیبة للحجة، النص، ص: 353</w:t>
      </w:r>
      <w:r w:rsidRPr="0099360F">
        <w:rPr>
          <w:rFonts w:hint="cs"/>
          <w:rtl/>
        </w:rPr>
        <w:t>.</w:t>
      </w:r>
    </w:p>
  </w:footnote>
  <w:footnote w:id="232">
    <w:p w:rsidR="008A4457" w:rsidRDefault="008A4457" w:rsidP="0099360F">
      <w:pPr>
        <w:pStyle w:val="FootnoteText"/>
      </w:pPr>
      <w:r w:rsidRPr="00240937">
        <w:footnoteRef/>
      </w:r>
      <w:r>
        <w:rPr>
          <w:rFonts w:hint="cs"/>
          <w:rtl/>
        </w:rPr>
        <w:t xml:space="preserve">. </w:t>
      </w:r>
      <w:r w:rsidRPr="0099360F">
        <w:rPr>
          <w:rtl/>
        </w:rPr>
        <w:t>الغیبة (للطوسی)/ کتاب الغیبة للحجة، النص، ص: 399</w:t>
      </w:r>
      <w:r w:rsidRPr="0099360F">
        <w:rPr>
          <w:rFonts w:hint="cs"/>
          <w:rtl/>
        </w:rPr>
        <w:t>.</w:t>
      </w:r>
    </w:p>
  </w:footnote>
  <w:footnote w:id="233">
    <w:p w:rsidR="008A4457" w:rsidRDefault="008A4457" w:rsidP="0099360F">
      <w:pPr>
        <w:pStyle w:val="FootnoteText"/>
      </w:pPr>
      <w:r w:rsidRPr="00240937">
        <w:footnoteRef/>
      </w:r>
      <w:r>
        <w:rPr>
          <w:rFonts w:hint="cs"/>
          <w:rtl/>
        </w:rPr>
        <w:t xml:space="preserve">. </w:t>
      </w:r>
      <w:r w:rsidRPr="0099360F">
        <w:rPr>
          <w:rtl/>
        </w:rPr>
        <w:t>کمال الدین و تمام النعمة، ج 1، ص: 76</w:t>
      </w:r>
      <w:r w:rsidRPr="0099360F">
        <w:rPr>
          <w:rFonts w:hint="cs"/>
          <w:rtl/>
        </w:rPr>
        <w:t>.</w:t>
      </w:r>
    </w:p>
  </w:footnote>
  <w:footnote w:id="234">
    <w:p w:rsidR="008A4457" w:rsidRDefault="008A4457" w:rsidP="00240937">
      <w:pPr>
        <w:pStyle w:val="FootnoteText"/>
      </w:pPr>
      <w:r w:rsidRPr="00F166F5">
        <w:footnoteRef/>
      </w:r>
      <w:r>
        <w:rPr>
          <w:rFonts w:hint="cs"/>
          <w:rtl/>
        </w:rPr>
        <w:t xml:space="preserve">. </w:t>
      </w:r>
      <w:r w:rsidRPr="00240937">
        <w:rPr>
          <w:rtl/>
        </w:rPr>
        <w:t>رجال النجاش</w:t>
      </w:r>
      <w:r w:rsidRPr="00240937">
        <w:rPr>
          <w:rFonts w:hint="cs"/>
          <w:rtl/>
        </w:rPr>
        <w:t>ی</w:t>
      </w:r>
      <w:r w:rsidRPr="00240937">
        <w:rPr>
          <w:rtl/>
        </w:rPr>
        <w:t>، ص: 26</w:t>
      </w:r>
      <w:r w:rsidRPr="00240937">
        <w:rPr>
          <w:rFonts w:hint="cs"/>
          <w:rtl/>
        </w:rPr>
        <w:t>.</w:t>
      </w:r>
    </w:p>
  </w:footnote>
  <w:footnote w:id="235">
    <w:p w:rsidR="008A4457" w:rsidRDefault="008A4457" w:rsidP="00240937">
      <w:pPr>
        <w:pStyle w:val="FootnoteText"/>
      </w:pPr>
      <w:r w:rsidRPr="00F166F5">
        <w:footnoteRef/>
      </w:r>
      <w:r>
        <w:rPr>
          <w:rFonts w:hint="cs"/>
          <w:rtl/>
        </w:rPr>
        <w:t xml:space="preserve">. </w:t>
      </w:r>
      <w:r w:rsidRPr="00240937">
        <w:rPr>
          <w:rtl/>
        </w:rPr>
        <w:t>رجال الطوس</w:t>
      </w:r>
      <w:r w:rsidRPr="00240937">
        <w:rPr>
          <w:rFonts w:hint="cs"/>
          <w:rtl/>
        </w:rPr>
        <w:t>ی</w:t>
      </w:r>
      <w:r w:rsidRPr="00240937">
        <w:rPr>
          <w:rtl/>
        </w:rPr>
        <w:t>، ص: 160</w:t>
      </w:r>
      <w:r w:rsidRPr="00240937">
        <w:rPr>
          <w:rFonts w:hint="cs"/>
          <w:rtl/>
        </w:rPr>
        <w:t>.</w:t>
      </w:r>
    </w:p>
  </w:footnote>
  <w:footnote w:id="236">
    <w:p w:rsidR="008A4457" w:rsidRDefault="008A4457" w:rsidP="00180C88">
      <w:pPr>
        <w:pStyle w:val="FootnoteText"/>
      </w:pPr>
      <w:r w:rsidRPr="00F166F5">
        <w:footnoteRef/>
      </w:r>
      <w:r>
        <w:rPr>
          <w:rFonts w:hint="cs"/>
          <w:rtl/>
        </w:rPr>
        <w:t xml:space="preserve">. </w:t>
      </w:r>
      <w:r>
        <w:rPr>
          <w:rtl/>
        </w:rPr>
        <w:softHyphen/>
      </w:r>
      <w:r w:rsidRPr="00F166F5">
        <w:rPr>
          <w:rtl/>
        </w:rPr>
        <w:t xml:space="preserve"> </w:t>
      </w:r>
      <w:r w:rsidRPr="00180C88">
        <w:rPr>
          <w:rtl/>
        </w:rPr>
        <w:t>فهرست کتب الش</w:t>
      </w:r>
      <w:r w:rsidRPr="00180C88">
        <w:rPr>
          <w:rFonts w:hint="cs"/>
          <w:rtl/>
        </w:rPr>
        <w:t>ی</w:t>
      </w:r>
      <w:r w:rsidRPr="00180C88">
        <w:rPr>
          <w:rFonts w:hint="eastAsia"/>
          <w:rtl/>
        </w:rPr>
        <w:t>عة</w:t>
      </w:r>
      <w:r w:rsidRPr="00180C88">
        <w:rPr>
          <w:rtl/>
        </w:rPr>
        <w:t xml:space="preserve"> و أصولهم و أسماء المصنف</w:t>
      </w:r>
      <w:r w:rsidRPr="00180C88">
        <w:rPr>
          <w:rFonts w:hint="cs"/>
          <w:rtl/>
        </w:rPr>
        <w:t>ی</w:t>
      </w:r>
      <w:r w:rsidRPr="00180C88">
        <w:rPr>
          <w:rFonts w:hint="eastAsia"/>
          <w:rtl/>
        </w:rPr>
        <w:t>ن</w:t>
      </w:r>
      <w:r w:rsidRPr="00180C88">
        <w:rPr>
          <w:rtl/>
        </w:rPr>
        <w:t xml:space="preserve"> و أصحاب الأصول (للطوس</w:t>
      </w:r>
      <w:r w:rsidRPr="00180C88">
        <w:rPr>
          <w:rFonts w:hint="cs"/>
          <w:rtl/>
        </w:rPr>
        <w:t>ی</w:t>
      </w:r>
      <w:r w:rsidRPr="00180C88">
        <w:rPr>
          <w:rtl/>
        </w:rPr>
        <w:t xml:space="preserve">) </w:t>
      </w:r>
      <w:r>
        <w:rPr>
          <w:rtl/>
        </w:rPr>
        <w:t>(</w:t>
      </w:r>
      <w:r w:rsidRPr="00180C88">
        <w:rPr>
          <w:rtl/>
        </w:rPr>
        <w:t>ط - الحد</w:t>
      </w:r>
      <w:r w:rsidRPr="00180C88">
        <w:rPr>
          <w:rFonts w:hint="cs"/>
          <w:rtl/>
        </w:rPr>
        <w:t>ی</w:t>
      </w:r>
      <w:r w:rsidRPr="00180C88">
        <w:rPr>
          <w:rFonts w:hint="eastAsia"/>
          <w:rtl/>
        </w:rPr>
        <w:t>ثة</w:t>
      </w:r>
      <w:r w:rsidRPr="00180C88">
        <w:rPr>
          <w:rtl/>
        </w:rPr>
        <w:t>)، النص، ص: 33</w:t>
      </w:r>
      <w:r w:rsidRPr="00180C88">
        <w:rPr>
          <w:rFonts w:hint="cs"/>
          <w:rtl/>
        </w:rPr>
        <w:t>.</w:t>
      </w:r>
    </w:p>
  </w:footnote>
  <w:footnote w:id="237">
    <w:p w:rsidR="008A4457" w:rsidRDefault="008A4457" w:rsidP="00180C88">
      <w:pPr>
        <w:pStyle w:val="FootnoteText"/>
      </w:pPr>
      <w:r w:rsidRPr="00F166F5">
        <w:footnoteRef/>
      </w:r>
      <w:r>
        <w:rPr>
          <w:rFonts w:hint="cs"/>
          <w:rtl/>
        </w:rPr>
        <w:t xml:space="preserve">. </w:t>
      </w:r>
      <w:r w:rsidRPr="00180C88">
        <w:rPr>
          <w:rtl/>
        </w:rPr>
        <w:t>رجال البرق</w:t>
      </w:r>
      <w:r w:rsidRPr="00180C88">
        <w:rPr>
          <w:rFonts w:hint="cs"/>
          <w:rtl/>
        </w:rPr>
        <w:t>ی</w:t>
      </w:r>
      <w:r w:rsidRPr="00180C88">
        <w:rPr>
          <w:rtl/>
        </w:rPr>
        <w:t xml:space="preserve"> - الطبقات، ص: 28</w:t>
      </w:r>
      <w:r w:rsidRPr="00180C88">
        <w:rPr>
          <w:rFonts w:hint="cs"/>
          <w:rtl/>
        </w:rPr>
        <w:t>.</w:t>
      </w:r>
    </w:p>
  </w:footnote>
  <w:footnote w:id="238">
    <w:p w:rsidR="008A4457" w:rsidRDefault="008A4457" w:rsidP="00180C88">
      <w:pPr>
        <w:pStyle w:val="FootnoteText"/>
      </w:pPr>
      <w:r w:rsidRPr="00F166F5">
        <w:footnoteRef/>
      </w:r>
      <w:r>
        <w:rPr>
          <w:rFonts w:hint="cs"/>
          <w:rtl/>
        </w:rPr>
        <w:t xml:space="preserve">. </w:t>
      </w:r>
      <w:r w:rsidRPr="00180C88">
        <w:rPr>
          <w:rtl/>
        </w:rPr>
        <w:t>الرسائل التسع (للمحقق الحل</w:t>
      </w:r>
      <w:r w:rsidRPr="00180C88">
        <w:rPr>
          <w:rFonts w:hint="cs"/>
          <w:rtl/>
        </w:rPr>
        <w:t>ی</w:t>
      </w:r>
      <w:r w:rsidRPr="00180C88">
        <w:rPr>
          <w:rtl/>
        </w:rPr>
        <w:t xml:space="preserve">)، ص: </w:t>
      </w:r>
      <w:r w:rsidRPr="00180C88">
        <w:t>64</w:t>
      </w:r>
      <w:r w:rsidRPr="00180C88">
        <w:rPr>
          <w:rFonts w:hint="cs"/>
          <w:rtl/>
        </w:rPr>
        <w:t>.</w:t>
      </w:r>
    </w:p>
  </w:footnote>
  <w:footnote w:id="239">
    <w:p w:rsidR="008A4457" w:rsidRDefault="008A4457" w:rsidP="00180C88">
      <w:pPr>
        <w:pStyle w:val="FootnoteText"/>
      </w:pPr>
      <w:r w:rsidRPr="00F166F5">
        <w:footnoteRef/>
      </w:r>
      <w:r>
        <w:rPr>
          <w:rFonts w:hint="cs"/>
          <w:rtl/>
        </w:rPr>
        <w:t xml:space="preserve">. </w:t>
      </w:r>
      <w:r>
        <w:rPr>
          <w:rtl/>
        </w:rPr>
        <w:softHyphen/>
      </w:r>
      <w:r w:rsidRPr="00F166F5">
        <w:rPr>
          <w:rtl/>
        </w:rPr>
        <w:t xml:space="preserve"> </w:t>
      </w:r>
      <w:r w:rsidRPr="00180C88">
        <w:rPr>
          <w:rtl/>
        </w:rPr>
        <w:t>العدة ف</w:t>
      </w:r>
      <w:r w:rsidRPr="00180C88">
        <w:rPr>
          <w:rFonts w:hint="cs"/>
          <w:rtl/>
        </w:rPr>
        <w:t>ی</w:t>
      </w:r>
      <w:r w:rsidRPr="00180C88">
        <w:rPr>
          <w:rtl/>
        </w:rPr>
        <w:t xml:space="preserve"> أصول الفقه، ج 1، ص: 149</w:t>
      </w:r>
      <w:r w:rsidRPr="00180C88">
        <w:rPr>
          <w:rFonts w:hint="cs"/>
          <w:rtl/>
        </w:rPr>
        <w:t>.</w:t>
      </w:r>
    </w:p>
  </w:footnote>
  <w:footnote w:id="240">
    <w:p w:rsidR="008A4457" w:rsidRDefault="008A4457" w:rsidP="00D836A0">
      <w:pPr>
        <w:pStyle w:val="FootnoteText"/>
      </w:pPr>
      <w:r w:rsidRPr="00D836A0">
        <w:footnoteRef/>
      </w:r>
      <w:r>
        <w:rPr>
          <w:rFonts w:hint="cs"/>
          <w:rtl/>
        </w:rPr>
        <w:t xml:space="preserve">- </w:t>
      </w:r>
      <w:r w:rsidRPr="00D836A0">
        <w:rPr>
          <w:rtl/>
        </w:rPr>
        <w:t>السرائر الحاو</w:t>
      </w:r>
      <w:r w:rsidRPr="00D836A0">
        <w:rPr>
          <w:rFonts w:hint="cs"/>
          <w:rtl/>
        </w:rPr>
        <w:t>ی</w:t>
      </w:r>
      <w:r w:rsidRPr="00D836A0">
        <w:rPr>
          <w:rtl/>
        </w:rPr>
        <w:t xml:space="preserve"> لتحر</w:t>
      </w:r>
      <w:r w:rsidRPr="00D836A0">
        <w:rPr>
          <w:rFonts w:hint="cs"/>
          <w:rtl/>
        </w:rPr>
        <w:t>ی</w:t>
      </w:r>
      <w:r w:rsidRPr="00D836A0">
        <w:rPr>
          <w:rFonts w:hint="eastAsia"/>
          <w:rtl/>
        </w:rPr>
        <w:t>ر</w:t>
      </w:r>
      <w:r w:rsidRPr="00D836A0">
        <w:rPr>
          <w:rtl/>
        </w:rPr>
        <w:t xml:space="preserve"> الفتاو</w:t>
      </w:r>
      <w:r w:rsidRPr="00D836A0">
        <w:rPr>
          <w:rFonts w:hint="cs"/>
          <w:rtl/>
        </w:rPr>
        <w:t>ی</w:t>
      </w:r>
      <w:r w:rsidRPr="00D836A0">
        <w:rPr>
          <w:rFonts w:hint="eastAsia"/>
          <w:rtl/>
        </w:rPr>
        <w:t>،</w:t>
      </w:r>
      <w:r w:rsidRPr="00D836A0">
        <w:rPr>
          <w:rtl/>
        </w:rPr>
        <w:t xml:space="preserve"> ج 3، ص: 290‌</w:t>
      </w:r>
      <w:r>
        <w:rPr>
          <w:rFonts w:hint="cs"/>
          <w:rtl/>
        </w:rPr>
        <w:t>.</w:t>
      </w:r>
    </w:p>
  </w:footnote>
  <w:footnote w:id="241">
    <w:p w:rsidR="008A4457" w:rsidRDefault="008A4457" w:rsidP="003A343B">
      <w:pPr>
        <w:pStyle w:val="FootnoteText"/>
      </w:pPr>
      <w:r w:rsidRPr="00F166F5">
        <w:footnoteRef/>
      </w:r>
      <w:r>
        <w:rPr>
          <w:rFonts w:hint="cs"/>
          <w:rtl/>
        </w:rPr>
        <w:t xml:space="preserve">. </w:t>
      </w:r>
      <w:r w:rsidRPr="003A343B">
        <w:rPr>
          <w:rtl/>
        </w:rPr>
        <w:t>الرجال (لابن داود)، ص: 55</w:t>
      </w:r>
      <w:r>
        <w:rPr>
          <w:rFonts w:hint="cs"/>
          <w:rtl/>
        </w:rPr>
        <w:t>.</w:t>
      </w:r>
    </w:p>
  </w:footnote>
  <w:footnote w:id="242">
    <w:p w:rsidR="008A4457" w:rsidRDefault="008A4457" w:rsidP="004312B1">
      <w:pPr>
        <w:pStyle w:val="FootnoteText"/>
      </w:pPr>
      <w:r w:rsidRPr="00F166F5">
        <w:footnoteRef/>
      </w:r>
      <w:r>
        <w:rPr>
          <w:rFonts w:hint="cs"/>
          <w:rtl/>
        </w:rPr>
        <w:t xml:space="preserve">. </w:t>
      </w:r>
      <w:r w:rsidRPr="004312B1">
        <w:rPr>
          <w:rtl/>
        </w:rPr>
        <w:t>الرجال (لابن داود)، ص: 426</w:t>
      </w:r>
      <w:r w:rsidRPr="004312B1">
        <w:rPr>
          <w:rFonts w:hint="cs"/>
          <w:rtl/>
        </w:rPr>
        <w:t>.</w:t>
      </w:r>
    </w:p>
  </w:footnote>
  <w:footnote w:id="243">
    <w:p w:rsidR="008A4457" w:rsidRDefault="008A4457" w:rsidP="00F166F5">
      <w:pPr>
        <w:pStyle w:val="FootnoteText"/>
      </w:pPr>
      <w:r>
        <w:rPr>
          <w:rStyle w:val="FootnoteReference"/>
        </w:rPr>
        <w:footnoteRef/>
      </w:r>
      <w:r>
        <w:rPr>
          <w:rFonts w:hint="cs"/>
          <w:rtl/>
        </w:rPr>
        <w:t xml:space="preserve">. </w:t>
      </w:r>
      <w:r w:rsidRPr="00F166F5">
        <w:rPr>
          <w:rtl/>
        </w:rPr>
        <w:t>رجال العلامة الحل</w:t>
      </w:r>
      <w:r w:rsidRPr="00F166F5">
        <w:rPr>
          <w:rFonts w:hint="cs"/>
          <w:rtl/>
        </w:rPr>
        <w:t>ی</w:t>
      </w:r>
      <w:r w:rsidRPr="00F166F5">
        <w:rPr>
          <w:rtl/>
        </w:rPr>
        <w:t>، ص: 199</w:t>
      </w:r>
      <w:r w:rsidRPr="00F166F5">
        <w:rPr>
          <w:rFonts w:hint="cs"/>
          <w:rtl/>
        </w:rPr>
        <w:t>.</w:t>
      </w:r>
    </w:p>
  </w:footnote>
  <w:footnote w:id="244">
    <w:p w:rsidR="008A4457" w:rsidRDefault="008A4457" w:rsidP="00F166F5">
      <w:pPr>
        <w:pStyle w:val="FootnoteText"/>
      </w:pPr>
      <w:r>
        <w:rPr>
          <w:rStyle w:val="FootnoteReference"/>
        </w:rPr>
        <w:footnoteRef/>
      </w:r>
      <w:r>
        <w:rPr>
          <w:rFonts w:hint="cs"/>
          <w:rtl/>
        </w:rPr>
        <w:t xml:space="preserve">. </w:t>
      </w:r>
      <w:r w:rsidRPr="00F166F5">
        <w:rPr>
          <w:rtl/>
        </w:rPr>
        <w:t>معالم العلماء، ص: 9‌</w:t>
      </w:r>
      <w:r w:rsidRPr="00F166F5">
        <w:rPr>
          <w:rFonts w:hint="cs"/>
          <w:rtl/>
        </w:rPr>
        <w:t>.</w:t>
      </w:r>
    </w:p>
  </w:footnote>
  <w:footnote w:id="245">
    <w:p w:rsidR="008A4457" w:rsidRDefault="008A4457" w:rsidP="001D43AE">
      <w:pPr>
        <w:pStyle w:val="FootnoteText"/>
      </w:pPr>
      <w:r>
        <w:rPr>
          <w:rStyle w:val="FootnoteReference"/>
        </w:rPr>
        <w:footnoteRef/>
      </w:r>
      <w:r>
        <w:rPr>
          <w:rFonts w:hint="cs"/>
          <w:rtl/>
        </w:rPr>
        <w:t xml:space="preserve">. </w:t>
      </w:r>
      <w:r w:rsidRPr="001D43AE">
        <w:rPr>
          <w:rFonts w:hint="cs"/>
          <w:rtl/>
        </w:rPr>
        <w:t>خصائص رجال العامه صفحه 20.</w:t>
      </w:r>
    </w:p>
  </w:footnote>
  <w:footnote w:id="246">
    <w:p w:rsidR="008A4457" w:rsidRDefault="008A4457" w:rsidP="00891D03">
      <w:pPr>
        <w:pStyle w:val="FootnoteText"/>
        <w:rPr>
          <w:rtl/>
        </w:rPr>
      </w:pPr>
      <w:r w:rsidRPr="00F11006">
        <w:footnoteRef/>
      </w:r>
      <w:r>
        <w:rPr>
          <w:rFonts w:hint="cs"/>
          <w:rtl/>
        </w:rPr>
        <w:t>- «</w:t>
      </w:r>
      <w:r>
        <w:rPr>
          <w:rtl/>
        </w:rPr>
        <w:t>تنق</w:t>
      </w:r>
      <w:r>
        <w:rPr>
          <w:rFonts w:hint="cs"/>
          <w:rtl/>
        </w:rPr>
        <w:t>ی</w:t>
      </w:r>
      <w:r>
        <w:rPr>
          <w:rFonts w:hint="eastAsia"/>
          <w:rtl/>
        </w:rPr>
        <w:t>ح</w:t>
      </w:r>
      <w:r w:rsidRPr="00F11006">
        <w:rPr>
          <w:rtl/>
        </w:rPr>
        <w:t xml:space="preserve"> المقال </w:t>
      </w:r>
      <w:r>
        <w:rPr>
          <w:rtl/>
        </w:rPr>
        <w:t>ف</w:t>
      </w:r>
      <w:r>
        <w:rPr>
          <w:rFonts w:hint="cs"/>
          <w:rtl/>
        </w:rPr>
        <w:t>ی</w:t>
      </w:r>
      <w:r w:rsidRPr="00F11006">
        <w:rPr>
          <w:rtl/>
        </w:rPr>
        <w:t xml:space="preserve"> علم الرجال</w:t>
      </w:r>
      <w:r>
        <w:rPr>
          <w:rFonts w:hint="cs"/>
          <w:rtl/>
        </w:rPr>
        <w:t>»</w:t>
      </w:r>
      <w:r w:rsidRPr="00F11006">
        <w:rPr>
          <w:rtl/>
        </w:rPr>
        <w:t xml:space="preserve"> جلد: 9 صفحه: 383</w:t>
      </w:r>
      <w:r>
        <w:rPr>
          <w:rFonts w:hint="cs"/>
          <w:rtl/>
        </w:rPr>
        <w:t>.</w:t>
      </w:r>
    </w:p>
  </w:footnote>
  <w:footnote w:id="247">
    <w:p w:rsidR="008A4457" w:rsidRDefault="008A4457" w:rsidP="00891D03">
      <w:pPr>
        <w:pStyle w:val="FootnoteText"/>
        <w:rPr>
          <w:rtl/>
        </w:rPr>
      </w:pPr>
      <w:r w:rsidRPr="00C7758C">
        <w:footnoteRef/>
      </w:r>
      <w:r>
        <w:rPr>
          <w:rFonts w:hint="cs"/>
          <w:rtl/>
        </w:rPr>
        <w:t>- «</w:t>
      </w:r>
      <w:r w:rsidRPr="009C4F8D">
        <w:rPr>
          <w:rtl/>
        </w:rPr>
        <w:t>قاموس الرجال</w:t>
      </w:r>
      <w:r>
        <w:rPr>
          <w:rFonts w:hint="cs"/>
          <w:rtl/>
        </w:rPr>
        <w:t>»</w:t>
      </w:r>
      <w:r w:rsidRPr="009C4F8D">
        <w:rPr>
          <w:rtl/>
        </w:rPr>
        <w:t xml:space="preserve"> جلد: 2 صفحه:</w:t>
      </w:r>
      <w:r>
        <w:rPr>
          <w:rFonts w:hint="cs"/>
          <w:rtl/>
        </w:rPr>
        <w:t xml:space="preserve"> 20.</w:t>
      </w:r>
    </w:p>
  </w:footnote>
  <w:footnote w:id="248">
    <w:p w:rsidR="008A4457" w:rsidRDefault="008A4457" w:rsidP="00891D03">
      <w:pPr>
        <w:pStyle w:val="FootnoteText"/>
      </w:pPr>
      <w:r w:rsidRPr="00D65337">
        <w:footnoteRef/>
      </w:r>
      <w:r>
        <w:rPr>
          <w:rFonts w:hint="cs"/>
          <w:rtl/>
        </w:rPr>
        <w:t xml:space="preserve">- </w:t>
      </w:r>
      <w:r w:rsidRPr="00D65337">
        <w:rPr>
          <w:rtl/>
        </w:rPr>
        <w:t xml:space="preserve">من لا </w:t>
      </w:r>
      <w:r>
        <w:rPr>
          <w:rFonts w:hint="cs"/>
          <w:rtl/>
        </w:rPr>
        <w:t>ی</w:t>
      </w:r>
      <w:r>
        <w:rPr>
          <w:rFonts w:hint="eastAsia"/>
          <w:rtl/>
        </w:rPr>
        <w:t>حضره</w:t>
      </w:r>
      <w:r w:rsidRPr="00D65337">
        <w:rPr>
          <w:rtl/>
        </w:rPr>
        <w:t xml:space="preserve"> </w:t>
      </w:r>
      <w:r>
        <w:rPr>
          <w:rtl/>
        </w:rPr>
        <w:t>الفق</w:t>
      </w:r>
      <w:r>
        <w:rPr>
          <w:rFonts w:hint="cs"/>
          <w:rtl/>
        </w:rPr>
        <w:t>ی</w:t>
      </w:r>
      <w:r>
        <w:rPr>
          <w:rFonts w:hint="eastAsia"/>
          <w:rtl/>
        </w:rPr>
        <w:t>ه</w:t>
      </w:r>
      <w:r w:rsidRPr="00D65337">
        <w:rPr>
          <w:rtl/>
        </w:rPr>
        <w:t xml:space="preserve">، </w:t>
      </w:r>
      <w:r>
        <w:rPr>
          <w:rtl/>
        </w:rPr>
        <w:t>ج 4</w:t>
      </w:r>
      <w:r w:rsidRPr="00D65337">
        <w:rPr>
          <w:rtl/>
        </w:rPr>
        <w:t>، ص: 344.</w:t>
      </w:r>
    </w:p>
  </w:footnote>
  <w:footnote w:id="249">
    <w:p w:rsidR="008A4457" w:rsidRDefault="008A4457" w:rsidP="00891D03">
      <w:pPr>
        <w:pStyle w:val="FootnoteText"/>
      </w:pPr>
      <w:r w:rsidRPr="000C3FF5">
        <w:footnoteRef/>
      </w:r>
      <w:r>
        <w:rPr>
          <w:rFonts w:hint="cs"/>
          <w:rtl/>
        </w:rPr>
        <w:t xml:space="preserve">- </w:t>
      </w:r>
      <w:r w:rsidRPr="000C3FF5">
        <w:rPr>
          <w:rtl/>
        </w:rPr>
        <w:t xml:space="preserve">العدة </w:t>
      </w:r>
      <w:r>
        <w:rPr>
          <w:rtl/>
        </w:rPr>
        <w:t>ف</w:t>
      </w:r>
      <w:r>
        <w:rPr>
          <w:rFonts w:hint="cs"/>
          <w:rtl/>
        </w:rPr>
        <w:t>ی</w:t>
      </w:r>
      <w:r w:rsidRPr="000C3FF5">
        <w:rPr>
          <w:rtl/>
        </w:rPr>
        <w:t xml:space="preserve"> أصول الفقه، </w:t>
      </w:r>
      <w:r>
        <w:rPr>
          <w:rtl/>
        </w:rPr>
        <w:t>ج 1</w:t>
      </w:r>
      <w:r w:rsidRPr="000C3FF5">
        <w:rPr>
          <w:rtl/>
        </w:rPr>
        <w:t>، ص: 149.</w:t>
      </w:r>
    </w:p>
  </w:footnote>
  <w:footnote w:id="250">
    <w:p w:rsidR="008A4457" w:rsidRDefault="008A4457" w:rsidP="00891D03">
      <w:pPr>
        <w:pStyle w:val="FootnoteText"/>
        <w:rPr>
          <w:rtl/>
        </w:rPr>
      </w:pPr>
      <w:r w:rsidRPr="007A5B5E">
        <w:footnoteRef/>
      </w:r>
      <w:r>
        <w:rPr>
          <w:rFonts w:hint="cs"/>
          <w:rtl/>
        </w:rPr>
        <w:t>- همان.</w:t>
      </w:r>
    </w:p>
  </w:footnote>
  <w:footnote w:id="251">
    <w:p w:rsidR="008A4457" w:rsidRDefault="008A4457" w:rsidP="00891D03">
      <w:pPr>
        <w:pStyle w:val="FootnoteText"/>
      </w:pPr>
      <w:r w:rsidRPr="00C57614">
        <w:footnoteRef/>
      </w:r>
      <w:r>
        <w:rPr>
          <w:rFonts w:hint="cs"/>
          <w:rtl/>
        </w:rPr>
        <w:t xml:space="preserve">- </w:t>
      </w:r>
      <w:r w:rsidRPr="00C57614">
        <w:rPr>
          <w:rtl/>
        </w:rPr>
        <w:t xml:space="preserve">معجم رجال </w:t>
      </w:r>
      <w:r>
        <w:rPr>
          <w:rtl/>
        </w:rPr>
        <w:t>الحد</w:t>
      </w:r>
      <w:r>
        <w:rPr>
          <w:rFonts w:hint="cs"/>
          <w:rtl/>
        </w:rPr>
        <w:t>ی</w:t>
      </w:r>
      <w:r>
        <w:rPr>
          <w:rFonts w:hint="eastAsia"/>
          <w:rtl/>
        </w:rPr>
        <w:t>ث</w:t>
      </w:r>
      <w:r w:rsidRPr="00C57614">
        <w:rPr>
          <w:rtl/>
        </w:rPr>
        <w:t xml:space="preserve"> و </w:t>
      </w:r>
      <w:r>
        <w:rPr>
          <w:rtl/>
        </w:rPr>
        <w:t>تفص</w:t>
      </w:r>
      <w:r>
        <w:rPr>
          <w:rFonts w:hint="cs"/>
          <w:rtl/>
        </w:rPr>
        <w:t>ی</w:t>
      </w:r>
      <w:r>
        <w:rPr>
          <w:rFonts w:hint="eastAsia"/>
          <w:rtl/>
        </w:rPr>
        <w:t>ل</w:t>
      </w:r>
      <w:r w:rsidRPr="00C57614">
        <w:rPr>
          <w:rtl/>
        </w:rPr>
        <w:t xml:space="preserve"> طبقات الرجال، </w:t>
      </w:r>
      <w:r>
        <w:rPr>
          <w:rtl/>
        </w:rPr>
        <w:t>ج 4</w:t>
      </w:r>
      <w:r w:rsidRPr="00C57614">
        <w:rPr>
          <w:rtl/>
        </w:rPr>
        <w:t>، ص: 21‌</w:t>
      </w:r>
      <w:r>
        <w:rPr>
          <w:rFonts w:hint="cs"/>
          <w:rtl/>
        </w:rPr>
        <w:t>.</w:t>
      </w:r>
    </w:p>
  </w:footnote>
  <w:footnote w:id="252">
    <w:p w:rsidR="008A4457" w:rsidRDefault="008A4457" w:rsidP="00891D03">
      <w:pPr>
        <w:pStyle w:val="FootnoteText"/>
        <w:rPr>
          <w:rtl/>
        </w:rPr>
      </w:pPr>
      <w:r w:rsidRPr="00264101">
        <w:footnoteRef/>
      </w:r>
      <w:r>
        <w:rPr>
          <w:rFonts w:hint="cs"/>
          <w:rtl/>
        </w:rPr>
        <w:t xml:space="preserve">- </w:t>
      </w:r>
      <w:r>
        <w:rPr>
          <w:rtl/>
        </w:rPr>
        <w:t>کامل</w:t>
      </w:r>
      <w:r w:rsidRPr="00264101">
        <w:rPr>
          <w:rtl/>
        </w:rPr>
        <w:t xml:space="preserve"> </w:t>
      </w:r>
      <w:r>
        <w:rPr>
          <w:rtl/>
        </w:rPr>
        <w:t>الز</w:t>
      </w:r>
      <w:r>
        <w:rPr>
          <w:rFonts w:hint="cs"/>
          <w:rtl/>
        </w:rPr>
        <w:t>ی</w:t>
      </w:r>
      <w:r>
        <w:rPr>
          <w:rFonts w:hint="eastAsia"/>
          <w:rtl/>
        </w:rPr>
        <w:t>ارات</w:t>
      </w:r>
      <w:r w:rsidRPr="00264101">
        <w:rPr>
          <w:rtl/>
        </w:rPr>
        <w:t>، النص، ص: 98</w:t>
      </w:r>
      <w:r>
        <w:rPr>
          <w:rFonts w:hint="cs"/>
          <w:rtl/>
        </w:rPr>
        <w:t>.</w:t>
      </w:r>
    </w:p>
  </w:footnote>
  <w:footnote w:id="253">
    <w:p w:rsidR="008A4457" w:rsidRDefault="008A4457" w:rsidP="00D869FE">
      <w:pPr>
        <w:pStyle w:val="FootnoteText"/>
      </w:pPr>
      <w:r w:rsidRPr="0022236C">
        <w:footnoteRef/>
      </w:r>
      <w:r>
        <w:rPr>
          <w:rFonts w:hint="cs"/>
          <w:rtl/>
        </w:rPr>
        <w:t xml:space="preserve">. </w:t>
      </w:r>
      <w:r w:rsidRPr="00D869FE">
        <w:rPr>
          <w:rtl/>
        </w:rPr>
        <w:t>تهذ</w:t>
      </w:r>
      <w:r w:rsidRPr="00D869FE">
        <w:rPr>
          <w:rFonts w:hint="cs"/>
          <w:rtl/>
        </w:rPr>
        <w:t>ی</w:t>
      </w:r>
      <w:r w:rsidRPr="00D869FE">
        <w:rPr>
          <w:rFonts w:hint="eastAsia"/>
          <w:rtl/>
        </w:rPr>
        <w:t>ب</w:t>
      </w:r>
      <w:r w:rsidRPr="00D869FE">
        <w:rPr>
          <w:rtl/>
        </w:rPr>
        <w:t xml:space="preserve"> الأحکام (تحق</w:t>
      </w:r>
      <w:r w:rsidRPr="00D869FE">
        <w:rPr>
          <w:rFonts w:hint="cs"/>
          <w:rtl/>
        </w:rPr>
        <w:t>ی</w:t>
      </w:r>
      <w:r w:rsidRPr="00D869FE">
        <w:rPr>
          <w:rFonts w:hint="eastAsia"/>
          <w:rtl/>
        </w:rPr>
        <w:t>ق</w:t>
      </w:r>
      <w:r w:rsidRPr="00D869FE">
        <w:rPr>
          <w:rtl/>
        </w:rPr>
        <w:t xml:space="preserve"> خرسان)، ج 1، ص: 437</w:t>
      </w:r>
      <w:r w:rsidRPr="00D869FE">
        <w:rPr>
          <w:rFonts w:hint="cs"/>
          <w:rtl/>
        </w:rPr>
        <w:t>.</w:t>
      </w:r>
    </w:p>
  </w:footnote>
  <w:footnote w:id="254">
    <w:p w:rsidR="008A4457" w:rsidRDefault="008A4457" w:rsidP="00891D03">
      <w:pPr>
        <w:pStyle w:val="FootnoteText"/>
      </w:pPr>
      <w:r w:rsidRPr="008E446B">
        <w:rPr>
          <w:rPrChange w:id="295" w:author="Windows User" w:date="2019-09-10T22:49:00Z">
            <w:rPr>
              <w:rStyle w:val="FootnoteReference"/>
            </w:rPr>
          </w:rPrChange>
        </w:rPr>
        <w:footnoteRef/>
      </w:r>
      <w:r>
        <w:rPr>
          <w:rFonts w:hint="cs"/>
          <w:rtl/>
        </w:rPr>
        <w:t xml:space="preserve">- برای بررسی برخورد </w:t>
      </w:r>
      <w:ins w:id="296" w:author="Windows User" w:date="2019-09-10T22:39:00Z">
        <w:r>
          <w:rPr>
            <w:rFonts w:hint="cs"/>
            <w:rtl/>
          </w:rPr>
          <w:t xml:space="preserve">فقها با این روایت </w:t>
        </w:r>
      </w:ins>
      <w:r>
        <w:rPr>
          <w:rtl/>
        </w:rPr>
        <w:t>م</w:t>
      </w:r>
      <w:r>
        <w:rPr>
          <w:rFonts w:hint="cs"/>
          <w:rtl/>
        </w:rPr>
        <w:t>ی‌</w:t>
      </w:r>
      <w:r>
        <w:rPr>
          <w:rFonts w:hint="eastAsia"/>
          <w:rtl/>
        </w:rPr>
        <w:t>توان</w:t>
      </w:r>
      <w:ins w:id="297" w:author="Windows User" w:date="2019-09-10T22:39:00Z">
        <w:r>
          <w:rPr>
            <w:rFonts w:hint="cs"/>
            <w:rtl/>
          </w:rPr>
          <w:t xml:space="preserve"> این روایت را در </w:t>
        </w:r>
      </w:ins>
      <w:r>
        <w:rPr>
          <w:rtl/>
        </w:rPr>
        <w:t>نرم‌افزار</w:t>
      </w:r>
      <w:ins w:id="298" w:author="Windows User" w:date="2019-09-10T22:39:00Z">
        <w:r>
          <w:rPr>
            <w:rFonts w:hint="cs"/>
            <w:rtl/>
          </w:rPr>
          <w:t xml:space="preserve"> «جامع فقه» جستجو نمود و </w:t>
        </w:r>
      </w:ins>
      <w:ins w:id="299" w:author="Windows User" w:date="2019-09-10T22:40:00Z">
        <w:r>
          <w:rPr>
            <w:rFonts w:hint="cs"/>
            <w:rtl/>
          </w:rPr>
          <w:t>آراء موافق و مخالف را مشاهده کرد.</w:t>
        </w:r>
      </w:ins>
    </w:p>
  </w:footnote>
  <w:footnote w:id="255">
    <w:p w:rsidR="008A4457" w:rsidRDefault="008A4457" w:rsidP="00891D03">
      <w:pPr>
        <w:pStyle w:val="FootnoteText"/>
      </w:pPr>
      <w:r w:rsidRPr="00A7108E">
        <w:footnoteRef/>
      </w:r>
      <w:r>
        <w:rPr>
          <w:rFonts w:hint="cs"/>
          <w:rtl/>
        </w:rPr>
        <w:t xml:space="preserve">- </w:t>
      </w:r>
      <w:r>
        <w:rPr>
          <w:rtl/>
        </w:rPr>
        <w:t>تهذ</w:t>
      </w:r>
      <w:r>
        <w:rPr>
          <w:rFonts w:hint="cs"/>
          <w:rtl/>
        </w:rPr>
        <w:t>ی</w:t>
      </w:r>
      <w:r>
        <w:rPr>
          <w:rFonts w:hint="eastAsia"/>
          <w:rtl/>
        </w:rPr>
        <w:t>ب</w:t>
      </w:r>
      <w:r w:rsidRPr="00A7108E">
        <w:rPr>
          <w:rtl/>
        </w:rPr>
        <w:t xml:space="preserve"> </w:t>
      </w:r>
      <w:r>
        <w:rPr>
          <w:rtl/>
        </w:rPr>
        <w:t>التهذ</w:t>
      </w:r>
      <w:r>
        <w:rPr>
          <w:rFonts w:hint="cs"/>
          <w:rtl/>
        </w:rPr>
        <w:t>ی</w:t>
      </w:r>
      <w:r>
        <w:rPr>
          <w:rFonts w:hint="eastAsia"/>
          <w:rtl/>
        </w:rPr>
        <w:t>ب</w:t>
      </w:r>
      <w:r w:rsidRPr="00A7108E">
        <w:rPr>
          <w:rtl/>
        </w:rPr>
        <w:t xml:space="preserve"> </w:t>
      </w:r>
      <w:r>
        <w:rPr>
          <w:rtl/>
        </w:rPr>
        <w:t>جلد:1 صفحه</w:t>
      </w:r>
      <w:r w:rsidRPr="00A7108E">
        <w:rPr>
          <w:rtl/>
        </w:rPr>
        <w:t>: 299</w:t>
      </w:r>
      <w:r>
        <w:rPr>
          <w:rFonts w:hint="cs"/>
          <w:rtl/>
        </w:rPr>
        <w:t>.</w:t>
      </w:r>
    </w:p>
  </w:footnote>
  <w:footnote w:id="256">
    <w:p w:rsidR="008A4457" w:rsidRDefault="008A4457" w:rsidP="00891D03">
      <w:pPr>
        <w:pStyle w:val="FootnoteText"/>
      </w:pPr>
      <w:ins w:id="329" w:author="Windows User" w:date="2019-09-10T22:49:00Z">
        <w:r w:rsidRPr="008E446B">
          <w:rPr>
            <w:rPrChange w:id="330" w:author="Windows User" w:date="2019-09-10T22:49:00Z">
              <w:rPr>
                <w:rStyle w:val="FootnoteReference"/>
              </w:rPr>
            </w:rPrChange>
          </w:rPr>
          <w:footnoteRef/>
        </w:r>
        <w:r>
          <w:rPr>
            <w:rFonts w:hint="cs"/>
            <w:rtl/>
          </w:rPr>
          <w:t xml:space="preserve">- </w:t>
        </w:r>
        <w:r w:rsidRPr="008E446B">
          <w:rPr>
            <w:rtl/>
          </w:rPr>
          <w:t xml:space="preserve">رجال </w:t>
        </w:r>
      </w:ins>
      <w:r>
        <w:rPr>
          <w:rtl/>
        </w:rPr>
        <w:t>البرق</w:t>
      </w:r>
      <w:r>
        <w:rPr>
          <w:rFonts w:hint="cs"/>
          <w:rtl/>
        </w:rPr>
        <w:t>ی</w:t>
      </w:r>
      <w:ins w:id="331" w:author="Windows User" w:date="2019-09-10T22:49:00Z">
        <w:r w:rsidRPr="008E446B">
          <w:rPr>
            <w:rtl/>
          </w:rPr>
          <w:t xml:space="preserve"> - الطبقات، ص: 28.</w:t>
        </w:r>
      </w:ins>
    </w:p>
  </w:footnote>
  <w:footnote w:id="257">
    <w:p w:rsidR="008A4457" w:rsidRDefault="008A4457" w:rsidP="00891D03">
      <w:pPr>
        <w:pStyle w:val="FootnoteText"/>
      </w:pPr>
      <w:r w:rsidRPr="000E6A27">
        <w:footnoteRef/>
      </w:r>
      <w:r>
        <w:rPr>
          <w:rFonts w:hint="cs"/>
          <w:rtl/>
        </w:rPr>
        <w:t xml:space="preserve">- </w:t>
      </w:r>
      <w:r w:rsidRPr="000E6A27">
        <w:rPr>
          <w:rtl/>
        </w:rPr>
        <w:t xml:space="preserve">العدة </w:t>
      </w:r>
      <w:r>
        <w:rPr>
          <w:rtl/>
        </w:rPr>
        <w:t>ف</w:t>
      </w:r>
      <w:r>
        <w:rPr>
          <w:rFonts w:hint="cs"/>
          <w:rtl/>
        </w:rPr>
        <w:t>ی</w:t>
      </w:r>
      <w:r w:rsidRPr="000E6A27">
        <w:rPr>
          <w:rtl/>
        </w:rPr>
        <w:t xml:space="preserve"> أصول الفقه، </w:t>
      </w:r>
      <w:r>
        <w:rPr>
          <w:rtl/>
        </w:rPr>
        <w:t>ج 1</w:t>
      </w:r>
      <w:r w:rsidRPr="000E6A27">
        <w:rPr>
          <w:rtl/>
        </w:rPr>
        <w:t>، ص: 149.</w:t>
      </w:r>
    </w:p>
  </w:footnote>
  <w:footnote w:id="258">
    <w:p w:rsidR="008A4457" w:rsidRDefault="008A4457" w:rsidP="004B2E0E">
      <w:pPr>
        <w:pStyle w:val="FootnoteText"/>
        <w:rPr>
          <w:rtl/>
        </w:rPr>
      </w:pPr>
      <w:r w:rsidRPr="003D1EF8">
        <w:footnoteRef/>
      </w:r>
      <w:r>
        <w:rPr>
          <w:rFonts w:hint="cs"/>
          <w:rtl/>
        </w:rPr>
        <w:t xml:space="preserve">. </w:t>
      </w:r>
      <w:r w:rsidRPr="004B2E0E">
        <w:rPr>
          <w:rtl/>
        </w:rPr>
        <w:t>رجال النجاشی، ص: 3</w:t>
      </w:r>
      <w:r w:rsidRPr="004B2E0E">
        <w:rPr>
          <w:rFonts w:hint="cs"/>
          <w:rtl/>
        </w:rPr>
        <w:t>2.</w:t>
      </w:r>
    </w:p>
  </w:footnote>
  <w:footnote w:id="259">
    <w:p w:rsidR="008A4457" w:rsidRDefault="008A4457" w:rsidP="004B2E0E">
      <w:pPr>
        <w:pStyle w:val="FootnoteText"/>
      </w:pPr>
      <w:r w:rsidRPr="003D1EF8">
        <w:footnoteRef/>
      </w:r>
      <w:r>
        <w:rPr>
          <w:rFonts w:hint="cs"/>
          <w:rtl/>
        </w:rPr>
        <w:t xml:space="preserve">. </w:t>
      </w:r>
      <w:r w:rsidRPr="004B2E0E">
        <w:rPr>
          <w:rtl/>
        </w:rPr>
        <w:t>فهرست کتب الشیعة و أصولهم و أسماء المصنفین و أصحاب الأصول (للطوسی) (ط - الحدیثة)، النص، ص: 37</w:t>
      </w:r>
      <w:r w:rsidRPr="004B2E0E">
        <w:rPr>
          <w:rFonts w:hint="cs"/>
          <w:rtl/>
        </w:rPr>
        <w:t>.</w:t>
      </w:r>
    </w:p>
  </w:footnote>
  <w:footnote w:id="260">
    <w:p w:rsidR="008A4457" w:rsidRDefault="008A4457" w:rsidP="004B2E0E">
      <w:pPr>
        <w:pStyle w:val="FootnoteText"/>
        <w:rPr>
          <w:rtl/>
        </w:rPr>
      </w:pPr>
      <w:r w:rsidRPr="003D1EF8">
        <w:footnoteRef/>
      </w:r>
      <w:r>
        <w:rPr>
          <w:rFonts w:hint="cs"/>
          <w:rtl/>
        </w:rPr>
        <w:t xml:space="preserve">. </w:t>
      </w:r>
      <w:r w:rsidRPr="004B2E0E">
        <w:rPr>
          <w:rtl/>
        </w:rPr>
        <w:t>رجال الطوسی، ص: 124</w:t>
      </w:r>
      <w:r w:rsidRPr="004B2E0E">
        <w:rPr>
          <w:rFonts w:hint="cs"/>
          <w:rtl/>
        </w:rPr>
        <w:t>.</w:t>
      </w:r>
    </w:p>
  </w:footnote>
  <w:footnote w:id="261">
    <w:p w:rsidR="008A4457" w:rsidRDefault="008A4457" w:rsidP="003D1EF8">
      <w:pPr>
        <w:pStyle w:val="FootnoteText"/>
      </w:pPr>
      <w:r w:rsidRPr="003D1EF8">
        <w:footnoteRef/>
      </w:r>
      <w:r>
        <w:rPr>
          <w:rFonts w:hint="cs"/>
          <w:rtl/>
        </w:rPr>
        <w:t xml:space="preserve">. </w:t>
      </w:r>
      <w:r w:rsidRPr="003D1EF8">
        <w:rPr>
          <w:rtl/>
        </w:rPr>
        <w:t>معالم العلماء، ص: 10‌</w:t>
      </w:r>
      <w:r w:rsidRPr="003D1EF8">
        <w:rPr>
          <w:rFonts w:hint="cs"/>
          <w:rtl/>
        </w:rPr>
        <w:t>.</w:t>
      </w:r>
    </w:p>
  </w:footnote>
  <w:footnote w:id="262">
    <w:p w:rsidR="008A4457" w:rsidRDefault="008A4457" w:rsidP="003D1EF8">
      <w:pPr>
        <w:pStyle w:val="FootnoteText"/>
        <w:rPr>
          <w:rtl/>
        </w:rPr>
      </w:pPr>
      <w:r>
        <w:rPr>
          <w:rStyle w:val="FootnoteReference"/>
        </w:rPr>
        <w:footnoteRef/>
      </w:r>
      <w:r>
        <w:rPr>
          <w:rFonts w:hint="cs"/>
          <w:rtl/>
        </w:rPr>
        <w:t xml:space="preserve">. </w:t>
      </w:r>
      <w:r w:rsidRPr="003D1EF8">
        <w:rPr>
          <w:rtl/>
        </w:rPr>
        <w:t>رجال الکشی - إختیار معرفة الرجال، النص، ص: 239</w:t>
      </w:r>
      <w:r w:rsidRPr="003D1EF8">
        <w:rPr>
          <w:rFonts w:hint="cs"/>
          <w:rtl/>
        </w:rPr>
        <w:t>.</w:t>
      </w:r>
    </w:p>
  </w:footnote>
  <w:footnote w:id="263">
    <w:p w:rsidR="008A4457" w:rsidRDefault="008A4457" w:rsidP="004A73E3">
      <w:pPr>
        <w:pStyle w:val="FootnoteText"/>
      </w:pPr>
      <w:r>
        <w:rPr>
          <w:rStyle w:val="FootnoteReference"/>
        </w:rPr>
        <w:footnoteRef/>
      </w:r>
      <w:r>
        <w:rPr>
          <w:rFonts w:hint="cs"/>
          <w:rtl/>
        </w:rPr>
        <w:t xml:space="preserve">. </w:t>
      </w:r>
      <w:r w:rsidRPr="004A73E3">
        <w:rPr>
          <w:rtl/>
        </w:rPr>
        <w:t>رجال الکشی - إختیار معرفة الرجال، النص، ص: 199</w:t>
      </w:r>
      <w:r w:rsidRPr="004A73E3">
        <w:rPr>
          <w:rFonts w:hint="cs"/>
          <w:rtl/>
        </w:rPr>
        <w:t>.</w:t>
      </w:r>
    </w:p>
  </w:footnote>
  <w:footnote w:id="264">
    <w:p w:rsidR="008A4457" w:rsidRDefault="008A4457" w:rsidP="00763C71">
      <w:pPr>
        <w:pStyle w:val="FootnoteText"/>
      </w:pPr>
      <w:r>
        <w:rPr>
          <w:rStyle w:val="FootnoteReference"/>
        </w:rPr>
        <w:footnoteRef/>
      </w:r>
      <w:r>
        <w:rPr>
          <w:rFonts w:hint="cs"/>
          <w:rtl/>
        </w:rPr>
        <w:t xml:space="preserve">. </w:t>
      </w:r>
      <w:r w:rsidRPr="00763C71">
        <w:rPr>
          <w:rtl/>
        </w:rPr>
        <w:t>رجال العلامة الحلی، ص: 8</w:t>
      </w:r>
      <w:r w:rsidRPr="00763C71">
        <w:rPr>
          <w:rFonts w:hint="cs"/>
          <w:rtl/>
        </w:rPr>
        <w:t>.</w:t>
      </w:r>
    </w:p>
  </w:footnote>
  <w:footnote w:id="265">
    <w:p w:rsidR="008A4457" w:rsidRDefault="008A4457" w:rsidP="00763C71">
      <w:pPr>
        <w:pStyle w:val="FootnoteText"/>
      </w:pPr>
      <w:r>
        <w:rPr>
          <w:rStyle w:val="FootnoteReference"/>
        </w:rPr>
        <w:footnoteRef/>
      </w:r>
      <w:r>
        <w:rPr>
          <w:rFonts w:hint="cs"/>
          <w:rtl/>
        </w:rPr>
        <w:t xml:space="preserve">. </w:t>
      </w:r>
      <w:r w:rsidRPr="00763C71">
        <w:rPr>
          <w:rtl/>
        </w:rPr>
        <w:t>الرجال (لابن داود)، ص: 55</w:t>
      </w:r>
      <w:r w:rsidRPr="00763C71">
        <w:rPr>
          <w:rFonts w:hint="cs"/>
          <w:rtl/>
        </w:rPr>
        <w:t>.</w:t>
      </w:r>
    </w:p>
  </w:footnote>
  <w:footnote w:id="266">
    <w:p w:rsidR="008A4457" w:rsidRDefault="008A4457" w:rsidP="00FE62C8">
      <w:pPr>
        <w:pStyle w:val="FootnoteText"/>
      </w:pPr>
      <w:r w:rsidRPr="00DE3AA1">
        <w:footnoteRef/>
      </w:r>
      <w:r>
        <w:rPr>
          <w:rFonts w:hint="cs"/>
          <w:rtl/>
        </w:rPr>
        <w:t xml:space="preserve">- </w:t>
      </w:r>
      <w:r w:rsidRPr="00DE3AA1">
        <w:rPr>
          <w:rtl/>
        </w:rPr>
        <w:t>تنق</w:t>
      </w:r>
      <w:r>
        <w:rPr>
          <w:rtl/>
        </w:rPr>
        <w:t>ی</w:t>
      </w:r>
      <w:r w:rsidRPr="00DE3AA1">
        <w:rPr>
          <w:rtl/>
        </w:rPr>
        <w:t>ح المقال ف</w:t>
      </w:r>
      <w:r>
        <w:rPr>
          <w:rtl/>
        </w:rPr>
        <w:t>ی</w:t>
      </w:r>
      <w:r w:rsidRPr="00DE3AA1">
        <w:rPr>
          <w:rtl/>
        </w:rPr>
        <w:t xml:space="preserve"> علم الرجال</w:t>
      </w:r>
      <w:r>
        <w:rPr>
          <w:rFonts w:hint="cs"/>
          <w:rtl/>
        </w:rPr>
        <w:t xml:space="preserve">، </w:t>
      </w:r>
      <w:r>
        <w:rPr>
          <w:rtl/>
        </w:rPr>
        <w:t>جلد: 10 صفحه</w:t>
      </w:r>
      <w:r w:rsidRPr="00DE3AA1">
        <w:rPr>
          <w:rtl/>
        </w:rPr>
        <w:t>:</w:t>
      </w:r>
      <w:r>
        <w:rPr>
          <w:rFonts w:hint="cs"/>
          <w:rtl/>
        </w:rPr>
        <w:t xml:space="preserve"> 27.</w:t>
      </w:r>
    </w:p>
  </w:footnote>
  <w:footnote w:id="267">
    <w:p w:rsidR="008A4457" w:rsidRDefault="008A4457" w:rsidP="00FE62C8">
      <w:pPr>
        <w:pStyle w:val="FootnoteText"/>
      </w:pPr>
      <w:r w:rsidRPr="00A86175">
        <w:footnoteRef/>
      </w:r>
      <w:r>
        <w:rPr>
          <w:rFonts w:hint="cs"/>
          <w:rtl/>
        </w:rPr>
        <w:t xml:space="preserve">- </w:t>
      </w:r>
      <w:r w:rsidRPr="00A86175">
        <w:rPr>
          <w:rtl/>
        </w:rPr>
        <w:t>قاموس الرجال</w:t>
      </w:r>
      <w:r>
        <w:rPr>
          <w:rFonts w:hint="cs"/>
          <w:rtl/>
        </w:rPr>
        <w:t>،</w:t>
      </w:r>
      <w:r w:rsidRPr="00A86175">
        <w:rPr>
          <w:rtl/>
        </w:rPr>
        <w:t xml:space="preserve"> </w:t>
      </w:r>
      <w:r>
        <w:rPr>
          <w:rtl/>
        </w:rPr>
        <w:t>جلد: 2 صفحه</w:t>
      </w:r>
      <w:r w:rsidRPr="00A86175">
        <w:rPr>
          <w:rtl/>
        </w:rPr>
        <w:t>: 32</w:t>
      </w:r>
      <w:r>
        <w:rPr>
          <w:rFonts w:hint="cs"/>
          <w:rtl/>
        </w:rPr>
        <w:t>.</w:t>
      </w:r>
    </w:p>
  </w:footnote>
  <w:footnote w:id="268">
    <w:p w:rsidR="008A4457" w:rsidRDefault="008A4457" w:rsidP="00FE62C8">
      <w:pPr>
        <w:pStyle w:val="FootnoteText"/>
      </w:pPr>
      <w:r w:rsidRPr="006436F0">
        <w:footnoteRef/>
      </w:r>
      <w:r>
        <w:rPr>
          <w:rFonts w:hint="cs"/>
          <w:rtl/>
        </w:rPr>
        <w:t xml:space="preserve">- </w:t>
      </w:r>
      <w:r w:rsidRPr="006436F0">
        <w:rPr>
          <w:rtl/>
        </w:rPr>
        <w:t>معجم رجال الحد</w:t>
      </w:r>
      <w:r>
        <w:rPr>
          <w:rtl/>
        </w:rPr>
        <w:t>ی</w:t>
      </w:r>
      <w:r w:rsidRPr="006436F0">
        <w:rPr>
          <w:rtl/>
        </w:rPr>
        <w:t>ث و تفص</w:t>
      </w:r>
      <w:r>
        <w:rPr>
          <w:rtl/>
        </w:rPr>
        <w:t>ی</w:t>
      </w:r>
      <w:r w:rsidRPr="006436F0">
        <w:rPr>
          <w:rtl/>
        </w:rPr>
        <w:t xml:space="preserve">ل طبقات الرجال، </w:t>
      </w:r>
      <w:r>
        <w:rPr>
          <w:rtl/>
        </w:rPr>
        <w:t>ج 4</w:t>
      </w:r>
      <w:r w:rsidRPr="006436F0">
        <w:rPr>
          <w:rtl/>
        </w:rPr>
        <w:t>، ص: 31‌</w:t>
      </w:r>
      <w:r>
        <w:rPr>
          <w:rFonts w:hint="cs"/>
          <w:rtl/>
        </w:rPr>
        <w:t>.</w:t>
      </w:r>
    </w:p>
  </w:footnote>
  <w:footnote w:id="269">
    <w:p w:rsidR="008A4457" w:rsidRDefault="008A4457" w:rsidP="00E754C5">
      <w:pPr>
        <w:pStyle w:val="FootnoteText"/>
      </w:pPr>
      <w:r w:rsidRPr="00B320E0">
        <w:footnoteRef/>
      </w:r>
      <w:r>
        <w:rPr>
          <w:rFonts w:hint="cs"/>
          <w:rtl/>
        </w:rPr>
        <w:t xml:space="preserve">. </w:t>
      </w:r>
      <w:r w:rsidRPr="00E754C5">
        <w:rPr>
          <w:rtl/>
        </w:rPr>
        <w:t>رجال النجاشی، ص: 110</w:t>
      </w:r>
      <w:r w:rsidRPr="00E754C5">
        <w:rPr>
          <w:rFonts w:hint="cs"/>
          <w:rtl/>
        </w:rPr>
        <w:t>.</w:t>
      </w:r>
    </w:p>
  </w:footnote>
  <w:footnote w:id="270">
    <w:p w:rsidR="008A4457" w:rsidRDefault="008A4457" w:rsidP="00E754C5">
      <w:pPr>
        <w:pStyle w:val="FootnoteText"/>
      </w:pPr>
      <w:r w:rsidRPr="00B320E0">
        <w:footnoteRef/>
      </w:r>
      <w:r>
        <w:rPr>
          <w:rFonts w:hint="cs"/>
          <w:rtl/>
        </w:rPr>
        <w:t xml:space="preserve">. </w:t>
      </w:r>
      <w:r w:rsidRPr="00E754C5">
        <w:rPr>
          <w:rtl/>
        </w:rPr>
        <w:t>رجال الطوسی، ص: 124</w:t>
      </w:r>
      <w:r>
        <w:rPr>
          <w:rFonts w:hint="cs"/>
          <w:rtl/>
        </w:rPr>
        <w:t>.</w:t>
      </w:r>
    </w:p>
  </w:footnote>
  <w:footnote w:id="271">
    <w:p w:rsidR="008A4457" w:rsidRDefault="008A4457" w:rsidP="00E754C5">
      <w:pPr>
        <w:pStyle w:val="FootnoteText"/>
      </w:pPr>
      <w:r w:rsidRPr="00B320E0">
        <w:footnoteRef/>
      </w:r>
      <w:r>
        <w:rPr>
          <w:rFonts w:hint="cs"/>
          <w:rtl/>
        </w:rPr>
        <w:t xml:space="preserve">. </w:t>
      </w:r>
      <w:r w:rsidRPr="00E754C5">
        <w:rPr>
          <w:rtl/>
        </w:rPr>
        <w:t>رجال الطوسی، ص: 159</w:t>
      </w:r>
      <w:r w:rsidRPr="00E754C5">
        <w:rPr>
          <w:rFonts w:hint="cs"/>
          <w:rtl/>
        </w:rPr>
        <w:t>.</w:t>
      </w:r>
    </w:p>
  </w:footnote>
  <w:footnote w:id="272">
    <w:p w:rsidR="008A4457" w:rsidRDefault="008A4457" w:rsidP="00B320E0">
      <w:pPr>
        <w:pStyle w:val="FootnoteText"/>
      </w:pPr>
      <w:r w:rsidRPr="00B320E0">
        <w:footnoteRef/>
      </w:r>
      <w:r>
        <w:rPr>
          <w:rFonts w:hint="cs"/>
          <w:rtl/>
        </w:rPr>
        <w:t xml:space="preserve">. </w:t>
      </w:r>
      <w:r w:rsidRPr="00B320E0">
        <w:rPr>
          <w:rtl/>
        </w:rPr>
        <w:t>رجال العلامة الحلی، ص: 8</w:t>
      </w:r>
      <w:r w:rsidRPr="00B320E0">
        <w:rPr>
          <w:rFonts w:hint="cs"/>
          <w:rtl/>
        </w:rPr>
        <w:t>.</w:t>
      </w:r>
    </w:p>
  </w:footnote>
  <w:footnote w:id="273">
    <w:p w:rsidR="008A4457" w:rsidRDefault="008A4457" w:rsidP="00FE62C8">
      <w:pPr>
        <w:pStyle w:val="FootnoteText"/>
        <w:rPr>
          <w:rtl/>
        </w:rPr>
      </w:pPr>
      <w:r w:rsidRPr="006B601F">
        <w:footnoteRef/>
      </w:r>
      <w:r>
        <w:rPr>
          <w:rFonts w:hint="cs"/>
          <w:rtl/>
        </w:rPr>
        <w:t>- برادر «احمد بن محمد بن عیسی اشعری قمی».</w:t>
      </w:r>
    </w:p>
  </w:footnote>
  <w:footnote w:id="274">
    <w:p w:rsidR="008A4457" w:rsidRDefault="008A4457" w:rsidP="00B320E0">
      <w:pPr>
        <w:pStyle w:val="FootnoteText"/>
      </w:pPr>
      <w:r w:rsidRPr="002F6251">
        <w:footnoteRef/>
      </w:r>
      <w:r>
        <w:rPr>
          <w:rFonts w:hint="cs"/>
          <w:rtl/>
        </w:rPr>
        <w:t xml:space="preserve">. </w:t>
      </w:r>
      <w:r w:rsidRPr="00B320E0">
        <w:rPr>
          <w:rFonts w:hint="cs"/>
          <w:rtl/>
        </w:rPr>
        <w:t>رجال الکشی - إختیار معرفة الرجال، النص، ص: 508.</w:t>
      </w:r>
    </w:p>
  </w:footnote>
  <w:footnote w:id="275">
    <w:p w:rsidR="008A4457" w:rsidRDefault="008A4457" w:rsidP="00B320E0">
      <w:pPr>
        <w:pStyle w:val="FootnoteText"/>
      </w:pPr>
      <w:r w:rsidRPr="002F6251">
        <w:footnoteRef/>
      </w:r>
      <w:r>
        <w:rPr>
          <w:rFonts w:hint="cs"/>
          <w:rtl/>
        </w:rPr>
        <w:t xml:space="preserve">. </w:t>
      </w:r>
      <w:r w:rsidRPr="00B320E0">
        <w:rPr>
          <w:rFonts w:hint="cs"/>
          <w:rtl/>
        </w:rPr>
        <w:t>رجال النجاشی، ص: 328.</w:t>
      </w:r>
    </w:p>
  </w:footnote>
  <w:footnote w:id="276">
    <w:p w:rsidR="008A4457" w:rsidRDefault="008A4457">
      <w:pPr>
        <w:pStyle w:val="FootnoteText"/>
      </w:pPr>
      <w:r w:rsidRPr="00CD7AB1">
        <w:footnoteRef/>
      </w:r>
      <w:r>
        <w:rPr>
          <w:rFonts w:hint="cs"/>
          <w:rtl/>
        </w:rPr>
        <w:t>-</w:t>
      </w:r>
      <w:r>
        <w:rPr>
          <w:rtl/>
        </w:rPr>
        <w:t xml:space="preserve"> </w:t>
      </w:r>
      <w:r w:rsidRPr="00AD0F3F">
        <w:rPr>
          <w:rtl/>
        </w:rPr>
        <w:t>تنق</w:t>
      </w:r>
      <w:r>
        <w:rPr>
          <w:rtl/>
        </w:rPr>
        <w:t>ی</w:t>
      </w:r>
      <w:r w:rsidRPr="00AD0F3F">
        <w:rPr>
          <w:rtl/>
        </w:rPr>
        <w:t>ح المقال ف</w:t>
      </w:r>
      <w:r>
        <w:rPr>
          <w:rtl/>
        </w:rPr>
        <w:t>ی</w:t>
      </w:r>
      <w:r w:rsidRPr="00AD0F3F">
        <w:rPr>
          <w:rtl/>
        </w:rPr>
        <w:t xml:space="preserve"> علم الرجال جلد: 13</w:t>
      </w:r>
      <w:r>
        <w:rPr>
          <w:rtl/>
        </w:rPr>
        <w:t xml:space="preserve"> </w:t>
      </w:r>
      <w:r w:rsidRPr="00AD0F3F">
        <w:rPr>
          <w:rtl/>
        </w:rPr>
        <w:t>صفحه: 101</w:t>
      </w:r>
      <w:r>
        <w:rPr>
          <w:rFonts w:hint="cs"/>
          <w:rtl/>
        </w:rPr>
        <w:t>.</w:t>
      </w:r>
    </w:p>
  </w:footnote>
  <w:footnote w:id="277">
    <w:p w:rsidR="008A4457" w:rsidRDefault="008A4457" w:rsidP="00FE62C8">
      <w:pPr>
        <w:pStyle w:val="FootnoteText"/>
      </w:pPr>
      <w:r w:rsidRPr="006B601F">
        <w:footnoteRef/>
      </w:r>
      <w:r>
        <w:rPr>
          <w:rFonts w:hint="cs"/>
          <w:rtl/>
        </w:rPr>
        <w:t xml:space="preserve">- </w:t>
      </w:r>
      <w:r w:rsidRPr="006B601F">
        <w:rPr>
          <w:rtl/>
        </w:rPr>
        <w:t>معجم رجال الحد</w:t>
      </w:r>
      <w:r>
        <w:rPr>
          <w:rtl/>
        </w:rPr>
        <w:t>ی</w:t>
      </w:r>
      <w:r w:rsidRPr="006B601F">
        <w:rPr>
          <w:rtl/>
        </w:rPr>
        <w:t>ث و تفص</w:t>
      </w:r>
      <w:r>
        <w:rPr>
          <w:rtl/>
        </w:rPr>
        <w:t>ی</w:t>
      </w:r>
      <w:r w:rsidRPr="006B601F">
        <w:rPr>
          <w:rtl/>
        </w:rPr>
        <w:t xml:space="preserve">ل طبقات الرجال، </w:t>
      </w:r>
      <w:r>
        <w:rPr>
          <w:rtl/>
        </w:rPr>
        <w:t>ج 4</w:t>
      </w:r>
      <w:r w:rsidRPr="006B601F">
        <w:rPr>
          <w:rtl/>
        </w:rPr>
        <w:t>، ص: 273‌</w:t>
      </w:r>
      <w:r>
        <w:rPr>
          <w:rFonts w:hint="cs"/>
          <w:rtl/>
        </w:rPr>
        <w:t>.</w:t>
      </w:r>
    </w:p>
  </w:footnote>
  <w:footnote w:id="278">
    <w:p w:rsidR="008A4457" w:rsidRDefault="008A4457" w:rsidP="002F6251">
      <w:pPr>
        <w:pStyle w:val="FootnoteText"/>
      </w:pPr>
      <w:r w:rsidRPr="002F6251">
        <w:footnoteRef/>
      </w:r>
      <w:r>
        <w:rPr>
          <w:rFonts w:hint="cs"/>
          <w:rtl/>
        </w:rPr>
        <w:t xml:space="preserve">. </w:t>
      </w:r>
      <w:r w:rsidRPr="002F6251">
        <w:rPr>
          <w:rFonts w:hint="cs"/>
          <w:rtl/>
        </w:rPr>
        <w:t>کامل الزیارات، النص، ص: 13.</w:t>
      </w:r>
    </w:p>
  </w:footnote>
  <w:footnote w:id="279">
    <w:p w:rsidR="008A4457" w:rsidRDefault="008A4457" w:rsidP="002F6251">
      <w:pPr>
        <w:pStyle w:val="FootnoteText"/>
        <w:rPr>
          <w:rtl/>
        </w:rPr>
      </w:pPr>
      <w:r w:rsidRPr="00ED3253">
        <w:footnoteRef/>
      </w:r>
      <w:r>
        <w:rPr>
          <w:rFonts w:hint="cs"/>
          <w:rtl/>
        </w:rPr>
        <w:t xml:space="preserve">. </w:t>
      </w:r>
      <w:r w:rsidRPr="002F6251">
        <w:rPr>
          <w:rFonts w:hint="cs"/>
          <w:rtl/>
        </w:rPr>
        <w:t>رجال النجاشی، ص: 129.</w:t>
      </w:r>
    </w:p>
  </w:footnote>
  <w:footnote w:id="280">
    <w:p w:rsidR="008A4457" w:rsidRDefault="008A4457" w:rsidP="00075F43">
      <w:pPr>
        <w:pStyle w:val="FootnoteText"/>
      </w:pPr>
      <w:r w:rsidRPr="00ED3253">
        <w:footnoteRef/>
      </w:r>
      <w:r>
        <w:rPr>
          <w:rFonts w:hint="cs"/>
          <w:rtl/>
        </w:rPr>
        <w:t xml:space="preserve">. </w:t>
      </w:r>
      <w:r w:rsidRPr="00075F43">
        <w:rPr>
          <w:rFonts w:hint="cs"/>
          <w:rtl/>
        </w:rPr>
        <w:t xml:space="preserve">فهرست کتب الشیعة و أصولهم و أسماء المصنفین و أصحاب الأصول (للطوسی) </w:t>
      </w:r>
      <w:r>
        <w:rPr>
          <w:rtl/>
        </w:rPr>
        <w:t>(</w:t>
      </w:r>
      <w:r w:rsidRPr="00075F43">
        <w:rPr>
          <w:rFonts w:hint="cs"/>
          <w:rtl/>
        </w:rPr>
        <w:t>ط - الحدیثة)، النص، ص: 116.</w:t>
      </w:r>
    </w:p>
  </w:footnote>
  <w:footnote w:id="281">
    <w:p w:rsidR="008A4457" w:rsidRDefault="008A4457" w:rsidP="00ED3253">
      <w:pPr>
        <w:pStyle w:val="FootnoteText"/>
      </w:pPr>
      <w:r w:rsidRPr="00ED3253">
        <w:footnoteRef/>
      </w:r>
      <w:r>
        <w:rPr>
          <w:rFonts w:hint="cs"/>
          <w:rtl/>
        </w:rPr>
        <w:t>.</w:t>
      </w:r>
      <w:r>
        <w:rPr>
          <w:rtl/>
        </w:rPr>
        <w:t xml:space="preserve"> </w:t>
      </w:r>
      <w:r w:rsidRPr="00ED3253">
        <w:rPr>
          <w:rFonts w:hint="cs"/>
          <w:rtl/>
        </w:rPr>
        <w:t>رجال الطوسی، ص: 176.</w:t>
      </w:r>
    </w:p>
  </w:footnote>
  <w:footnote w:id="282">
    <w:p w:rsidR="008A4457" w:rsidRDefault="008A4457" w:rsidP="00ED3253">
      <w:pPr>
        <w:pStyle w:val="FootnoteText"/>
      </w:pPr>
      <w:r w:rsidRPr="00E947A2">
        <w:footnoteRef/>
      </w:r>
      <w:r>
        <w:rPr>
          <w:rFonts w:hint="cs"/>
          <w:rtl/>
        </w:rPr>
        <w:t xml:space="preserve">. </w:t>
      </w:r>
      <w:r w:rsidRPr="00ED3253">
        <w:rPr>
          <w:rFonts w:hint="cs"/>
          <w:rtl/>
        </w:rPr>
        <w:t xml:space="preserve">مناقب آل أبی طالب </w:t>
      </w:r>
      <w:r>
        <w:rPr>
          <w:rtl/>
        </w:rPr>
        <w:t>عل</w:t>
      </w:r>
      <w:r>
        <w:rPr>
          <w:rFonts w:hint="cs"/>
          <w:rtl/>
        </w:rPr>
        <w:t>ی</w:t>
      </w:r>
      <w:r>
        <w:rPr>
          <w:rFonts w:hint="eastAsia"/>
          <w:rtl/>
        </w:rPr>
        <w:t>هم‌السلام</w:t>
      </w:r>
      <w:r w:rsidRPr="00ED3253">
        <w:rPr>
          <w:rFonts w:hint="cs"/>
          <w:rtl/>
        </w:rPr>
        <w:t xml:space="preserve"> (لابن شهرآشوب)، </w:t>
      </w:r>
      <w:r w:rsidRPr="00ED3253">
        <w:rPr>
          <w:rtl/>
        </w:rPr>
        <w:t>ج 4</w:t>
      </w:r>
      <w:r w:rsidRPr="00ED3253">
        <w:rPr>
          <w:rFonts w:hint="cs"/>
          <w:rtl/>
        </w:rPr>
        <w:t>، ص: 281.</w:t>
      </w:r>
    </w:p>
  </w:footnote>
  <w:footnote w:id="283">
    <w:p w:rsidR="008A4457" w:rsidRDefault="008A4457" w:rsidP="00ED3253">
      <w:pPr>
        <w:pStyle w:val="FootnoteText"/>
      </w:pPr>
      <w:r w:rsidRPr="00E947A2">
        <w:footnoteRef/>
      </w:r>
      <w:r>
        <w:rPr>
          <w:rFonts w:hint="cs"/>
          <w:rtl/>
        </w:rPr>
        <w:t xml:space="preserve">. </w:t>
      </w:r>
      <w:r w:rsidRPr="00ED3253">
        <w:rPr>
          <w:rFonts w:hint="cs"/>
          <w:rtl/>
        </w:rPr>
        <w:t>معالم العلماء، ص: 32‌.</w:t>
      </w:r>
    </w:p>
  </w:footnote>
  <w:footnote w:id="284">
    <w:p w:rsidR="008A4457" w:rsidRDefault="008A4457" w:rsidP="00586B4D">
      <w:pPr>
        <w:pStyle w:val="FootnoteText"/>
      </w:pPr>
      <w:r w:rsidRPr="00E947A2">
        <w:footnoteRef/>
      </w:r>
      <w:r>
        <w:rPr>
          <w:rFonts w:hint="cs"/>
          <w:rtl/>
        </w:rPr>
        <w:t xml:space="preserve">. </w:t>
      </w:r>
      <w:r w:rsidRPr="00586B4D">
        <w:rPr>
          <w:rFonts w:hint="cs"/>
          <w:rtl/>
        </w:rPr>
        <w:t>رجال البرقی - الطبقات، ص: 9 و 16.</w:t>
      </w:r>
    </w:p>
  </w:footnote>
  <w:footnote w:id="285">
    <w:p w:rsidR="008A4457" w:rsidRDefault="008A4457" w:rsidP="00586B4D">
      <w:pPr>
        <w:pStyle w:val="FootnoteText"/>
      </w:pPr>
      <w:r w:rsidRPr="00E947A2">
        <w:footnoteRef/>
      </w:r>
      <w:r>
        <w:rPr>
          <w:rFonts w:hint="cs"/>
          <w:rtl/>
        </w:rPr>
        <w:t xml:space="preserve">. </w:t>
      </w:r>
      <w:r w:rsidRPr="00586B4D">
        <w:rPr>
          <w:rFonts w:hint="cs"/>
          <w:rtl/>
        </w:rPr>
        <w:t>رجال الکشی - إختیار معرفة الرجال، النص، ص: 191.</w:t>
      </w:r>
    </w:p>
  </w:footnote>
  <w:footnote w:id="286">
    <w:p w:rsidR="008A4457" w:rsidRDefault="008A4457" w:rsidP="00B67B4B">
      <w:pPr>
        <w:pStyle w:val="FootnoteText"/>
      </w:pPr>
      <w:r w:rsidRPr="00E947A2">
        <w:footnoteRef/>
      </w:r>
      <w:r>
        <w:rPr>
          <w:rFonts w:hint="cs"/>
          <w:rtl/>
        </w:rPr>
        <w:t>. همان</w:t>
      </w:r>
      <w:r w:rsidRPr="00586B4D">
        <w:rPr>
          <w:rFonts w:hint="cs"/>
          <w:rtl/>
        </w:rPr>
        <w:t>.</w:t>
      </w:r>
    </w:p>
  </w:footnote>
  <w:footnote w:id="287">
    <w:p w:rsidR="008A4457" w:rsidRDefault="008A4457" w:rsidP="00B67B4B">
      <w:pPr>
        <w:pStyle w:val="FootnoteText"/>
      </w:pPr>
      <w:r w:rsidRPr="00E947A2">
        <w:footnoteRef/>
      </w:r>
      <w:r>
        <w:rPr>
          <w:rFonts w:hint="cs"/>
          <w:rtl/>
        </w:rPr>
        <w:t xml:space="preserve">. </w:t>
      </w:r>
      <w:r w:rsidRPr="00B67B4B">
        <w:rPr>
          <w:rFonts w:hint="cs"/>
          <w:rtl/>
        </w:rPr>
        <w:t>رجال الکشی - إختیار معرفة الرجال، النص، ص: 192.</w:t>
      </w:r>
    </w:p>
  </w:footnote>
  <w:footnote w:id="288">
    <w:p w:rsidR="008A4457" w:rsidRDefault="008A4457" w:rsidP="00B67B4B">
      <w:pPr>
        <w:pStyle w:val="FootnoteText"/>
      </w:pPr>
      <w:r w:rsidRPr="00E947A2">
        <w:footnoteRef/>
      </w:r>
      <w:r>
        <w:rPr>
          <w:rFonts w:hint="cs"/>
          <w:rtl/>
        </w:rPr>
        <w:t>. همان</w:t>
      </w:r>
      <w:r w:rsidRPr="00B67B4B">
        <w:rPr>
          <w:rFonts w:hint="cs"/>
          <w:rtl/>
        </w:rPr>
        <w:t>.</w:t>
      </w:r>
    </w:p>
  </w:footnote>
  <w:footnote w:id="289">
    <w:p w:rsidR="008A4457" w:rsidRDefault="008A4457" w:rsidP="007B56F4">
      <w:pPr>
        <w:pStyle w:val="FootnoteText"/>
      </w:pPr>
      <w:r w:rsidRPr="00462AC2">
        <w:footnoteRef/>
      </w:r>
      <w:r>
        <w:rPr>
          <w:rFonts w:hint="cs"/>
          <w:rtl/>
        </w:rPr>
        <w:t xml:space="preserve">. </w:t>
      </w:r>
      <w:r w:rsidRPr="007B56F4">
        <w:rPr>
          <w:rFonts w:hint="cs"/>
          <w:rtl/>
        </w:rPr>
        <w:t>رجال الکشی - إختیار معرفة الرجال، النص، ص: 192.</w:t>
      </w:r>
    </w:p>
  </w:footnote>
  <w:footnote w:id="290">
    <w:p w:rsidR="008A4457" w:rsidRDefault="008A4457" w:rsidP="003F6CF5">
      <w:pPr>
        <w:pStyle w:val="FootnoteText"/>
      </w:pPr>
      <w:r w:rsidRPr="00462AC2">
        <w:footnoteRef/>
      </w:r>
      <w:r>
        <w:rPr>
          <w:rFonts w:hint="cs"/>
          <w:rtl/>
        </w:rPr>
        <w:t>.</w:t>
      </w:r>
      <w:r>
        <w:rPr>
          <w:rtl/>
        </w:rPr>
        <w:t xml:space="preserve"> </w:t>
      </w:r>
      <w:r w:rsidRPr="003F6CF5">
        <w:rPr>
          <w:rFonts w:hint="cs"/>
          <w:rtl/>
        </w:rPr>
        <w:t>رجال الکشی - إختیار معرفة الرجال، النص، ص: 194.</w:t>
      </w:r>
    </w:p>
  </w:footnote>
  <w:footnote w:id="291">
    <w:p w:rsidR="008A4457" w:rsidRDefault="008A4457" w:rsidP="003F6CF5">
      <w:pPr>
        <w:pStyle w:val="FootnoteText"/>
      </w:pPr>
      <w:r w:rsidRPr="00462AC2">
        <w:footnoteRef/>
      </w:r>
      <w:r>
        <w:rPr>
          <w:rFonts w:hint="cs"/>
          <w:rtl/>
        </w:rPr>
        <w:t>. همان</w:t>
      </w:r>
      <w:r w:rsidRPr="003F6CF5">
        <w:rPr>
          <w:rFonts w:hint="cs"/>
          <w:rtl/>
        </w:rPr>
        <w:t>.</w:t>
      </w:r>
    </w:p>
  </w:footnote>
  <w:footnote w:id="292">
    <w:p w:rsidR="008A4457" w:rsidRDefault="008A4457" w:rsidP="004821A1">
      <w:pPr>
        <w:pStyle w:val="FootnoteText"/>
      </w:pPr>
      <w:r w:rsidRPr="00462AC2">
        <w:footnoteRef/>
      </w:r>
      <w:r>
        <w:rPr>
          <w:rFonts w:hint="cs"/>
          <w:rtl/>
        </w:rPr>
        <w:t xml:space="preserve">. </w:t>
      </w:r>
      <w:r w:rsidRPr="004821A1">
        <w:rPr>
          <w:rFonts w:hint="cs"/>
          <w:rtl/>
        </w:rPr>
        <w:t>رجال الکشی - إختیار معرفة الرجال، النص، ص: 198.</w:t>
      </w:r>
    </w:p>
  </w:footnote>
  <w:footnote w:id="293">
    <w:p w:rsidR="008A4457" w:rsidRDefault="008A4457" w:rsidP="004821A1">
      <w:pPr>
        <w:pStyle w:val="FootnoteText"/>
      </w:pPr>
      <w:r w:rsidRPr="00462AC2">
        <w:footnoteRef/>
      </w:r>
      <w:r>
        <w:rPr>
          <w:rFonts w:hint="cs"/>
          <w:rtl/>
        </w:rPr>
        <w:t xml:space="preserve">. </w:t>
      </w:r>
      <w:r w:rsidRPr="004821A1">
        <w:rPr>
          <w:rFonts w:hint="cs"/>
          <w:rtl/>
        </w:rPr>
        <w:t>رجال الکشی - إختیار معرفة الرجال، النص، ص: 373.</w:t>
      </w:r>
    </w:p>
  </w:footnote>
  <w:footnote w:id="294">
    <w:p w:rsidR="008A4457" w:rsidRDefault="008A4457" w:rsidP="004821A1">
      <w:pPr>
        <w:pStyle w:val="FootnoteText"/>
      </w:pPr>
      <w:r w:rsidRPr="00462AC2">
        <w:footnoteRef/>
      </w:r>
      <w:r>
        <w:rPr>
          <w:rFonts w:hint="cs"/>
          <w:rtl/>
        </w:rPr>
        <w:t xml:space="preserve">. </w:t>
      </w:r>
      <w:r w:rsidRPr="004821A1">
        <w:rPr>
          <w:rFonts w:hint="cs"/>
          <w:rtl/>
        </w:rPr>
        <w:t>رجال الکشی - إختیار معرفة الرجال، النص، ص: 485.</w:t>
      </w:r>
    </w:p>
  </w:footnote>
  <w:footnote w:id="295">
    <w:p w:rsidR="008A4457" w:rsidRPr="00462AC2" w:rsidRDefault="008A4457" w:rsidP="00E70AC6">
      <w:pPr>
        <w:pStyle w:val="FootnoteText"/>
        <w:rPr>
          <w:rtl/>
        </w:rPr>
      </w:pPr>
      <w:r w:rsidRPr="00462AC2">
        <w:footnoteRef/>
      </w:r>
      <w:r w:rsidRPr="00462AC2">
        <w:rPr>
          <w:rFonts w:hint="cs"/>
          <w:rtl/>
        </w:rPr>
        <w:t>- رجال الکشی - إختیار معرفة الرجال، النص، ص: 191.</w:t>
      </w:r>
    </w:p>
  </w:footnote>
  <w:footnote w:id="296">
    <w:p w:rsidR="008A4457" w:rsidRPr="00462AC2" w:rsidRDefault="008A4457" w:rsidP="00E70AC6">
      <w:pPr>
        <w:pStyle w:val="FootnoteText"/>
      </w:pPr>
      <w:r w:rsidRPr="00462AC2">
        <w:footnoteRef/>
      </w:r>
      <w:r w:rsidRPr="00462AC2">
        <w:rPr>
          <w:rFonts w:hint="cs"/>
          <w:rtl/>
        </w:rPr>
        <w:t>- رجال الکشی - إختیار معرفة الرجال، النص، ص: 192.</w:t>
      </w:r>
    </w:p>
  </w:footnote>
  <w:footnote w:id="297">
    <w:p w:rsidR="008A4457" w:rsidRPr="006945E4" w:rsidRDefault="008A4457" w:rsidP="00E70AC6">
      <w:pPr>
        <w:pStyle w:val="FootnoteText"/>
        <w:rPr>
          <w:rFonts w:asciiTheme="minorHAnsi" w:hAnsiTheme="minorHAnsi"/>
        </w:rPr>
      </w:pPr>
      <w:r w:rsidRPr="006945E4">
        <w:rPr>
          <w:rFonts w:asciiTheme="minorHAnsi" w:hAnsiTheme="minorHAnsi"/>
        </w:rPr>
        <w:footnoteRef/>
      </w:r>
      <w:r w:rsidRPr="006945E4">
        <w:rPr>
          <w:rFonts w:asciiTheme="minorHAnsi" w:hAnsiTheme="minorHAnsi" w:hint="cs"/>
          <w:rtl/>
        </w:rPr>
        <w:t>- رجال ال</w:t>
      </w:r>
      <w:r>
        <w:rPr>
          <w:rFonts w:asciiTheme="minorHAnsi" w:hAnsiTheme="minorHAnsi" w:hint="cs"/>
          <w:rtl/>
        </w:rPr>
        <w:t>ک</w:t>
      </w:r>
      <w:r w:rsidRPr="006945E4">
        <w:rPr>
          <w:rFonts w:asciiTheme="minorHAnsi" w:hAnsiTheme="minorHAnsi" w:hint="cs"/>
          <w:rtl/>
        </w:rPr>
        <w:t>ش</w:t>
      </w:r>
      <w:r>
        <w:rPr>
          <w:rFonts w:asciiTheme="minorHAnsi" w:hAnsiTheme="minorHAnsi" w:hint="cs"/>
          <w:rtl/>
        </w:rPr>
        <w:t>ی</w:t>
      </w:r>
      <w:r w:rsidRPr="006945E4">
        <w:rPr>
          <w:rFonts w:asciiTheme="minorHAnsi" w:hAnsiTheme="minorHAnsi" w:hint="cs"/>
          <w:rtl/>
        </w:rPr>
        <w:t xml:space="preserve"> - إخت</w:t>
      </w:r>
      <w:r>
        <w:rPr>
          <w:rFonts w:asciiTheme="minorHAnsi" w:hAnsiTheme="minorHAnsi" w:hint="cs"/>
          <w:rtl/>
        </w:rPr>
        <w:t>ی</w:t>
      </w:r>
      <w:r w:rsidRPr="006945E4">
        <w:rPr>
          <w:rFonts w:asciiTheme="minorHAnsi" w:hAnsiTheme="minorHAnsi" w:hint="cs"/>
          <w:rtl/>
        </w:rPr>
        <w:t>ار معرفة الرجال، النص، ص: 191.</w:t>
      </w:r>
    </w:p>
  </w:footnote>
  <w:footnote w:id="298">
    <w:p w:rsidR="008A4457" w:rsidRPr="00996D44" w:rsidRDefault="008A4457" w:rsidP="00E70AC6">
      <w:pPr>
        <w:pStyle w:val="FootnoteText"/>
        <w:rPr>
          <w:rFonts w:asciiTheme="minorHAnsi" w:hAnsiTheme="minorHAnsi"/>
        </w:rPr>
      </w:pPr>
      <w:r w:rsidRPr="00996D44">
        <w:rPr>
          <w:rFonts w:asciiTheme="minorHAnsi" w:hAnsiTheme="minorHAnsi"/>
        </w:rPr>
        <w:footnoteRef/>
      </w:r>
      <w:r w:rsidRPr="00996D44">
        <w:rPr>
          <w:rFonts w:asciiTheme="minorHAnsi" w:hAnsiTheme="minorHAnsi" w:hint="cs"/>
          <w:rtl/>
        </w:rPr>
        <w:t>- معجم رجال الحد</w:t>
      </w:r>
      <w:r>
        <w:rPr>
          <w:rFonts w:asciiTheme="minorHAnsi" w:hAnsiTheme="minorHAnsi" w:hint="cs"/>
          <w:rtl/>
        </w:rPr>
        <w:t>ی</w:t>
      </w:r>
      <w:r w:rsidRPr="00996D44">
        <w:rPr>
          <w:rFonts w:asciiTheme="minorHAnsi" w:hAnsiTheme="minorHAnsi" w:hint="cs"/>
          <w:rtl/>
        </w:rPr>
        <w:t>ث و تفص</w:t>
      </w:r>
      <w:r>
        <w:rPr>
          <w:rFonts w:asciiTheme="minorHAnsi" w:hAnsiTheme="minorHAnsi" w:hint="cs"/>
          <w:rtl/>
        </w:rPr>
        <w:t>ی</w:t>
      </w:r>
      <w:r w:rsidRPr="00996D44">
        <w:rPr>
          <w:rFonts w:asciiTheme="minorHAnsi" w:hAnsiTheme="minorHAnsi" w:hint="cs"/>
          <w:rtl/>
        </w:rPr>
        <w:t xml:space="preserve">ل طبقات الرجال، </w:t>
      </w:r>
      <w:r>
        <w:rPr>
          <w:rFonts w:asciiTheme="minorHAnsi" w:hAnsiTheme="minorHAnsi"/>
          <w:rtl/>
        </w:rPr>
        <w:t>ج 4</w:t>
      </w:r>
      <w:r w:rsidRPr="00996D44">
        <w:rPr>
          <w:rFonts w:asciiTheme="minorHAnsi" w:hAnsiTheme="minorHAnsi" w:hint="cs"/>
          <w:rtl/>
        </w:rPr>
        <w:t>، ص: 344‌</w:t>
      </w:r>
      <w:r>
        <w:rPr>
          <w:rFonts w:asciiTheme="minorHAnsi" w:hAnsiTheme="minorHAnsi" w:hint="cs"/>
          <w:rtl/>
        </w:rPr>
        <w:t>.</w:t>
      </w:r>
    </w:p>
  </w:footnote>
  <w:footnote w:id="299">
    <w:p w:rsidR="008A4457" w:rsidRPr="0081461F" w:rsidRDefault="008A4457" w:rsidP="00E70AC6">
      <w:pPr>
        <w:pStyle w:val="FootnoteText"/>
        <w:rPr>
          <w:rFonts w:asciiTheme="minorHAnsi" w:hAnsiTheme="minorHAnsi"/>
        </w:rPr>
      </w:pPr>
      <w:r w:rsidRPr="0081461F">
        <w:rPr>
          <w:rFonts w:asciiTheme="minorHAnsi" w:hAnsiTheme="minorHAnsi"/>
        </w:rPr>
        <w:footnoteRef/>
      </w:r>
      <w:r w:rsidRPr="0081461F">
        <w:rPr>
          <w:rFonts w:asciiTheme="minorHAnsi" w:hAnsiTheme="minorHAnsi" w:hint="cs"/>
          <w:rtl/>
        </w:rPr>
        <w:t>- همان صفحه 345.</w:t>
      </w:r>
    </w:p>
  </w:footnote>
  <w:footnote w:id="300">
    <w:p w:rsidR="008A4457" w:rsidRPr="00DA62CE" w:rsidRDefault="008A4457" w:rsidP="00E70AC6">
      <w:pPr>
        <w:pStyle w:val="FootnoteText"/>
      </w:pPr>
      <w:r w:rsidRPr="00DA62CE">
        <w:footnoteRef/>
      </w:r>
      <w:r w:rsidRPr="00DA62CE">
        <w:rPr>
          <w:rFonts w:hint="cs"/>
          <w:rtl/>
        </w:rPr>
        <w:t xml:space="preserve">- </w:t>
      </w:r>
      <w:r>
        <w:rPr>
          <w:rFonts w:hint="cs"/>
          <w:rtl/>
        </w:rPr>
        <w:t>ک</w:t>
      </w:r>
      <w:r w:rsidRPr="00DA62CE">
        <w:rPr>
          <w:rFonts w:hint="cs"/>
          <w:rtl/>
        </w:rPr>
        <w:t>امل الز</w:t>
      </w:r>
      <w:r>
        <w:rPr>
          <w:rFonts w:hint="cs"/>
          <w:rtl/>
        </w:rPr>
        <w:t>ی</w:t>
      </w:r>
      <w:r w:rsidRPr="00DA62CE">
        <w:rPr>
          <w:rFonts w:hint="cs"/>
          <w:rtl/>
        </w:rPr>
        <w:t>ارات، النص، ص: 269؛ حدیث شماره 11.</w:t>
      </w:r>
    </w:p>
  </w:footnote>
  <w:footnote w:id="301">
    <w:p w:rsidR="008A4457" w:rsidRDefault="008A4457" w:rsidP="00462AC2">
      <w:pPr>
        <w:pStyle w:val="FootnoteText"/>
        <w:rPr>
          <w:rtl/>
        </w:rPr>
      </w:pPr>
      <w:r w:rsidRPr="005C53BB">
        <w:footnoteRef/>
      </w:r>
      <w:r>
        <w:rPr>
          <w:rFonts w:hint="cs"/>
          <w:rtl/>
        </w:rPr>
        <w:t xml:space="preserve">. </w:t>
      </w:r>
      <w:r w:rsidRPr="00462AC2">
        <w:rPr>
          <w:rFonts w:hint="cs"/>
          <w:rtl/>
        </w:rPr>
        <w:t>رجال الکشی - إختیار معرفة الرجال، النص، ص: 552.</w:t>
      </w:r>
    </w:p>
  </w:footnote>
  <w:footnote w:id="302">
    <w:p w:rsidR="008A4457" w:rsidRDefault="008A4457" w:rsidP="00B87867">
      <w:pPr>
        <w:pStyle w:val="FootnoteText"/>
        <w:rPr>
          <w:rtl/>
        </w:rPr>
      </w:pPr>
      <w:r w:rsidRPr="005C53BB">
        <w:footnoteRef/>
      </w:r>
      <w:r>
        <w:rPr>
          <w:rFonts w:hint="cs"/>
          <w:rtl/>
        </w:rPr>
        <w:t xml:space="preserve">. </w:t>
      </w:r>
      <w:r w:rsidRPr="00B87867">
        <w:rPr>
          <w:rFonts w:hint="cs"/>
          <w:rtl/>
        </w:rPr>
        <w:t>رجال الکشی - إختیار معرفة الرجال، النص، ص: 443.</w:t>
      </w:r>
    </w:p>
  </w:footnote>
  <w:footnote w:id="303">
    <w:p w:rsidR="008A4457" w:rsidRDefault="008A4457" w:rsidP="00B87867">
      <w:pPr>
        <w:pStyle w:val="FootnoteText"/>
        <w:rPr>
          <w:rtl/>
        </w:rPr>
      </w:pPr>
      <w:r w:rsidRPr="005C53BB">
        <w:footnoteRef/>
      </w:r>
      <w:r>
        <w:rPr>
          <w:rFonts w:hint="cs"/>
          <w:rtl/>
        </w:rPr>
        <w:t xml:space="preserve">. </w:t>
      </w:r>
      <w:r w:rsidRPr="00B87867">
        <w:rPr>
          <w:rFonts w:hint="cs"/>
          <w:rtl/>
        </w:rPr>
        <w:t>الرجال (لابن الغضائری)، ص: 51.</w:t>
      </w:r>
    </w:p>
  </w:footnote>
  <w:footnote w:id="304">
    <w:p w:rsidR="008A4457" w:rsidRPr="005A26F0" w:rsidRDefault="008A4457" w:rsidP="00E70AC6">
      <w:pPr>
        <w:pStyle w:val="FootnoteText"/>
      </w:pPr>
      <w:r w:rsidRPr="005A26F0">
        <w:footnoteRef/>
      </w:r>
      <w:r w:rsidRPr="005A26F0">
        <w:rPr>
          <w:rFonts w:hint="cs"/>
          <w:rtl/>
        </w:rPr>
        <w:t xml:space="preserve">- </w:t>
      </w:r>
      <w:r>
        <w:rPr>
          <w:rFonts w:hint="cs"/>
          <w:rtl/>
        </w:rPr>
        <w:t>ک</w:t>
      </w:r>
      <w:r w:rsidRPr="005A26F0">
        <w:rPr>
          <w:rFonts w:hint="cs"/>
          <w:rtl/>
        </w:rPr>
        <w:t>امل الز</w:t>
      </w:r>
      <w:r>
        <w:rPr>
          <w:rFonts w:hint="cs"/>
          <w:rtl/>
        </w:rPr>
        <w:t>ی</w:t>
      </w:r>
      <w:r w:rsidRPr="005A26F0">
        <w:rPr>
          <w:rFonts w:hint="cs"/>
          <w:rtl/>
        </w:rPr>
        <w:t>ارات، النص، ص: 49؛ حدیث شماره 15.</w:t>
      </w:r>
    </w:p>
  </w:footnote>
  <w:footnote w:id="305">
    <w:p w:rsidR="008A4457" w:rsidRPr="00233AE2" w:rsidRDefault="008A4457" w:rsidP="00E70AC6">
      <w:pPr>
        <w:pStyle w:val="FootnoteText"/>
        <w:rPr>
          <w:rtl/>
        </w:rPr>
      </w:pPr>
      <w:r w:rsidRPr="00233AE2">
        <w:footnoteRef/>
      </w:r>
      <w:r w:rsidRPr="00233AE2">
        <w:rPr>
          <w:rFonts w:hint="cs"/>
          <w:rtl/>
        </w:rPr>
        <w:t>- الرجال (لابن الغضائر</w:t>
      </w:r>
      <w:r>
        <w:rPr>
          <w:rFonts w:hint="cs"/>
          <w:rtl/>
        </w:rPr>
        <w:t>ی</w:t>
      </w:r>
      <w:r w:rsidRPr="00233AE2">
        <w:rPr>
          <w:rFonts w:hint="cs"/>
          <w:rtl/>
        </w:rPr>
        <w:t>)، ص: 51.</w:t>
      </w:r>
    </w:p>
  </w:footnote>
  <w:footnote w:id="306">
    <w:p w:rsidR="008A4457" w:rsidRDefault="008A4457" w:rsidP="005C53BB">
      <w:pPr>
        <w:pStyle w:val="FootnoteText"/>
      </w:pPr>
      <w:r w:rsidRPr="005C53BB">
        <w:footnoteRef/>
      </w:r>
      <w:r>
        <w:rPr>
          <w:rFonts w:hint="cs"/>
          <w:rtl/>
        </w:rPr>
        <w:t xml:space="preserve">. </w:t>
      </w:r>
      <w:r w:rsidRPr="005C53BB">
        <w:rPr>
          <w:rFonts w:hint="cs"/>
          <w:rtl/>
        </w:rPr>
        <w:t>رجال الطوسی، ص: 421.</w:t>
      </w:r>
    </w:p>
  </w:footnote>
  <w:footnote w:id="307">
    <w:p w:rsidR="008A4457" w:rsidRDefault="008A4457" w:rsidP="005C53BB">
      <w:pPr>
        <w:pStyle w:val="FootnoteText"/>
        <w:rPr>
          <w:rtl/>
        </w:rPr>
      </w:pPr>
      <w:r w:rsidRPr="00010328">
        <w:footnoteRef/>
      </w:r>
      <w:r>
        <w:rPr>
          <w:rFonts w:hint="cs"/>
          <w:rtl/>
        </w:rPr>
        <w:t xml:space="preserve">. </w:t>
      </w:r>
      <w:r w:rsidRPr="005C53BB">
        <w:rPr>
          <w:rFonts w:hint="cs"/>
          <w:rtl/>
        </w:rPr>
        <w:t xml:space="preserve">تهذیب الأحکام (تحقیق خرسان)، </w:t>
      </w:r>
      <w:r w:rsidRPr="005C53BB">
        <w:rPr>
          <w:rtl/>
        </w:rPr>
        <w:t>ج 3</w:t>
      </w:r>
      <w:r w:rsidRPr="005C53BB">
        <w:rPr>
          <w:rFonts w:hint="cs"/>
          <w:rtl/>
        </w:rPr>
        <w:t>، ص: 307.</w:t>
      </w:r>
    </w:p>
  </w:footnote>
  <w:footnote w:id="308">
    <w:p w:rsidR="008A4457" w:rsidRDefault="008A4457" w:rsidP="005C53BB">
      <w:pPr>
        <w:pStyle w:val="FootnoteText"/>
      </w:pPr>
      <w:r w:rsidRPr="00010328">
        <w:footnoteRef/>
      </w:r>
      <w:r>
        <w:rPr>
          <w:rFonts w:hint="cs"/>
          <w:rtl/>
        </w:rPr>
        <w:t xml:space="preserve">. </w:t>
      </w:r>
      <w:r w:rsidRPr="005C53BB">
        <w:rPr>
          <w:rFonts w:hint="cs"/>
          <w:rtl/>
        </w:rPr>
        <w:t>الرجال (لابن داود)، ص: 134.</w:t>
      </w:r>
    </w:p>
  </w:footnote>
  <w:footnote w:id="309">
    <w:p w:rsidR="008A4457" w:rsidRDefault="008A4457" w:rsidP="00010328">
      <w:pPr>
        <w:pStyle w:val="FootnoteText"/>
      </w:pPr>
      <w:r w:rsidRPr="00010328">
        <w:footnoteRef/>
      </w:r>
      <w:r>
        <w:rPr>
          <w:rFonts w:hint="cs"/>
          <w:rtl/>
        </w:rPr>
        <w:t xml:space="preserve">. </w:t>
      </w:r>
      <w:r w:rsidRPr="00010328">
        <w:rPr>
          <w:rFonts w:hint="cs"/>
          <w:rtl/>
        </w:rPr>
        <w:t>رجال العلامة الحلی، ص: 62.</w:t>
      </w:r>
    </w:p>
  </w:footnote>
  <w:footnote w:id="310">
    <w:p w:rsidR="008A4457" w:rsidRDefault="008A4457" w:rsidP="00AE486D">
      <w:pPr>
        <w:pStyle w:val="FootnoteText"/>
      </w:pPr>
      <w:r w:rsidRPr="00E727DC">
        <w:footnoteRef/>
      </w:r>
      <w:r>
        <w:rPr>
          <w:rFonts w:hint="cs"/>
          <w:rtl/>
        </w:rPr>
        <w:t xml:space="preserve">- </w:t>
      </w:r>
      <w:r w:rsidRPr="00E727DC">
        <w:rPr>
          <w:rtl/>
        </w:rPr>
        <w:t>تنق</w:t>
      </w:r>
      <w:r>
        <w:rPr>
          <w:rtl/>
        </w:rPr>
        <w:t>ی</w:t>
      </w:r>
      <w:r w:rsidRPr="00E727DC">
        <w:rPr>
          <w:rtl/>
        </w:rPr>
        <w:t>ح المقال ف</w:t>
      </w:r>
      <w:r>
        <w:rPr>
          <w:rtl/>
        </w:rPr>
        <w:t>ی</w:t>
      </w:r>
      <w:r w:rsidRPr="00E727DC">
        <w:rPr>
          <w:rtl/>
        </w:rPr>
        <w:t xml:space="preserve"> علم الرجال جلد: 24</w:t>
      </w:r>
      <w:r>
        <w:rPr>
          <w:rtl/>
        </w:rPr>
        <w:t xml:space="preserve"> </w:t>
      </w:r>
      <w:r w:rsidRPr="00E727DC">
        <w:rPr>
          <w:rtl/>
        </w:rPr>
        <w:t>صفحه: 151</w:t>
      </w:r>
      <w:r>
        <w:rPr>
          <w:rFonts w:hint="cs"/>
          <w:rtl/>
        </w:rPr>
        <w:t>.</w:t>
      </w:r>
    </w:p>
  </w:footnote>
  <w:footnote w:id="311">
    <w:p w:rsidR="008A4457" w:rsidRDefault="008A4457" w:rsidP="00AE486D">
      <w:pPr>
        <w:pStyle w:val="FootnoteText"/>
        <w:rPr>
          <w:rtl/>
        </w:rPr>
      </w:pPr>
      <w:r w:rsidRPr="00E727DC">
        <w:footnoteRef/>
      </w:r>
      <w:r>
        <w:rPr>
          <w:rFonts w:hint="cs"/>
          <w:rtl/>
        </w:rPr>
        <w:t xml:space="preserve">- </w:t>
      </w:r>
      <w:r w:rsidRPr="00E727DC">
        <w:rPr>
          <w:rtl/>
        </w:rPr>
        <w:t>معجم رجال الحد</w:t>
      </w:r>
      <w:r>
        <w:rPr>
          <w:rtl/>
        </w:rPr>
        <w:t>ی</w:t>
      </w:r>
      <w:r w:rsidRPr="00E727DC">
        <w:rPr>
          <w:rtl/>
        </w:rPr>
        <w:t>ث و تفص</w:t>
      </w:r>
      <w:r>
        <w:rPr>
          <w:rtl/>
        </w:rPr>
        <w:t>ی</w:t>
      </w:r>
      <w:r w:rsidRPr="00E727DC">
        <w:rPr>
          <w:rtl/>
        </w:rPr>
        <w:t xml:space="preserve">ل طبقات الرجال، </w:t>
      </w:r>
      <w:r>
        <w:rPr>
          <w:rtl/>
        </w:rPr>
        <w:t>ج 7</w:t>
      </w:r>
      <w:r w:rsidRPr="00E727DC">
        <w:rPr>
          <w:rtl/>
        </w:rPr>
        <w:t>، ص: 268‌</w:t>
      </w:r>
      <w:r>
        <w:rPr>
          <w:rFonts w:hint="cs"/>
          <w:rtl/>
        </w:rPr>
        <w:t>، شماره 4025.</w:t>
      </w:r>
    </w:p>
  </w:footnote>
  <w:footnote w:id="312">
    <w:p w:rsidR="008A4457" w:rsidRDefault="008A4457">
      <w:pPr>
        <w:pStyle w:val="FootnoteText"/>
      </w:pPr>
      <w:r w:rsidRPr="00264856">
        <w:footnoteRef/>
      </w:r>
      <w:r>
        <w:rPr>
          <w:rFonts w:hint="cs"/>
          <w:rtl/>
        </w:rPr>
        <w:t xml:space="preserve">- </w:t>
      </w:r>
      <w:r w:rsidRPr="00E727DC">
        <w:rPr>
          <w:rtl/>
        </w:rPr>
        <w:t>قاموس الرجال</w:t>
      </w:r>
      <w:r>
        <w:rPr>
          <w:rFonts w:hint="cs"/>
          <w:rtl/>
        </w:rPr>
        <w:t>،</w:t>
      </w:r>
      <w:r w:rsidRPr="00E727DC">
        <w:rPr>
          <w:rtl/>
        </w:rPr>
        <w:t xml:space="preserve"> جلد: 4</w:t>
      </w:r>
      <w:r>
        <w:rPr>
          <w:rtl/>
        </w:rPr>
        <w:t xml:space="preserve"> </w:t>
      </w:r>
      <w:r w:rsidRPr="00E727DC">
        <w:rPr>
          <w:rtl/>
        </w:rPr>
        <w:t>صفحه: 12</w:t>
      </w:r>
      <w:r>
        <w:rPr>
          <w:rFonts w:hint="cs"/>
          <w:rtl/>
        </w:rPr>
        <w:t>.</w:t>
      </w:r>
    </w:p>
  </w:footnote>
  <w:footnote w:id="313">
    <w:p w:rsidR="008A4457" w:rsidRDefault="008A4457" w:rsidP="00010328">
      <w:pPr>
        <w:pStyle w:val="FootnoteText"/>
      </w:pPr>
      <w:r w:rsidRPr="005A1684">
        <w:footnoteRef/>
      </w:r>
      <w:r>
        <w:rPr>
          <w:rFonts w:hint="cs"/>
          <w:rtl/>
        </w:rPr>
        <w:t xml:space="preserve">. </w:t>
      </w:r>
      <w:r w:rsidRPr="00010328">
        <w:rPr>
          <w:rFonts w:hint="cs"/>
          <w:rtl/>
        </w:rPr>
        <w:t>رجال الطوسی، ص: 398.</w:t>
      </w:r>
    </w:p>
  </w:footnote>
  <w:footnote w:id="314">
    <w:p w:rsidR="008A4457" w:rsidRDefault="008A4457" w:rsidP="00957B3A">
      <w:pPr>
        <w:pStyle w:val="FootnoteText"/>
      </w:pPr>
      <w:r w:rsidRPr="005A1684">
        <w:footnoteRef/>
      </w:r>
      <w:r>
        <w:rPr>
          <w:rFonts w:hint="cs"/>
          <w:rtl/>
        </w:rPr>
        <w:t xml:space="preserve">. </w:t>
      </w:r>
      <w:r w:rsidRPr="00957B3A">
        <w:rPr>
          <w:rFonts w:hint="cs"/>
          <w:rtl/>
        </w:rPr>
        <w:t>الرجال (لابن داود)، ص: 499.</w:t>
      </w:r>
    </w:p>
  </w:footnote>
  <w:footnote w:id="315">
    <w:p w:rsidR="008A4457" w:rsidRDefault="008A4457" w:rsidP="00957B3A">
      <w:pPr>
        <w:pStyle w:val="FootnoteText"/>
      </w:pPr>
      <w:r w:rsidRPr="005A1684">
        <w:footnoteRef/>
      </w:r>
      <w:r>
        <w:rPr>
          <w:rFonts w:hint="cs"/>
          <w:rtl/>
        </w:rPr>
        <w:t xml:space="preserve">. </w:t>
      </w:r>
      <w:r w:rsidRPr="00957B3A">
        <w:rPr>
          <w:rFonts w:hint="cs"/>
          <w:rtl/>
        </w:rPr>
        <w:t>مشرق الشمسین و إکسیر السعادتین مع تعلیقات الخواجوئی، ص: 81‌.</w:t>
      </w:r>
    </w:p>
  </w:footnote>
  <w:footnote w:id="316">
    <w:p w:rsidR="008A4457" w:rsidRDefault="008A4457" w:rsidP="00AE486D">
      <w:pPr>
        <w:pStyle w:val="FootnoteText"/>
      </w:pPr>
      <w:r w:rsidRPr="001428D3">
        <w:footnoteRef/>
      </w:r>
      <w:r>
        <w:rPr>
          <w:rFonts w:hint="cs"/>
          <w:rtl/>
        </w:rPr>
        <w:t xml:space="preserve">- </w:t>
      </w:r>
      <w:r w:rsidRPr="009B6719">
        <w:rPr>
          <w:rtl/>
        </w:rPr>
        <w:t>تنق</w:t>
      </w:r>
      <w:r>
        <w:rPr>
          <w:rtl/>
        </w:rPr>
        <w:t>ی</w:t>
      </w:r>
      <w:r w:rsidRPr="009B6719">
        <w:rPr>
          <w:rtl/>
        </w:rPr>
        <w:t>ح المقال ف</w:t>
      </w:r>
      <w:r>
        <w:rPr>
          <w:rtl/>
        </w:rPr>
        <w:t>ی</w:t>
      </w:r>
      <w:r w:rsidRPr="009B6719">
        <w:rPr>
          <w:rtl/>
        </w:rPr>
        <w:t xml:space="preserve"> علم الرجال جلد: 21</w:t>
      </w:r>
      <w:r>
        <w:rPr>
          <w:rtl/>
        </w:rPr>
        <w:t xml:space="preserve"> </w:t>
      </w:r>
      <w:r w:rsidRPr="009B6719">
        <w:rPr>
          <w:rtl/>
        </w:rPr>
        <w:t>صفحه: 396</w:t>
      </w:r>
      <w:r>
        <w:rPr>
          <w:rFonts w:hint="cs"/>
          <w:rtl/>
        </w:rPr>
        <w:t>.</w:t>
      </w:r>
    </w:p>
  </w:footnote>
  <w:footnote w:id="317">
    <w:p w:rsidR="008A4457" w:rsidRDefault="008A4457" w:rsidP="00AE486D">
      <w:pPr>
        <w:pStyle w:val="FootnoteText"/>
      </w:pPr>
      <w:r w:rsidRPr="001428D3">
        <w:footnoteRef/>
      </w:r>
      <w:r>
        <w:rPr>
          <w:rFonts w:hint="cs"/>
          <w:rtl/>
        </w:rPr>
        <w:t xml:space="preserve">- </w:t>
      </w:r>
      <w:r w:rsidRPr="001428D3">
        <w:rPr>
          <w:rFonts w:hint="cs"/>
          <w:rtl/>
        </w:rPr>
        <w:t>معجم رجال الحد</w:t>
      </w:r>
      <w:r>
        <w:rPr>
          <w:rFonts w:hint="cs"/>
          <w:rtl/>
        </w:rPr>
        <w:t>ی</w:t>
      </w:r>
      <w:r w:rsidRPr="001428D3">
        <w:rPr>
          <w:rFonts w:hint="cs"/>
          <w:rtl/>
        </w:rPr>
        <w:t>ث و تفص</w:t>
      </w:r>
      <w:r>
        <w:rPr>
          <w:rFonts w:hint="cs"/>
          <w:rtl/>
        </w:rPr>
        <w:t>ی</w:t>
      </w:r>
      <w:r w:rsidRPr="001428D3">
        <w:rPr>
          <w:rFonts w:hint="cs"/>
          <w:rtl/>
        </w:rPr>
        <w:t xml:space="preserve">ل طبقات الرجال، </w:t>
      </w:r>
      <w:r>
        <w:rPr>
          <w:rtl/>
        </w:rPr>
        <w:t>ج 6</w:t>
      </w:r>
      <w:r w:rsidRPr="001428D3">
        <w:rPr>
          <w:rFonts w:hint="cs"/>
          <w:rtl/>
        </w:rPr>
        <w:t>، ص: 231‌</w:t>
      </w:r>
      <w:r>
        <w:rPr>
          <w:rFonts w:hint="cs"/>
          <w:rtl/>
        </w:rPr>
        <w:t>.</w:t>
      </w:r>
    </w:p>
  </w:footnote>
  <w:footnote w:id="318">
    <w:p w:rsidR="008A4457" w:rsidRDefault="008A4457" w:rsidP="00AE486D">
      <w:pPr>
        <w:pStyle w:val="FootnoteText"/>
      </w:pPr>
      <w:r w:rsidRPr="00744B33">
        <w:footnoteRef/>
      </w:r>
      <w:r>
        <w:rPr>
          <w:rFonts w:hint="cs"/>
          <w:rtl/>
        </w:rPr>
        <w:t>- ک</w:t>
      </w:r>
      <w:r w:rsidRPr="00744B33">
        <w:rPr>
          <w:rFonts w:hint="cs"/>
          <w:rtl/>
        </w:rPr>
        <w:t>امل الز</w:t>
      </w:r>
      <w:r>
        <w:rPr>
          <w:rFonts w:hint="cs"/>
          <w:rtl/>
        </w:rPr>
        <w:t>ی</w:t>
      </w:r>
      <w:r w:rsidRPr="00744B33">
        <w:rPr>
          <w:rFonts w:hint="cs"/>
          <w:rtl/>
        </w:rPr>
        <w:t>ارات، النص، ص: 14</w:t>
      </w:r>
      <w:r>
        <w:rPr>
          <w:rFonts w:hint="cs"/>
          <w:rtl/>
        </w:rPr>
        <w:t>.</w:t>
      </w:r>
    </w:p>
  </w:footnote>
  <w:footnote w:id="319">
    <w:p w:rsidR="008A4457" w:rsidRDefault="008A4457">
      <w:pPr>
        <w:pStyle w:val="FootnoteText"/>
      </w:pPr>
      <w:r w:rsidRPr="00CC39E2">
        <w:footnoteRef/>
      </w:r>
      <w:r>
        <w:rPr>
          <w:rFonts w:hint="cs"/>
          <w:rtl/>
        </w:rPr>
        <w:t>-</w:t>
      </w:r>
      <w:r>
        <w:rPr>
          <w:rtl/>
        </w:rPr>
        <w:t xml:space="preserve"> </w:t>
      </w:r>
      <w:r>
        <w:rPr>
          <w:rFonts w:hint="cs"/>
          <w:rtl/>
        </w:rPr>
        <w:t xml:space="preserve">«علامه حلی» ضبط نام این راوی را «خَلِید» </w:t>
      </w:r>
      <w:r>
        <w:rPr>
          <w:rtl/>
        </w:rPr>
        <w:t>م</w:t>
      </w:r>
      <w:r>
        <w:rPr>
          <w:rFonts w:hint="cs"/>
          <w:rtl/>
        </w:rPr>
        <w:t>ی‌</w:t>
      </w:r>
      <w:r>
        <w:rPr>
          <w:rFonts w:hint="eastAsia"/>
          <w:rtl/>
        </w:rPr>
        <w:t>داند</w:t>
      </w:r>
      <w:r>
        <w:rPr>
          <w:rFonts w:hint="cs"/>
          <w:rtl/>
        </w:rPr>
        <w:t xml:space="preserve"> و اسم معروف وی «خُلَید» است.</w:t>
      </w:r>
    </w:p>
  </w:footnote>
  <w:footnote w:id="320">
    <w:p w:rsidR="008A4457" w:rsidRDefault="008A4457" w:rsidP="005A1684">
      <w:pPr>
        <w:pStyle w:val="FootnoteText"/>
        <w:rPr>
          <w:rtl/>
        </w:rPr>
      </w:pPr>
      <w:r w:rsidRPr="00395A5D">
        <w:footnoteRef/>
      </w:r>
      <w:r>
        <w:rPr>
          <w:rFonts w:hint="cs"/>
          <w:rtl/>
        </w:rPr>
        <w:t xml:space="preserve">. </w:t>
      </w:r>
      <w:r w:rsidRPr="005A1684">
        <w:rPr>
          <w:rFonts w:hint="cs"/>
          <w:rtl/>
        </w:rPr>
        <w:t xml:space="preserve">فهرست کتب الشیعة و أصولهم و أسماء المصنفین و أصحاب الأصول (للطوسی) </w:t>
      </w:r>
      <w:r w:rsidRPr="005A1684">
        <w:rPr>
          <w:rtl/>
        </w:rPr>
        <w:t>(</w:t>
      </w:r>
      <w:r w:rsidRPr="005A1684">
        <w:rPr>
          <w:rFonts w:hint="cs"/>
          <w:rtl/>
        </w:rPr>
        <w:t>ط - الحدیثة)، النص، ص: 525.</w:t>
      </w:r>
    </w:p>
  </w:footnote>
  <w:footnote w:id="321">
    <w:p w:rsidR="008A4457" w:rsidRDefault="008A4457" w:rsidP="005A1684">
      <w:pPr>
        <w:pStyle w:val="FootnoteText"/>
      </w:pPr>
      <w:r w:rsidRPr="00395A5D">
        <w:footnoteRef/>
      </w:r>
      <w:r>
        <w:rPr>
          <w:rFonts w:hint="cs"/>
          <w:rtl/>
        </w:rPr>
        <w:t xml:space="preserve">. </w:t>
      </w:r>
      <w:r w:rsidRPr="005A1684">
        <w:rPr>
          <w:rFonts w:hint="cs"/>
          <w:rtl/>
        </w:rPr>
        <w:t>رجال الطوسی، ص: 134.</w:t>
      </w:r>
    </w:p>
  </w:footnote>
  <w:footnote w:id="322">
    <w:p w:rsidR="008A4457" w:rsidRDefault="008A4457" w:rsidP="005A1684">
      <w:pPr>
        <w:pStyle w:val="FootnoteText"/>
      </w:pPr>
      <w:r w:rsidRPr="00395A5D">
        <w:footnoteRef/>
      </w:r>
      <w:r>
        <w:rPr>
          <w:rFonts w:hint="cs"/>
          <w:rtl/>
        </w:rPr>
        <w:t xml:space="preserve">. </w:t>
      </w:r>
      <w:r w:rsidRPr="005A1684">
        <w:rPr>
          <w:rFonts w:hint="cs"/>
          <w:rtl/>
        </w:rPr>
        <w:t>رجال النجاشی، ص: 455.</w:t>
      </w:r>
    </w:p>
  </w:footnote>
  <w:footnote w:id="323">
    <w:p w:rsidR="008A4457" w:rsidRDefault="008A4457" w:rsidP="00073BDF">
      <w:pPr>
        <w:pStyle w:val="FootnoteText"/>
      </w:pPr>
      <w:r w:rsidRPr="00395A5D">
        <w:footnoteRef/>
      </w:r>
      <w:r>
        <w:rPr>
          <w:rFonts w:hint="cs"/>
          <w:rtl/>
        </w:rPr>
        <w:t xml:space="preserve">. </w:t>
      </w:r>
      <w:r w:rsidRPr="00073BDF">
        <w:rPr>
          <w:rFonts w:hint="cs"/>
          <w:rtl/>
        </w:rPr>
        <w:t>رجال البرقی - الطبقات، ص: 43.</w:t>
      </w:r>
    </w:p>
  </w:footnote>
  <w:footnote w:id="324">
    <w:p w:rsidR="008A4457" w:rsidRDefault="008A4457" w:rsidP="005A1684">
      <w:pPr>
        <w:pStyle w:val="FootnoteText"/>
      </w:pPr>
      <w:r w:rsidRPr="00395A5D">
        <w:footnoteRef/>
      </w:r>
      <w:r>
        <w:rPr>
          <w:rFonts w:hint="cs"/>
          <w:rtl/>
        </w:rPr>
        <w:t>. الرجال (لابن داود)، ص: 141.</w:t>
      </w:r>
    </w:p>
  </w:footnote>
  <w:footnote w:id="325">
    <w:p w:rsidR="008A4457" w:rsidRDefault="008A4457" w:rsidP="00073BDF">
      <w:pPr>
        <w:pStyle w:val="FootnoteText"/>
      </w:pPr>
      <w:r w:rsidRPr="00395A5D">
        <w:footnoteRef/>
      </w:r>
      <w:r>
        <w:rPr>
          <w:rFonts w:hint="cs"/>
          <w:rtl/>
        </w:rPr>
        <w:t xml:space="preserve">. </w:t>
      </w:r>
      <w:r w:rsidRPr="00073BDF">
        <w:rPr>
          <w:rFonts w:hint="cs"/>
          <w:rtl/>
        </w:rPr>
        <w:t>الرجال (لابن داود)، ص: 398.</w:t>
      </w:r>
    </w:p>
  </w:footnote>
  <w:footnote w:id="326">
    <w:p w:rsidR="008A4457" w:rsidRDefault="008A4457" w:rsidP="00B13F6C">
      <w:pPr>
        <w:pStyle w:val="FootnoteText"/>
      </w:pPr>
      <w:r w:rsidRPr="00395A5D">
        <w:footnoteRef/>
      </w:r>
      <w:r>
        <w:rPr>
          <w:rFonts w:hint="cs"/>
          <w:rtl/>
        </w:rPr>
        <w:t xml:space="preserve">. </w:t>
      </w:r>
      <w:r w:rsidRPr="00B13F6C">
        <w:rPr>
          <w:rFonts w:hint="cs"/>
          <w:rtl/>
        </w:rPr>
        <w:t>رجال العلامة الحلی، ص: 270.</w:t>
      </w:r>
    </w:p>
  </w:footnote>
  <w:footnote w:id="327">
    <w:p w:rsidR="008A4457" w:rsidRDefault="008A4457" w:rsidP="00AE486D">
      <w:pPr>
        <w:pStyle w:val="FootnoteText"/>
        <w:rPr>
          <w:rtl/>
        </w:rPr>
      </w:pPr>
      <w:r w:rsidRPr="002842FB">
        <w:footnoteRef/>
      </w:r>
      <w:r>
        <w:rPr>
          <w:rFonts w:hint="cs"/>
          <w:rtl/>
        </w:rPr>
        <w:t xml:space="preserve">- </w:t>
      </w:r>
      <w:r w:rsidRPr="002842FB">
        <w:rPr>
          <w:rtl/>
        </w:rPr>
        <w:t>تنق</w:t>
      </w:r>
      <w:r>
        <w:rPr>
          <w:rtl/>
        </w:rPr>
        <w:t>ی</w:t>
      </w:r>
      <w:r w:rsidRPr="002842FB">
        <w:rPr>
          <w:rtl/>
        </w:rPr>
        <w:t>ح المقال ف</w:t>
      </w:r>
      <w:r>
        <w:rPr>
          <w:rtl/>
        </w:rPr>
        <w:t>ی</w:t>
      </w:r>
      <w:r w:rsidRPr="002842FB">
        <w:rPr>
          <w:rtl/>
        </w:rPr>
        <w:t xml:space="preserve"> علم الرجال جلد: 25</w:t>
      </w:r>
      <w:r>
        <w:rPr>
          <w:rtl/>
        </w:rPr>
        <w:t xml:space="preserve"> </w:t>
      </w:r>
      <w:r w:rsidRPr="002842FB">
        <w:rPr>
          <w:rtl/>
        </w:rPr>
        <w:t xml:space="preserve">صفحه: </w:t>
      </w:r>
      <w:r>
        <w:rPr>
          <w:rFonts w:hint="cs"/>
          <w:rtl/>
        </w:rPr>
        <w:t>405.</w:t>
      </w:r>
    </w:p>
  </w:footnote>
  <w:footnote w:id="328">
    <w:p w:rsidR="008A4457" w:rsidRDefault="008A4457" w:rsidP="00B20C50">
      <w:pPr>
        <w:pStyle w:val="FootnoteText"/>
        <w:rPr>
          <w:rtl/>
        </w:rPr>
      </w:pPr>
      <w:r w:rsidRPr="00B20C50">
        <w:footnoteRef/>
      </w:r>
      <w:r>
        <w:rPr>
          <w:rFonts w:hint="cs"/>
          <w:rtl/>
        </w:rPr>
        <w:t xml:space="preserve">. </w:t>
      </w:r>
      <w:r w:rsidRPr="00B20C50">
        <w:rPr>
          <w:rFonts w:hint="cs"/>
          <w:rtl/>
        </w:rPr>
        <w:t>رجال النجاشی، ص: 38.</w:t>
      </w:r>
    </w:p>
  </w:footnote>
  <w:footnote w:id="329">
    <w:p w:rsidR="008A4457" w:rsidRDefault="008A4457" w:rsidP="00B20C50">
      <w:pPr>
        <w:pStyle w:val="FootnoteText"/>
        <w:jc w:val="both"/>
      </w:pPr>
      <w:r w:rsidRPr="00AC0DAA">
        <w:footnoteRef/>
      </w:r>
      <w:r>
        <w:rPr>
          <w:rFonts w:hint="cs"/>
          <w:rtl/>
        </w:rPr>
        <w:t xml:space="preserve">- اطلاعات در مورد </w:t>
      </w:r>
      <w:r>
        <w:rPr>
          <w:rtl/>
        </w:rPr>
        <w:t>طا</w:t>
      </w:r>
      <w:r>
        <w:rPr>
          <w:rFonts w:hint="cs"/>
          <w:rtl/>
        </w:rPr>
        <w:t>ی</w:t>
      </w:r>
      <w:r>
        <w:rPr>
          <w:rFonts w:hint="eastAsia"/>
          <w:rtl/>
        </w:rPr>
        <w:t>فه‌ها</w:t>
      </w:r>
      <w:r>
        <w:rPr>
          <w:rFonts w:hint="cs"/>
          <w:rtl/>
        </w:rPr>
        <w:t xml:space="preserve">، </w:t>
      </w:r>
      <w:r>
        <w:rPr>
          <w:rtl/>
        </w:rPr>
        <w:t>ت</w:t>
      </w:r>
      <w:r>
        <w:rPr>
          <w:rFonts w:hint="cs"/>
          <w:rtl/>
        </w:rPr>
        <w:t>ی</w:t>
      </w:r>
      <w:r>
        <w:rPr>
          <w:rFonts w:hint="eastAsia"/>
          <w:rtl/>
        </w:rPr>
        <w:t>ره‌ها</w:t>
      </w:r>
      <w:r>
        <w:rPr>
          <w:rFonts w:hint="cs"/>
          <w:rtl/>
        </w:rPr>
        <w:t xml:space="preserve"> و... در </w:t>
      </w:r>
      <w:r>
        <w:rPr>
          <w:rtl/>
        </w:rPr>
        <w:t>نرم‌افزار</w:t>
      </w:r>
      <w:r>
        <w:rPr>
          <w:rFonts w:hint="cs"/>
          <w:rtl/>
        </w:rPr>
        <w:t xml:space="preserve"> «انساب» وجود دارد. </w:t>
      </w:r>
      <w:r>
        <w:rPr>
          <w:rtl/>
        </w:rPr>
        <w:t>ثمره‌</w:t>
      </w:r>
      <w:r>
        <w:rPr>
          <w:rFonts w:hint="cs"/>
          <w:rtl/>
        </w:rPr>
        <w:t xml:space="preserve">ی شناخت طایفه در شناخت عرب بودن یا عجم بودن و عرب صمیم یا قدیم بودن راوی است که در نقل به معنای راوی مهم است؛ زیرا اگر راوی عرب باشد، نقل به معنای او </w:t>
      </w:r>
      <w:r>
        <w:rPr>
          <w:rtl/>
        </w:rPr>
        <w:t>دق</w:t>
      </w:r>
      <w:r>
        <w:rPr>
          <w:rFonts w:hint="cs"/>
          <w:rtl/>
        </w:rPr>
        <w:t>ی</w:t>
      </w:r>
      <w:r>
        <w:rPr>
          <w:rFonts w:hint="eastAsia"/>
          <w:rtl/>
        </w:rPr>
        <w:t>ق‌تر</w:t>
      </w:r>
      <w:r>
        <w:rPr>
          <w:rFonts w:hint="cs"/>
          <w:rtl/>
        </w:rPr>
        <w:t xml:space="preserve"> خواهد بود.</w:t>
      </w:r>
    </w:p>
  </w:footnote>
  <w:footnote w:id="330">
    <w:p w:rsidR="008A4457" w:rsidRDefault="008A4457" w:rsidP="00B20C50">
      <w:pPr>
        <w:pStyle w:val="FootnoteText"/>
      </w:pPr>
      <w:r w:rsidRPr="00C64D4C">
        <w:footnoteRef/>
      </w:r>
      <w:r>
        <w:rPr>
          <w:rFonts w:hint="cs"/>
          <w:rtl/>
        </w:rPr>
        <w:t xml:space="preserve">. </w:t>
      </w:r>
      <w:r w:rsidRPr="00B20C50">
        <w:rPr>
          <w:rFonts w:hint="cs"/>
          <w:rtl/>
        </w:rPr>
        <w:t>رجال الطوسی، ص: 355.</w:t>
      </w:r>
    </w:p>
  </w:footnote>
  <w:footnote w:id="331">
    <w:p w:rsidR="008A4457" w:rsidRDefault="008A4457" w:rsidP="00C64D4C">
      <w:pPr>
        <w:pStyle w:val="FootnoteText"/>
        <w:rPr>
          <w:rtl/>
        </w:rPr>
      </w:pPr>
      <w:r w:rsidRPr="00C64D4C">
        <w:footnoteRef/>
      </w:r>
      <w:r>
        <w:rPr>
          <w:rFonts w:hint="cs"/>
          <w:rtl/>
        </w:rPr>
        <w:t xml:space="preserve">. </w:t>
      </w:r>
      <w:r w:rsidRPr="00C64D4C">
        <w:rPr>
          <w:rFonts w:hint="cs"/>
          <w:rtl/>
        </w:rPr>
        <w:t xml:space="preserve">فهرست کتب الشیعة و أصولهم و أسماء المصنفین و أصحاب الأصول (للطوسی) </w:t>
      </w:r>
      <w:r w:rsidRPr="00C64D4C">
        <w:rPr>
          <w:rtl/>
        </w:rPr>
        <w:t>(</w:t>
      </w:r>
      <w:r w:rsidRPr="00C64D4C">
        <w:rPr>
          <w:rFonts w:hint="cs"/>
          <w:rtl/>
        </w:rPr>
        <w:t>ط - الحدیثة)، النص، ص: 152.</w:t>
      </w:r>
    </w:p>
  </w:footnote>
  <w:footnote w:id="332">
    <w:p w:rsidR="008A4457" w:rsidRDefault="008A4457" w:rsidP="00C64D4C">
      <w:pPr>
        <w:pStyle w:val="FootnoteText"/>
      </w:pPr>
      <w:r w:rsidRPr="00C64D4C">
        <w:footnoteRef/>
      </w:r>
      <w:r>
        <w:rPr>
          <w:rFonts w:hint="cs"/>
          <w:rtl/>
        </w:rPr>
        <w:t xml:space="preserve">. </w:t>
      </w:r>
      <w:r w:rsidRPr="00C64D4C">
        <w:rPr>
          <w:rFonts w:hint="cs"/>
          <w:rtl/>
        </w:rPr>
        <w:t>رجال البرقی - الطبقات، ص: 54.</w:t>
      </w:r>
    </w:p>
  </w:footnote>
  <w:footnote w:id="333">
    <w:p w:rsidR="008A4457" w:rsidRDefault="008A4457" w:rsidP="00C64D4C">
      <w:pPr>
        <w:pStyle w:val="FootnoteText"/>
      </w:pPr>
      <w:r w:rsidRPr="00C64D4C">
        <w:footnoteRef/>
      </w:r>
      <w:r>
        <w:rPr>
          <w:rFonts w:hint="cs"/>
          <w:rtl/>
        </w:rPr>
        <w:t>.</w:t>
      </w:r>
      <w:r w:rsidRPr="00C64D4C">
        <w:rPr>
          <w:rFonts w:hint="cs"/>
          <w:rtl/>
        </w:rPr>
        <w:t xml:space="preserve"> معالم العلماء، ص: 41‌.</w:t>
      </w:r>
    </w:p>
  </w:footnote>
  <w:footnote w:id="334">
    <w:p w:rsidR="008A4457" w:rsidRDefault="008A4457" w:rsidP="00C64D4C">
      <w:pPr>
        <w:pStyle w:val="FootnoteText"/>
      </w:pPr>
      <w:r w:rsidRPr="00C64D4C">
        <w:footnoteRef/>
      </w:r>
      <w:r>
        <w:rPr>
          <w:rFonts w:hint="cs"/>
          <w:rtl/>
        </w:rPr>
        <w:t>.</w:t>
      </w:r>
      <w:r>
        <w:rPr>
          <w:rtl/>
        </w:rPr>
        <w:t xml:space="preserve"> </w:t>
      </w:r>
      <w:r w:rsidRPr="00C64D4C">
        <w:rPr>
          <w:rFonts w:hint="cs"/>
          <w:rtl/>
        </w:rPr>
        <w:t>رجال العلامة الحلی، ص: 216.</w:t>
      </w:r>
    </w:p>
  </w:footnote>
  <w:footnote w:id="335">
    <w:p w:rsidR="008A4457" w:rsidRDefault="008A4457" w:rsidP="00557FD0">
      <w:pPr>
        <w:pStyle w:val="FootnoteText"/>
      </w:pPr>
      <w:r w:rsidRPr="00B61B2E">
        <w:footnoteRef/>
      </w:r>
      <w:r>
        <w:rPr>
          <w:rFonts w:hint="cs"/>
          <w:rtl/>
        </w:rPr>
        <w:t xml:space="preserve">- </w:t>
      </w:r>
      <w:r w:rsidRPr="00B61B2E">
        <w:rPr>
          <w:rtl/>
        </w:rPr>
        <w:t>تنق</w:t>
      </w:r>
      <w:r>
        <w:rPr>
          <w:rtl/>
        </w:rPr>
        <w:t>ی</w:t>
      </w:r>
      <w:r w:rsidRPr="00B61B2E">
        <w:rPr>
          <w:rtl/>
        </w:rPr>
        <w:t>ح المقال ف</w:t>
      </w:r>
      <w:r>
        <w:rPr>
          <w:rtl/>
        </w:rPr>
        <w:t>ی</w:t>
      </w:r>
      <w:r w:rsidRPr="00B61B2E">
        <w:rPr>
          <w:rtl/>
        </w:rPr>
        <w:t xml:space="preserve"> علم الرجال</w:t>
      </w:r>
      <w:r>
        <w:rPr>
          <w:rFonts w:hint="cs"/>
          <w:rtl/>
        </w:rPr>
        <w:t>،</w:t>
      </w:r>
      <w:r w:rsidRPr="00B61B2E">
        <w:rPr>
          <w:rtl/>
        </w:rPr>
        <w:t xml:space="preserve"> جلد: 23</w:t>
      </w:r>
      <w:r>
        <w:rPr>
          <w:rtl/>
        </w:rPr>
        <w:t xml:space="preserve"> </w:t>
      </w:r>
      <w:r w:rsidRPr="00B61B2E">
        <w:rPr>
          <w:rtl/>
        </w:rPr>
        <w:t>صفحه: 153</w:t>
      </w:r>
      <w:r>
        <w:rPr>
          <w:rFonts w:hint="cs"/>
          <w:rtl/>
        </w:rPr>
        <w:t>.</w:t>
      </w:r>
    </w:p>
  </w:footnote>
  <w:footnote w:id="336">
    <w:p w:rsidR="008A4457" w:rsidRDefault="008A4457" w:rsidP="00557FD0">
      <w:pPr>
        <w:pStyle w:val="FootnoteText"/>
      </w:pPr>
      <w:r w:rsidRPr="009627AA">
        <w:footnoteRef/>
      </w:r>
      <w:r>
        <w:rPr>
          <w:rFonts w:hint="cs"/>
          <w:rtl/>
        </w:rPr>
        <w:t xml:space="preserve">- </w:t>
      </w:r>
      <w:r w:rsidRPr="009627AA">
        <w:rPr>
          <w:rtl/>
        </w:rPr>
        <w:t>قاموس الرجال نو</w:t>
      </w:r>
      <w:r w:rsidRPr="009627AA">
        <w:rPr>
          <w:rFonts w:hint="cs"/>
          <w:rtl/>
        </w:rPr>
        <w:t>ی</w:t>
      </w:r>
      <w:r w:rsidRPr="009627AA">
        <w:rPr>
          <w:rFonts w:hint="eastAsia"/>
          <w:rtl/>
        </w:rPr>
        <w:t>سنده</w:t>
      </w:r>
      <w:r w:rsidRPr="009627AA">
        <w:rPr>
          <w:rtl/>
        </w:rPr>
        <w:t>: التستر</w:t>
      </w:r>
      <w:r>
        <w:rPr>
          <w:rtl/>
        </w:rPr>
        <w:t>ی</w:t>
      </w:r>
      <w:r w:rsidRPr="009627AA">
        <w:rPr>
          <w:rtl/>
        </w:rPr>
        <w:t>، الش</w:t>
      </w:r>
      <w:r>
        <w:rPr>
          <w:rtl/>
        </w:rPr>
        <w:t>ی</w:t>
      </w:r>
      <w:r w:rsidRPr="009627AA">
        <w:rPr>
          <w:rtl/>
        </w:rPr>
        <w:t>خ محمد تق</w:t>
      </w:r>
      <w:r>
        <w:rPr>
          <w:rtl/>
        </w:rPr>
        <w:t xml:space="preserve">ی </w:t>
      </w:r>
      <w:r w:rsidRPr="009627AA">
        <w:rPr>
          <w:rtl/>
        </w:rPr>
        <w:t>جلد: 3</w:t>
      </w:r>
      <w:r>
        <w:rPr>
          <w:rtl/>
        </w:rPr>
        <w:t xml:space="preserve"> </w:t>
      </w:r>
      <w:r w:rsidRPr="009627AA">
        <w:rPr>
          <w:rtl/>
        </w:rPr>
        <w:t>صفحه: 557</w:t>
      </w:r>
      <w:r>
        <w:rPr>
          <w:rFonts w:hint="cs"/>
          <w:rtl/>
        </w:rPr>
        <w:t>.</w:t>
      </w:r>
    </w:p>
  </w:footnote>
  <w:footnote w:id="337">
    <w:p w:rsidR="008A4457" w:rsidRDefault="008A4457" w:rsidP="00557FD0">
      <w:pPr>
        <w:pStyle w:val="FootnoteText"/>
      </w:pPr>
      <w:r w:rsidRPr="00EF6E33">
        <w:footnoteRef/>
      </w:r>
      <w:r>
        <w:rPr>
          <w:rFonts w:hint="cs"/>
          <w:rtl/>
        </w:rPr>
        <w:t xml:space="preserve">- </w:t>
      </w:r>
      <w:r w:rsidRPr="002A579D">
        <w:rPr>
          <w:rtl/>
        </w:rPr>
        <w:t>معجم رجال الحد</w:t>
      </w:r>
      <w:r>
        <w:rPr>
          <w:rtl/>
        </w:rPr>
        <w:t>ی</w:t>
      </w:r>
      <w:r w:rsidRPr="002A579D">
        <w:rPr>
          <w:rtl/>
        </w:rPr>
        <w:t>ث و تفص</w:t>
      </w:r>
      <w:r>
        <w:rPr>
          <w:rtl/>
        </w:rPr>
        <w:t>ی</w:t>
      </w:r>
      <w:r w:rsidRPr="002A579D">
        <w:rPr>
          <w:rtl/>
        </w:rPr>
        <w:t xml:space="preserve">ل طبقات الرجال، </w:t>
      </w:r>
      <w:r>
        <w:rPr>
          <w:rtl/>
        </w:rPr>
        <w:t>ج 7</w:t>
      </w:r>
      <w:r w:rsidRPr="002A579D">
        <w:rPr>
          <w:rtl/>
        </w:rPr>
        <w:t>، ص: 371‌</w:t>
      </w:r>
      <w:r>
        <w:rPr>
          <w:rFonts w:hint="cs"/>
          <w:rtl/>
        </w:rPr>
        <w:t>.</w:t>
      </w:r>
    </w:p>
  </w:footnote>
  <w:footnote w:id="338">
    <w:p w:rsidR="008A4457" w:rsidRDefault="008A4457" w:rsidP="00557FD0">
      <w:pPr>
        <w:pStyle w:val="FootnoteText"/>
      </w:pPr>
      <w:r w:rsidRPr="00EF6E33">
        <w:footnoteRef/>
      </w:r>
      <w:r>
        <w:rPr>
          <w:rFonts w:hint="cs"/>
          <w:rtl/>
        </w:rPr>
        <w:t>- المعتبر فی شرح المختصر، جلد 1 صفحه 393.</w:t>
      </w:r>
    </w:p>
  </w:footnote>
  <w:footnote w:id="339">
    <w:p w:rsidR="008A4457" w:rsidRDefault="008A4457" w:rsidP="00550280">
      <w:pPr>
        <w:pStyle w:val="FootnoteText"/>
      </w:pPr>
      <w:r w:rsidRPr="00BC28A8">
        <w:footnoteRef/>
      </w:r>
      <w:r>
        <w:rPr>
          <w:rFonts w:hint="cs"/>
          <w:rtl/>
        </w:rPr>
        <w:t xml:space="preserve">. </w:t>
      </w:r>
      <w:r w:rsidRPr="00550280">
        <w:rPr>
          <w:rFonts w:hint="cs"/>
          <w:rtl/>
        </w:rPr>
        <w:t>رجال النجاشی، ص: 156.</w:t>
      </w:r>
    </w:p>
  </w:footnote>
  <w:footnote w:id="340">
    <w:p w:rsidR="008A4457" w:rsidRDefault="008A4457" w:rsidP="00BC28A8">
      <w:pPr>
        <w:pStyle w:val="FootnoteText"/>
        <w:rPr>
          <w:rtl/>
        </w:rPr>
      </w:pPr>
      <w:r w:rsidRPr="00BC28A8">
        <w:footnoteRef/>
      </w:r>
      <w:r>
        <w:rPr>
          <w:rFonts w:hint="cs"/>
          <w:rtl/>
        </w:rPr>
        <w:t xml:space="preserve">. </w:t>
      </w:r>
      <w:r w:rsidRPr="00550280">
        <w:rPr>
          <w:rFonts w:hint="cs"/>
          <w:rtl/>
        </w:rPr>
        <w:t xml:space="preserve">فهرست کتب الشیعة و أصولهم و أسماء المصنفین و أصحاب الأصول (للطوسی) </w:t>
      </w:r>
      <w:r w:rsidRPr="00550280">
        <w:rPr>
          <w:rtl/>
        </w:rPr>
        <w:t>(</w:t>
      </w:r>
      <w:r w:rsidRPr="00550280">
        <w:rPr>
          <w:rFonts w:hint="cs"/>
          <w:rtl/>
        </w:rPr>
        <w:t>ط - الحدیثة)، النص، ص: 183.</w:t>
      </w:r>
    </w:p>
  </w:footnote>
  <w:footnote w:id="341">
    <w:p w:rsidR="008A4457" w:rsidRDefault="008A4457" w:rsidP="00AE1A3D">
      <w:pPr>
        <w:pStyle w:val="FootnoteText"/>
        <w:rPr>
          <w:rtl/>
        </w:rPr>
      </w:pPr>
      <w:r w:rsidRPr="00BC28A8">
        <w:footnoteRef/>
      </w:r>
      <w:r>
        <w:rPr>
          <w:rFonts w:hint="cs"/>
          <w:rtl/>
        </w:rPr>
        <w:t>. رجال الطوسی، ص: 202.</w:t>
      </w:r>
    </w:p>
  </w:footnote>
  <w:footnote w:id="342">
    <w:p w:rsidR="008A4457" w:rsidRDefault="008A4457" w:rsidP="00AE1A3D">
      <w:pPr>
        <w:pStyle w:val="FootnoteText"/>
      </w:pPr>
      <w:r w:rsidRPr="00BC28A8">
        <w:footnoteRef/>
      </w:r>
      <w:r>
        <w:rPr>
          <w:rFonts w:hint="cs"/>
          <w:rtl/>
        </w:rPr>
        <w:t xml:space="preserve">. </w:t>
      </w:r>
      <w:r w:rsidRPr="00AE1A3D">
        <w:rPr>
          <w:rFonts w:hint="cs"/>
          <w:rtl/>
        </w:rPr>
        <w:t>رجال الطوسی، ص: 336.</w:t>
      </w:r>
    </w:p>
  </w:footnote>
  <w:footnote w:id="343">
    <w:p w:rsidR="008A4457" w:rsidRDefault="008A4457" w:rsidP="00DA1FF4">
      <w:pPr>
        <w:pStyle w:val="FootnoteText"/>
        <w:rPr>
          <w:rtl/>
        </w:rPr>
      </w:pPr>
      <w:r w:rsidRPr="00BC28A8">
        <w:footnoteRef/>
      </w:r>
      <w:r>
        <w:rPr>
          <w:rFonts w:hint="cs"/>
          <w:rtl/>
        </w:rPr>
        <w:t xml:space="preserve">. </w:t>
      </w:r>
      <w:r w:rsidRPr="00DA1FF4">
        <w:rPr>
          <w:rFonts w:hint="cs"/>
          <w:rtl/>
        </w:rPr>
        <w:t xml:space="preserve">الإرشاد فی معرفة حجج الله علی العباد، </w:t>
      </w:r>
      <w:r w:rsidRPr="00DA1FF4">
        <w:rPr>
          <w:rtl/>
        </w:rPr>
        <w:t>ج 2</w:t>
      </w:r>
      <w:r w:rsidRPr="00DA1FF4">
        <w:rPr>
          <w:rFonts w:hint="cs"/>
          <w:rtl/>
        </w:rPr>
        <w:t>، ص: 247.</w:t>
      </w:r>
    </w:p>
  </w:footnote>
  <w:footnote w:id="344">
    <w:p w:rsidR="008A4457" w:rsidRDefault="008A4457" w:rsidP="00DA1FF4">
      <w:pPr>
        <w:pStyle w:val="FootnoteText"/>
      </w:pPr>
      <w:r w:rsidRPr="00BC28A8">
        <w:footnoteRef/>
      </w:r>
      <w:r>
        <w:rPr>
          <w:rFonts w:hint="cs"/>
          <w:rtl/>
        </w:rPr>
        <w:t xml:space="preserve">. </w:t>
      </w:r>
      <w:r w:rsidRPr="00DA1FF4">
        <w:rPr>
          <w:rFonts w:hint="cs"/>
          <w:rtl/>
        </w:rPr>
        <w:t xml:space="preserve">من لا یحضره الفقیه، </w:t>
      </w:r>
      <w:r w:rsidRPr="00DA1FF4">
        <w:rPr>
          <w:rtl/>
        </w:rPr>
        <w:t>ج 4</w:t>
      </w:r>
      <w:r w:rsidRPr="00DA1FF4">
        <w:rPr>
          <w:rFonts w:hint="cs"/>
          <w:rtl/>
        </w:rPr>
        <w:t>، ص: 495.</w:t>
      </w:r>
    </w:p>
  </w:footnote>
  <w:footnote w:id="345">
    <w:p w:rsidR="008A4457" w:rsidRDefault="008A4457" w:rsidP="00DA1FF4">
      <w:pPr>
        <w:pStyle w:val="FootnoteText"/>
      </w:pPr>
      <w:r w:rsidRPr="00BC28A8">
        <w:footnoteRef/>
      </w:r>
      <w:r>
        <w:rPr>
          <w:rFonts w:hint="cs"/>
          <w:rtl/>
        </w:rPr>
        <w:t xml:space="preserve">. </w:t>
      </w:r>
      <w:r w:rsidRPr="00DA1FF4">
        <w:rPr>
          <w:rtl/>
        </w:rPr>
        <w:t>الإختصاص، النص، ص: 216</w:t>
      </w:r>
      <w:r w:rsidRPr="00DA1FF4">
        <w:rPr>
          <w:rFonts w:hint="cs"/>
          <w:rtl/>
        </w:rPr>
        <w:t>.</w:t>
      </w:r>
    </w:p>
  </w:footnote>
  <w:footnote w:id="346">
    <w:p w:rsidR="008A4457" w:rsidRDefault="008A4457" w:rsidP="00BC28A8">
      <w:pPr>
        <w:pStyle w:val="FootnoteText"/>
        <w:rPr>
          <w:rtl/>
        </w:rPr>
      </w:pPr>
      <w:r w:rsidRPr="00BC28A8">
        <w:footnoteRef/>
      </w:r>
      <w:r>
        <w:rPr>
          <w:rFonts w:hint="cs"/>
          <w:rtl/>
        </w:rPr>
        <w:t xml:space="preserve">. </w:t>
      </w:r>
      <w:r w:rsidRPr="00BC28A8">
        <w:rPr>
          <w:rtl/>
        </w:rPr>
        <w:t>رجال الکشی - إختیار معرفة الرجال، النص، ص: 402</w:t>
      </w:r>
      <w:r w:rsidRPr="00BC28A8">
        <w:rPr>
          <w:rFonts w:hint="cs"/>
          <w:rtl/>
        </w:rPr>
        <w:t>.</w:t>
      </w:r>
    </w:p>
  </w:footnote>
  <w:footnote w:id="347">
    <w:p w:rsidR="008A4457" w:rsidRDefault="008A4457" w:rsidP="00BC28A8">
      <w:pPr>
        <w:pStyle w:val="FootnoteText"/>
      </w:pPr>
      <w:r w:rsidRPr="00B04D58">
        <w:footnoteRef/>
      </w:r>
      <w:r>
        <w:rPr>
          <w:rFonts w:hint="cs"/>
          <w:rtl/>
        </w:rPr>
        <w:t xml:space="preserve">. </w:t>
      </w:r>
      <w:r w:rsidRPr="00BC28A8">
        <w:rPr>
          <w:rtl/>
        </w:rPr>
        <w:t>معجم رجال الحدیث و تفصیل طبقات الرجال، ج 8، ص: 128‌</w:t>
      </w:r>
      <w:r w:rsidRPr="00BC28A8">
        <w:rPr>
          <w:rFonts w:hint="cs"/>
          <w:rtl/>
        </w:rPr>
        <w:t>.</w:t>
      </w:r>
    </w:p>
  </w:footnote>
  <w:footnote w:id="348">
    <w:p w:rsidR="008A4457" w:rsidRDefault="008A4457" w:rsidP="00BC28A8">
      <w:pPr>
        <w:pStyle w:val="FootnoteText"/>
      </w:pPr>
      <w:r w:rsidRPr="00B04D58">
        <w:footnoteRef/>
      </w:r>
      <w:r>
        <w:rPr>
          <w:rFonts w:hint="cs"/>
          <w:rtl/>
        </w:rPr>
        <w:t xml:space="preserve">. </w:t>
      </w:r>
      <w:r w:rsidRPr="00BC28A8">
        <w:rPr>
          <w:rtl/>
        </w:rPr>
        <w:t>الوجیزة فی الرجال، ص: 77‌</w:t>
      </w:r>
      <w:r w:rsidRPr="00BC28A8">
        <w:rPr>
          <w:rFonts w:hint="cs"/>
          <w:rtl/>
        </w:rPr>
        <w:t>.</w:t>
      </w:r>
    </w:p>
  </w:footnote>
  <w:footnote w:id="349">
    <w:p w:rsidR="008A4457" w:rsidRDefault="008A4457" w:rsidP="00BC28A8">
      <w:pPr>
        <w:pStyle w:val="FootnoteText"/>
      </w:pPr>
      <w:r w:rsidRPr="00B04D58">
        <w:footnoteRef/>
      </w:r>
      <w:r>
        <w:rPr>
          <w:rFonts w:hint="cs"/>
          <w:rtl/>
        </w:rPr>
        <w:t xml:space="preserve">. </w:t>
      </w:r>
      <w:r w:rsidRPr="00BC28A8">
        <w:rPr>
          <w:rtl/>
        </w:rPr>
        <w:t>رجال العلامة الحلی، ص: 68</w:t>
      </w:r>
      <w:r w:rsidRPr="00BC28A8">
        <w:rPr>
          <w:rFonts w:hint="cs"/>
          <w:rtl/>
        </w:rPr>
        <w:t>.</w:t>
      </w:r>
    </w:p>
  </w:footnote>
  <w:footnote w:id="350">
    <w:p w:rsidR="008A4457" w:rsidRDefault="008A4457" w:rsidP="00BC28A8">
      <w:pPr>
        <w:pStyle w:val="FootnoteText"/>
      </w:pPr>
      <w:r w:rsidRPr="00B04D58">
        <w:footnoteRef/>
      </w:r>
      <w:r>
        <w:rPr>
          <w:rFonts w:hint="cs"/>
          <w:rtl/>
        </w:rPr>
        <w:t xml:space="preserve">. </w:t>
      </w:r>
      <w:r w:rsidRPr="00BC28A8">
        <w:rPr>
          <w:rtl/>
        </w:rPr>
        <w:t>رسائل الشهید الثانی (ط - الحدیثة)، ج 2، ص: 970‌</w:t>
      </w:r>
      <w:r w:rsidRPr="00BC28A8">
        <w:rPr>
          <w:rFonts w:hint="cs"/>
          <w:rtl/>
        </w:rPr>
        <w:t>.</w:t>
      </w:r>
    </w:p>
  </w:footnote>
  <w:footnote w:id="351">
    <w:p w:rsidR="008A4457" w:rsidRDefault="008A4457" w:rsidP="00050FB3">
      <w:pPr>
        <w:pStyle w:val="FootnoteText"/>
      </w:pPr>
      <w:r w:rsidRPr="00B04D58">
        <w:footnoteRef/>
      </w:r>
      <w:r>
        <w:rPr>
          <w:rFonts w:hint="cs"/>
          <w:rtl/>
        </w:rPr>
        <w:t xml:space="preserve">. </w:t>
      </w:r>
      <w:r w:rsidRPr="00050FB3">
        <w:rPr>
          <w:rtl/>
        </w:rPr>
        <w:t>تهذیب الأحکام (تحقیق خرسان)، ج 6، ص: 210</w:t>
      </w:r>
      <w:r w:rsidRPr="00050FB3">
        <w:rPr>
          <w:rFonts w:hint="cs"/>
          <w:rtl/>
        </w:rPr>
        <w:t>.</w:t>
      </w:r>
    </w:p>
  </w:footnote>
  <w:footnote w:id="352">
    <w:p w:rsidR="008A4457" w:rsidRDefault="008A4457" w:rsidP="00557FD0">
      <w:pPr>
        <w:pStyle w:val="FootnoteText"/>
        <w:rPr>
          <w:rtl/>
        </w:rPr>
      </w:pPr>
      <w:r w:rsidRPr="00657579">
        <w:footnoteRef/>
      </w:r>
      <w:r>
        <w:rPr>
          <w:rFonts w:hint="cs"/>
          <w:rtl/>
        </w:rPr>
        <w:t xml:space="preserve">- در </w:t>
      </w:r>
      <w:r>
        <w:rPr>
          <w:rtl/>
        </w:rPr>
        <w:t>نرم‌افزار</w:t>
      </w:r>
      <w:r>
        <w:rPr>
          <w:rFonts w:hint="cs"/>
          <w:rtl/>
        </w:rPr>
        <w:t xml:space="preserve"> «تاریخ».</w:t>
      </w:r>
    </w:p>
  </w:footnote>
  <w:footnote w:id="353">
    <w:p w:rsidR="008A4457" w:rsidRDefault="008A4457" w:rsidP="00B04D58">
      <w:pPr>
        <w:pStyle w:val="FootnoteText"/>
      </w:pPr>
      <w:r w:rsidRPr="00070A46">
        <w:footnoteRef/>
      </w:r>
      <w:r>
        <w:rPr>
          <w:rFonts w:hint="cs"/>
          <w:rtl/>
        </w:rPr>
        <w:t xml:space="preserve">. </w:t>
      </w:r>
      <w:r w:rsidRPr="00B04D58">
        <w:rPr>
          <w:rFonts w:hint="cs"/>
          <w:rtl/>
        </w:rPr>
        <w:t>رجال النجاشی، ص: 162.</w:t>
      </w:r>
    </w:p>
  </w:footnote>
  <w:footnote w:id="354">
    <w:p w:rsidR="008A4457" w:rsidRDefault="008A4457" w:rsidP="00070A46">
      <w:pPr>
        <w:pStyle w:val="FootnoteText"/>
      </w:pPr>
      <w:r w:rsidRPr="00070A46">
        <w:footnoteRef/>
      </w:r>
      <w:r>
        <w:rPr>
          <w:rFonts w:hint="cs"/>
          <w:rtl/>
        </w:rPr>
        <w:t xml:space="preserve">. </w:t>
      </w:r>
      <w:r w:rsidRPr="00070A46">
        <w:rPr>
          <w:rFonts w:hint="cs"/>
          <w:rtl/>
        </w:rPr>
        <w:t xml:space="preserve">فهرست کتب الشیعة و أصولهم و أسماء المصنفین و أصحاب الأصول (للطوسی) </w:t>
      </w:r>
      <w:r w:rsidRPr="00070A46">
        <w:rPr>
          <w:rtl/>
        </w:rPr>
        <w:t>(</w:t>
      </w:r>
      <w:r w:rsidRPr="00070A46">
        <w:rPr>
          <w:rFonts w:hint="cs"/>
          <w:rtl/>
        </w:rPr>
        <w:t>ط - الحدیثة)، النص، ص: 186.</w:t>
      </w:r>
    </w:p>
  </w:footnote>
  <w:footnote w:id="355">
    <w:p w:rsidR="008A4457" w:rsidRDefault="008A4457" w:rsidP="00070A46">
      <w:pPr>
        <w:pStyle w:val="FootnoteText"/>
      </w:pPr>
      <w:r w:rsidRPr="00070A46">
        <w:footnoteRef/>
      </w:r>
      <w:r>
        <w:rPr>
          <w:rFonts w:hint="cs"/>
          <w:rtl/>
        </w:rPr>
        <w:t xml:space="preserve">. </w:t>
      </w:r>
      <w:r w:rsidRPr="00070A46">
        <w:rPr>
          <w:rFonts w:hint="cs"/>
          <w:rtl/>
        </w:rPr>
        <w:t>رجال الطوسی، ص: 336.</w:t>
      </w:r>
    </w:p>
  </w:footnote>
  <w:footnote w:id="356">
    <w:p w:rsidR="008A4457" w:rsidRDefault="008A4457" w:rsidP="00070A46">
      <w:pPr>
        <w:pStyle w:val="FootnoteText"/>
        <w:rPr>
          <w:rtl/>
        </w:rPr>
      </w:pPr>
      <w:r w:rsidRPr="00070A46">
        <w:footnoteRef/>
      </w:r>
      <w:r>
        <w:rPr>
          <w:rFonts w:hint="cs"/>
          <w:rtl/>
        </w:rPr>
        <w:t xml:space="preserve">. </w:t>
      </w:r>
      <w:r w:rsidRPr="00070A46">
        <w:rPr>
          <w:rFonts w:hint="cs"/>
          <w:rtl/>
        </w:rPr>
        <w:t>رجال البرقی - الطبقات، ص: 48 و 49.</w:t>
      </w:r>
    </w:p>
  </w:footnote>
  <w:footnote w:id="357">
    <w:p w:rsidR="008A4457" w:rsidRDefault="008A4457" w:rsidP="00070A46">
      <w:pPr>
        <w:pStyle w:val="FootnoteText"/>
        <w:rPr>
          <w:rtl/>
        </w:rPr>
      </w:pPr>
      <w:r w:rsidRPr="00070A46">
        <w:footnoteRef/>
      </w:r>
      <w:r>
        <w:rPr>
          <w:rFonts w:hint="cs"/>
          <w:rtl/>
        </w:rPr>
        <w:t xml:space="preserve">. </w:t>
      </w:r>
      <w:r w:rsidRPr="00070A46">
        <w:rPr>
          <w:rFonts w:hint="cs"/>
          <w:rtl/>
        </w:rPr>
        <w:t>رجال الکشی - إختیار معرفة الرجال، النص، ص: 556.</w:t>
      </w:r>
    </w:p>
  </w:footnote>
  <w:footnote w:id="358">
    <w:p w:rsidR="008A4457" w:rsidRDefault="008A4457" w:rsidP="00070A46">
      <w:pPr>
        <w:pStyle w:val="FootnoteText"/>
      </w:pPr>
      <w:r w:rsidRPr="00070A46">
        <w:footnoteRef/>
      </w:r>
      <w:r>
        <w:rPr>
          <w:rFonts w:hint="cs"/>
          <w:rtl/>
        </w:rPr>
        <w:t xml:space="preserve">. </w:t>
      </w:r>
      <w:r w:rsidRPr="00070A46">
        <w:rPr>
          <w:rFonts w:hint="cs"/>
          <w:rtl/>
        </w:rPr>
        <w:t>الرجال (لابن داود)، ص: 452.</w:t>
      </w:r>
    </w:p>
  </w:footnote>
  <w:footnote w:id="359">
    <w:p w:rsidR="008A4457" w:rsidRDefault="008A4457" w:rsidP="00070A46">
      <w:pPr>
        <w:pStyle w:val="FootnoteText"/>
      </w:pPr>
      <w:r w:rsidRPr="00070A46">
        <w:footnoteRef/>
      </w:r>
      <w:r>
        <w:rPr>
          <w:rFonts w:hint="cs"/>
          <w:rtl/>
        </w:rPr>
        <w:t xml:space="preserve">. </w:t>
      </w:r>
      <w:r w:rsidRPr="00070A46">
        <w:rPr>
          <w:rFonts w:hint="cs"/>
          <w:rtl/>
        </w:rPr>
        <w:t>رجال العلامة الحلی، ص: 221.</w:t>
      </w:r>
    </w:p>
  </w:footnote>
  <w:footnote w:id="360">
    <w:p w:rsidR="008A4457" w:rsidRDefault="008A4457" w:rsidP="00070A46">
      <w:pPr>
        <w:pStyle w:val="FootnoteText"/>
      </w:pPr>
      <w:r w:rsidRPr="005D5398">
        <w:footnoteRef/>
      </w:r>
      <w:r>
        <w:rPr>
          <w:rFonts w:hint="cs"/>
          <w:rtl/>
        </w:rPr>
        <w:t xml:space="preserve">. </w:t>
      </w:r>
      <w:r>
        <w:rPr>
          <w:rtl/>
        </w:rPr>
        <w:softHyphen/>
      </w:r>
      <w:r w:rsidRPr="005D5398">
        <w:rPr>
          <w:rFonts w:hint="cs"/>
          <w:rtl/>
        </w:rPr>
        <w:t xml:space="preserve"> </w:t>
      </w:r>
      <w:r w:rsidRPr="00070A46">
        <w:rPr>
          <w:rFonts w:hint="cs"/>
          <w:rtl/>
        </w:rPr>
        <w:t>معالم العلماء، ص: 49‌.</w:t>
      </w:r>
    </w:p>
  </w:footnote>
  <w:footnote w:id="361">
    <w:p w:rsidR="008A4457" w:rsidRDefault="008A4457" w:rsidP="005F483C">
      <w:pPr>
        <w:pStyle w:val="FootnoteText"/>
      </w:pPr>
      <w:r w:rsidRPr="005D5398">
        <w:footnoteRef/>
      </w:r>
      <w:r>
        <w:rPr>
          <w:rFonts w:hint="cs"/>
          <w:rtl/>
        </w:rPr>
        <w:t xml:space="preserve">. </w:t>
      </w:r>
      <w:r w:rsidRPr="005F483C">
        <w:rPr>
          <w:rtl/>
        </w:rPr>
        <w:t>التحریر الطاووسی</w:t>
      </w:r>
      <w:r w:rsidRPr="005F483C">
        <w:rPr>
          <w:rFonts w:hint="cs"/>
          <w:rtl/>
        </w:rPr>
        <w:t>،</w:t>
      </w:r>
      <w:r w:rsidRPr="005F483C">
        <w:rPr>
          <w:rtl/>
        </w:rPr>
        <w:t xml:space="preserve"> جلد: 1 صفحه:</w:t>
      </w:r>
      <w:r w:rsidRPr="005F483C">
        <w:rPr>
          <w:rFonts w:hint="cs"/>
          <w:rtl/>
        </w:rPr>
        <w:t>197.</w:t>
      </w:r>
    </w:p>
  </w:footnote>
  <w:footnote w:id="362">
    <w:p w:rsidR="008A4457" w:rsidRDefault="008A4457" w:rsidP="00EA1A77">
      <w:pPr>
        <w:pStyle w:val="FootnoteText"/>
      </w:pPr>
      <w:r w:rsidRPr="00DA3290">
        <w:footnoteRef/>
      </w:r>
      <w:r>
        <w:rPr>
          <w:rFonts w:hint="cs"/>
          <w:rtl/>
        </w:rPr>
        <w:t xml:space="preserve">- </w:t>
      </w:r>
      <w:r w:rsidRPr="001A0C18">
        <w:rPr>
          <w:rtl/>
        </w:rPr>
        <w:t>تنق</w:t>
      </w:r>
      <w:r>
        <w:rPr>
          <w:rtl/>
        </w:rPr>
        <w:t>ی</w:t>
      </w:r>
      <w:r w:rsidRPr="001A0C18">
        <w:rPr>
          <w:rtl/>
        </w:rPr>
        <w:t>ح المقال ف</w:t>
      </w:r>
      <w:r>
        <w:rPr>
          <w:rtl/>
        </w:rPr>
        <w:t>ی</w:t>
      </w:r>
      <w:r w:rsidRPr="001A0C18">
        <w:rPr>
          <w:rtl/>
        </w:rPr>
        <w:t xml:space="preserve"> علم الرجال جلد: 26 صفحه: 311</w:t>
      </w:r>
      <w:r>
        <w:rPr>
          <w:rFonts w:hint="cs"/>
          <w:rtl/>
        </w:rPr>
        <w:t>.</w:t>
      </w:r>
    </w:p>
  </w:footnote>
  <w:footnote w:id="363">
    <w:p w:rsidR="008A4457" w:rsidRDefault="008A4457" w:rsidP="00EA1A77">
      <w:pPr>
        <w:pStyle w:val="FootnoteText"/>
      </w:pPr>
      <w:r w:rsidRPr="00D002FE">
        <w:footnoteRef/>
      </w:r>
      <w:r>
        <w:rPr>
          <w:rFonts w:hint="cs"/>
          <w:rtl/>
        </w:rPr>
        <w:t xml:space="preserve">- </w:t>
      </w:r>
      <w:r w:rsidRPr="00D002FE">
        <w:rPr>
          <w:rtl/>
        </w:rPr>
        <w:t>قاموس الرجال</w:t>
      </w:r>
      <w:r>
        <w:rPr>
          <w:rFonts w:hint="cs"/>
          <w:rtl/>
        </w:rPr>
        <w:t>،</w:t>
      </w:r>
      <w:r w:rsidRPr="00D002FE">
        <w:rPr>
          <w:rtl/>
        </w:rPr>
        <w:t xml:space="preserve"> جلد: 4 صفحه: 274</w:t>
      </w:r>
      <w:r>
        <w:rPr>
          <w:rFonts w:hint="cs"/>
          <w:rtl/>
        </w:rPr>
        <w:t>.</w:t>
      </w:r>
    </w:p>
  </w:footnote>
  <w:footnote w:id="364">
    <w:p w:rsidR="008A4457" w:rsidRDefault="008A4457" w:rsidP="00EA1A77">
      <w:pPr>
        <w:pStyle w:val="FootnoteText"/>
      </w:pPr>
      <w:r w:rsidRPr="00DA3290">
        <w:footnoteRef/>
      </w:r>
      <w:r>
        <w:rPr>
          <w:rFonts w:hint="cs"/>
          <w:rtl/>
        </w:rPr>
        <w:t xml:space="preserve">- </w:t>
      </w:r>
      <w:r w:rsidRPr="00EA5E22">
        <w:rPr>
          <w:rFonts w:hint="cs"/>
          <w:rtl/>
        </w:rPr>
        <w:t>معجم رجال الحد</w:t>
      </w:r>
      <w:r>
        <w:rPr>
          <w:rFonts w:hint="cs"/>
          <w:rtl/>
        </w:rPr>
        <w:t>ی</w:t>
      </w:r>
      <w:r w:rsidRPr="00EA5E22">
        <w:rPr>
          <w:rFonts w:hint="cs"/>
          <w:rtl/>
        </w:rPr>
        <w:t>ث و تفص</w:t>
      </w:r>
      <w:r>
        <w:rPr>
          <w:rFonts w:hint="cs"/>
          <w:rtl/>
        </w:rPr>
        <w:t>ی</w:t>
      </w:r>
      <w:r w:rsidRPr="00EA5E22">
        <w:rPr>
          <w:rFonts w:hint="cs"/>
          <w:rtl/>
        </w:rPr>
        <w:t xml:space="preserve">ل طبقات الرجال، </w:t>
      </w:r>
      <w:r>
        <w:rPr>
          <w:rtl/>
        </w:rPr>
        <w:t>ج 8</w:t>
      </w:r>
      <w:r w:rsidRPr="00EA5E22">
        <w:rPr>
          <w:rFonts w:hint="cs"/>
          <w:rtl/>
        </w:rPr>
        <w:t>، ص: 144‌</w:t>
      </w:r>
      <w:r>
        <w:rPr>
          <w:rFonts w:hint="cs"/>
          <w:rtl/>
        </w:rPr>
        <w:t>.</w:t>
      </w:r>
    </w:p>
  </w:footnote>
  <w:footnote w:id="365">
    <w:p w:rsidR="008A4457" w:rsidRDefault="008A4457" w:rsidP="005D5398">
      <w:pPr>
        <w:pStyle w:val="FootnoteText"/>
        <w:rPr>
          <w:rtl/>
        </w:rPr>
      </w:pPr>
      <w:r w:rsidRPr="005D5398">
        <w:footnoteRef/>
      </w:r>
      <w:r>
        <w:rPr>
          <w:rFonts w:hint="cs"/>
          <w:rtl/>
        </w:rPr>
        <w:t xml:space="preserve">. </w:t>
      </w:r>
      <w:r w:rsidRPr="005D5398">
        <w:rPr>
          <w:rFonts w:hint="cs"/>
          <w:rtl/>
        </w:rPr>
        <w:t xml:space="preserve">الکافی (ط - الإسلامیة)، </w:t>
      </w:r>
      <w:r w:rsidRPr="005D5398">
        <w:rPr>
          <w:rtl/>
        </w:rPr>
        <w:t>ج 2</w:t>
      </w:r>
      <w:r w:rsidRPr="005D5398">
        <w:rPr>
          <w:rFonts w:hint="cs"/>
          <w:rtl/>
        </w:rPr>
        <w:t>، ص: 315.</w:t>
      </w:r>
    </w:p>
  </w:footnote>
  <w:footnote w:id="366">
    <w:p w:rsidR="008A4457" w:rsidRDefault="008A4457" w:rsidP="005D5398">
      <w:pPr>
        <w:pStyle w:val="FootnoteText"/>
      </w:pPr>
      <w:r w:rsidRPr="005D5398">
        <w:footnoteRef/>
      </w:r>
      <w:r>
        <w:rPr>
          <w:rFonts w:hint="cs"/>
          <w:rtl/>
        </w:rPr>
        <w:t xml:space="preserve">. </w:t>
      </w:r>
      <w:r w:rsidRPr="005D5398">
        <w:rPr>
          <w:rFonts w:hint="cs"/>
          <w:rtl/>
        </w:rPr>
        <w:t xml:space="preserve">الکافی (ط - الإسلامیة)، </w:t>
      </w:r>
      <w:r w:rsidRPr="005D5398">
        <w:rPr>
          <w:rtl/>
        </w:rPr>
        <w:t>ج 3</w:t>
      </w:r>
      <w:r w:rsidRPr="005D5398">
        <w:rPr>
          <w:rFonts w:hint="cs"/>
          <w:rtl/>
        </w:rPr>
        <w:t>، ص: 114.</w:t>
      </w:r>
    </w:p>
  </w:footnote>
  <w:footnote w:id="367">
    <w:p w:rsidR="008A4457" w:rsidRDefault="008A4457" w:rsidP="006F5972">
      <w:pPr>
        <w:pStyle w:val="FootnoteText"/>
      </w:pPr>
      <w:r w:rsidRPr="006F5972">
        <w:footnoteRef/>
      </w:r>
      <w:r>
        <w:rPr>
          <w:rFonts w:hint="cs"/>
          <w:rtl/>
        </w:rPr>
        <w:t xml:space="preserve">. </w:t>
      </w:r>
      <w:r w:rsidRPr="006F5972">
        <w:rPr>
          <w:rFonts w:hint="cs"/>
          <w:rtl/>
        </w:rPr>
        <w:t>رجال النجاشی، ص: 188.</w:t>
      </w:r>
    </w:p>
  </w:footnote>
  <w:footnote w:id="368">
    <w:p w:rsidR="008A4457" w:rsidRDefault="008A4457" w:rsidP="006F5972">
      <w:pPr>
        <w:pStyle w:val="FootnoteText"/>
        <w:rPr>
          <w:rtl/>
        </w:rPr>
      </w:pPr>
      <w:r w:rsidRPr="006F5972">
        <w:footnoteRef/>
      </w:r>
      <w:r>
        <w:rPr>
          <w:rFonts w:hint="cs"/>
          <w:rtl/>
        </w:rPr>
        <w:t xml:space="preserve">. </w:t>
      </w:r>
      <w:r w:rsidRPr="006F5972">
        <w:rPr>
          <w:rFonts w:hint="cs"/>
          <w:rtl/>
        </w:rPr>
        <w:t xml:space="preserve">فهرست کتب الشیعة و أصولهم و أسماء المصنفین و أصحاب الأصول (للطوسی) </w:t>
      </w:r>
      <w:r w:rsidRPr="006F5972">
        <w:rPr>
          <w:rtl/>
        </w:rPr>
        <w:t>(</w:t>
      </w:r>
      <w:r w:rsidRPr="006F5972">
        <w:rPr>
          <w:rFonts w:hint="cs"/>
          <w:rtl/>
        </w:rPr>
        <w:t>ط - الحدیثة)، النص، ص: 226.</w:t>
      </w:r>
    </w:p>
  </w:footnote>
  <w:footnote w:id="369">
    <w:p w:rsidR="008A4457" w:rsidRDefault="008A4457" w:rsidP="006F5972">
      <w:pPr>
        <w:pStyle w:val="FootnoteText"/>
      </w:pPr>
      <w:r w:rsidRPr="006F5972">
        <w:footnoteRef/>
      </w:r>
      <w:r>
        <w:rPr>
          <w:rFonts w:hint="cs"/>
          <w:rtl/>
        </w:rPr>
        <w:t>.</w:t>
      </w:r>
      <w:r>
        <w:rPr>
          <w:rtl/>
        </w:rPr>
        <w:t xml:space="preserve"> </w:t>
      </w:r>
      <w:r w:rsidRPr="006F5972">
        <w:rPr>
          <w:rFonts w:hint="cs"/>
          <w:rtl/>
        </w:rPr>
        <w:t xml:space="preserve">الإستبصار فیما اختلف من الأخبار، </w:t>
      </w:r>
      <w:r w:rsidRPr="006F5972">
        <w:rPr>
          <w:rtl/>
        </w:rPr>
        <w:t>ج 2</w:t>
      </w:r>
      <w:r w:rsidRPr="006F5972">
        <w:rPr>
          <w:rFonts w:hint="cs"/>
          <w:rtl/>
        </w:rPr>
        <w:t>، ص: 36.</w:t>
      </w:r>
    </w:p>
  </w:footnote>
  <w:footnote w:id="370">
    <w:p w:rsidR="008A4457" w:rsidRDefault="008A4457" w:rsidP="006F5972">
      <w:pPr>
        <w:pStyle w:val="FootnoteText"/>
      </w:pPr>
      <w:r w:rsidRPr="006F5972">
        <w:footnoteRef/>
      </w:r>
      <w:r>
        <w:rPr>
          <w:rFonts w:hint="cs"/>
          <w:rtl/>
        </w:rPr>
        <w:t xml:space="preserve">. </w:t>
      </w:r>
      <w:r w:rsidRPr="006F5972">
        <w:rPr>
          <w:rFonts w:hint="cs"/>
          <w:rtl/>
        </w:rPr>
        <w:t>رجال البرقی - الطبقات، ص: 32.</w:t>
      </w:r>
    </w:p>
  </w:footnote>
  <w:footnote w:id="371">
    <w:p w:rsidR="008A4457" w:rsidRDefault="008A4457" w:rsidP="006F5972">
      <w:pPr>
        <w:pStyle w:val="FootnoteText"/>
        <w:rPr>
          <w:rtl/>
        </w:rPr>
      </w:pPr>
      <w:r w:rsidRPr="006F5972">
        <w:footnoteRef/>
      </w:r>
      <w:r>
        <w:rPr>
          <w:rFonts w:hint="cs"/>
          <w:rtl/>
        </w:rPr>
        <w:t xml:space="preserve">. </w:t>
      </w:r>
      <w:r w:rsidRPr="006F5972">
        <w:rPr>
          <w:rFonts w:hint="cs"/>
          <w:rtl/>
        </w:rPr>
        <w:t>رجال الکشی - إختیار معرفة الرجال، النص، ص: 352.</w:t>
      </w:r>
    </w:p>
  </w:footnote>
  <w:footnote w:id="372">
    <w:p w:rsidR="008A4457" w:rsidRDefault="008A4457" w:rsidP="00146870">
      <w:pPr>
        <w:pStyle w:val="FootnoteText"/>
      </w:pPr>
      <w:r w:rsidRPr="00F82D3D">
        <w:footnoteRef/>
      </w:r>
      <w:r>
        <w:rPr>
          <w:rFonts w:hint="cs"/>
          <w:rtl/>
        </w:rPr>
        <w:t xml:space="preserve">. </w:t>
      </w:r>
      <w:r w:rsidRPr="00146870">
        <w:rPr>
          <w:rFonts w:hint="cs"/>
          <w:rtl/>
        </w:rPr>
        <w:t>رجال العلامة الحلی، ص: 227.</w:t>
      </w:r>
    </w:p>
  </w:footnote>
  <w:footnote w:id="373">
    <w:p w:rsidR="008A4457" w:rsidRDefault="008A4457" w:rsidP="00146870">
      <w:pPr>
        <w:pStyle w:val="FootnoteText"/>
      </w:pPr>
      <w:r w:rsidRPr="00F82D3D">
        <w:footnoteRef/>
      </w:r>
      <w:r>
        <w:rPr>
          <w:rFonts w:hint="cs"/>
          <w:rtl/>
        </w:rPr>
        <w:t xml:space="preserve">. </w:t>
      </w:r>
      <w:r w:rsidRPr="00146870">
        <w:rPr>
          <w:rFonts w:hint="cs"/>
          <w:rtl/>
        </w:rPr>
        <w:t>معالم العلماء، ص: 57‌.</w:t>
      </w:r>
    </w:p>
  </w:footnote>
  <w:footnote w:id="374">
    <w:p w:rsidR="008A4457" w:rsidRDefault="008A4457" w:rsidP="00EA1A77">
      <w:pPr>
        <w:pStyle w:val="FootnoteText"/>
        <w:rPr>
          <w:rtl/>
        </w:rPr>
      </w:pPr>
      <w:r w:rsidRPr="003C137D">
        <w:footnoteRef/>
      </w:r>
      <w:r>
        <w:rPr>
          <w:rFonts w:hint="cs"/>
          <w:rtl/>
        </w:rPr>
        <w:t xml:space="preserve">- </w:t>
      </w:r>
      <w:r w:rsidRPr="003C137D">
        <w:rPr>
          <w:rtl/>
        </w:rPr>
        <w:t>تنق</w:t>
      </w:r>
      <w:r>
        <w:rPr>
          <w:rtl/>
        </w:rPr>
        <w:t>ی</w:t>
      </w:r>
      <w:r w:rsidRPr="003C137D">
        <w:rPr>
          <w:rtl/>
        </w:rPr>
        <w:t>ح المقال ف</w:t>
      </w:r>
      <w:r>
        <w:rPr>
          <w:rtl/>
        </w:rPr>
        <w:t>ی</w:t>
      </w:r>
      <w:r w:rsidRPr="003C137D">
        <w:rPr>
          <w:rtl/>
        </w:rPr>
        <w:t xml:space="preserve"> علم الرجال جلد: 30 صفحه: 96</w:t>
      </w:r>
      <w:r>
        <w:rPr>
          <w:rFonts w:hint="cs"/>
          <w:rtl/>
        </w:rPr>
        <w:t>.</w:t>
      </w:r>
    </w:p>
  </w:footnote>
  <w:footnote w:id="375">
    <w:p w:rsidR="008A4457" w:rsidRDefault="008A4457" w:rsidP="00EA1A77">
      <w:pPr>
        <w:pStyle w:val="FootnoteText"/>
      </w:pPr>
      <w:r w:rsidRPr="00E6552A">
        <w:footnoteRef/>
      </w:r>
      <w:r>
        <w:rPr>
          <w:rFonts w:hint="cs"/>
          <w:rtl/>
        </w:rPr>
        <w:t xml:space="preserve">- </w:t>
      </w:r>
      <w:r>
        <w:rPr>
          <w:rtl/>
        </w:rPr>
        <w:t>قاموس</w:t>
      </w:r>
      <w:r w:rsidRPr="00E6552A">
        <w:rPr>
          <w:rtl/>
        </w:rPr>
        <w:t xml:space="preserve"> الرجال جلد: 4 صفحه: 613</w:t>
      </w:r>
      <w:r>
        <w:rPr>
          <w:rFonts w:hint="cs"/>
          <w:rtl/>
        </w:rPr>
        <w:t>.</w:t>
      </w:r>
    </w:p>
  </w:footnote>
  <w:footnote w:id="376">
    <w:p w:rsidR="008A4457" w:rsidRDefault="008A4457" w:rsidP="00EA1A77">
      <w:pPr>
        <w:pStyle w:val="FootnoteText"/>
      </w:pPr>
      <w:r w:rsidRPr="00F01922">
        <w:footnoteRef/>
      </w:r>
      <w:r>
        <w:rPr>
          <w:rFonts w:hint="cs"/>
          <w:rtl/>
        </w:rPr>
        <w:t xml:space="preserve">- </w:t>
      </w:r>
      <w:r w:rsidRPr="00E6552A">
        <w:rPr>
          <w:rFonts w:hint="cs"/>
          <w:rtl/>
        </w:rPr>
        <w:t>معجم رجال الحد</w:t>
      </w:r>
      <w:r>
        <w:rPr>
          <w:rFonts w:hint="cs"/>
          <w:rtl/>
        </w:rPr>
        <w:t>ی</w:t>
      </w:r>
      <w:r w:rsidRPr="00E6552A">
        <w:rPr>
          <w:rFonts w:hint="cs"/>
          <w:rtl/>
        </w:rPr>
        <w:t>ث و تفص</w:t>
      </w:r>
      <w:r>
        <w:rPr>
          <w:rFonts w:hint="cs"/>
          <w:rtl/>
        </w:rPr>
        <w:t>ی</w:t>
      </w:r>
      <w:r w:rsidRPr="00E6552A">
        <w:rPr>
          <w:rFonts w:hint="cs"/>
          <w:rtl/>
        </w:rPr>
        <w:t xml:space="preserve">ل طبقات الرجال، </w:t>
      </w:r>
      <w:r>
        <w:rPr>
          <w:rtl/>
        </w:rPr>
        <w:t>ج 9</w:t>
      </w:r>
      <w:r w:rsidRPr="00E6552A">
        <w:rPr>
          <w:rFonts w:hint="cs"/>
          <w:rtl/>
        </w:rPr>
        <w:t>، ص: 24‌</w:t>
      </w:r>
      <w:r>
        <w:rPr>
          <w:rFonts w:hint="cs"/>
          <w:rtl/>
        </w:rPr>
        <w:t>.</w:t>
      </w:r>
    </w:p>
  </w:footnote>
  <w:footnote w:id="377">
    <w:p w:rsidR="008A4457" w:rsidRDefault="008A4457" w:rsidP="00F82D3D">
      <w:pPr>
        <w:pStyle w:val="FootnoteText"/>
      </w:pPr>
      <w:r w:rsidRPr="00E2457B">
        <w:footnoteRef/>
      </w:r>
      <w:r>
        <w:rPr>
          <w:rFonts w:hint="cs"/>
          <w:rtl/>
        </w:rPr>
        <w:t xml:space="preserve">. </w:t>
      </w:r>
      <w:r w:rsidRPr="00F82D3D">
        <w:rPr>
          <w:rFonts w:hint="cs"/>
          <w:rtl/>
        </w:rPr>
        <w:t xml:space="preserve">الإستبصار فیما اختلف من الأخبار، </w:t>
      </w:r>
      <w:r w:rsidRPr="00F82D3D">
        <w:rPr>
          <w:rtl/>
        </w:rPr>
        <w:t>ج 2</w:t>
      </w:r>
      <w:r w:rsidRPr="00F82D3D">
        <w:rPr>
          <w:rFonts w:hint="cs"/>
          <w:rtl/>
        </w:rPr>
        <w:t>، ص: 36.</w:t>
      </w:r>
    </w:p>
  </w:footnote>
  <w:footnote w:id="378">
    <w:p w:rsidR="008A4457" w:rsidRDefault="008A4457" w:rsidP="000F3411">
      <w:pPr>
        <w:pStyle w:val="FootnoteText"/>
        <w:rPr>
          <w:rtl/>
        </w:rPr>
      </w:pPr>
      <w:r w:rsidRPr="006008FB">
        <w:footnoteRef/>
      </w:r>
      <w:r>
        <w:rPr>
          <w:rFonts w:hint="cs"/>
          <w:rtl/>
        </w:rPr>
        <w:t xml:space="preserve">. </w:t>
      </w:r>
      <w:r w:rsidRPr="000F3411">
        <w:rPr>
          <w:rFonts w:hint="cs"/>
          <w:rtl/>
        </w:rPr>
        <w:t>رجال البرقی - الطبقات، ص: 58 و 60.</w:t>
      </w:r>
    </w:p>
  </w:footnote>
  <w:footnote w:id="379">
    <w:p w:rsidR="008A4457" w:rsidRPr="00CA4934" w:rsidRDefault="008A4457" w:rsidP="00311796">
      <w:pPr>
        <w:pStyle w:val="FootnoteText"/>
        <w:rPr>
          <w:rtl/>
        </w:rPr>
      </w:pPr>
      <w:r w:rsidRPr="00CA4934">
        <w:footnoteRef/>
      </w:r>
      <w:r w:rsidRPr="00CA4934">
        <w:rPr>
          <w:rFonts w:hint="cs"/>
          <w:rtl/>
        </w:rPr>
        <w:t xml:space="preserve">- </w:t>
      </w:r>
      <w:r>
        <w:rPr>
          <w:rtl/>
        </w:rPr>
        <w:t>کن</w:t>
      </w:r>
      <w:r>
        <w:rPr>
          <w:rFonts w:hint="cs"/>
          <w:rtl/>
        </w:rPr>
        <w:t>ی</w:t>
      </w:r>
      <w:r>
        <w:rPr>
          <w:rFonts w:hint="eastAsia"/>
          <w:rtl/>
        </w:rPr>
        <w:t>ه‌</w:t>
      </w:r>
      <w:r>
        <w:rPr>
          <w:rFonts w:hint="cs"/>
          <w:rtl/>
        </w:rPr>
        <w:t>ی</w:t>
      </w:r>
      <w:r w:rsidRPr="00CA4934">
        <w:rPr>
          <w:rFonts w:hint="cs"/>
          <w:rtl/>
        </w:rPr>
        <w:t xml:space="preserve"> </w:t>
      </w:r>
      <w:r>
        <w:rPr>
          <w:rFonts w:hint="cs"/>
          <w:rtl/>
        </w:rPr>
        <w:t>«</w:t>
      </w:r>
      <w:r w:rsidRPr="00CA4934">
        <w:rPr>
          <w:rFonts w:hint="cs"/>
          <w:rtl/>
        </w:rPr>
        <w:t>فضل بن شاذان</w:t>
      </w:r>
      <w:r>
        <w:rPr>
          <w:rFonts w:hint="cs"/>
          <w:rtl/>
        </w:rPr>
        <w:t>»</w:t>
      </w:r>
      <w:r w:rsidRPr="00CA4934">
        <w:rPr>
          <w:rFonts w:hint="cs"/>
          <w:rtl/>
        </w:rPr>
        <w:t>.</w:t>
      </w:r>
    </w:p>
  </w:footnote>
  <w:footnote w:id="380">
    <w:p w:rsidR="008A4457" w:rsidRDefault="008A4457" w:rsidP="000F3411">
      <w:pPr>
        <w:pStyle w:val="FootnoteText"/>
        <w:rPr>
          <w:rtl/>
        </w:rPr>
      </w:pPr>
      <w:r w:rsidRPr="006008FB">
        <w:footnoteRef/>
      </w:r>
      <w:r>
        <w:rPr>
          <w:rFonts w:hint="cs"/>
          <w:rtl/>
        </w:rPr>
        <w:t xml:space="preserve">. </w:t>
      </w:r>
      <w:r w:rsidRPr="000F3411">
        <w:rPr>
          <w:rFonts w:hint="cs"/>
          <w:rtl/>
        </w:rPr>
        <w:t>رجال الکشی - إختیار معرفة الرجال، النص، ص: 566</w:t>
      </w:r>
      <w:r>
        <w:rPr>
          <w:rFonts w:hint="cs"/>
          <w:rtl/>
        </w:rPr>
        <w:t>.</w:t>
      </w:r>
    </w:p>
  </w:footnote>
  <w:footnote w:id="381">
    <w:p w:rsidR="008A4457" w:rsidRDefault="008A4457" w:rsidP="006008FB">
      <w:pPr>
        <w:pStyle w:val="FootnoteText"/>
      </w:pPr>
      <w:r w:rsidRPr="006008FB">
        <w:footnoteRef/>
      </w:r>
      <w:r>
        <w:rPr>
          <w:rFonts w:hint="cs"/>
          <w:rtl/>
        </w:rPr>
        <w:t>. همان.</w:t>
      </w:r>
    </w:p>
  </w:footnote>
  <w:footnote w:id="382">
    <w:p w:rsidR="008A4457" w:rsidRDefault="008A4457" w:rsidP="006008FB">
      <w:pPr>
        <w:pStyle w:val="FootnoteText"/>
        <w:rPr>
          <w:rtl/>
        </w:rPr>
      </w:pPr>
      <w:r w:rsidRPr="001F713E">
        <w:footnoteRef/>
      </w:r>
      <w:r>
        <w:rPr>
          <w:rFonts w:hint="cs"/>
          <w:rtl/>
        </w:rPr>
        <w:t xml:space="preserve">. </w:t>
      </w:r>
      <w:r w:rsidRPr="006008FB">
        <w:rPr>
          <w:rFonts w:hint="cs"/>
          <w:rtl/>
        </w:rPr>
        <w:t>رجال النجاشی، ص: 185.</w:t>
      </w:r>
    </w:p>
  </w:footnote>
  <w:footnote w:id="383">
    <w:p w:rsidR="008A4457" w:rsidRDefault="008A4457" w:rsidP="005668FA">
      <w:pPr>
        <w:pStyle w:val="FootnoteText"/>
        <w:rPr>
          <w:rtl/>
        </w:rPr>
      </w:pPr>
      <w:r w:rsidRPr="001F713E">
        <w:footnoteRef/>
      </w:r>
      <w:r>
        <w:rPr>
          <w:rFonts w:hint="cs"/>
          <w:rtl/>
        </w:rPr>
        <w:t xml:space="preserve">. </w:t>
      </w:r>
      <w:r w:rsidRPr="005668FA">
        <w:rPr>
          <w:rFonts w:hint="cs"/>
          <w:rtl/>
        </w:rPr>
        <w:t xml:space="preserve">فهرست کتب الشیعة و أصولهم و أسماء المصنفین و أصحاب الأصول (للطوسی) </w:t>
      </w:r>
      <w:r w:rsidRPr="005668FA">
        <w:rPr>
          <w:rtl/>
        </w:rPr>
        <w:t>(</w:t>
      </w:r>
      <w:r w:rsidRPr="005668FA">
        <w:rPr>
          <w:rFonts w:hint="cs"/>
          <w:rtl/>
        </w:rPr>
        <w:t>ط - الحدیثة)، النص، ص: 228.</w:t>
      </w:r>
    </w:p>
  </w:footnote>
  <w:footnote w:id="384">
    <w:p w:rsidR="008A4457" w:rsidRDefault="008A4457" w:rsidP="005668FA">
      <w:pPr>
        <w:pStyle w:val="FootnoteText"/>
      </w:pPr>
      <w:r w:rsidRPr="001F713E">
        <w:footnoteRef/>
      </w:r>
      <w:r>
        <w:rPr>
          <w:rFonts w:hint="cs"/>
          <w:rtl/>
        </w:rPr>
        <w:t xml:space="preserve">. </w:t>
      </w:r>
      <w:r w:rsidRPr="005668FA">
        <w:rPr>
          <w:rtl/>
        </w:rPr>
        <w:t>رجال الطوسی، ص: 387</w:t>
      </w:r>
      <w:r w:rsidRPr="005668FA">
        <w:rPr>
          <w:rFonts w:hint="cs"/>
          <w:rtl/>
        </w:rPr>
        <w:t>.</w:t>
      </w:r>
    </w:p>
  </w:footnote>
  <w:footnote w:id="385">
    <w:p w:rsidR="008A4457" w:rsidRDefault="008A4457" w:rsidP="005668FA">
      <w:pPr>
        <w:pStyle w:val="FootnoteText"/>
      </w:pPr>
      <w:r w:rsidRPr="001F713E">
        <w:footnoteRef/>
      </w:r>
      <w:r>
        <w:rPr>
          <w:rFonts w:hint="cs"/>
          <w:rtl/>
        </w:rPr>
        <w:t xml:space="preserve">. </w:t>
      </w:r>
      <w:r w:rsidRPr="005668FA">
        <w:rPr>
          <w:rFonts w:hint="cs"/>
          <w:rtl/>
        </w:rPr>
        <w:t>الرجال (لابن داود)، ص: 460.</w:t>
      </w:r>
    </w:p>
  </w:footnote>
  <w:footnote w:id="386">
    <w:p w:rsidR="008A4457" w:rsidRDefault="008A4457" w:rsidP="005E4363">
      <w:pPr>
        <w:pStyle w:val="FootnoteText"/>
      </w:pPr>
      <w:r w:rsidRPr="001F713E">
        <w:footnoteRef/>
      </w:r>
      <w:r>
        <w:rPr>
          <w:rFonts w:hint="cs"/>
          <w:rtl/>
        </w:rPr>
        <w:t xml:space="preserve">. </w:t>
      </w:r>
      <w:r w:rsidRPr="005E4363">
        <w:rPr>
          <w:rtl/>
        </w:rPr>
        <w:t>الإستبصار فیما اختلف من الأخبار؛ ج 3؛ ص 261</w:t>
      </w:r>
      <w:r w:rsidRPr="005E4363">
        <w:rPr>
          <w:rFonts w:hint="cs"/>
          <w:rtl/>
        </w:rPr>
        <w:t>.</w:t>
      </w:r>
    </w:p>
  </w:footnote>
  <w:footnote w:id="387">
    <w:p w:rsidR="008A4457" w:rsidRDefault="008A4457" w:rsidP="005E4363">
      <w:pPr>
        <w:pStyle w:val="FootnoteText"/>
        <w:rPr>
          <w:rtl/>
        </w:rPr>
      </w:pPr>
      <w:r w:rsidRPr="001F713E">
        <w:footnoteRef/>
      </w:r>
      <w:r>
        <w:rPr>
          <w:rFonts w:hint="cs"/>
          <w:rtl/>
        </w:rPr>
        <w:t xml:space="preserve">. </w:t>
      </w:r>
      <w:r w:rsidRPr="005E4363">
        <w:rPr>
          <w:rFonts w:hint="cs"/>
          <w:rtl/>
        </w:rPr>
        <w:t>الرجال (لابن الغضائری)، ص: 66؛</w:t>
      </w:r>
    </w:p>
  </w:footnote>
  <w:footnote w:id="388">
    <w:p w:rsidR="008A4457" w:rsidRDefault="008A4457" w:rsidP="005E4363">
      <w:pPr>
        <w:pStyle w:val="FootnoteText"/>
      </w:pPr>
      <w:r w:rsidRPr="00B24D75">
        <w:footnoteRef/>
      </w:r>
      <w:r>
        <w:rPr>
          <w:rFonts w:hint="cs"/>
          <w:rtl/>
        </w:rPr>
        <w:t xml:space="preserve">. </w:t>
      </w:r>
      <w:r w:rsidRPr="005E4363">
        <w:rPr>
          <w:rFonts w:hint="cs"/>
          <w:rtl/>
        </w:rPr>
        <w:t>الرجال (لابن الغضائری)، ص: 125.</w:t>
      </w:r>
    </w:p>
  </w:footnote>
  <w:footnote w:id="389">
    <w:p w:rsidR="008A4457" w:rsidRDefault="008A4457" w:rsidP="001F713E">
      <w:pPr>
        <w:pStyle w:val="FootnoteText"/>
      </w:pPr>
      <w:r w:rsidRPr="00B24D75">
        <w:footnoteRef/>
      </w:r>
      <w:r>
        <w:rPr>
          <w:rFonts w:hint="cs"/>
          <w:rtl/>
        </w:rPr>
        <w:t xml:space="preserve">. </w:t>
      </w:r>
      <w:r w:rsidRPr="001F713E">
        <w:rPr>
          <w:rFonts w:hint="cs"/>
          <w:rtl/>
        </w:rPr>
        <w:t>رجال العلامة الحلی، ص: 228.</w:t>
      </w:r>
    </w:p>
  </w:footnote>
  <w:footnote w:id="390">
    <w:p w:rsidR="008A4457" w:rsidRDefault="008A4457" w:rsidP="001F713E">
      <w:pPr>
        <w:pStyle w:val="FootnoteText"/>
      </w:pPr>
      <w:r w:rsidRPr="00B24D75">
        <w:footnoteRef/>
      </w:r>
      <w:r>
        <w:rPr>
          <w:rFonts w:hint="cs"/>
          <w:rtl/>
        </w:rPr>
        <w:t xml:space="preserve">. </w:t>
      </w:r>
      <w:r w:rsidRPr="001F713E">
        <w:rPr>
          <w:rFonts w:hint="cs"/>
          <w:rtl/>
        </w:rPr>
        <w:t>معالم العلماء، ص: 57‌.</w:t>
      </w:r>
    </w:p>
  </w:footnote>
  <w:footnote w:id="391">
    <w:p w:rsidR="008A4457" w:rsidRPr="004D5E94" w:rsidRDefault="008A4457" w:rsidP="00311796">
      <w:pPr>
        <w:pStyle w:val="FootnoteText"/>
        <w:rPr>
          <w:rtl/>
        </w:rPr>
      </w:pPr>
      <w:r w:rsidRPr="004D5E94">
        <w:footnoteRef/>
      </w:r>
      <w:r w:rsidRPr="004D5E94">
        <w:rPr>
          <w:rFonts w:hint="cs"/>
          <w:rtl/>
        </w:rPr>
        <w:t xml:space="preserve">- </w:t>
      </w:r>
      <w:r w:rsidRPr="004D5E94">
        <w:rPr>
          <w:rtl/>
        </w:rPr>
        <w:t>تنق</w:t>
      </w:r>
      <w:r>
        <w:rPr>
          <w:rtl/>
        </w:rPr>
        <w:t>ی</w:t>
      </w:r>
      <w:r w:rsidRPr="004D5E94">
        <w:rPr>
          <w:rtl/>
        </w:rPr>
        <w:t>ح المقال ف</w:t>
      </w:r>
      <w:r>
        <w:rPr>
          <w:rtl/>
        </w:rPr>
        <w:t>ی</w:t>
      </w:r>
      <w:r w:rsidRPr="004D5E94">
        <w:rPr>
          <w:rtl/>
        </w:rPr>
        <w:t xml:space="preserve"> علم الرجال</w:t>
      </w:r>
      <w:r>
        <w:rPr>
          <w:rFonts w:hint="cs"/>
          <w:rtl/>
        </w:rPr>
        <w:t>،</w:t>
      </w:r>
      <w:r w:rsidRPr="004D5E94">
        <w:rPr>
          <w:rtl/>
        </w:rPr>
        <w:t xml:space="preserve"> جلد: 34</w:t>
      </w:r>
      <w:r>
        <w:rPr>
          <w:rtl/>
        </w:rPr>
        <w:t xml:space="preserve"> </w:t>
      </w:r>
      <w:r w:rsidRPr="004D5E94">
        <w:rPr>
          <w:rtl/>
        </w:rPr>
        <w:t>صفحه: 178</w:t>
      </w:r>
      <w:r w:rsidRPr="004D5E94">
        <w:rPr>
          <w:rFonts w:hint="cs"/>
          <w:rtl/>
        </w:rPr>
        <w:t>.</w:t>
      </w:r>
    </w:p>
  </w:footnote>
  <w:footnote w:id="392">
    <w:p w:rsidR="008A4457" w:rsidRPr="00836449" w:rsidRDefault="008A4457" w:rsidP="00311796">
      <w:pPr>
        <w:pStyle w:val="FootnoteText"/>
        <w:rPr>
          <w:rtl/>
          <w:lang w:bidi="ar-SA"/>
        </w:rPr>
      </w:pPr>
      <w:r w:rsidRPr="00836449">
        <w:rPr>
          <w:lang w:bidi="ar-SA"/>
        </w:rPr>
        <w:footnoteRef/>
      </w:r>
      <w:r w:rsidRPr="00836449">
        <w:rPr>
          <w:rFonts w:hint="cs"/>
          <w:rtl/>
          <w:lang w:bidi="ar-SA"/>
        </w:rPr>
        <w:t>-</w:t>
      </w:r>
      <w:r>
        <w:rPr>
          <w:rtl/>
          <w:lang w:bidi="ar-SA"/>
        </w:rPr>
        <w:t xml:space="preserve"> </w:t>
      </w:r>
      <w:r w:rsidRPr="00836449">
        <w:rPr>
          <w:rtl/>
          <w:lang w:bidi="ar-SA"/>
        </w:rPr>
        <w:t>قاموس الرجال</w:t>
      </w:r>
      <w:r>
        <w:rPr>
          <w:rFonts w:hint="cs"/>
          <w:rtl/>
          <w:lang w:bidi="ar-SA"/>
        </w:rPr>
        <w:t>،</w:t>
      </w:r>
      <w:r w:rsidRPr="00836449">
        <w:rPr>
          <w:rtl/>
          <w:lang w:bidi="ar-SA"/>
        </w:rPr>
        <w:t xml:space="preserve"> جلد: 5</w:t>
      </w:r>
      <w:r>
        <w:rPr>
          <w:rtl/>
          <w:lang w:bidi="ar-SA"/>
        </w:rPr>
        <w:t xml:space="preserve"> </w:t>
      </w:r>
      <w:r w:rsidRPr="00836449">
        <w:rPr>
          <w:rtl/>
          <w:lang w:bidi="ar-SA"/>
        </w:rPr>
        <w:t>صفحه: 35</w:t>
      </w:r>
      <w:r>
        <w:rPr>
          <w:rFonts w:hint="cs"/>
          <w:rtl/>
          <w:lang w:bidi="ar-SA"/>
        </w:rPr>
        <w:t>8</w:t>
      </w:r>
      <w:r w:rsidRPr="00836449">
        <w:rPr>
          <w:rFonts w:hint="cs"/>
          <w:rtl/>
          <w:lang w:bidi="ar-SA"/>
        </w:rPr>
        <w:t>.</w:t>
      </w:r>
    </w:p>
  </w:footnote>
  <w:footnote w:id="393">
    <w:p w:rsidR="008A4457" w:rsidRDefault="008A4457" w:rsidP="00B24D75">
      <w:pPr>
        <w:pStyle w:val="FootnoteText"/>
        <w:rPr>
          <w:lang w:bidi="ar-SA"/>
        </w:rPr>
      </w:pPr>
      <w:r w:rsidRPr="00B24D75">
        <w:rPr>
          <w:lang w:bidi="ar-SA"/>
        </w:rPr>
        <w:footnoteRef/>
      </w:r>
      <w:r>
        <w:rPr>
          <w:rFonts w:hint="cs"/>
          <w:rtl/>
          <w:lang w:bidi="ar-SA"/>
        </w:rPr>
        <w:t xml:space="preserve">. </w:t>
      </w:r>
      <w:r w:rsidRPr="00B24D75">
        <w:rPr>
          <w:rtl/>
          <w:lang w:bidi="ar-SA"/>
        </w:rPr>
        <w:t>رجال الطوسی، ص: 387</w:t>
      </w:r>
      <w:r w:rsidRPr="00B24D75">
        <w:rPr>
          <w:rFonts w:hint="cs"/>
          <w:rtl/>
          <w:lang w:bidi="ar-SA"/>
        </w:rPr>
        <w:t>.</w:t>
      </w:r>
    </w:p>
  </w:footnote>
  <w:footnote w:id="394">
    <w:p w:rsidR="008A4457" w:rsidRPr="00CF1050" w:rsidRDefault="008A4457" w:rsidP="00311796">
      <w:pPr>
        <w:pStyle w:val="FootnoteText"/>
        <w:rPr>
          <w:rtl/>
        </w:rPr>
      </w:pPr>
      <w:r w:rsidRPr="00CF1050">
        <w:footnoteRef/>
      </w:r>
      <w:r w:rsidRPr="00CF1050">
        <w:rPr>
          <w:rFonts w:hint="cs"/>
          <w:rtl/>
        </w:rPr>
        <w:t xml:space="preserve">- </w:t>
      </w:r>
      <w:r w:rsidRPr="00CF1050">
        <w:rPr>
          <w:rtl/>
        </w:rPr>
        <w:t>الإستبصار فیما اختلف من الأخبار؛ ج 3؛ ص 261</w:t>
      </w:r>
      <w:r w:rsidRPr="00CF1050">
        <w:rPr>
          <w:rFonts w:hint="cs"/>
          <w:rtl/>
        </w:rPr>
        <w:t>.</w:t>
      </w:r>
    </w:p>
  </w:footnote>
  <w:footnote w:id="395">
    <w:p w:rsidR="008A4457" w:rsidRPr="00CF1050" w:rsidRDefault="008A4457" w:rsidP="00311796">
      <w:pPr>
        <w:pStyle w:val="FootnoteText"/>
        <w:rPr>
          <w:rtl/>
        </w:rPr>
      </w:pPr>
      <w:r w:rsidRPr="00CF1050">
        <w:footnoteRef/>
      </w:r>
      <w:r w:rsidRPr="00CF1050">
        <w:rPr>
          <w:rFonts w:hint="cs"/>
          <w:rtl/>
        </w:rPr>
        <w:t xml:space="preserve">- </w:t>
      </w:r>
      <w:r w:rsidRPr="00CF1050">
        <w:rPr>
          <w:rFonts w:ascii="Traditional Arabic" w:hAnsi="Traditional Arabic" w:hint="cs"/>
          <w:rtl/>
        </w:rPr>
        <w:t xml:space="preserve">فهرست </w:t>
      </w:r>
      <w:r>
        <w:rPr>
          <w:rFonts w:hint="cs"/>
          <w:rtl/>
        </w:rPr>
        <w:t>ک</w:t>
      </w:r>
      <w:r w:rsidRPr="00CF1050">
        <w:rPr>
          <w:rFonts w:ascii="Traditional Arabic" w:hAnsi="Traditional Arabic" w:hint="cs"/>
          <w:rtl/>
        </w:rPr>
        <w:t>تب الش</w:t>
      </w:r>
      <w:r>
        <w:rPr>
          <w:rFonts w:hint="cs"/>
          <w:rtl/>
        </w:rPr>
        <w:t>ی</w:t>
      </w:r>
      <w:r w:rsidRPr="00CF1050">
        <w:rPr>
          <w:rFonts w:ascii="Traditional Arabic" w:hAnsi="Traditional Arabic" w:hint="cs"/>
          <w:rtl/>
        </w:rPr>
        <w:t>عة و أصولهم و أسماء المصنف</w:t>
      </w:r>
      <w:r>
        <w:rPr>
          <w:rFonts w:hint="cs"/>
          <w:rtl/>
        </w:rPr>
        <w:t>ی</w:t>
      </w:r>
      <w:r w:rsidRPr="00CF1050">
        <w:rPr>
          <w:rFonts w:ascii="Traditional Arabic" w:hAnsi="Traditional Arabic" w:hint="cs"/>
          <w:rtl/>
        </w:rPr>
        <w:t>ن و أصحاب الأصول (</w:t>
      </w:r>
      <w:r w:rsidRPr="00F814CF">
        <w:rPr>
          <w:rFonts w:ascii="Traditional Arabic" w:hAnsi="Traditional Arabic" w:hint="cs"/>
          <w:rtl/>
        </w:rPr>
        <w:t>للطوس</w:t>
      </w:r>
      <w:r>
        <w:rPr>
          <w:rFonts w:hint="cs"/>
          <w:rtl/>
        </w:rPr>
        <w:t>ی</w:t>
      </w:r>
      <w:r w:rsidRPr="00CF1050">
        <w:rPr>
          <w:rFonts w:ascii="Traditional Arabic" w:hAnsi="Traditional Arabic" w:hint="cs"/>
          <w:rtl/>
        </w:rPr>
        <w:t xml:space="preserve">) </w:t>
      </w:r>
      <w:r>
        <w:rPr>
          <w:rtl/>
        </w:rPr>
        <w:t>(</w:t>
      </w:r>
      <w:r w:rsidRPr="00CF1050">
        <w:rPr>
          <w:rFonts w:ascii="Traditional Arabic" w:hAnsi="Traditional Arabic" w:hint="cs"/>
          <w:rtl/>
        </w:rPr>
        <w:t>ط - الحد</w:t>
      </w:r>
      <w:r>
        <w:rPr>
          <w:rFonts w:hint="cs"/>
          <w:rtl/>
        </w:rPr>
        <w:t>ی</w:t>
      </w:r>
      <w:r w:rsidRPr="00CF1050">
        <w:rPr>
          <w:rFonts w:ascii="Traditional Arabic" w:hAnsi="Traditional Arabic" w:hint="cs"/>
          <w:rtl/>
        </w:rPr>
        <w:t>ثة)، النص، ص: 228.</w:t>
      </w:r>
    </w:p>
  </w:footnote>
  <w:footnote w:id="396">
    <w:p w:rsidR="008A4457" w:rsidRPr="00CF1050" w:rsidRDefault="008A4457" w:rsidP="00311796">
      <w:pPr>
        <w:pStyle w:val="FootnoteText"/>
        <w:rPr>
          <w:rtl/>
        </w:rPr>
      </w:pPr>
      <w:r w:rsidRPr="00CF1050">
        <w:footnoteRef/>
      </w:r>
      <w:r w:rsidRPr="00CF1050">
        <w:rPr>
          <w:rFonts w:hint="cs"/>
          <w:rtl/>
        </w:rPr>
        <w:t>- «</w:t>
      </w:r>
      <w:r w:rsidRPr="00CF1050">
        <w:rPr>
          <w:rtl/>
        </w:rPr>
        <w:t>وَ أَمَّا الْخَبَرُ الْأَوَّلُ فَرَاوِیهِ أَبُو سَعِیدٍ الْأَدَمِی وَ هُوَ ضَعِیفٌ جِدّاً عِنْدَ نُقَّادِ الْأَخْبَارِ وَ قَدِ اسْتَثْنَاهُ أَبُو جَعْفَرِ بْنُ بَابَوَیهِ فِی رِجَالِ نَوَادِرِ الْحِکمَةِ</w:t>
      </w:r>
      <w:r w:rsidRPr="00CF1050">
        <w:rPr>
          <w:rFonts w:hint="cs"/>
          <w:rtl/>
        </w:rPr>
        <w:t xml:space="preserve">»؛ </w:t>
      </w:r>
      <w:r w:rsidRPr="00CF1050">
        <w:rPr>
          <w:rtl/>
        </w:rPr>
        <w:t>الإستبصار فیما اختلف من الأخبار؛ ج 3؛ ص 261</w:t>
      </w:r>
      <w:r w:rsidRPr="00CF1050">
        <w:rPr>
          <w:rFonts w:hint="cs"/>
          <w:rtl/>
        </w:rPr>
        <w:t>.</w:t>
      </w:r>
    </w:p>
  </w:footnote>
  <w:footnote w:id="397">
    <w:p w:rsidR="008A4457" w:rsidRPr="00CF1050" w:rsidRDefault="008A4457" w:rsidP="00311796">
      <w:pPr>
        <w:pStyle w:val="FootnoteText"/>
      </w:pPr>
      <w:r w:rsidRPr="00CF1050">
        <w:footnoteRef/>
      </w:r>
      <w:r w:rsidRPr="00CF1050">
        <w:rPr>
          <w:rFonts w:hint="cs"/>
          <w:rtl/>
        </w:rPr>
        <w:t>- البته نام «سهل بن زیاد» در بین استثنا شدگان از این کتاب آمده است.</w:t>
      </w:r>
    </w:p>
  </w:footnote>
  <w:footnote w:id="398">
    <w:p w:rsidR="008A4457" w:rsidRDefault="008A4457" w:rsidP="00A654E6">
      <w:pPr>
        <w:pStyle w:val="FootnoteText"/>
      </w:pPr>
      <w:r w:rsidRPr="00A654E6">
        <w:footnoteRef/>
      </w:r>
      <w:r>
        <w:rPr>
          <w:rFonts w:hint="cs"/>
          <w:rtl/>
        </w:rPr>
        <w:t xml:space="preserve">. </w:t>
      </w:r>
      <w:r w:rsidRPr="00A654E6">
        <w:rPr>
          <w:rFonts w:hint="cs"/>
          <w:rtl/>
        </w:rPr>
        <w:t>کامل الزیارات، النص، ص: 150.</w:t>
      </w:r>
    </w:p>
  </w:footnote>
  <w:footnote w:id="399">
    <w:p w:rsidR="008A4457" w:rsidRPr="00C55403" w:rsidRDefault="008A4457" w:rsidP="00BB7114">
      <w:pPr>
        <w:pStyle w:val="FootnoteText"/>
        <w:rPr>
          <w:color w:val="auto"/>
          <w:rtl/>
        </w:rPr>
      </w:pPr>
      <w:r w:rsidRPr="00895375">
        <w:footnoteRef/>
      </w:r>
      <w:r>
        <w:rPr>
          <w:rFonts w:hint="cs"/>
          <w:rtl/>
        </w:rPr>
        <w:t xml:space="preserve">- «ابن کثیر» در نهایه جلد 11 صفحه 183؛ «ابن خلدون» در «تاریخ ابن خلدون» جلد 3 صفحه 425؛ «ابن جوزی» که عامی و متعصب است، </w:t>
      </w:r>
      <w:r w:rsidRPr="00C55403">
        <w:rPr>
          <w:rFonts w:hint="cs"/>
          <w:color w:val="auto"/>
          <w:rtl/>
        </w:rPr>
        <w:t>در «المنتظم فی تاریخ الامم و الملوک» جلد 7 صفحه 15.</w:t>
      </w:r>
    </w:p>
  </w:footnote>
  <w:footnote w:id="400">
    <w:p w:rsidR="008A4457" w:rsidRDefault="008A4457" w:rsidP="00BB7114">
      <w:pPr>
        <w:pStyle w:val="FootnoteText"/>
        <w:rPr>
          <w:rtl/>
        </w:rPr>
      </w:pPr>
      <w:r w:rsidRPr="00895375">
        <w:footnoteRef/>
      </w:r>
      <w:r>
        <w:rPr>
          <w:rFonts w:hint="cs"/>
          <w:rtl/>
        </w:rPr>
        <w:t xml:space="preserve">- </w:t>
      </w:r>
      <w:r w:rsidRPr="00EB2C53">
        <w:rPr>
          <w:rFonts w:hint="cs"/>
          <w:rtl/>
        </w:rPr>
        <w:t xml:space="preserve">این کتاب در ابتدا حدود </w:t>
      </w:r>
      <w:r>
        <w:rPr>
          <w:rtl/>
        </w:rPr>
        <w:t>ده هزار</w:t>
      </w:r>
      <w:r w:rsidRPr="00EB2C53">
        <w:rPr>
          <w:rFonts w:hint="cs"/>
          <w:rtl/>
        </w:rPr>
        <w:t xml:space="preserve"> عنوان کتاب داشته که در طول زمان به تعداد آنها افزوده شده است. زمانی که «شیخ صدوق» قصد داشته که به ری نقل مکان کند، «</w:t>
      </w:r>
      <w:r>
        <w:rPr>
          <w:rtl/>
        </w:rPr>
        <w:t>آل‌بو</w:t>
      </w:r>
      <w:r>
        <w:rPr>
          <w:rFonts w:hint="cs"/>
          <w:rtl/>
        </w:rPr>
        <w:t>ی</w:t>
      </w:r>
      <w:r>
        <w:rPr>
          <w:rFonts w:hint="eastAsia"/>
          <w:rtl/>
        </w:rPr>
        <w:t>ه</w:t>
      </w:r>
      <w:r w:rsidRPr="00EB2C53">
        <w:rPr>
          <w:rFonts w:hint="cs"/>
          <w:rtl/>
        </w:rPr>
        <w:t>» ری که شهرت «</w:t>
      </w:r>
      <w:r>
        <w:rPr>
          <w:rtl/>
        </w:rPr>
        <w:t>کتاب‌خانه‌</w:t>
      </w:r>
      <w:r>
        <w:rPr>
          <w:rFonts w:hint="cs"/>
          <w:rtl/>
        </w:rPr>
        <w:t>ی</w:t>
      </w:r>
      <w:r w:rsidRPr="00EB2C53">
        <w:rPr>
          <w:rFonts w:hint="cs"/>
          <w:rtl/>
        </w:rPr>
        <w:t xml:space="preserve"> اردشیر» را شنیده بودند، </w:t>
      </w:r>
      <w:r>
        <w:rPr>
          <w:rFonts w:hint="cs"/>
          <w:rtl/>
        </w:rPr>
        <w:t xml:space="preserve">برای رقابت، </w:t>
      </w:r>
      <w:r>
        <w:rPr>
          <w:rtl/>
        </w:rPr>
        <w:t>کتاب‌خانه‌</w:t>
      </w:r>
      <w:r>
        <w:rPr>
          <w:rFonts w:hint="cs"/>
          <w:rtl/>
        </w:rPr>
        <w:t xml:space="preserve">ی </w:t>
      </w:r>
      <w:r>
        <w:rPr>
          <w:rtl/>
        </w:rPr>
        <w:t>بزرگ‌تر</w:t>
      </w:r>
      <w:r>
        <w:rPr>
          <w:rFonts w:hint="cs"/>
          <w:rtl/>
        </w:rPr>
        <w:t xml:space="preserve">ی در ری دایر </w:t>
      </w:r>
      <w:r>
        <w:rPr>
          <w:rtl/>
        </w:rPr>
        <w:t>م</w:t>
      </w:r>
      <w:r>
        <w:rPr>
          <w:rFonts w:hint="cs"/>
          <w:rtl/>
        </w:rPr>
        <w:t>ی‌</w:t>
      </w:r>
      <w:r>
        <w:rPr>
          <w:rFonts w:hint="eastAsia"/>
          <w:rtl/>
        </w:rPr>
        <w:t>کنند</w:t>
      </w:r>
      <w:r>
        <w:rPr>
          <w:rFonts w:hint="cs"/>
          <w:rtl/>
        </w:rPr>
        <w:t xml:space="preserve"> که تبدیل به </w:t>
      </w:r>
      <w:r>
        <w:rPr>
          <w:rtl/>
        </w:rPr>
        <w:t>بزرگ‌تر</w:t>
      </w:r>
      <w:r>
        <w:rPr>
          <w:rFonts w:hint="cs"/>
          <w:rtl/>
        </w:rPr>
        <w:t>ی</w:t>
      </w:r>
      <w:r>
        <w:rPr>
          <w:rFonts w:hint="eastAsia"/>
          <w:rtl/>
        </w:rPr>
        <w:t>ن</w:t>
      </w:r>
      <w:r>
        <w:rPr>
          <w:rFonts w:hint="cs"/>
          <w:rtl/>
        </w:rPr>
        <w:t xml:space="preserve"> </w:t>
      </w:r>
      <w:r>
        <w:rPr>
          <w:rtl/>
        </w:rPr>
        <w:t>کتاب‌خانه‌</w:t>
      </w:r>
      <w:r>
        <w:rPr>
          <w:rFonts w:hint="cs"/>
          <w:rtl/>
        </w:rPr>
        <w:t xml:space="preserve">ی ری </w:t>
      </w:r>
      <w:r>
        <w:rPr>
          <w:rtl/>
        </w:rPr>
        <w:t>م</w:t>
      </w:r>
      <w:r>
        <w:rPr>
          <w:rFonts w:hint="cs"/>
          <w:rtl/>
        </w:rPr>
        <w:t>ی‌</w:t>
      </w:r>
      <w:r>
        <w:rPr>
          <w:rFonts w:hint="eastAsia"/>
          <w:rtl/>
        </w:rPr>
        <w:t>شود</w:t>
      </w:r>
      <w:r>
        <w:rPr>
          <w:rFonts w:hint="cs"/>
          <w:rtl/>
        </w:rPr>
        <w:t>.</w:t>
      </w:r>
    </w:p>
  </w:footnote>
  <w:footnote w:id="401">
    <w:p w:rsidR="008A4457" w:rsidRDefault="008A4457" w:rsidP="00BB7114">
      <w:pPr>
        <w:pStyle w:val="FootnoteText"/>
      </w:pPr>
      <w:r w:rsidRPr="00895375">
        <w:footnoteRef/>
      </w:r>
      <w:r>
        <w:rPr>
          <w:rFonts w:hint="cs"/>
          <w:rtl/>
        </w:rPr>
        <w:t>- «تاریخ نیشابور صفحه» 177.</w:t>
      </w:r>
    </w:p>
  </w:footnote>
  <w:footnote w:id="402">
    <w:p w:rsidR="002D1C59" w:rsidRDefault="002D1C59" w:rsidP="002D1C59">
      <w:pPr>
        <w:pStyle w:val="FootnoteText"/>
        <w:jc w:val="both"/>
      </w:pPr>
      <w:r w:rsidRPr="00A415F1">
        <w:footnoteRef/>
      </w:r>
      <w:r>
        <w:rPr>
          <w:rFonts w:hint="cs"/>
          <w:rtl/>
        </w:rPr>
        <w:t xml:space="preserve">- طبق مشخصاتی که برای آن روستا گفته </w:t>
      </w:r>
      <w:r>
        <w:rPr>
          <w:rtl/>
        </w:rPr>
        <w:t>م</w:t>
      </w:r>
      <w:r>
        <w:rPr>
          <w:rFonts w:hint="cs"/>
          <w:rtl/>
        </w:rPr>
        <w:t>ی‌</w:t>
      </w:r>
      <w:r>
        <w:rPr>
          <w:rFonts w:hint="eastAsia"/>
          <w:rtl/>
        </w:rPr>
        <w:t>شود</w:t>
      </w:r>
      <w:r>
        <w:rPr>
          <w:rFonts w:hint="cs"/>
          <w:rtl/>
        </w:rPr>
        <w:t xml:space="preserve">، </w:t>
      </w:r>
      <w:r>
        <w:rPr>
          <w:rtl/>
        </w:rPr>
        <w:t>احتمالاً</w:t>
      </w:r>
      <w:r>
        <w:rPr>
          <w:rFonts w:hint="cs"/>
          <w:rtl/>
        </w:rPr>
        <w:t xml:space="preserve"> روستای «</w:t>
      </w:r>
      <w:r>
        <w:rPr>
          <w:rtl/>
        </w:rPr>
        <w:t>قم‌رود</w:t>
      </w:r>
      <w:r>
        <w:rPr>
          <w:rFonts w:hint="cs"/>
          <w:rtl/>
        </w:rPr>
        <w:t>» فعلی است.</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F009FC"/>
    <w:multiLevelType w:val="hybridMultilevel"/>
    <w:tmpl w:val="4E905368"/>
    <w:lvl w:ilvl="0" w:tplc="9C44738C">
      <w:numFmt w:val="bullet"/>
      <w:lvlText w:val=""/>
      <w:lvlJc w:val="left"/>
      <w:pPr>
        <w:ind w:left="720" w:hanging="360"/>
      </w:pPr>
      <w:rPr>
        <w:rFonts w:ascii="Symbol" w:eastAsiaTheme="minorHAnsi" w:hAnsi="Symbol"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33C2FE5"/>
    <w:multiLevelType w:val="hybridMultilevel"/>
    <w:tmpl w:val="090A270C"/>
    <w:lvl w:ilvl="0" w:tplc="BFBAE96A">
      <w:numFmt w:val="bullet"/>
      <w:lvlText w:val=""/>
      <w:lvlJc w:val="left"/>
      <w:pPr>
        <w:ind w:left="720" w:hanging="360"/>
      </w:pPr>
      <w:rPr>
        <w:rFonts w:ascii="Symbol" w:eastAsiaTheme="minorHAnsi" w:hAnsi="Symbol"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ndows User">
    <w15:presenceInfo w15:providerId="None" w15:userId="Windows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defaultTabStop w:val="720"/>
  <w:drawingGridHorizontalSpacing w:val="110"/>
  <w:displayHorizontalDrawingGridEvery w:val="2"/>
  <w:displayVertic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206"/>
    <w:rsid w:val="000002B8"/>
    <w:rsid w:val="00000685"/>
    <w:rsid w:val="00000F28"/>
    <w:rsid w:val="000025F0"/>
    <w:rsid w:val="00002B2C"/>
    <w:rsid w:val="0000429A"/>
    <w:rsid w:val="00004BBF"/>
    <w:rsid w:val="00004D66"/>
    <w:rsid w:val="00006AA2"/>
    <w:rsid w:val="0000762C"/>
    <w:rsid w:val="00007C0E"/>
    <w:rsid w:val="000101EB"/>
    <w:rsid w:val="00010328"/>
    <w:rsid w:val="0001073B"/>
    <w:rsid w:val="000122A7"/>
    <w:rsid w:val="00012885"/>
    <w:rsid w:val="000144FA"/>
    <w:rsid w:val="00014F4A"/>
    <w:rsid w:val="00015270"/>
    <w:rsid w:val="0001553A"/>
    <w:rsid w:val="00015D0B"/>
    <w:rsid w:val="00016BE8"/>
    <w:rsid w:val="00017016"/>
    <w:rsid w:val="0001775B"/>
    <w:rsid w:val="00020598"/>
    <w:rsid w:val="00020775"/>
    <w:rsid w:val="00020909"/>
    <w:rsid w:val="00022A56"/>
    <w:rsid w:val="0002334F"/>
    <w:rsid w:val="00024440"/>
    <w:rsid w:val="00025661"/>
    <w:rsid w:val="00025ABD"/>
    <w:rsid w:val="0002626F"/>
    <w:rsid w:val="00027104"/>
    <w:rsid w:val="00030055"/>
    <w:rsid w:val="00031517"/>
    <w:rsid w:val="00031D0E"/>
    <w:rsid w:val="000336CA"/>
    <w:rsid w:val="0003399C"/>
    <w:rsid w:val="00034BE2"/>
    <w:rsid w:val="000357E7"/>
    <w:rsid w:val="00035AEF"/>
    <w:rsid w:val="0003683D"/>
    <w:rsid w:val="00036C92"/>
    <w:rsid w:val="00037692"/>
    <w:rsid w:val="0004267F"/>
    <w:rsid w:val="0004601E"/>
    <w:rsid w:val="000472C4"/>
    <w:rsid w:val="00047D07"/>
    <w:rsid w:val="00050827"/>
    <w:rsid w:val="000508DB"/>
    <w:rsid w:val="00050C5C"/>
    <w:rsid w:val="00050FB3"/>
    <w:rsid w:val="0005146B"/>
    <w:rsid w:val="000515B2"/>
    <w:rsid w:val="00051E6E"/>
    <w:rsid w:val="00052453"/>
    <w:rsid w:val="00052491"/>
    <w:rsid w:val="00052727"/>
    <w:rsid w:val="000527CF"/>
    <w:rsid w:val="00052AD0"/>
    <w:rsid w:val="000534EE"/>
    <w:rsid w:val="00053BCF"/>
    <w:rsid w:val="00054459"/>
    <w:rsid w:val="000548D5"/>
    <w:rsid w:val="000555CB"/>
    <w:rsid w:val="00055939"/>
    <w:rsid w:val="00056524"/>
    <w:rsid w:val="00060F3C"/>
    <w:rsid w:val="00061F4D"/>
    <w:rsid w:val="000625C9"/>
    <w:rsid w:val="00063C19"/>
    <w:rsid w:val="00064C83"/>
    <w:rsid w:val="0006619F"/>
    <w:rsid w:val="000666AC"/>
    <w:rsid w:val="00066A07"/>
    <w:rsid w:val="00066FC4"/>
    <w:rsid w:val="000705BE"/>
    <w:rsid w:val="00070A46"/>
    <w:rsid w:val="000710C3"/>
    <w:rsid w:val="00073BBB"/>
    <w:rsid w:val="00073BDF"/>
    <w:rsid w:val="00074054"/>
    <w:rsid w:val="00074A8C"/>
    <w:rsid w:val="00074D7C"/>
    <w:rsid w:val="00075F43"/>
    <w:rsid w:val="0007637A"/>
    <w:rsid w:val="00076EE4"/>
    <w:rsid w:val="000773DB"/>
    <w:rsid w:val="00077719"/>
    <w:rsid w:val="000800A0"/>
    <w:rsid w:val="00080504"/>
    <w:rsid w:val="000805DA"/>
    <w:rsid w:val="000806CB"/>
    <w:rsid w:val="00080A43"/>
    <w:rsid w:val="00080BAD"/>
    <w:rsid w:val="000815D9"/>
    <w:rsid w:val="00081D65"/>
    <w:rsid w:val="000822BB"/>
    <w:rsid w:val="0008281A"/>
    <w:rsid w:val="000829E4"/>
    <w:rsid w:val="00083891"/>
    <w:rsid w:val="00083B70"/>
    <w:rsid w:val="00086194"/>
    <w:rsid w:val="0008766B"/>
    <w:rsid w:val="00090310"/>
    <w:rsid w:val="00090A16"/>
    <w:rsid w:val="00090D60"/>
    <w:rsid w:val="0009244C"/>
    <w:rsid w:val="00092E0C"/>
    <w:rsid w:val="000932C3"/>
    <w:rsid w:val="00093780"/>
    <w:rsid w:val="0009430B"/>
    <w:rsid w:val="00096C76"/>
    <w:rsid w:val="00097F3E"/>
    <w:rsid w:val="000A0F4F"/>
    <w:rsid w:val="000A12B5"/>
    <w:rsid w:val="000A1740"/>
    <w:rsid w:val="000A1F79"/>
    <w:rsid w:val="000A4889"/>
    <w:rsid w:val="000A528F"/>
    <w:rsid w:val="000A5767"/>
    <w:rsid w:val="000A5CF4"/>
    <w:rsid w:val="000A6B94"/>
    <w:rsid w:val="000A7070"/>
    <w:rsid w:val="000A7C70"/>
    <w:rsid w:val="000A7EB2"/>
    <w:rsid w:val="000B028F"/>
    <w:rsid w:val="000B0E63"/>
    <w:rsid w:val="000B119B"/>
    <w:rsid w:val="000B1546"/>
    <w:rsid w:val="000B1CEC"/>
    <w:rsid w:val="000B20AA"/>
    <w:rsid w:val="000B2753"/>
    <w:rsid w:val="000B4215"/>
    <w:rsid w:val="000B5925"/>
    <w:rsid w:val="000B79FB"/>
    <w:rsid w:val="000B7BF4"/>
    <w:rsid w:val="000C128E"/>
    <w:rsid w:val="000C1CB1"/>
    <w:rsid w:val="000C1CD2"/>
    <w:rsid w:val="000C2352"/>
    <w:rsid w:val="000C2450"/>
    <w:rsid w:val="000C26F7"/>
    <w:rsid w:val="000C2A08"/>
    <w:rsid w:val="000C2B03"/>
    <w:rsid w:val="000C2FA3"/>
    <w:rsid w:val="000C403C"/>
    <w:rsid w:val="000C61D9"/>
    <w:rsid w:val="000C62BA"/>
    <w:rsid w:val="000C6673"/>
    <w:rsid w:val="000D0024"/>
    <w:rsid w:val="000D026B"/>
    <w:rsid w:val="000D0C36"/>
    <w:rsid w:val="000D1002"/>
    <w:rsid w:val="000D11B3"/>
    <w:rsid w:val="000D1351"/>
    <w:rsid w:val="000D2577"/>
    <w:rsid w:val="000D386A"/>
    <w:rsid w:val="000D3AA7"/>
    <w:rsid w:val="000D3D54"/>
    <w:rsid w:val="000D4B05"/>
    <w:rsid w:val="000D543E"/>
    <w:rsid w:val="000D7F1C"/>
    <w:rsid w:val="000E2401"/>
    <w:rsid w:val="000E26DD"/>
    <w:rsid w:val="000E297F"/>
    <w:rsid w:val="000E3067"/>
    <w:rsid w:val="000E3364"/>
    <w:rsid w:val="000E39E0"/>
    <w:rsid w:val="000E60D8"/>
    <w:rsid w:val="000E6A45"/>
    <w:rsid w:val="000E7B2C"/>
    <w:rsid w:val="000E7CD3"/>
    <w:rsid w:val="000F1505"/>
    <w:rsid w:val="000F3411"/>
    <w:rsid w:val="000F3A9F"/>
    <w:rsid w:val="000F3BF1"/>
    <w:rsid w:val="000F4355"/>
    <w:rsid w:val="000F4E62"/>
    <w:rsid w:val="000F5342"/>
    <w:rsid w:val="000F56E5"/>
    <w:rsid w:val="000F7A68"/>
    <w:rsid w:val="000F7FE8"/>
    <w:rsid w:val="00101D2D"/>
    <w:rsid w:val="001021EE"/>
    <w:rsid w:val="0010284C"/>
    <w:rsid w:val="001037BC"/>
    <w:rsid w:val="001039B5"/>
    <w:rsid w:val="00104969"/>
    <w:rsid w:val="00105C09"/>
    <w:rsid w:val="00105CEE"/>
    <w:rsid w:val="0010615C"/>
    <w:rsid w:val="001063A0"/>
    <w:rsid w:val="00107A38"/>
    <w:rsid w:val="00107B14"/>
    <w:rsid w:val="00110C72"/>
    <w:rsid w:val="00110C75"/>
    <w:rsid w:val="00111BF2"/>
    <w:rsid w:val="00112DCB"/>
    <w:rsid w:val="00113037"/>
    <w:rsid w:val="001134CB"/>
    <w:rsid w:val="00113828"/>
    <w:rsid w:val="001148D2"/>
    <w:rsid w:val="001160A0"/>
    <w:rsid w:val="00116903"/>
    <w:rsid w:val="00116D26"/>
    <w:rsid w:val="00117037"/>
    <w:rsid w:val="00117104"/>
    <w:rsid w:val="00117839"/>
    <w:rsid w:val="00120026"/>
    <w:rsid w:val="00120206"/>
    <w:rsid w:val="0012098A"/>
    <w:rsid w:val="001212A0"/>
    <w:rsid w:val="00121B18"/>
    <w:rsid w:val="00122BCD"/>
    <w:rsid w:val="00123B77"/>
    <w:rsid w:val="00123D62"/>
    <w:rsid w:val="0012514E"/>
    <w:rsid w:val="00127002"/>
    <w:rsid w:val="001278A6"/>
    <w:rsid w:val="001318A7"/>
    <w:rsid w:val="0013244A"/>
    <w:rsid w:val="00132927"/>
    <w:rsid w:val="00132F88"/>
    <w:rsid w:val="00135094"/>
    <w:rsid w:val="00136924"/>
    <w:rsid w:val="00136A3E"/>
    <w:rsid w:val="00137E60"/>
    <w:rsid w:val="0014313B"/>
    <w:rsid w:val="001434B3"/>
    <w:rsid w:val="00144A15"/>
    <w:rsid w:val="001454C5"/>
    <w:rsid w:val="0014574C"/>
    <w:rsid w:val="001459E2"/>
    <w:rsid w:val="00146870"/>
    <w:rsid w:val="00147206"/>
    <w:rsid w:val="0014763E"/>
    <w:rsid w:val="0014765D"/>
    <w:rsid w:val="00147872"/>
    <w:rsid w:val="00150A8A"/>
    <w:rsid w:val="00150C8A"/>
    <w:rsid w:val="001515CF"/>
    <w:rsid w:val="00152021"/>
    <w:rsid w:val="00152B1B"/>
    <w:rsid w:val="00152E3C"/>
    <w:rsid w:val="00153198"/>
    <w:rsid w:val="0015388E"/>
    <w:rsid w:val="00154001"/>
    <w:rsid w:val="0015480A"/>
    <w:rsid w:val="00154BAF"/>
    <w:rsid w:val="00154F22"/>
    <w:rsid w:val="00155A79"/>
    <w:rsid w:val="00155C1B"/>
    <w:rsid w:val="00155E73"/>
    <w:rsid w:val="00157862"/>
    <w:rsid w:val="001605CC"/>
    <w:rsid w:val="00160830"/>
    <w:rsid w:val="001609FB"/>
    <w:rsid w:val="00160E59"/>
    <w:rsid w:val="00160FBD"/>
    <w:rsid w:val="001616DB"/>
    <w:rsid w:val="00161807"/>
    <w:rsid w:val="00163675"/>
    <w:rsid w:val="00163F86"/>
    <w:rsid w:val="001652A0"/>
    <w:rsid w:val="001657F7"/>
    <w:rsid w:val="00165897"/>
    <w:rsid w:val="001659CD"/>
    <w:rsid w:val="00165AB1"/>
    <w:rsid w:val="00165EF7"/>
    <w:rsid w:val="0016737D"/>
    <w:rsid w:val="00167B09"/>
    <w:rsid w:val="0017152A"/>
    <w:rsid w:val="00173F5F"/>
    <w:rsid w:val="001741BC"/>
    <w:rsid w:val="00174EC4"/>
    <w:rsid w:val="0017517C"/>
    <w:rsid w:val="00175D23"/>
    <w:rsid w:val="00176D21"/>
    <w:rsid w:val="00180C88"/>
    <w:rsid w:val="00180F0A"/>
    <w:rsid w:val="001814CE"/>
    <w:rsid w:val="00181887"/>
    <w:rsid w:val="00181E9D"/>
    <w:rsid w:val="00182238"/>
    <w:rsid w:val="0018302A"/>
    <w:rsid w:val="00184736"/>
    <w:rsid w:val="0018539C"/>
    <w:rsid w:val="0018560E"/>
    <w:rsid w:val="00186178"/>
    <w:rsid w:val="001866EA"/>
    <w:rsid w:val="00186AB8"/>
    <w:rsid w:val="00186BDB"/>
    <w:rsid w:val="00187292"/>
    <w:rsid w:val="001874D8"/>
    <w:rsid w:val="0018766C"/>
    <w:rsid w:val="00187D0D"/>
    <w:rsid w:val="00190358"/>
    <w:rsid w:val="0019078C"/>
    <w:rsid w:val="001910ED"/>
    <w:rsid w:val="00191A21"/>
    <w:rsid w:val="001925D6"/>
    <w:rsid w:val="00193BE2"/>
    <w:rsid w:val="001944C6"/>
    <w:rsid w:val="00194669"/>
    <w:rsid w:val="001947BD"/>
    <w:rsid w:val="00194C8B"/>
    <w:rsid w:val="00194E7B"/>
    <w:rsid w:val="0019504F"/>
    <w:rsid w:val="00195758"/>
    <w:rsid w:val="00196006"/>
    <w:rsid w:val="00196B6F"/>
    <w:rsid w:val="00197719"/>
    <w:rsid w:val="001979BF"/>
    <w:rsid w:val="00197E24"/>
    <w:rsid w:val="001A0109"/>
    <w:rsid w:val="001A0C39"/>
    <w:rsid w:val="001A18F7"/>
    <w:rsid w:val="001A1A6A"/>
    <w:rsid w:val="001A2B38"/>
    <w:rsid w:val="001A300C"/>
    <w:rsid w:val="001A311C"/>
    <w:rsid w:val="001A3CD2"/>
    <w:rsid w:val="001A4226"/>
    <w:rsid w:val="001A4737"/>
    <w:rsid w:val="001A48DD"/>
    <w:rsid w:val="001A4986"/>
    <w:rsid w:val="001A4FDB"/>
    <w:rsid w:val="001A7B2F"/>
    <w:rsid w:val="001A7BBF"/>
    <w:rsid w:val="001A7E70"/>
    <w:rsid w:val="001B0317"/>
    <w:rsid w:val="001B13D1"/>
    <w:rsid w:val="001B1F8D"/>
    <w:rsid w:val="001B21F4"/>
    <w:rsid w:val="001B2D1C"/>
    <w:rsid w:val="001B3AD4"/>
    <w:rsid w:val="001B3D99"/>
    <w:rsid w:val="001B4060"/>
    <w:rsid w:val="001B4219"/>
    <w:rsid w:val="001B43B0"/>
    <w:rsid w:val="001B4DC0"/>
    <w:rsid w:val="001B5103"/>
    <w:rsid w:val="001B62D6"/>
    <w:rsid w:val="001B69CB"/>
    <w:rsid w:val="001B7D7B"/>
    <w:rsid w:val="001B7F3D"/>
    <w:rsid w:val="001C148F"/>
    <w:rsid w:val="001C2C45"/>
    <w:rsid w:val="001C4544"/>
    <w:rsid w:val="001C540B"/>
    <w:rsid w:val="001C6976"/>
    <w:rsid w:val="001C72FC"/>
    <w:rsid w:val="001C79A0"/>
    <w:rsid w:val="001D193F"/>
    <w:rsid w:val="001D1F4F"/>
    <w:rsid w:val="001D2053"/>
    <w:rsid w:val="001D2B54"/>
    <w:rsid w:val="001D3E21"/>
    <w:rsid w:val="001D4331"/>
    <w:rsid w:val="001D43AE"/>
    <w:rsid w:val="001D4B4A"/>
    <w:rsid w:val="001D5E32"/>
    <w:rsid w:val="001D669A"/>
    <w:rsid w:val="001D6FD8"/>
    <w:rsid w:val="001E027B"/>
    <w:rsid w:val="001E131A"/>
    <w:rsid w:val="001E1C5C"/>
    <w:rsid w:val="001E247C"/>
    <w:rsid w:val="001E2947"/>
    <w:rsid w:val="001E2D0D"/>
    <w:rsid w:val="001E2DF5"/>
    <w:rsid w:val="001E33BD"/>
    <w:rsid w:val="001E3A0B"/>
    <w:rsid w:val="001E44D5"/>
    <w:rsid w:val="001E45B2"/>
    <w:rsid w:val="001E57F1"/>
    <w:rsid w:val="001E5884"/>
    <w:rsid w:val="001E6222"/>
    <w:rsid w:val="001E63AF"/>
    <w:rsid w:val="001E6D34"/>
    <w:rsid w:val="001E728D"/>
    <w:rsid w:val="001E748D"/>
    <w:rsid w:val="001F135A"/>
    <w:rsid w:val="001F13BE"/>
    <w:rsid w:val="001F1C4F"/>
    <w:rsid w:val="001F247E"/>
    <w:rsid w:val="001F3DDA"/>
    <w:rsid w:val="001F3FD3"/>
    <w:rsid w:val="001F4C84"/>
    <w:rsid w:val="001F620C"/>
    <w:rsid w:val="001F6C6A"/>
    <w:rsid w:val="001F713E"/>
    <w:rsid w:val="001F727A"/>
    <w:rsid w:val="001F7392"/>
    <w:rsid w:val="0020049F"/>
    <w:rsid w:val="002004D0"/>
    <w:rsid w:val="002009EC"/>
    <w:rsid w:val="00200AB1"/>
    <w:rsid w:val="00200DB2"/>
    <w:rsid w:val="002019A1"/>
    <w:rsid w:val="00201AAC"/>
    <w:rsid w:val="00201C46"/>
    <w:rsid w:val="0020256A"/>
    <w:rsid w:val="0020342E"/>
    <w:rsid w:val="00204696"/>
    <w:rsid w:val="00204B18"/>
    <w:rsid w:val="002058E6"/>
    <w:rsid w:val="00205ED8"/>
    <w:rsid w:val="00206DE3"/>
    <w:rsid w:val="00207CFE"/>
    <w:rsid w:val="00207F82"/>
    <w:rsid w:val="002109C1"/>
    <w:rsid w:val="002110BA"/>
    <w:rsid w:val="00211122"/>
    <w:rsid w:val="00211C1E"/>
    <w:rsid w:val="00212299"/>
    <w:rsid w:val="00212441"/>
    <w:rsid w:val="00212B93"/>
    <w:rsid w:val="00213223"/>
    <w:rsid w:val="00214BAE"/>
    <w:rsid w:val="00214D7F"/>
    <w:rsid w:val="002155F8"/>
    <w:rsid w:val="00216653"/>
    <w:rsid w:val="00216926"/>
    <w:rsid w:val="0022003B"/>
    <w:rsid w:val="00220F25"/>
    <w:rsid w:val="00221C1B"/>
    <w:rsid w:val="0022236C"/>
    <w:rsid w:val="002245CB"/>
    <w:rsid w:val="00224782"/>
    <w:rsid w:val="00225B39"/>
    <w:rsid w:val="00225D00"/>
    <w:rsid w:val="00225E26"/>
    <w:rsid w:val="00226498"/>
    <w:rsid w:val="00226E0A"/>
    <w:rsid w:val="002311B1"/>
    <w:rsid w:val="00232501"/>
    <w:rsid w:val="00232679"/>
    <w:rsid w:val="00234B64"/>
    <w:rsid w:val="00235D85"/>
    <w:rsid w:val="00235E6A"/>
    <w:rsid w:val="00236A83"/>
    <w:rsid w:val="00237181"/>
    <w:rsid w:val="00237B59"/>
    <w:rsid w:val="00240737"/>
    <w:rsid w:val="00240937"/>
    <w:rsid w:val="002415FF"/>
    <w:rsid w:val="002422A0"/>
    <w:rsid w:val="0024253B"/>
    <w:rsid w:val="00242652"/>
    <w:rsid w:val="00242AB2"/>
    <w:rsid w:val="00243553"/>
    <w:rsid w:val="00244A1E"/>
    <w:rsid w:val="0024761A"/>
    <w:rsid w:val="00247F34"/>
    <w:rsid w:val="002519B2"/>
    <w:rsid w:val="00251EC0"/>
    <w:rsid w:val="00252CA1"/>
    <w:rsid w:val="00254BA8"/>
    <w:rsid w:val="00255BAB"/>
    <w:rsid w:val="002563DF"/>
    <w:rsid w:val="0025643E"/>
    <w:rsid w:val="00256554"/>
    <w:rsid w:val="0025719E"/>
    <w:rsid w:val="00257605"/>
    <w:rsid w:val="00257A18"/>
    <w:rsid w:val="00257B05"/>
    <w:rsid w:val="00260632"/>
    <w:rsid w:val="002616BE"/>
    <w:rsid w:val="00261EDF"/>
    <w:rsid w:val="002621A0"/>
    <w:rsid w:val="002627EB"/>
    <w:rsid w:val="00262896"/>
    <w:rsid w:val="00263A44"/>
    <w:rsid w:val="002640B9"/>
    <w:rsid w:val="00264856"/>
    <w:rsid w:val="00265671"/>
    <w:rsid w:val="00266465"/>
    <w:rsid w:val="002665E7"/>
    <w:rsid w:val="002667F5"/>
    <w:rsid w:val="002672C2"/>
    <w:rsid w:val="002674BD"/>
    <w:rsid w:val="002675C8"/>
    <w:rsid w:val="00267B85"/>
    <w:rsid w:val="0027095B"/>
    <w:rsid w:val="00270ADC"/>
    <w:rsid w:val="00270EAB"/>
    <w:rsid w:val="002716CF"/>
    <w:rsid w:val="002725D4"/>
    <w:rsid w:val="00272AF6"/>
    <w:rsid w:val="002732D0"/>
    <w:rsid w:val="002733E4"/>
    <w:rsid w:val="002734E7"/>
    <w:rsid w:val="00273ACB"/>
    <w:rsid w:val="00273D9E"/>
    <w:rsid w:val="00273DBD"/>
    <w:rsid w:val="00273F51"/>
    <w:rsid w:val="00273FDE"/>
    <w:rsid w:val="0027422D"/>
    <w:rsid w:val="00274E0D"/>
    <w:rsid w:val="00276403"/>
    <w:rsid w:val="00276DD7"/>
    <w:rsid w:val="002774C0"/>
    <w:rsid w:val="002774C6"/>
    <w:rsid w:val="00277A4A"/>
    <w:rsid w:val="00280884"/>
    <w:rsid w:val="00280968"/>
    <w:rsid w:val="0028113A"/>
    <w:rsid w:val="00281385"/>
    <w:rsid w:val="00281A97"/>
    <w:rsid w:val="00281FE6"/>
    <w:rsid w:val="00282C3F"/>
    <w:rsid w:val="00282D25"/>
    <w:rsid w:val="00283DBD"/>
    <w:rsid w:val="00283E84"/>
    <w:rsid w:val="0028435B"/>
    <w:rsid w:val="0028462D"/>
    <w:rsid w:val="00284C5C"/>
    <w:rsid w:val="00284CC5"/>
    <w:rsid w:val="002851EE"/>
    <w:rsid w:val="00285A89"/>
    <w:rsid w:val="0028642B"/>
    <w:rsid w:val="00286E13"/>
    <w:rsid w:val="00287485"/>
    <w:rsid w:val="002878D0"/>
    <w:rsid w:val="00290024"/>
    <w:rsid w:val="00290267"/>
    <w:rsid w:val="00291127"/>
    <w:rsid w:val="002915DB"/>
    <w:rsid w:val="00294971"/>
    <w:rsid w:val="00294A61"/>
    <w:rsid w:val="002953C3"/>
    <w:rsid w:val="0029582A"/>
    <w:rsid w:val="00295CA7"/>
    <w:rsid w:val="0029618B"/>
    <w:rsid w:val="0029631B"/>
    <w:rsid w:val="002974C3"/>
    <w:rsid w:val="002979B9"/>
    <w:rsid w:val="00297A67"/>
    <w:rsid w:val="002A12DE"/>
    <w:rsid w:val="002A22CC"/>
    <w:rsid w:val="002A2405"/>
    <w:rsid w:val="002A25D7"/>
    <w:rsid w:val="002A2C9F"/>
    <w:rsid w:val="002A3308"/>
    <w:rsid w:val="002A3E5C"/>
    <w:rsid w:val="002A4057"/>
    <w:rsid w:val="002A519F"/>
    <w:rsid w:val="002A68DD"/>
    <w:rsid w:val="002A6D57"/>
    <w:rsid w:val="002A6FE8"/>
    <w:rsid w:val="002B0107"/>
    <w:rsid w:val="002B30B9"/>
    <w:rsid w:val="002B3D03"/>
    <w:rsid w:val="002B4296"/>
    <w:rsid w:val="002B44E4"/>
    <w:rsid w:val="002B56B7"/>
    <w:rsid w:val="002B5A1C"/>
    <w:rsid w:val="002B6812"/>
    <w:rsid w:val="002B7921"/>
    <w:rsid w:val="002C021F"/>
    <w:rsid w:val="002C0A25"/>
    <w:rsid w:val="002C24A3"/>
    <w:rsid w:val="002C3439"/>
    <w:rsid w:val="002C44BA"/>
    <w:rsid w:val="002C486E"/>
    <w:rsid w:val="002C4F7C"/>
    <w:rsid w:val="002C5E62"/>
    <w:rsid w:val="002C5FCD"/>
    <w:rsid w:val="002C603F"/>
    <w:rsid w:val="002C6416"/>
    <w:rsid w:val="002C6E46"/>
    <w:rsid w:val="002C7233"/>
    <w:rsid w:val="002C7409"/>
    <w:rsid w:val="002D0C4C"/>
    <w:rsid w:val="002D12D6"/>
    <w:rsid w:val="002D144C"/>
    <w:rsid w:val="002D1500"/>
    <w:rsid w:val="002D1C59"/>
    <w:rsid w:val="002D1E0D"/>
    <w:rsid w:val="002D23A2"/>
    <w:rsid w:val="002D2880"/>
    <w:rsid w:val="002D35C1"/>
    <w:rsid w:val="002D382C"/>
    <w:rsid w:val="002D4964"/>
    <w:rsid w:val="002D6E4B"/>
    <w:rsid w:val="002D71A4"/>
    <w:rsid w:val="002D728B"/>
    <w:rsid w:val="002D7961"/>
    <w:rsid w:val="002E002D"/>
    <w:rsid w:val="002E28D3"/>
    <w:rsid w:val="002E42A2"/>
    <w:rsid w:val="002E4439"/>
    <w:rsid w:val="002E445F"/>
    <w:rsid w:val="002E4A45"/>
    <w:rsid w:val="002E5351"/>
    <w:rsid w:val="002E6559"/>
    <w:rsid w:val="002E659A"/>
    <w:rsid w:val="002E6C29"/>
    <w:rsid w:val="002E702C"/>
    <w:rsid w:val="002F0E42"/>
    <w:rsid w:val="002F18D3"/>
    <w:rsid w:val="002F19E6"/>
    <w:rsid w:val="002F36E3"/>
    <w:rsid w:val="002F3B86"/>
    <w:rsid w:val="002F3F40"/>
    <w:rsid w:val="002F446E"/>
    <w:rsid w:val="002F51F2"/>
    <w:rsid w:val="002F5BDC"/>
    <w:rsid w:val="002F5D3C"/>
    <w:rsid w:val="002F6251"/>
    <w:rsid w:val="002F63B0"/>
    <w:rsid w:val="002F677C"/>
    <w:rsid w:val="002F6921"/>
    <w:rsid w:val="002F6994"/>
    <w:rsid w:val="002F6D03"/>
    <w:rsid w:val="002F6D4A"/>
    <w:rsid w:val="002F6EB2"/>
    <w:rsid w:val="002F70FD"/>
    <w:rsid w:val="002F74BF"/>
    <w:rsid w:val="002F7B26"/>
    <w:rsid w:val="0030002D"/>
    <w:rsid w:val="00301114"/>
    <w:rsid w:val="0030215C"/>
    <w:rsid w:val="00302491"/>
    <w:rsid w:val="00302D1C"/>
    <w:rsid w:val="00302F98"/>
    <w:rsid w:val="00304938"/>
    <w:rsid w:val="00306E8E"/>
    <w:rsid w:val="00307C17"/>
    <w:rsid w:val="00310FEB"/>
    <w:rsid w:val="00311796"/>
    <w:rsid w:val="00311942"/>
    <w:rsid w:val="003119FD"/>
    <w:rsid w:val="00311A4D"/>
    <w:rsid w:val="00314347"/>
    <w:rsid w:val="003153ED"/>
    <w:rsid w:val="00316D32"/>
    <w:rsid w:val="00316F0F"/>
    <w:rsid w:val="0031740D"/>
    <w:rsid w:val="003176B8"/>
    <w:rsid w:val="003177FB"/>
    <w:rsid w:val="00317FE4"/>
    <w:rsid w:val="0032104A"/>
    <w:rsid w:val="00321591"/>
    <w:rsid w:val="0032246B"/>
    <w:rsid w:val="00323352"/>
    <w:rsid w:val="00324904"/>
    <w:rsid w:val="00325180"/>
    <w:rsid w:val="003251D3"/>
    <w:rsid w:val="0032525D"/>
    <w:rsid w:val="003256EC"/>
    <w:rsid w:val="00325835"/>
    <w:rsid w:val="00326021"/>
    <w:rsid w:val="003309C4"/>
    <w:rsid w:val="003323E1"/>
    <w:rsid w:val="003325BC"/>
    <w:rsid w:val="003346A6"/>
    <w:rsid w:val="00334B16"/>
    <w:rsid w:val="00335013"/>
    <w:rsid w:val="00335312"/>
    <w:rsid w:val="00336062"/>
    <w:rsid w:val="00336AFF"/>
    <w:rsid w:val="00336B11"/>
    <w:rsid w:val="003375C3"/>
    <w:rsid w:val="00337628"/>
    <w:rsid w:val="00337CB1"/>
    <w:rsid w:val="003405A1"/>
    <w:rsid w:val="00340A68"/>
    <w:rsid w:val="00340D9A"/>
    <w:rsid w:val="00342484"/>
    <w:rsid w:val="003439C6"/>
    <w:rsid w:val="00343F1F"/>
    <w:rsid w:val="003447AE"/>
    <w:rsid w:val="003468DC"/>
    <w:rsid w:val="00346B7A"/>
    <w:rsid w:val="003471A8"/>
    <w:rsid w:val="00347227"/>
    <w:rsid w:val="00347248"/>
    <w:rsid w:val="00347CB3"/>
    <w:rsid w:val="0035024D"/>
    <w:rsid w:val="003502E5"/>
    <w:rsid w:val="00350388"/>
    <w:rsid w:val="003510BC"/>
    <w:rsid w:val="003522C4"/>
    <w:rsid w:val="00352532"/>
    <w:rsid w:val="00353650"/>
    <w:rsid w:val="003538F0"/>
    <w:rsid w:val="00353A6E"/>
    <w:rsid w:val="00353B91"/>
    <w:rsid w:val="00354619"/>
    <w:rsid w:val="00354C26"/>
    <w:rsid w:val="00354C98"/>
    <w:rsid w:val="003555ED"/>
    <w:rsid w:val="00356543"/>
    <w:rsid w:val="003602D9"/>
    <w:rsid w:val="00360841"/>
    <w:rsid w:val="00360A7A"/>
    <w:rsid w:val="00361372"/>
    <w:rsid w:val="0036247D"/>
    <w:rsid w:val="00362A20"/>
    <w:rsid w:val="00363120"/>
    <w:rsid w:val="003653A3"/>
    <w:rsid w:val="00365908"/>
    <w:rsid w:val="00365B58"/>
    <w:rsid w:val="003663E8"/>
    <w:rsid w:val="00366757"/>
    <w:rsid w:val="003668C1"/>
    <w:rsid w:val="00366FF7"/>
    <w:rsid w:val="00367093"/>
    <w:rsid w:val="0037005C"/>
    <w:rsid w:val="00371A57"/>
    <w:rsid w:val="003729C2"/>
    <w:rsid w:val="003734F1"/>
    <w:rsid w:val="00373573"/>
    <w:rsid w:val="00373D48"/>
    <w:rsid w:val="003744C6"/>
    <w:rsid w:val="00374969"/>
    <w:rsid w:val="00375A3F"/>
    <w:rsid w:val="0037776C"/>
    <w:rsid w:val="0037795A"/>
    <w:rsid w:val="00380DB2"/>
    <w:rsid w:val="0038137A"/>
    <w:rsid w:val="00381813"/>
    <w:rsid w:val="00381DAF"/>
    <w:rsid w:val="00384529"/>
    <w:rsid w:val="00385E0A"/>
    <w:rsid w:val="0038649F"/>
    <w:rsid w:val="003868B2"/>
    <w:rsid w:val="003872A6"/>
    <w:rsid w:val="00390623"/>
    <w:rsid w:val="00390D0A"/>
    <w:rsid w:val="00391126"/>
    <w:rsid w:val="0039130E"/>
    <w:rsid w:val="00391FB6"/>
    <w:rsid w:val="00392034"/>
    <w:rsid w:val="00392206"/>
    <w:rsid w:val="0039356F"/>
    <w:rsid w:val="00394662"/>
    <w:rsid w:val="0039509A"/>
    <w:rsid w:val="003956E5"/>
    <w:rsid w:val="00395A5D"/>
    <w:rsid w:val="003962DF"/>
    <w:rsid w:val="00396416"/>
    <w:rsid w:val="003A0135"/>
    <w:rsid w:val="003A06C7"/>
    <w:rsid w:val="003A0E92"/>
    <w:rsid w:val="003A1C7D"/>
    <w:rsid w:val="003A234A"/>
    <w:rsid w:val="003A343B"/>
    <w:rsid w:val="003A37D4"/>
    <w:rsid w:val="003A4246"/>
    <w:rsid w:val="003A4B07"/>
    <w:rsid w:val="003A4CDD"/>
    <w:rsid w:val="003A5D19"/>
    <w:rsid w:val="003A68CC"/>
    <w:rsid w:val="003A79EB"/>
    <w:rsid w:val="003B0597"/>
    <w:rsid w:val="003B115E"/>
    <w:rsid w:val="003B18F0"/>
    <w:rsid w:val="003B2DA2"/>
    <w:rsid w:val="003B3EE8"/>
    <w:rsid w:val="003B4586"/>
    <w:rsid w:val="003B52D9"/>
    <w:rsid w:val="003B5882"/>
    <w:rsid w:val="003B5C2D"/>
    <w:rsid w:val="003B6B0E"/>
    <w:rsid w:val="003B6C83"/>
    <w:rsid w:val="003B7889"/>
    <w:rsid w:val="003C213A"/>
    <w:rsid w:val="003C2C8D"/>
    <w:rsid w:val="003C4D0E"/>
    <w:rsid w:val="003C4ED2"/>
    <w:rsid w:val="003C53F9"/>
    <w:rsid w:val="003C7E0A"/>
    <w:rsid w:val="003D09F8"/>
    <w:rsid w:val="003D0CA5"/>
    <w:rsid w:val="003D18C7"/>
    <w:rsid w:val="003D1D30"/>
    <w:rsid w:val="003D1EF8"/>
    <w:rsid w:val="003D3406"/>
    <w:rsid w:val="003D3F6C"/>
    <w:rsid w:val="003D5590"/>
    <w:rsid w:val="003D5ED7"/>
    <w:rsid w:val="003D633A"/>
    <w:rsid w:val="003D6611"/>
    <w:rsid w:val="003E11DF"/>
    <w:rsid w:val="003E2947"/>
    <w:rsid w:val="003E3C49"/>
    <w:rsid w:val="003E4E97"/>
    <w:rsid w:val="003E4EC4"/>
    <w:rsid w:val="003E645A"/>
    <w:rsid w:val="003E68F6"/>
    <w:rsid w:val="003E710D"/>
    <w:rsid w:val="003E7185"/>
    <w:rsid w:val="003E7DD6"/>
    <w:rsid w:val="003F018E"/>
    <w:rsid w:val="003F04CD"/>
    <w:rsid w:val="003F1B47"/>
    <w:rsid w:val="003F33CA"/>
    <w:rsid w:val="003F34B4"/>
    <w:rsid w:val="003F38BE"/>
    <w:rsid w:val="003F3F30"/>
    <w:rsid w:val="003F4F55"/>
    <w:rsid w:val="003F500A"/>
    <w:rsid w:val="003F5107"/>
    <w:rsid w:val="003F52EB"/>
    <w:rsid w:val="003F6CF5"/>
    <w:rsid w:val="003F74F6"/>
    <w:rsid w:val="0040004B"/>
    <w:rsid w:val="00401A7A"/>
    <w:rsid w:val="00404C27"/>
    <w:rsid w:val="00404ECC"/>
    <w:rsid w:val="00405B33"/>
    <w:rsid w:val="00406F67"/>
    <w:rsid w:val="00406F98"/>
    <w:rsid w:val="00407009"/>
    <w:rsid w:val="004070AC"/>
    <w:rsid w:val="00407DE5"/>
    <w:rsid w:val="00407F33"/>
    <w:rsid w:val="00410693"/>
    <w:rsid w:val="00410C39"/>
    <w:rsid w:val="00412DA5"/>
    <w:rsid w:val="00413798"/>
    <w:rsid w:val="00414723"/>
    <w:rsid w:val="0041506A"/>
    <w:rsid w:val="0041561B"/>
    <w:rsid w:val="004158DE"/>
    <w:rsid w:val="004159AD"/>
    <w:rsid w:val="00415C86"/>
    <w:rsid w:val="00416E7A"/>
    <w:rsid w:val="00417029"/>
    <w:rsid w:val="00417316"/>
    <w:rsid w:val="00417983"/>
    <w:rsid w:val="00417B99"/>
    <w:rsid w:val="00417C11"/>
    <w:rsid w:val="00420156"/>
    <w:rsid w:val="0042032C"/>
    <w:rsid w:val="00420385"/>
    <w:rsid w:val="00420AD3"/>
    <w:rsid w:val="0042276C"/>
    <w:rsid w:val="00422DCE"/>
    <w:rsid w:val="004235B4"/>
    <w:rsid w:val="00424735"/>
    <w:rsid w:val="00424844"/>
    <w:rsid w:val="00425018"/>
    <w:rsid w:val="004251C7"/>
    <w:rsid w:val="004253E9"/>
    <w:rsid w:val="004263E9"/>
    <w:rsid w:val="004270D8"/>
    <w:rsid w:val="004273C6"/>
    <w:rsid w:val="00430396"/>
    <w:rsid w:val="004312B1"/>
    <w:rsid w:val="00431CD3"/>
    <w:rsid w:val="00433767"/>
    <w:rsid w:val="00433C64"/>
    <w:rsid w:val="00433C6B"/>
    <w:rsid w:val="00435E17"/>
    <w:rsid w:val="0043607B"/>
    <w:rsid w:val="0043642C"/>
    <w:rsid w:val="00437FA2"/>
    <w:rsid w:val="00441F15"/>
    <w:rsid w:val="00442355"/>
    <w:rsid w:val="004426FF"/>
    <w:rsid w:val="004432D5"/>
    <w:rsid w:val="00443C8C"/>
    <w:rsid w:val="00444276"/>
    <w:rsid w:val="004453CB"/>
    <w:rsid w:val="004455DE"/>
    <w:rsid w:val="004478B3"/>
    <w:rsid w:val="00447911"/>
    <w:rsid w:val="00450080"/>
    <w:rsid w:val="00450500"/>
    <w:rsid w:val="00450673"/>
    <w:rsid w:val="00451085"/>
    <w:rsid w:val="00451155"/>
    <w:rsid w:val="0045119F"/>
    <w:rsid w:val="00451B5D"/>
    <w:rsid w:val="00453289"/>
    <w:rsid w:val="00453B07"/>
    <w:rsid w:val="00453E81"/>
    <w:rsid w:val="00453F3A"/>
    <w:rsid w:val="00453FF9"/>
    <w:rsid w:val="00454207"/>
    <w:rsid w:val="0045490F"/>
    <w:rsid w:val="00454D8C"/>
    <w:rsid w:val="004566ED"/>
    <w:rsid w:val="00456F6D"/>
    <w:rsid w:val="00457C57"/>
    <w:rsid w:val="004606AF"/>
    <w:rsid w:val="00460C73"/>
    <w:rsid w:val="004612F0"/>
    <w:rsid w:val="00461467"/>
    <w:rsid w:val="00461B5D"/>
    <w:rsid w:val="00462341"/>
    <w:rsid w:val="00462AC2"/>
    <w:rsid w:val="00462EFC"/>
    <w:rsid w:val="00462F44"/>
    <w:rsid w:val="0046370E"/>
    <w:rsid w:val="0046460B"/>
    <w:rsid w:val="004657BA"/>
    <w:rsid w:val="00465C90"/>
    <w:rsid w:val="0046625B"/>
    <w:rsid w:val="0046658E"/>
    <w:rsid w:val="0046696C"/>
    <w:rsid w:val="00466DD0"/>
    <w:rsid w:val="0047013F"/>
    <w:rsid w:val="0047203D"/>
    <w:rsid w:val="00472604"/>
    <w:rsid w:val="004730EC"/>
    <w:rsid w:val="00473411"/>
    <w:rsid w:val="00473A24"/>
    <w:rsid w:val="00473B1B"/>
    <w:rsid w:val="00473C8F"/>
    <w:rsid w:val="00474814"/>
    <w:rsid w:val="004749D5"/>
    <w:rsid w:val="00475E96"/>
    <w:rsid w:val="004763BD"/>
    <w:rsid w:val="004772FD"/>
    <w:rsid w:val="00477FB9"/>
    <w:rsid w:val="00480846"/>
    <w:rsid w:val="00480859"/>
    <w:rsid w:val="00481237"/>
    <w:rsid w:val="004821A1"/>
    <w:rsid w:val="00483232"/>
    <w:rsid w:val="004835C9"/>
    <w:rsid w:val="0048398A"/>
    <w:rsid w:val="00484373"/>
    <w:rsid w:val="00484650"/>
    <w:rsid w:val="00484AB9"/>
    <w:rsid w:val="00485276"/>
    <w:rsid w:val="00485D42"/>
    <w:rsid w:val="00485F75"/>
    <w:rsid w:val="004862F1"/>
    <w:rsid w:val="00487178"/>
    <w:rsid w:val="00490481"/>
    <w:rsid w:val="00491221"/>
    <w:rsid w:val="004912E1"/>
    <w:rsid w:val="00491B06"/>
    <w:rsid w:val="00492C13"/>
    <w:rsid w:val="00493986"/>
    <w:rsid w:val="00494268"/>
    <w:rsid w:val="00495B42"/>
    <w:rsid w:val="004968C9"/>
    <w:rsid w:val="00496DD5"/>
    <w:rsid w:val="00497340"/>
    <w:rsid w:val="004A0347"/>
    <w:rsid w:val="004A12DF"/>
    <w:rsid w:val="004A1A6B"/>
    <w:rsid w:val="004A1BBB"/>
    <w:rsid w:val="004A33A6"/>
    <w:rsid w:val="004A3A9D"/>
    <w:rsid w:val="004A3F46"/>
    <w:rsid w:val="004A3FF7"/>
    <w:rsid w:val="004A543F"/>
    <w:rsid w:val="004A55E0"/>
    <w:rsid w:val="004A73E3"/>
    <w:rsid w:val="004B0001"/>
    <w:rsid w:val="004B0394"/>
    <w:rsid w:val="004B0DFF"/>
    <w:rsid w:val="004B1B2E"/>
    <w:rsid w:val="004B1C9D"/>
    <w:rsid w:val="004B2310"/>
    <w:rsid w:val="004B2A2C"/>
    <w:rsid w:val="004B2E0E"/>
    <w:rsid w:val="004B2ECC"/>
    <w:rsid w:val="004B346B"/>
    <w:rsid w:val="004B3813"/>
    <w:rsid w:val="004B393C"/>
    <w:rsid w:val="004B3D20"/>
    <w:rsid w:val="004B3FEE"/>
    <w:rsid w:val="004B6233"/>
    <w:rsid w:val="004B634C"/>
    <w:rsid w:val="004C0C39"/>
    <w:rsid w:val="004C17AA"/>
    <w:rsid w:val="004C1868"/>
    <w:rsid w:val="004C26CB"/>
    <w:rsid w:val="004C288B"/>
    <w:rsid w:val="004C297E"/>
    <w:rsid w:val="004C2F18"/>
    <w:rsid w:val="004C3754"/>
    <w:rsid w:val="004C4419"/>
    <w:rsid w:val="004C4698"/>
    <w:rsid w:val="004C488E"/>
    <w:rsid w:val="004C60C4"/>
    <w:rsid w:val="004C675E"/>
    <w:rsid w:val="004C71A9"/>
    <w:rsid w:val="004C78E3"/>
    <w:rsid w:val="004C7EC7"/>
    <w:rsid w:val="004D0F44"/>
    <w:rsid w:val="004D1EDA"/>
    <w:rsid w:val="004D25A9"/>
    <w:rsid w:val="004D37B5"/>
    <w:rsid w:val="004D4468"/>
    <w:rsid w:val="004D455D"/>
    <w:rsid w:val="004D51EF"/>
    <w:rsid w:val="004D536A"/>
    <w:rsid w:val="004D61D4"/>
    <w:rsid w:val="004D6313"/>
    <w:rsid w:val="004D64BE"/>
    <w:rsid w:val="004D6720"/>
    <w:rsid w:val="004E0749"/>
    <w:rsid w:val="004E1FD5"/>
    <w:rsid w:val="004E25DB"/>
    <w:rsid w:val="004E2D54"/>
    <w:rsid w:val="004E31DB"/>
    <w:rsid w:val="004E6521"/>
    <w:rsid w:val="004E6D0F"/>
    <w:rsid w:val="004E7066"/>
    <w:rsid w:val="004F0292"/>
    <w:rsid w:val="004F3A58"/>
    <w:rsid w:val="004F3DFF"/>
    <w:rsid w:val="004F45DF"/>
    <w:rsid w:val="004F47A0"/>
    <w:rsid w:val="004F667E"/>
    <w:rsid w:val="004F6A79"/>
    <w:rsid w:val="004F6DA7"/>
    <w:rsid w:val="004F6DB8"/>
    <w:rsid w:val="004F7FF8"/>
    <w:rsid w:val="00500103"/>
    <w:rsid w:val="005005D5"/>
    <w:rsid w:val="005006B9"/>
    <w:rsid w:val="00500787"/>
    <w:rsid w:val="00501281"/>
    <w:rsid w:val="00502AFB"/>
    <w:rsid w:val="00502C5F"/>
    <w:rsid w:val="00502F5C"/>
    <w:rsid w:val="0050348A"/>
    <w:rsid w:val="0050546C"/>
    <w:rsid w:val="00506A86"/>
    <w:rsid w:val="00507236"/>
    <w:rsid w:val="0051027A"/>
    <w:rsid w:val="005103A5"/>
    <w:rsid w:val="00512648"/>
    <w:rsid w:val="00512AD1"/>
    <w:rsid w:val="00512DB4"/>
    <w:rsid w:val="00512E40"/>
    <w:rsid w:val="00513DC2"/>
    <w:rsid w:val="00513E77"/>
    <w:rsid w:val="005148CE"/>
    <w:rsid w:val="00515D29"/>
    <w:rsid w:val="005169B0"/>
    <w:rsid w:val="005170B9"/>
    <w:rsid w:val="00517522"/>
    <w:rsid w:val="0051793F"/>
    <w:rsid w:val="005206BC"/>
    <w:rsid w:val="00520838"/>
    <w:rsid w:val="00521E26"/>
    <w:rsid w:val="00522777"/>
    <w:rsid w:val="00522C7C"/>
    <w:rsid w:val="00522FB9"/>
    <w:rsid w:val="00523F87"/>
    <w:rsid w:val="00524101"/>
    <w:rsid w:val="0052602E"/>
    <w:rsid w:val="00526E35"/>
    <w:rsid w:val="005301F5"/>
    <w:rsid w:val="00530BAB"/>
    <w:rsid w:val="00530FCD"/>
    <w:rsid w:val="00532BD6"/>
    <w:rsid w:val="00532E1F"/>
    <w:rsid w:val="00532E2F"/>
    <w:rsid w:val="0053375A"/>
    <w:rsid w:val="00533F69"/>
    <w:rsid w:val="0053452E"/>
    <w:rsid w:val="00535313"/>
    <w:rsid w:val="005359BD"/>
    <w:rsid w:val="00535A61"/>
    <w:rsid w:val="00540FB4"/>
    <w:rsid w:val="005411E8"/>
    <w:rsid w:val="005417A3"/>
    <w:rsid w:val="00541A24"/>
    <w:rsid w:val="00541EF2"/>
    <w:rsid w:val="00542792"/>
    <w:rsid w:val="00543774"/>
    <w:rsid w:val="00543C4D"/>
    <w:rsid w:val="00543C96"/>
    <w:rsid w:val="00544B06"/>
    <w:rsid w:val="00544F95"/>
    <w:rsid w:val="0054519E"/>
    <w:rsid w:val="005451B6"/>
    <w:rsid w:val="00545BFE"/>
    <w:rsid w:val="0054720E"/>
    <w:rsid w:val="0054737B"/>
    <w:rsid w:val="0054767A"/>
    <w:rsid w:val="00547AEE"/>
    <w:rsid w:val="00550280"/>
    <w:rsid w:val="00551983"/>
    <w:rsid w:val="00551E88"/>
    <w:rsid w:val="0055243C"/>
    <w:rsid w:val="0055313A"/>
    <w:rsid w:val="00554552"/>
    <w:rsid w:val="00556C7D"/>
    <w:rsid w:val="005576FE"/>
    <w:rsid w:val="00557FD0"/>
    <w:rsid w:val="00560A93"/>
    <w:rsid w:val="00560B9F"/>
    <w:rsid w:val="005619F1"/>
    <w:rsid w:val="00561CA0"/>
    <w:rsid w:val="00562C08"/>
    <w:rsid w:val="00563633"/>
    <w:rsid w:val="00563AA8"/>
    <w:rsid w:val="00563FC8"/>
    <w:rsid w:val="0056493C"/>
    <w:rsid w:val="00564EB5"/>
    <w:rsid w:val="005650C3"/>
    <w:rsid w:val="00565F1F"/>
    <w:rsid w:val="0056609C"/>
    <w:rsid w:val="0056668B"/>
    <w:rsid w:val="00566732"/>
    <w:rsid w:val="005668FA"/>
    <w:rsid w:val="00567164"/>
    <w:rsid w:val="00567667"/>
    <w:rsid w:val="0057046E"/>
    <w:rsid w:val="005704C4"/>
    <w:rsid w:val="00570BE4"/>
    <w:rsid w:val="005712C6"/>
    <w:rsid w:val="00572014"/>
    <w:rsid w:val="005725BF"/>
    <w:rsid w:val="00572890"/>
    <w:rsid w:val="005731D8"/>
    <w:rsid w:val="0057361E"/>
    <w:rsid w:val="00573722"/>
    <w:rsid w:val="00573C15"/>
    <w:rsid w:val="00574339"/>
    <w:rsid w:val="00575E7E"/>
    <w:rsid w:val="005763B0"/>
    <w:rsid w:val="00577D33"/>
    <w:rsid w:val="00580C2B"/>
    <w:rsid w:val="005820A1"/>
    <w:rsid w:val="005856B3"/>
    <w:rsid w:val="00585961"/>
    <w:rsid w:val="00586B4D"/>
    <w:rsid w:val="00586D61"/>
    <w:rsid w:val="00587503"/>
    <w:rsid w:val="0059252C"/>
    <w:rsid w:val="005929D0"/>
    <w:rsid w:val="00592A95"/>
    <w:rsid w:val="00592AF0"/>
    <w:rsid w:val="00594443"/>
    <w:rsid w:val="00594926"/>
    <w:rsid w:val="00594D47"/>
    <w:rsid w:val="00595791"/>
    <w:rsid w:val="00595A5A"/>
    <w:rsid w:val="00597923"/>
    <w:rsid w:val="00597BC9"/>
    <w:rsid w:val="005A1684"/>
    <w:rsid w:val="005A3589"/>
    <w:rsid w:val="005A3C84"/>
    <w:rsid w:val="005A7809"/>
    <w:rsid w:val="005B0195"/>
    <w:rsid w:val="005B404D"/>
    <w:rsid w:val="005B52B3"/>
    <w:rsid w:val="005B5C45"/>
    <w:rsid w:val="005B6927"/>
    <w:rsid w:val="005C4F7D"/>
    <w:rsid w:val="005C53BB"/>
    <w:rsid w:val="005C60BB"/>
    <w:rsid w:val="005C641B"/>
    <w:rsid w:val="005C71CE"/>
    <w:rsid w:val="005C727C"/>
    <w:rsid w:val="005C79B7"/>
    <w:rsid w:val="005D07FC"/>
    <w:rsid w:val="005D0880"/>
    <w:rsid w:val="005D1BC7"/>
    <w:rsid w:val="005D2E47"/>
    <w:rsid w:val="005D416C"/>
    <w:rsid w:val="005D43F8"/>
    <w:rsid w:val="005D4553"/>
    <w:rsid w:val="005D5052"/>
    <w:rsid w:val="005D5398"/>
    <w:rsid w:val="005D5486"/>
    <w:rsid w:val="005D583C"/>
    <w:rsid w:val="005D58AA"/>
    <w:rsid w:val="005D6421"/>
    <w:rsid w:val="005D6784"/>
    <w:rsid w:val="005D6AEB"/>
    <w:rsid w:val="005D6F3F"/>
    <w:rsid w:val="005E018F"/>
    <w:rsid w:val="005E0D9B"/>
    <w:rsid w:val="005E281C"/>
    <w:rsid w:val="005E4363"/>
    <w:rsid w:val="005E48E7"/>
    <w:rsid w:val="005E5C4F"/>
    <w:rsid w:val="005E686F"/>
    <w:rsid w:val="005E68C9"/>
    <w:rsid w:val="005E6CBA"/>
    <w:rsid w:val="005E7DD7"/>
    <w:rsid w:val="005E7E9D"/>
    <w:rsid w:val="005F0CC9"/>
    <w:rsid w:val="005F1F28"/>
    <w:rsid w:val="005F280B"/>
    <w:rsid w:val="005F2F84"/>
    <w:rsid w:val="005F3735"/>
    <w:rsid w:val="005F390D"/>
    <w:rsid w:val="005F3F1D"/>
    <w:rsid w:val="005F4080"/>
    <w:rsid w:val="005F44A6"/>
    <w:rsid w:val="005F483C"/>
    <w:rsid w:val="005F56B3"/>
    <w:rsid w:val="005F6EFA"/>
    <w:rsid w:val="005F76F4"/>
    <w:rsid w:val="005F7A06"/>
    <w:rsid w:val="00600787"/>
    <w:rsid w:val="006008FB"/>
    <w:rsid w:val="00600E71"/>
    <w:rsid w:val="00601567"/>
    <w:rsid w:val="00601941"/>
    <w:rsid w:val="00602B9D"/>
    <w:rsid w:val="00604CFA"/>
    <w:rsid w:val="00605813"/>
    <w:rsid w:val="006058A9"/>
    <w:rsid w:val="0060607A"/>
    <w:rsid w:val="0060623A"/>
    <w:rsid w:val="00606503"/>
    <w:rsid w:val="00606FD4"/>
    <w:rsid w:val="00607BC3"/>
    <w:rsid w:val="00607E82"/>
    <w:rsid w:val="00610ACC"/>
    <w:rsid w:val="0061128E"/>
    <w:rsid w:val="00611864"/>
    <w:rsid w:val="0061244B"/>
    <w:rsid w:val="00612D69"/>
    <w:rsid w:val="006142D2"/>
    <w:rsid w:val="0061475B"/>
    <w:rsid w:val="00614953"/>
    <w:rsid w:val="00616EE8"/>
    <w:rsid w:val="00617035"/>
    <w:rsid w:val="0061784D"/>
    <w:rsid w:val="00617DFD"/>
    <w:rsid w:val="00617ED5"/>
    <w:rsid w:val="00622004"/>
    <w:rsid w:val="006238E1"/>
    <w:rsid w:val="00623E8B"/>
    <w:rsid w:val="00625939"/>
    <w:rsid w:val="00626245"/>
    <w:rsid w:val="00626996"/>
    <w:rsid w:val="006272AF"/>
    <w:rsid w:val="00630186"/>
    <w:rsid w:val="00630F91"/>
    <w:rsid w:val="00631184"/>
    <w:rsid w:val="00631FEF"/>
    <w:rsid w:val="0063308B"/>
    <w:rsid w:val="00633234"/>
    <w:rsid w:val="00633C4B"/>
    <w:rsid w:val="00634270"/>
    <w:rsid w:val="0063429A"/>
    <w:rsid w:val="00634D1D"/>
    <w:rsid w:val="00635DEB"/>
    <w:rsid w:val="00636319"/>
    <w:rsid w:val="006378F3"/>
    <w:rsid w:val="0064117D"/>
    <w:rsid w:val="00641836"/>
    <w:rsid w:val="00642E9D"/>
    <w:rsid w:val="00643E71"/>
    <w:rsid w:val="00645D35"/>
    <w:rsid w:val="00646ECA"/>
    <w:rsid w:val="00650A7B"/>
    <w:rsid w:val="006519C9"/>
    <w:rsid w:val="006522EC"/>
    <w:rsid w:val="0065271D"/>
    <w:rsid w:val="00653366"/>
    <w:rsid w:val="00653A87"/>
    <w:rsid w:val="00654218"/>
    <w:rsid w:val="00654658"/>
    <w:rsid w:val="006547B7"/>
    <w:rsid w:val="0065511B"/>
    <w:rsid w:val="0065523B"/>
    <w:rsid w:val="00655CC7"/>
    <w:rsid w:val="00655D95"/>
    <w:rsid w:val="00656FEB"/>
    <w:rsid w:val="006572DE"/>
    <w:rsid w:val="0065761F"/>
    <w:rsid w:val="00660E71"/>
    <w:rsid w:val="00662005"/>
    <w:rsid w:val="006636FE"/>
    <w:rsid w:val="00663E3D"/>
    <w:rsid w:val="006641D2"/>
    <w:rsid w:val="006647CE"/>
    <w:rsid w:val="00664882"/>
    <w:rsid w:val="006653C8"/>
    <w:rsid w:val="006655AE"/>
    <w:rsid w:val="00665710"/>
    <w:rsid w:val="0066590E"/>
    <w:rsid w:val="00667848"/>
    <w:rsid w:val="00670B9B"/>
    <w:rsid w:val="00671650"/>
    <w:rsid w:val="00671DB9"/>
    <w:rsid w:val="00672532"/>
    <w:rsid w:val="00672CCA"/>
    <w:rsid w:val="00672E3D"/>
    <w:rsid w:val="0067387C"/>
    <w:rsid w:val="006761E1"/>
    <w:rsid w:val="00676830"/>
    <w:rsid w:val="006806D2"/>
    <w:rsid w:val="00680A70"/>
    <w:rsid w:val="00681B49"/>
    <w:rsid w:val="00681B92"/>
    <w:rsid w:val="00681C47"/>
    <w:rsid w:val="00682500"/>
    <w:rsid w:val="0068280F"/>
    <w:rsid w:val="00682D2E"/>
    <w:rsid w:val="006831E6"/>
    <w:rsid w:val="00684005"/>
    <w:rsid w:val="00684400"/>
    <w:rsid w:val="006846A4"/>
    <w:rsid w:val="0068489C"/>
    <w:rsid w:val="0068550A"/>
    <w:rsid w:val="00685735"/>
    <w:rsid w:val="00685999"/>
    <w:rsid w:val="00685FE0"/>
    <w:rsid w:val="00690C72"/>
    <w:rsid w:val="00691727"/>
    <w:rsid w:val="00691AC1"/>
    <w:rsid w:val="006921D7"/>
    <w:rsid w:val="006942DF"/>
    <w:rsid w:val="0069436C"/>
    <w:rsid w:val="00695266"/>
    <w:rsid w:val="0069553B"/>
    <w:rsid w:val="00695CCE"/>
    <w:rsid w:val="00696D89"/>
    <w:rsid w:val="0069712B"/>
    <w:rsid w:val="00697AA3"/>
    <w:rsid w:val="006A1161"/>
    <w:rsid w:val="006A1D05"/>
    <w:rsid w:val="006A1EBD"/>
    <w:rsid w:val="006A2355"/>
    <w:rsid w:val="006A407E"/>
    <w:rsid w:val="006A53DD"/>
    <w:rsid w:val="006A65AB"/>
    <w:rsid w:val="006A677A"/>
    <w:rsid w:val="006A6E50"/>
    <w:rsid w:val="006B006C"/>
    <w:rsid w:val="006B1240"/>
    <w:rsid w:val="006B1BC2"/>
    <w:rsid w:val="006B222E"/>
    <w:rsid w:val="006B2367"/>
    <w:rsid w:val="006B3509"/>
    <w:rsid w:val="006B39DD"/>
    <w:rsid w:val="006B3F8C"/>
    <w:rsid w:val="006B4B9C"/>
    <w:rsid w:val="006B4DB7"/>
    <w:rsid w:val="006B5064"/>
    <w:rsid w:val="006B61D5"/>
    <w:rsid w:val="006B63C6"/>
    <w:rsid w:val="006B6482"/>
    <w:rsid w:val="006B65F3"/>
    <w:rsid w:val="006B7208"/>
    <w:rsid w:val="006B77C4"/>
    <w:rsid w:val="006B79AA"/>
    <w:rsid w:val="006C032F"/>
    <w:rsid w:val="006C03DE"/>
    <w:rsid w:val="006C089E"/>
    <w:rsid w:val="006C0BE6"/>
    <w:rsid w:val="006C1352"/>
    <w:rsid w:val="006C1A32"/>
    <w:rsid w:val="006C208E"/>
    <w:rsid w:val="006C2446"/>
    <w:rsid w:val="006C34E9"/>
    <w:rsid w:val="006C37EF"/>
    <w:rsid w:val="006C39C2"/>
    <w:rsid w:val="006C3B21"/>
    <w:rsid w:val="006C3B38"/>
    <w:rsid w:val="006C3C89"/>
    <w:rsid w:val="006C3EFB"/>
    <w:rsid w:val="006C42C3"/>
    <w:rsid w:val="006C4C1A"/>
    <w:rsid w:val="006C5001"/>
    <w:rsid w:val="006C6EDD"/>
    <w:rsid w:val="006C70E6"/>
    <w:rsid w:val="006D1E22"/>
    <w:rsid w:val="006D22E5"/>
    <w:rsid w:val="006D4272"/>
    <w:rsid w:val="006D45F7"/>
    <w:rsid w:val="006D55E0"/>
    <w:rsid w:val="006D5B25"/>
    <w:rsid w:val="006D6631"/>
    <w:rsid w:val="006D665E"/>
    <w:rsid w:val="006D6702"/>
    <w:rsid w:val="006E0502"/>
    <w:rsid w:val="006E1D34"/>
    <w:rsid w:val="006E3861"/>
    <w:rsid w:val="006E3E27"/>
    <w:rsid w:val="006E3F88"/>
    <w:rsid w:val="006E4926"/>
    <w:rsid w:val="006E7522"/>
    <w:rsid w:val="006E7A40"/>
    <w:rsid w:val="006F2882"/>
    <w:rsid w:val="006F28FD"/>
    <w:rsid w:val="006F2EA8"/>
    <w:rsid w:val="006F2FAE"/>
    <w:rsid w:val="006F3DEC"/>
    <w:rsid w:val="006F46E9"/>
    <w:rsid w:val="006F4749"/>
    <w:rsid w:val="006F4EA1"/>
    <w:rsid w:val="006F5381"/>
    <w:rsid w:val="006F5491"/>
    <w:rsid w:val="006F54A1"/>
    <w:rsid w:val="006F5972"/>
    <w:rsid w:val="006F75BF"/>
    <w:rsid w:val="00701388"/>
    <w:rsid w:val="007067CA"/>
    <w:rsid w:val="00706983"/>
    <w:rsid w:val="00707A18"/>
    <w:rsid w:val="007108BE"/>
    <w:rsid w:val="0071332F"/>
    <w:rsid w:val="007138F9"/>
    <w:rsid w:val="00713E1B"/>
    <w:rsid w:val="00715E4E"/>
    <w:rsid w:val="00716775"/>
    <w:rsid w:val="0071683F"/>
    <w:rsid w:val="00716F2A"/>
    <w:rsid w:val="007176F9"/>
    <w:rsid w:val="00717B4A"/>
    <w:rsid w:val="00720198"/>
    <w:rsid w:val="00720639"/>
    <w:rsid w:val="007207BD"/>
    <w:rsid w:val="0072093C"/>
    <w:rsid w:val="00721257"/>
    <w:rsid w:val="007225C2"/>
    <w:rsid w:val="00722BC0"/>
    <w:rsid w:val="00722D05"/>
    <w:rsid w:val="00723C1D"/>
    <w:rsid w:val="0072412B"/>
    <w:rsid w:val="00726A02"/>
    <w:rsid w:val="00727DAA"/>
    <w:rsid w:val="00730707"/>
    <w:rsid w:val="00730E62"/>
    <w:rsid w:val="00731AEE"/>
    <w:rsid w:val="007336DF"/>
    <w:rsid w:val="0073595D"/>
    <w:rsid w:val="00736026"/>
    <w:rsid w:val="00737626"/>
    <w:rsid w:val="00737C18"/>
    <w:rsid w:val="007402C0"/>
    <w:rsid w:val="0074183C"/>
    <w:rsid w:val="00741DB0"/>
    <w:rsid w:val="007433D3"/>
    <w:rsid w:val="0074382D"/>
    <w:rsid w:val="00744AD3"/>
    <w:rsid w:val="0074552F"/>
    <w:rsid w:val="007469B8"/>
    <w:rsid w:val="00746A2D"/>
    <w:rsid w:val="00747970"/>
    <w:rsid w:val="00747EFA"/>
    <w:rsid w:val="0075043A"/>
    <w:rsid w:val="00751B85"/>
    <w:rsid w:val="007530AF"/>
    <w:rsid w:val="00753D52"/>
    <w:rsid w:val="007547E9"/>
    <w:rsid w:val="0075517F"/>
    <w:rsid w:val="00756D8E"/>
    <w:rsid w:val="007574E3"/>
    <w:rsid w:val="00757773"/>
    <w:rsid w:val="00757828"/>
    <w:rsid w:val="00757FDE"/>
    <w:rsid w:val="00760BE6"/>
    <w:rsid w:val="00760F49"/>
    <w:rsid w:val="00761AD9"/>
    <w:rsid w:val="0076201F"/>
    <w:rsid w:val="00762ED3"/>
    <w:rsid w:val="0076313C"/>
    <w:rsid w:val="0076344B"/>
    <w:rsid w:val="00763C71"/>
    <w:rsid w:val="00764D71"/>
    <w:rsid w:val="00765417"/>
    <w:rsid w:val="00766196"/>
    <w:rsid w:val="007673E3"/>
    <w:rsid w:val="007701C2"/>
    <w:rsid w:val="0077082A"/>
    <w:rsid w:val="00770BB6"/>
    <w:rsid w:val="0077127B"/>
    <w:rsid w:val="007717C7"/>
    <w:rsid w:val="007727A7"/>
    <w:rsid w:val="00773F1A"/>
    <w:rsid w:val="00773F39"/>
    <w:rsid w:val="0077401E"/>
    <w:rsid w:val="007741B1"/>
    <w:rsid w:val="00774550"/>
    <w:rsid w:val="007750E1"/>
    <w:rsid w:val="007767E9"/>
    <w:rsid w:val="00780324"/>
    <w:rsid w:val="0078096A"/>
    <w:rsid w:val="00780B32"/>
    <w:rsid w:val="00780BD3"/>
    <w:rsid w:val="00781774"/>
    <w:rsid w:val="00781CB1"/>
    <w:rsid w:val="007821ED"/>
    <w:rsid w:val="0078221F"/>
    <w:rsid w:val="00782AA1"/>
    <w:rsid w:val="00782DA6"/>
    <w:rsid w:val="007839B0"/>
    <w:rsid w:val="00783C97"/>
    <w:rsid w:val="00784081"/>
    <w:rsid w:val="007848B1"/>
    <w:rsid w:val="00784A87"/>
    <w:rsid w:val="00785392"/>
    <w:rsid w:val="0079136A"/>
    <w:rsid w:val="00791BCB"/>
    <w:rsid w:val="0079219F"/>
    <w:rsid w:val="0079249D"/>
    <w:rsid w:val="0079260D"/>
    <w:rsid w:val="00792A41"/>
    <w:rsid w:val="007932EC"/>
    <w:rsid w:val="00793AA3"/>
    <w:rsid w:val="00794857"/>
    <w:rsid w:val="00795956"/>
    <w:rsid w:val="00796953"/>
    <w:rsid w:val="007973F2"/>
    <w:rsid w:val="00797A6A"/>
    <w:rsid w:val="00797CEB"/>
    <w:rsid w:val="007A1238"/>
    <w:rsid w:val="007A1732"/>
    <w:rsid w:val="007A1E74"/>
    <w:rsid w:val="007A292C"/>
    <w:rsid w:val="007A39C4"/>
    <w:rsid w:val="007A39F8"/>
    <w:rsid w:val="007A4B45"/>
    <w:rsid w:val="007A5094"/>
    <w:rsid w:val="007A7C28"/>
    <w:rsid w:val="007B0797"/>
    <w:rsid w:val="007B08B9"/>
    <w:rsid w:val="007B0BA4"/>
    <w:rsid w:val="007B2F29"/>
    <w:rsid w:val="007B56F4"/>
    <w:rsid w:val="007B5EB9"/>
    <w:rsid w:val="007B69E8"/>
    <w:rsid w:val="007B6B10"/>
    <w:rsid w:val="007B6B72"/>
    <w:rsid w:val="007B7E17"/>
    <w:rsid w:val="007C095F"/>
    <w:rsid w:val="007C1697"/>
    <w:rsid w:val="007C23E7"/>
    <w:rsid w:val="007C2C86"/>
    <w:rsid w:val="007C40CE"/>
    <w:rsid w:val="007C4CCB"/>
    <w:rsid w:val="007C6016"/>
    <w:rsid w:val="007C6F96"/>
    <w:rsid w:val="007D036B"/>
    <w:rsid w:val="007D0542"/>
    <w:rsid w:val="007D08BC"/>
    <w:rsid w:val="007D0A1B"/>
    <w:rsid w:val="007D0FE4"/>
    <w:rsid w:val="007D2721"/>
    <w:rsid w:val="007D289F"/>
    <w:rsid w:val="007D6F60"/>
    <w:rsid w:val="007D7A4A"/>
    <w:rsid w:val="007E0350"/>
    <w:rsid w:val="007E0475"/>
    <w:rsid w:val="007E09EB"/>
    <w:rsid w:val="007E0C63"/>
    <w:rsid w:val="007E24E4"/>
    <w:rsid w:val="007E328F"/>
    <w:rsid w:val="007E43FC"/>
    <w:rsid w:val="007E4A4F"/>
    <w:rsid w:val="007E529B"/>
    <w:rsid w:val="007E62E7"/>
    <w:rsid w:val="007E6CEA"/>
    <w:rsid w:val="007E7260"/>
    <w:rsid w:val="007E7391"/>
    <w:rsid w:val="007E798C"/>
    <w:rsid w:val="007F027F"/>
    <w:rsid w:val="007F02EC"/>
    <w:rsid w:val="007F107E"/>
    <w:rsid w:val="007F13DC"/>
    <w:rsid w:val="007F3C98"/>
    <w:rsid w:val="007F3F7F"/>
    <w:rsid w:val="007F4AFE"/>
    <w:rsid w:val="007F54BF"/>
    <w:rsid w:val="007F5786"/>
    <w:rsid w:val="007F616D"/>
    <w:rsid w:val="007F7B89"/>
    <w:rsid w:val="007F7CF0"/>
    <w:rsid w:val="008003C5"/>
    <w:rsid w:val="008008BD"/>
    <w:rsid w:val="008018E5"/>
    <w:rsid w:val="00801904"/>
    <w:rsid w:val="00802225"/>
    <w:rsid w:val="0080233B"/>
    <w:rsid w:val="00802B74"/>
    <w:rsid w:val="0080425B"/>
    <w:rsid w:val="0080431D"/>
    <w:rsid w:val="008045AF"/>
    <w:rsid w:val="00804AAE"/>
    <w:rsid w:val="00804EF0"/>
    <w:rsid w:val="00807101"/>
    <w:rsid w:val="008072D8"/>
    <w:rsid w:val="00810788"/>
    <w:rsid w:val="008108D7"/>
    <w:rsid w:val="00811AE4"/>
    <w:rsid w:val="00814224"/>
    <w:rsid w:val="00814600"/>
    <w:rsid w:val="00814BA5"/>
    <w:rsid w:val="00814C7A"/>
    <w:rsid w:val="008152FA"/>
    <w:rsid w:val="00815A82"/>
    <w:rsid w:val="008167CB"/>
    <w:rsid w:val="00816DF6"/>
    <w:rsid w:val="00817782"/>
    <w:rsid w:val="008225D2"/>
    <w:rsid w:val="00822614"/>
    <w:rsid w:val="008226C4"/>
    <w:rsid w:val="00823390"/>
    <w:rsid w:val="00823462"/>
    <w:rsid w:val="0082355E"/>
    <w:rsid w:val="0082690F"/>
    <w:rsid w:val="00826D97"/>
    <w:rsid w:val="00826F42"/>
    <w:rsid w:val="00831CBD"/>
    <w:rsid w:val="00832D62"/>
    <w:rsid w:val="008343BF"/>
    <w:rsid w:val="00836842"/>
    <w:rsid w:val="008372A7"/>
    <w:rsid w:val="00837C32"/>
    <w:rsid w:val="008406C6"/>
    <w:rsid w:val="008411D8"/>
    <w:rsid w:val="00841700"/>
    <w:rsid w:val="00841E83"/>
    <w:rsid w:val="00842104"/>
    <w:rsid w:val="0084221A"/>
    <w:rsid w:val="008437FC"/>
    <w:rsid w:val="00844160"/>
    <w:rsid w:val="008450C0"/>
    <w:rsid w:val="0084595D"/>
    <w:rsid w:val="00845AA5"/>
    <w:rsid w:val="0084600F"/>
    <w:rsid w:val="00846806"/>
    <w:rsid w:val="008468BB"/>
    <w:rsid w:val="00847E58"/>
    <w:rsid w:val="00850553"/>
    <w:rsid w:val="00850F7E"/>
    <w:rsid w:val="0085184B"/>
    <w:rsid w:val="00851BF4"/>
    <w:rsid w:val="00852263"/>
    <w:rsid w:val="00853501"/>
    <w:rsid w:val="00854238"/>
    <w:rsid w:val="008545D9"/>
    <w:rsid w:val="0085571D"/>
    <w:rsid w:val="00855AF5"/>
    <w:rsid w:val="00856FA7"/>
    <w:rsid w:val="00860D2D"/>
    <w:rsid w:val="00862336"/>
    <w:rsid w:val="008623DF"/>
    <w:rsid w:val="00862554"/>
    <w:rsid w:val="008626EB"/>
    <w:rsid w:val="0086280E"/>
    <w:rsid w:val="00862E03"/>
    <w:rsid w:val="008642A1"/>
    <w:rsid w:val="00867430"/>
    <w:rsid w:val="0086746F"/>
    <w:rsid w:val="00867E8B"/>
    <w:rsid w:val="00867EE0"/>
    <w:rsid w:val="008722FC"/>
    <w:rsid w:val="00872D77"/>
    <w:rsid w:val="00875CEF"/>
    <w:rsid w:val="00875D59"/>
    <w:rsid w:val="00876960"/>
    <w:rsid w:val="00880D7B"/>
    <w:rsid w:val="008812CB"/>
    <w:rsid w:val="008819FC"/>
    <w:rsid w:val="00881EEA"/>
    <w:rsid w:val="00882936"/>
    <w:rsid w:val="00882B71"/>
    <w:rsid w:val="00882E00"/>
    <w:rsid w:val="00883608"/>
    <w:rsid w:val="008838AB"/>
    <w:rsid w:val="00884E36"/>
    <w:rsid w:val="00884F76"/>
    <w:rsid w:val="008857BE"/>
    <w:rsid w:val="00885800"/>
    <w:rsid w:val="00885884"/>
    <w:rsid w:val="00886A2B"/>
    <w:rsid w:val="00887012"/>
    <w:rsid w:val="008871AA"/>
    <w:rsid w:val="00887B72"/>
    <w:rsid w:val="008905D2"/>
    <w:rsid w:val="00890719"/>
    <w:rsid w:val="00890D04"/>
    <w:rsid w:val="00891A7D"/>
    <w:rsid w:val="00891C88"/>
    <w:rsid w:val="00891D03"/>
    <w:rsid w:val="00892669"/>
    <w:rsid w:val="00892D60"/>
    <w:rsid w:val="00893647"/>
    <w:rsid w:val="00893CDF"/>
    <w:rsid w:val="00893E79"/>
    <w:rsid w:val="008942AA"/>
    <w:rsid w:val="008946A7"/>
    <w:rsid w:val="0089492D"/>
    <w:rsid w:val="0089505D"/>
    <w:rsid w:val="008956EE"/>
    <w:rsid w:val="00895DA5"/>
    <w:rsid w:val="00896B05"/>
    <w:rsid w:val="00896F27"/>
    <w:rsid w:val="0089717E"/>
    <w:rsid w:val="0089779B"/>
    <w:rsid w:val="008A0721"/>
    <w:rsid w:val="008A0E11"/>
    <w:rsid w:val="008A1DAE"/>
    <w:rsid w:val="008A21BB"/>
    <w:rsid w:val="008A237C"/>
    <w:rsid w:val="008A2CB0"/>
    <w:rsid w:val="008A3B1E"/>
    <w:rsid w:val="008A4277"/>
    <w:rsid w:val="008A4457"/>
    <w:rsid w:val="008A49F2"/>
    <w:rsid w:val="008A52B6"/>
    <w:rsid w:val="008A59C6"/>
    <w:rsid w:val="008A652E"/>
    <w:rsid w:val="008A684F"/>
    <w:rsid w:val="008A73AA"/>
    <w:rsid w:val="008A7748"/>
    <w:rsid w:val="008B02C3"/>
    <w:rsid w:val="008B04CE"/>
    <w:rsid w:val="008B0FE1"/>
    <w:rsid w:val="008B1515"/>
    <w:rsid w:val="008B2D82"/>
    <w:rsid w:val="008B2ED9"/>
    <w:rsid w:val="008B361C"/>
    <w:rsid w:val="008B4145"/>
    <w:rsid w:val="008B4453"/>
    <w:rsid w:val="008B5C32"/>
    <w:rsid w:val="008B5CE6"/>
    <w:rsid w:val="008B6A1B"/>
    <w:rsid w:val="008B6AA0"/>
    <w:rsid w:val="008B6D22"/>
    <w:rsid w:val="008B7BA4"/>
    <w:rsid w:val="008C086D"/>
    <w:rsid w:val="008C0BFB"/>
    <w:rsid w:val="008C19FF"/>
    <w:rsid w:val="008C24E7"/>
    <w:rsid w:val="008C2D7A"/>
    <w:rsid w:val="008C3E7D"/>
    <w:rsid w:val="008C404F"/>
    <w:rsid w:val="008C5769"/>
    <w:rsid w:val="008C68B9"/>
    <w:rsid w:val="008C6D26"/>
    <w:rsid w:val="008C6EA0"/>
    <w:rsid w:val="008C76E9"/>
    <w:rsid w:val="008C783F"/>
    <w:rsid w:val="008C7A77"/>
    <w:rsid w:val="008D1958"/>
    <w:rsid w:val="008D230C"/>
    <w:rsid w:val="008D334F"/>
    <w:rsid w:val="008D37DF"/>
    <w:rsid w:val="008D3A80"/>
    <w:rsid w:val="008D430D"/>
    <w:rsid w:val="008D5091"/>
    <w:rsid w:val="008D5151"/>
    <w:rsid w:val="008D6F72"/>
    <w:rsid w:val="008E001D"/>
    <w:rsid w:val="008E0727"/>
    <w:rsid w:val="008E092E"/>
    <w:rsid w:val="008E0C86"/>
    <w:rsid w:val="008E1350"/>
    <w:rsid w:val="008E1416"/>
    <w:rsid w:val="008E1AA7"/>
    <w:rsid w:val="008E2D5C"/>
    <w:rsid w:val="008E378D"/>
    <w:rsid w:val="008E3A98"/>
    <w:rsid w:val="008E45D7"/>
    <w:rsid w:val="008E4613"/>
    <w:rsid w:val="008E4C3B"/>
    <w:rsid w:val="008E6EBC"/>
    <w:rsid w:val="008E6F5B"/>
    <w:rsid w:val="008F024D"/>
    <w:rsid w:val="008F038C"/>
    <w:rsid w:val="008F085F"/>
    <w:rsid w:val="008F0B04"/>
    <w:rsid w:val="008F0C62"/>
    <w:rsid w:val="008F100A"/>
    <w:rsid w:val="008F1EFF"/>
    <w:rsid w:val="008F227A"/>
    <w:rsid w:val="008F2511"/>
    <w:rsid w:val="008F2E30"/>
    <w:rsid w:val="008F3F80"/>
    <w:rsid w:val="008F62F8"/>
    <w:rsid w:val="008F6F36"/>
    <w:rsid w:val="008F784A"/>
    <w:rsid w:val="008F78E7"/>
    <w:rsid w:val="008F7A79"/>
    <w:rsid w:val="008F7DB1"/>
    <w:rsid w:val="00900230"/>
    <w:rsid w:val="00901075"/>
    <w:rsid w:val="00903509"/>
    <w:rsid w:val="00903BD5"/>
    <w:rsid w:val="009045D4"/>
    <w:rsid w:val="00905838"/>
    <w:rsid w:val="00905DF9"/>
    <w:rsid w:val="00907EA8"/>
    <w:rsid w:val="00910921"/>
    <w:rsid w:val="00910FD1"/>
    <w:rsid w:val="009114CB"/>
    <w:rsid w:val="00911E87"/>
    <w:rsid w:val="00913051"/>
    <w:rsid w:val="00913536"/>
    <w:rsid w:val="009135CA"/>
    <w:rsid w:val="0091393F"/>
    <w:rsid w:val="00915033"/>
    <w:rsid w:val="009156CC"/>
    <w:rsid w:val="0091572B"/>
    <w:rsid w:val="00915933"/>
    <w:rsid w:val="00915CE0"/>
    <w:rsid w:val="00917139"/>
    <w:rsid w:val="00920468"/>
    <w:rsid w:val="00920B85"/>
    <w:rsid w:val="00920EC6"/>
    <w:rsid w:val="00920F2F"/>
    <w:rsid w:val="009213B0"/>
    <w:rsid w:val="00923AB4"/>
    <w:rsid w:val="00923EB3"/>
    <w:rsid w:val="00924DBA"/>
    <w:rsid w:val="00925649"/>
    <w:rsid w:val="00925C32"/>
    <w:rsid w:val="0092616B"/>
    <w:rsid w:val="00927BB8"/>
    <w:rsid w:val="00927FB3"/>
    <w:rsid w:val="00930081"/>
    <w:rsid w:val="0093011B"/>
    <w:rsid w:val="00930335"/>
    <w:rsid w:val="00930883"/>
    <w:rsid w:val="0093129C"/>
    <w:rsid w:val="009319B3"/>
    <w:rsid w:val="00932776"/>
    <w:rsid w:val="009327DC"/>
    <w:rsid w:val="00932907"/>
    <w:rsid w:val="00933966"/>
    <w:rsid w:val="00934B4E"/>
    <w:rsid w:val="00934CC7"/>
    <w:rsid w:val="009352B8"/>
    <w:rsid w:val="00935391"/>
    <w:rsid w:val="00936326"/>
    <w:rsid w:val="00936CAB"/>
    <w:rsid w:val="00937CFC"/>
    <w:rsid w:val="00937FF2"/>
    <w:rsid w:val="009411E7"/>
    <w:rsid w:val="009424AF"/>
    <w:rsid w:val="00944A94"/>
    <w:rsid w:val="00944B4C"/>
    <w:rsid w:val="00944F87"/>
    <w:rsid w:val="009453BD"/>
    <w:rsid w:val="0094755F"/>
    <w:rsid w:val="0094790F"/>
    <w:rsid w:val="009479E2"/>
    <w:rsid w:val="00950BF0"/>
    <w:rsid w:val="00951097"/>
    <w:rsid w:val="00951107"/>
    <w:rsid w:val="00951193"/>
    <w:rsid w:val="00951450"/>
    <w:rsid w:val="009516F1"/>
    <w:rsid w:val="00953EF8"/>
    <w:rsid w:val="0095434C"/>
    <w:rsid w:val="009545C7"/>
    <w:rsid w:val="00954735"/>
    <w:rsid w:val="00955269"/>
    <w:rsid w:val="0095551C"/>
    <w:rsid w:val="00957138"/>
    <w:rsid w:val="0095751A"/>
    <w:rsid w:val="00957B3A"/>
    <w:rsid w:val="00957BA7"/>
    <w:rsid w:val="00957D2E"/>
    <w:rsid w:val="00957D31"/>
    <w:rsid w:val="00961320"/>
    <w:rsid w:val="0096365B"/>
    <w:rsid w:val="009637C8"/>
    <w:rsid w:val="009638A5"/>
    <w:rsid w:val="00964088"/>
    <w:rsid w:val="009651F0"/>
    <w:rsid w:val="0096618F"/>
    <w:rsid w:val="009663C8"/>
    <w:rsid w:val="00967C79"/>
    <w:rsid w:val="009720BF"/>
    <w:rsid w:val="00972518"/>
    <w:rsid w:val="00972837"/>
    <w:rsid w:val="00972F06"/>
    <w:rsid w:val="00973297"/>
    <w:rsid w:val="00973E8F"/>
    <w:rsid w:val="00975086"/>
    <w:rsid w:val="0097576A"/>
    <w:rsid w:val="009758B2"/>
    <w:rsid w:val="00977064"/>
    <w:rsid w:val="009805C7"/>
    <w:rsid w:val="00980918"/>
    <w:rsid w:val="009809DB"/>
    <w:rsid w:val="00981840"/>
    <w:rsid w:val="00981943"/>
    <w:rsid w:val="00981B32"/>
    <w:rsid w:val="00982427"/>
    <w:rsid w:val="009829AB"/>
    <w:rsid w:val="00984547"/>
    <w:rsid w:val="00984F69"/>
    <w:rsid w:val="00985261"/>
    <w:rsid w:val="00985393"/>
    <w:rsid w:val="00986F59"/>
    <w:rsid w:val="009878D4"/>
    <w:rsid w:val="009908D3"/>
    <w:rsid w:val="0099219F"/>
    <w:rsid w:val="00992FA3"/>
    <w:rsid w:val="009930D5"/>
    <w:rsid w:val="0099360F"/>
    <w:rsid w:val="00995001"/>
    <w:rsid w:val="00995300"/>
    <w:rsid w:val="0099593E"/>
    <w:rsid w:val="00995BB6"/>
    <w:rsid w:val="009969FE"/>
    <w:rsid w:val="00996AB7"/>
    <w:rsid w:val="00996EAC"/>
    <w:rsid w:val="009A0A49"/>
    <w:rsid w:val="009A0C11"/>
    <w:rsid w:val="009A0DDC"/>
    <w:rsid w:val="009A1B76"/>
    <w:rsid w:val="009A290C"/>
    <w:rsid w:val="009A298E"/>
    <w:rsid w:val="009A2A1B"/>
    <w:rsid w:val="009A4D7D"/>
    <w:rsid w:val="009A5409"/>
    <w:rsid w:val="009A5A9D"/>
    <w:rsid w:val="009A739A"/>
    <w:rsid w:val="009A763B"/>
    <w:rsid w:val="009A779B"/>
    <w:rsid w:val="009A79B1"/>
    <w:rsid w:val="009B08C4"/>
    <w:rsid w:val="009B30A8"/>
    <w:rsid w:val="009B3135"/>
    <w:rsid w:val="009B470B"/>
    <w:rsid w:val="009B6F78"/>
    <w:rsid w:val="009C2C76"/>
    <w:rsid w:val="009C2D7E"/>
    <w:rsid w:val="009C3795"/>
    <w:rsid w:val="009C3E48"/>
    <w:rsid w:val="009C599B"/>
    <w:rsid w:val="009C5D30"/>
    <w:rsid w:val="009C6037"/>
    <w:rsid w:val="009C6246"/>
    <w:rsid w:val="009C6739"/>
    <w:rsid w:val="009C7651"/>
    <w:rsid w:val="009D0578"/>
    <w:rsid w:val="009D0E5D"/>
    <w:rsid w:val="009D12EB"/>
    <w:rsid w:val="009D1A38"/>
    <w:rsid w:val="009D22DB"/>
    <w:rsid w:val="009D2E33"/>
    <w:rsid w:val="009D3435"/>
    <w:rsid w:val="009D3570"/>
    <w:rsid w:val="009D3716"/>
    <w:rsid w:val="009D372E"/>
    <w:rsid w:val="009D5D3E"/>
    <w:rsid w:val="009D6B05"/>
    <w:rsid w:val="009D6BEC"/>
    <w:rsid w:val="009D7828"/>
    <w:rsid w:val="009D78FE"/>
    <w:rsid w:val="009E089A"/>
    <w:rsid w:val="009E11FA"/>
    <w:rsid w:val="009E185E"/>
    <w:rsid w:val="009E1BC3"/>
    <w:rsid w:val="009E440C"/>
    <w:rsid w:val="009E4699"/>
    <w:rsid w:val="009E7199"/>
    <w:rsid w:val="009E7A0F"/>
    <w:rsid w:val="009F0D58"/>
    <w:rsid w:val="009F1039"/>
    <w:rsid w:val="009F1782"/>
    <w:rsid w:val="009F31DF"/>
    <w:rsid w:val="009F35C7"/>
    <w:rsid w:val="00A000C4"/>
    <w:rsid w:val="00A00784"/>
    <w:rsid w:val="00A00E69"/>
    <w:rsid w:val="00A02802"/>
    <w:rsid w:val="00A03298"/>
    <w:rsid w:val="00A03AA2"/>
    <w:rsid w:val="00A04823"/>
    <w:rsid w:val="00A0521D"/>
    <w:rsid w:val="00A06F45"/>
    <w:rsid w:val="00A07F4D"/>
    <w:rsid w:val="00A111B0"/>
    <w:rsid w:val="00A130AA"/>
    <w:rsid w:val="00A1356C"/>
    <w:rsid w:val="00A141FE"/>
    <w:rsid w:val="00A14422"/>
    <w:rsid w:val="00A149FF"/>
    <w:rsid w:val="00A14A54"/>
    <w:rsid w:val="00A14C63"/>
    <w:rsid w:val="00A15079"/>
    <w:rsid w:val="00A151DB"/>
    <w:rsid w:val="00A15583"/>
    <w:rsid w:val="00A16EAE"/>
    <w:rsid w:val="00A17EB9"/>
    <w:rsid w:val="00A20331"/>
    <w:rsid w:val="00A20C98"/>
    <w:rsid w:val="00A21AF0"/>
    <w:rsid w:val="00A21C18"/>
    <w:rsid w:val="00A21EFE"/>
    <w:rsid w:val="00A23190"/>
    <w:rsid w:val="00A23DAA"/>
    <w:rsid w:val="00A24202"/>
    <w:rsid w:val="00A257BF"/>
    <w:rsid w:val="00A2582C"/>
    <w:rsid w:val="00A27090"/>
    <w:rsid w:val="00A27CDE"/>
    <w:rsid w:val="00A31DB3"/>
    <w:rsid w:val="00A32490"/>
    <w:rsid w:val="00A342E4"/>
    <w:rsid w:val="00A35689"/>
    <w:rsid w:val="00A35EAE"/>
    <w:rsid w:val="00A3630D"/>
    <w:rsid w:val="00A36353"/>
    <w:rsid w:val="00A363B6"/>
    <w:rsid w:val="00A366EF"/>
    <w:rsid w:val="00A36B14"/>
    <w:rsid w:val="00A3705C"/>
    <w:rsid w:val="00A37B52"/>
    <w:rsid w:val="00A415F1"/>
    <w:rsid w:val="00A417D8"/>
    <w:rsid w:val="00A41C8A"/>
    <w:rsid w:val="00A4270C"/>
    <w:rsid w:val="00A42BAE"/>
    <w:rsid w:val="00A42E62"/>
    <w:rsid w:val="00A43312"/>
    <w:rsid w:val="00A447CE"/>
    <w:rsid w:val="00A44819"/>
    <w:rsid w:val="00A449B5"/>
    <w:rsid w:val="00A44A6B"/>
    <w:rsid w:val="00A451C6"/>
    <w:rsid w:val="00A460E2"/>
    <w:rsid w:val="00A460FB"/>
    <w:rsid w:val="00A4657A"/>
    <w:rsid w:val="00A46C29"/>
    <w:rsid w:val="00A4792F"/>
    <w:rsid w:val="00A479AA"/>
    <w:rsid w:val="00A50C49"/>
    <w:rsid w:val="00A50F44"/>
    <w:rsid w:val="00A51805"/>
    <w:rsid w:val="00A54D23"/>
    <w:rsid w:val="00A575D8"/>
    <w:rsid w:val="00A57CDB"/>
    <w:rsid w:val="00A61686"/>
    <w:rsid w:val="00A6171E"/>
    <w:rsid w:val="00A61DD7"/>
    <w:rsid w:val="00A6314C"/>
    <w:rsid w:val="00A6363C"/>
    <w:rsid w:val="00A638D2"/>
    <w:rsid w:val="00A63DA1"/>
    <w:rsid w:val="00A6402C"/>
    <w:rsid w:val="00A64D1C"/>
    <w:rsid w:val="00A654E6"/>
    <w:rsid w:val="00A65721"/>
    <w:rsid w:val="00A65861"/>
    <w:rsid w:val="00A67B0B"/>
    <w:rsid w:val="00A7172B"/>
    <w:rsid w:val="00A723B0"/>
    <w:rsid w:val="00A73BC3"/>
    <w:rsid w:val="00A74B3A"/>
    <w:rsid w:val="00A75830"/>
    <w:rsid w:val="00A759A2"/>
    <w:rsid w:val="00A75CD4"/>
    <w:rsid w:val="00A75FB2"/>
    <w:rsid w:val="00A7627D"/>
    <w:rsid w:val="00A762C0"/>
    <w:rsid w:val="00A77FEA"/>
    <w:rsid w:val="00A80279"/>
    <w:rsid w:val="00A80540"/>
    <w:rsid w:val="00A8260B"/>
    <w:rsid w:val="00A828F9"/>
    <w:rsid w:val="00A82D98"/>
    <w:rsid w:val="00A839CB"/>
    <w:rsid w:val="00A83AE7"/>
    <w:rsid w:val="00A83D15"/>
    <w:rsid w:val="00A84411"/>
    <w:rsid w:val="00A844B7"/>
    <w:rsid w:val="00A8479A"/>
    <w:rsid w:val="00A848A1"/>
    <w:rsid w:val="00A85174"/>
    <w:rsid w:val="00A8557A"/>
    <w:rsid w:val="00A85E44"/>
    <w:rsid w:val="00A86B12"/>
    <w:rsid w:val="00A87537"/>
    <w:rsid w:val="00A90D8E"/>
    <w:rsid w:val="00A92A51"/>
    <w:rsid w:val="00A92E3A"/>
    <w:rsid w:val="00A93A2E"/>
    <w:rsid w:val="00A9610F"/>
    <w:rsid w:val="00A96798"/>
    <w:rsid w:val="00A97E5E"/>
    <w:rsid w:val="00A97EE8"/>
    <w:rsid w:val="00AA02F7"/>
    <w:rsid w:val="00AA16D6"/>
    <w:rsid w:val="00AA198B"/>
    <w:rsid w:val="00AA1DA1"/>
    <w:rsid w:val="00AA21B0"/>
    <w:rsid w:val="00AA2C07"/>
    <w:rsid w:val="00AA2DCD"/>
    <w:rsid w:val="00AA38BA"/>
    <w:rsid w:val="00AA394D"/>
    <w:rsid w:val="00AA5476"/>
    <w:rsid w:val="00AA62D4"/>
    <w:rsid w:val="00AA6ED0"/>
    <w:rsid w:val="00AA7FA9"/>
    <w:rsid w:val="00AB048E"/>
    <w:rsid w:val="00AB0AFB"/>
    <w:rsid w:val="00AB17A2"/>
    <w:rsid w:val="00AB1870"/>
    <w:rsid w:val="00AB1F04"/>
    <w:rsid w:val="00AB20F7"/>
    <w:rsid w:val="00AB276B"/>
    <w:rsid w:val="00AB3522"/>
    <w:rsid w:val="00AB496F"/>
    <w:rsid w:val="00AB5147"/>
    <w:rsid w:val="00AB5926"/>
    <w:rsid w:val="00AB5C2F"/>
    <w:rsid w:val="00AB5D71"/>
    <w:rsid w:val="00AB6446"/>
    <w:rsid w:val="00AB65CA"/>
    <w:rsid w:val="00AB68D4"/>
    <w:rsid w:val="00AB7B93"/>
    <w:rsid w:val="00AB7CC3"/>
    <w:rsid w:val="00AC00A4"/>
    <w:rsid w:val="00AC0DB6"/>
    <w:rsid w:val="00AC1153"/>
    <w:rsid w:val="00AC2E41"/>
    <w:rsid w:val="00AC4115"/>
    <w:rsid w:val="00AC560E"/>
    <w:rsid w:val="00AC6D4A"/>
    <w:rsid w:val="00AC7E44"/>
    <w:rsid w:val="00AD02AB"/>
    <w:rsid w:val="00AD1092"/>
    <w:rsid w:val="00AD1BBD"/>
    <w:rsid w:val="00AD37E2"/>
    <w:rsid w:val="00AD43C1"/>
    <w:rsid w:val="00AD4708"/>
    <w:rsid w:val="00AD6683"/>
    <w:rsid w:val="00AD6C81"/>
    <w:rsid w:val="00AE094D"/>
    <w:rsid w:val="00AE0B84"/>
    <w:rsid w:val="00AE1A3D"/>
    <w:rsid w:val="00AE31ED"/>
    <w:rsid w:val="00AE4306"/>
    <w:rsid w:val="00AE486D"/>
    <w:rsid w:val="00AE5686"/>
    <w:rsid w:val="00AE584A"/>
    <w:rsid w:val="00AE5B14"/>
    <w:rsid w:val="00AE7598"/>
    <w:rsid w:val="00AE7AC2"/>
    <w:rsid w:val="00AE7C4C"/>
    <w:rsid w:val="00AF1F3D"/>
    <w:rsid w:val="00AF3895"/>
    <w:rsid w:val="00AF38E9"/>
    <w:rsid w:val="00AF6F4D"/>
    <w:rsid w:val="00AF7189"/>
    <w:rsid w:val="00AF790A"/>
    <w:rsid w:val="00AF7B72"/>
    <w:rsid w:val="00AF7D77"/>
    <w:rsid w:val="00B005E9"/>
    <w:rsid w:val="00B02E56"/>
    <w:rsid w:val="00B03758"/>
    <w:rsid w:val="00B043E7"/>
    <w:rsid w:val="00B04912"/>
    <w:rsid w:val="00B04D58"/>
    <w:rsid w:val="00B04E33"/>
    <w:rsid w:val="00B04FE3"/>
    <w:rsid w:val="00B05C72"/>
    <w:rsid w:val="00B06F95"/>
    <w:rsid w:val="00B0783C"/>
    <w:rsid w:val="00B10351"/>
    <w:rsid w:val="00B107D0"/>
    <w:rsid w:val="00B10975"/>
    <w:rsid w:val="00B10C85"/>
    <w:rsid w:val="00B10E19"/>
    <w:rsid w:val="00B1164D"/>
    <w:rsid w:val="00B12A6F"/>
    <w:rsid w:val="00B13608"/>
    <w:rsid w:val="00B136E2"/>
    <w:rsid w:val="00B13F6C"/>
    <w:rsid w:val="00B14144"/>
    <w:rsid w:val="00B1454E"/>
    <w:rsid w:val="00B149C7"/>
    <w:rsid w:val="00B1569C"/>
    <w:rsid w:val="00B1591B"/>
    <w:rsid w:val="00B15ADC"/>
    <w:rsid w:val="00B163DA"/>
    <w:rsid w:val="00B1642E"/>
    <w:rsid w:val="00B16D6C"/>
    <w:rsid w:val="00B17FC9"/>
    <w:rsid w:val="00B20811"/>
    <w:rsid w:val="00B20C50"/>
    <w:rsid w:val="00B22E8C"/>
    <w:rsid w:val="00B2381C"/>
    <w:rsid w:val="00B23B81"/>
    <w:rsid w:val="00B247BA"/>
    <w:rsid w:val="00B248CD"/>
    <w:rsid w:val="00B24D75"/>
    <w:rsid w:val="00B24F60"/>
    <w:rsid w:val="00B2587B"/>
    <w:rsid w:val="00B26DCD"/>
    <w:rsid w:val="00B270AC"/>
    <w:rsid w:val="00B274C6"/>
    <w:rsid w:val="00B274C8"/>
    <w:rsid w:val="00B27F27"/>
    <w:rsid w:val="00B314B4"/>
    <w:rsid w:val="00B314F2"/>
    <w:rsid w:val="00B31BA1"/>
    <w:rsid w:val="00B320E0"/>
    <w:rsid w:val="00B32835"/>
    <w:rsid w:val="00B32F27"/>
    <w:rsid w:val="00B33D3F"/>
    <w:rsid w:val="00B34291"/>
    <w:rsid w:val="00B34C36"/>
    <w:rsid w:val="00B37576"/>
    <w:rsid w:val="00B37BE6"/>
    <w:rsid w:val="00B40678"/>
    <w:rsid w:val="00B411ED"/>
    <w:rsid w:val="00B41742"/>
    <w:rsid w:val="00B420AD"/>
    <w:rsid w:val="00B43116"/>
    <w:rsid w:val="00B4318F"/>
    <w:rsid w:val="00B43B2A"/>
    <w:rsid w:val="00B43B32"/>
    <w:rsid w:val="00B441FE"/>
    <w:rsid w:val="00B4458B"/>
    <w:rsid w:val="00B44877"/>
    <w:rsid w:val="00B44B1C"/>
    <w:rsid w:val="00B4544D"/>
    <w:rsid w:val="00B45A8B"/>
    <w:rsid w:val="00B4678F"/>
    <w:rsid w:val="00B47106"/>
    <w:rsid w:val="00B501E3"/>
    <w:rsid w:val="00B50EF8"/>
    <w:rsid w:val="00B51A57"/>
    <w:rsid w:val="00B5300A"/>
    <w:rsid w:val="00B533AA"/>
    <w:rsid w:val="00B547C1"/>
    <w:rsid w:val="00B54DD9"/>
    <w:rsid w:val="00B55166"/>
    <w:rsid w:val="00B55D37"/>
    <w:rsid w:val="00B577B6"/>
    <w:rsid w:val="00B57C18"/>
    <w:rsid w:val="00B603EB"/>
    <w:rsid w:val="00B60776"/>
    <w:rsid w:val="00B609E3"/>
    <w:rsid w:val="00B60B81"/>
    <w:rsid w:val="00B61DCF"/>
    <w:rsid w:val="00B625BE"/>
    <w:rsid w:val="00B62E94"/>
    <w:rsid w:val="00B64082"/>
    <w:rsid w:val="00B641E2"/>
    <w:rsid w:val="00B6480E"/>
    <w:rsid w:val="00B64AA5"/>
    <w:rsid w:val="00B64DD0"/>
    <w:rsid w:val="00B6512D"/>
    <w:rsid w:val="00B65A7A"/>
    <w:rsid w:val="00B65ADF"/>
    <w:rsid w:val="00B66F48"/>
    <w:rsid w:val="00B672AB"/>
    <w:rsid w:val="00B678BE"/>
    <w:rsid w:val="00B67B4B"/>
    <w:rsid w:val="00B7033E"/>
    <w:rsid w:val="00B70915"/>
    <w:rsid w:val="00B70CD4"/>
    <w:rsid w:val="00B71581"/>
    <w:rsid w:val="00B71CBD"/>
    <w:rsid w:val="00B7246D"/>
    <w:rsid w:val="00B724B2"/>
    <w:rsid w:val="00B72C46"/>
    <w:rsid w:val="00B72CA8"/>
    <w:rsid w:val="00B73130"/>
    <w:rsid w:val="00B738CE"/>
    <w:rsid w:val="00B74B69"/>
    <w:rsid w:val="00B755AB"/>
    <w:rsid w:val="00B7560B"/>
    <w:rsid w:val="00B76895"/>
    <w:rsid w:val="00B80538"/>
    <w:rsid w:val="00B81563"/>
    <w:rsid w:val="00B81885"/>
    <w:rsid w:val="00B81A0D"/>
    <w:rsid w:val="00B8312F"/>
    <w:rsid w:val="00B83772"/>
    <w:rsid w:val="00B83FC4"/>
    <w:rsid w:val="00B8489F"/>
    <w:rsid w:val="00B857D6"/>
    <w:rsid w:val="00B860E0"/>
    <w:rsid w:val="00B87867"/>
    <w:rsid w:val="00B87BD6"/>
    <w:rsid w:val="00B90659"/>
    <w:rsid w:val="00B91154"/>
    <w:rsid w:val="00B9128E"/>
    <w:rsid w:val="00B9139D"/>
    <w:rsid w:val="00B91409"/>
    <w:rsid w:val="00B9154A"/>
    <w:rsid w:val="00B915A3"/>
    <w:rsid w:val="00B91F37"/>
    <w:rsid w:val="00B928D8"/>
    <w:rsid w:val="00B929BD"/>
    <w:rsid w:val="00B935DD"/>
    <w:rsid w:val="00B93935"/>
    <w:rsid w:val="00B93CE2"/>
    <w:rsid w:val="00B94253"/>
    <w:rsid w:val="00B96ADB"/>
    <w:rsid w:val="00B97F01"/>
    <w:rsid w:val="00B97FFC"/>
    <w:rsid w:val="00BA027F"/>
    <w:rsid w:val="00BA0544"/>
    <w:rsid w:val="00BA2251"/>
    <w:rsid w:val="00BA3F4A"/>
    <w:rsid w:val="00BA4106"/>
    <w:rsid w:val="00BA4723"/>
    <w:rsid w:val="00BA4847"/>
    <w:rsid w:val="00BA48C6"/>
    <w:rsid w:val="00BA498A"/>
    <w:rsid w:val="00BA5454"/>
    <w:rsid w:val="00BA5461"/>
    <w:rsid w:val="00BA77EF"/>
    <w:rsid w:val="00BB0266"/>
    <w:rsid w:val="00BB0578"/>
    <w:rsid w:val="00BB154F"/>
    <w:rsid w:val="00BB273C"/>
    <w:rsid w:val="00BB33A7"/>
    <w:rsid w:val="00BB3482"/>
    <w:rsid w:val="00BB4518"/>
    <w:rsid w:val="00BB4750"/>
    <w:rsid w:val="00BB4A44"/>
    <w:rsid w:val="00BB6C51"/>
    <w:rsid w:val="00BB7114"/>
    <w:rsid w:val="00BC0DB3"/>
    <w:rsid w:val="00BC13DF"/>
    <w:rsid w:val="00BC1758"/>
    <w:rsid w:val="00BC18E6"/>
    <w:rsid w:val="00BC2067"/>
    <w:rsid w:val="00BC288E"/>
    <w:rsid w:val="00BC28A8"/>
    <w:rsid w:val="00BC294B"/>
    <w:rsid w:val="00BC2C68"/>
    <w:rsid w:val="00BC2D54"/>
    <w:rsid w:val="00BC2F40"/>
    <w:rsid w:val="00BC588A"/>
    <w:rsid w:val="00BC588D"/>
    <w:rsid w:val="00BC636C"/>
    <w:rsid w:val="00BC637B"/>
    <w:rsid w:val="00BC68FB"/>
    <w:rsid w:val="00BC6D51"/>
    <w:rsid w:val="00BC6F70"/>
    <w:rsid w:val="00BC704D"/>
    <w:rsid w:val="00BC792B"/>
    <w:rsid w:val="00BC7BD2"/>
    <w:rsid w:val="00BD0239"/>
    <w:rsid w:val="00BD076C"/>
    <w:rsid w:val="00BD0EAD"/>
    <w:rsid w:val="00BD18B4"/>
    <w:rsid w:val="00BD4879"/>
    <w:rsid w:val="00BD50C1"/>
    <w:rsid w:val="00BD55CE"/>
    <w:rsid w:val="00BD56BF"/>
    <w:rsid w:val="00BD6226"/>
    <w:rsid w:val="00BD673C"/>
    <w:rsid w:val="00BD69C7"/>
    <w:rsid w:val="00BD6DFC"/>
    <w:rsid w:val="00BD6FF1"/>
    <w:rsid w:val="00BD776C"/>
    <w:rsid w:val="00BE19B2"/>
    <w:rsid w:val="00BE20FF"/>
    <w:rsid w:val="00BE5850"/>
    <w:rsid w:val="00BE7E88"/>
    <w:rsid w:val="00BF12B9"/>
    <w:rsid w:val="00BF1EF0"/>
    <w:rsid w:val="00BF20AE"/>
    <w:rsid w:val="00BF3607"/>
    <w:rsid w:val="00BF52EC"/>
    <w:rsid w:val="00BF5363"/>
    <w:rsid w:val="00BF5E27"/>
    <w:rsid w:val="00BF63CA"/>
    <w:rsid w:val="00BF68F9"/>
    <w:rsid w:val="00BF6E15"/>
    <w:rsid w:val="00BF7114"/>
    <w:rsid w:val="00C02199"/>
    <w:rsid w:val="00C029C0"/>
    <w:rsid w:val="00C0427A"/>
    <w:rsid w:val="00C0656C"/>
    <w:rsid w:val="00C06677"/>
    <w:rsid w:val="00C06B61"/>
    <w:rsid w:val="00C10767"/>
    <w:rsid w:val="00C116B0"/>
    <w:rsid w:val="00C11861"/>
    <w:rsid w:val="00C127C3"/>
    <w:rsid w:val="00C13EF4"/>
    <w:rsid w:val="00C14CB6"/>
    <w:rsid w:val="00C16992"/>
    <w:rsid w:val="00C17445"/>
    <w:rsid w:val="00C201FA"/>
    <w:rsid w:val="00C2035E"/>
    <w:rsid w:val="00C20D97"/>
    <w:rsid w:val="00C218FC"/>
    <w:rsid w:val="00C22159"/>
    <w:rsid w:val="00C23619"/>
    <w:rsid w:val="00C23FDE"/>
    <w:rsid w:val="00C240B6"/>
    <w:rsid w:val="00C2423B"/>
    <w:rsid w:val="00C25664"/>
    <w:rsid w:val="00C25A16"/>
    <w:rsid w:val="00C265C2"/>
    <w:rsid w:val="00C26B06"/>
    <w:rsid w:val="00C270E8"/>
    <w:rsid w:val="00C3090B"/>
    <w:rsid w:val="00C32E8F"/>
    <w:rsid w:val="00C332BC"/>
    <w:rsid w:val="00C33487"/>
    <w:rsid w:val="00C34BF1"/>
    <w:rsid w:val="00C350B3"/>
    <w:rsid w:val="00C35124"/>
    <w:rsid w:val="00C35A7B"/>
    <w:rsid w:val="00C36CE2"/>
    <w:rsid w:val="00C36D5B"/>
    <w:rsid w:val="00C3738D"/>
    <w:rsid w:val="00C37882"/>
    <w:rsid w:val="00C40051"/>
    <w:rsid w:val="00C41712"/>
    <w:rsid w:val="00C4197B"/>
    <w:rsid w:val="00C41987"/>
    <w:rsid w:val="00C41ABC"/>
    <w:rsid w:val="00C425D9"/>
    <w:rsid w:val="00C43462"/>
    <w:rsid w:val="00C43E41"/>
    <w:rsid w:val="00C442A5"/>
    <w:rsid w:val="00C461A2"/>
    <w:rsid w:val="00C4781D"/>
    <w:rsid w:val="00C50139"/>
    <w:rsid w:val="00C53174"/>
    <w:rsid w:val="00C532E0"/>
    <w:rsid w:val="00C53DBE"/>
    <w:rsid w:val="00C55768"/>
    <w:rsid w:val="00C558F5"/>
    <w:rsid w:val="00C564B1"/>
    <w:rsid w:val="00C56724"/>
    <w:rsid w:val="00C56FD1"/>
    <w:rsid w:val="00C642C2"/>
    <w:rsid w:val="00C64A38"/>
    <w:rsid w:val="00C64D4C"/>
    <w:rsid w:val="00C64F54"/>
    <w:rsid w:val="00C650FA"/>
    <w:rsid w:val="00C65CD4"/>
    <w:rsid w:val="00C660F2"/>
    <w:rsid w:val="00C671AD"/>
    <w:rsid w:val="00C67AF5"/>
    <w:rsid w:val="00C70AA5"/>
    <w:rsid w:val="00C70B80"/>
    <w:rsid w:val="00C71631"/>
    <w:rsid w:val="00C719D4"/>
    <w:rsid w:val="00C72051"/>
    <w:rsid w:val="00C72673"/>
    <w:rsid w:val="00C75083"/>
    <w:rsid w:val="00C758FA"/>
    <w:rsid w:val="00C75A6E"/>
    <w:rsid w:val="00C761C2"/>
    <w:rsid w:val="00C76B7C"/>
    <w:rsid w:val="00C76E9D"/>
    <w:rsid w:val="00C77152"/>
    <w:rsid w:val="00C77BB0"/>
    <w:rsid w:val="00C80467"/>
    <w:rsid w:val="00C80D6E"/>
    <w:rsid w:val="00C81702"/>
    <w:rsid w:val="00C81E32"/>
    <w:rsid w:val="00C8317E"/>
    <w:rsid w:val="00C840DA"/>
    <w:rsid w:val="00C845D0"/>
    <w:rsid w:val="00C84EF3"/>
    <w:rsid w:val="00C85B3A"/>
    <w:rsid w:val="00C87915"/>
    <w:rsid w:val="00C87F12"/>
    <w:rsid w:val="00C902C8"/>
    <w:rsid w:val="00C92052"/>
    <w:rsid w:val="00C9287E"/>
    <w:rsid w:val="00C92CB2"/>
    <w:rsid w:val="00C97109"/>
    <w:rsid w:val="00C97364"/>
    <w:rsid w:val="00C9737B"/>
    <w:rsid w:val="00C97448"/>
    <w:rsid w:val="00C97791"/>
    <w:rsid w:val="00CA02F8"/>
    <w:rsid w:val="00CA1332"/>
    <w:rsid w:val="00CA2683"/>
    <w:rsid w:val="00CA32A2"/>
    <w:rsid w:val="00CA4573"/>
    <w:rsid w:val="00CA4CF6"/>
    <w:rsid w:val="00CA4E9C"/>
    <w:rsid w:val="00CA744E"/>
    <w:rsid w:val="00CA7C2A"/>
    <w:rsid w:val="00CB025B"/>
    <w:rsid w:val="00CB1FDD"/>
    <w:rsid w:val="00CB1FFB"/>
    <w:rsid w:val="00CB306D"/>
    <w:rsid w:val="00CB3453"/>
    <w:rsid w:val="00CB4345"/>
    <w:rsid w:val="00CB495B"/>
    <w:rsid w:val="00CB4ADC"/>
    <w:rsid w:val="00CB5499"/>
    <w:rsid w:val="00CB566D"/>
    <w:rsid w:val="00CB5B17"/>
    <w:rsid w:val="00CB6B38"/>
    <w:rsid w:val="00CB6E0C"/>
    <w:rsid w:val="00CB6E8F"/>
    <w:rsid w:val="00CB70A1"/>
    <w:rsid w:val="00CC0658"/>
    <w:rsid w:val="00CC0BC8"/>
    <w:rsid w:val="00CC1BE5"/>
    <w:rsid w:val="00CC2BBF"/>
    <w:rsid w:val="00CC2F2E"/>
    <w:rsid w:val="00CC39E2"/>
    <w:rsid w:val="00CC3D81"/>
    <w:rsid w:val="00CC3D87"/>
    <w:rsid w:val="00CC3E5B"/>
    <w:rsid w:val="00CC45FA"/>
    <w:rsid w:val="00CC4810"/>
    <w:rsid w:val="00CC4E62"/>
    <w:rsid w:val="00CC4E9F"/>
    <w:rsid w:val="00CC5454"/>
    <w:rsid w:val="00CC5FDD"/>
    <w:rsid w:val="00CC64EA"/>
    <w:rsid w:val="00CC7115"/>
    <w:rsid w:val="00CC7472"/>
    <w:rsid w:val="00CC74C7"/>
    <w:rsid w:val="00CC758B"/>
    <w:rsid w:val="00CD0FC4"/>
    <w:rsid w:val="00CD28C7"/>
    <w:rsid w:val="00CD31FB"/>
    <w:rsid w:val="00CD3F48"/>
    <w:rsid w:val="00CD42FD"/>
    <w:rsid w:val="00CD4518"/>
    <w:rsid w:val="00CD4927"/>
    <w:rsid w:val="00CD53F5"/>
    <w:rsid w:val="00CD56BF"/>
    <w:rsid w:val="00CD5FF7"/>
    <w:rsid w:val="00CD6B64"/>
    <w:rsid w:val="00CD70C4"/>
    <w:rsid w:val="00CD7AB1"/>
    <w:rsid w:val="00CE013F"/>
    <w:rsid w:val="00CE0E05"/>
    <w:rsid w:val="00CE0F18"/>
    <w:rsid w:val="00CE2B9B"/>
    <w:rsid w:val="00CE35BA"/>
    <w:rsid w:val="00CF1149"/>
    <w:rsid w:val="00CF1D3D"/>
    <w:rsid w:val="00CF1F6F"/>
    <w:rsid w:val="00CF2674"/>
    <w:rsid w:val="00CF375E"/>
    <w:rsid w:val="00CF40DF"/>
    <w:rsid w:val="00CF4780"/>
    <w:rsid w:val="00CF518C"/>
    <w:rsid w:val="00CF52EB"/>
    <w:rsid w:val="00CF5C46"/>
    <w:rsid w:val="00CF66C1"/>
    <w:rsid w:val="00CF73CA"/>
    <w:rsid w:val="00CF7401"/>
    <w:rsid w:val="00D007C5"/>
    <w:rsid w:val="00D00A76"/>
    <w:rsid w:val="00D00B1B"/>
    <w:rsid w:val="00D014BD"/>
    <w:rsid w:val="00D02092"/>
    <w:rsid w:val="00D030C5"/>
    <w:rsid w:val="00D0362A"/>
    <w:rsid w:val="00D03911"/>
    <w:rsid w:val="00D04F2A"/>
    <w:rsid w:val="00D0516A"/>
    <w:rsid w:val="00D05371"/>
    <w:rsid w:val="00D05AFA"/>
    <w:rsid w:val="00D05BBC"/>
    <w:rsid w:val="00D0690C"/>
    <w:rsid w:val="00D06A35"/>
    <w:rsid w:val="00D074ED"/>
    <w:rsid w:val="00D101B1"/>
    <w:rsid w:val="00D10F2C"/>
    <w:rsid w:val="00D11859"/>
    <w:rsid w:val="00D1238E"/>
    <w:rsid w:val="00D12AFE"/>
    <w:rsid w:val="00D12B58"/>
    <w:rsid w:val="00D1373A"/>
    <w:rsid w:val="00D15492"/>
    <w:rsid w:val="00D1591F"/>
    <w:rsid w:val="00D1689C"/>
    <w:rsid w:val="00D17741"/>
    <w:rsid w:val="00D2238A"/>
    <w:rsid w:val="00D22586"/>
    <w:rsid w:val="00D22D9F"/>
    <w:rsid w:val="00D23CEA"/>
    <w:rsid w:val="00D24198"/>
    <w:rsid w:val="00D245BE"/>
    <w:rsid w:val="00D24BBA"/>
    <w:rsid w:val="00D25D1A"/>
    <w:rsid w:val="00D31FDF"/>
    <w:rsid w:val="00D325F1"/>
    <w:rsid w:val="00D33154"/>
    <w:rsid w:val="00D33899"/>
    <w:rsid w:val="00D33CD1"/>
    <w:rsid w:val="00D33F53"/>
    <w:rsid w:val="00D343D3"/>
    <w:rsid w:val="00D358BD"/>
    <w:rsid w:val="00D367E7"/>
    <w:rsid w:val="00D37551"/>
    <w:rsid w:val="00D428EB"/>
    <w:rsid w:val="00D42ABB"/>
    <w:rsid w:val="00D42DFC"/>
    <w:rsid w:val="00D45EBA"/>
    <w:rsid w:val="00D4692F"/>
    <w:rsid w:val="00D47074"/>
    <w:rsid w:val="00D47423"/>
    <w:rsid w:val="00D51701"/>
    <w:rsid w:val="00D5270F"/>
    <w:rsid w:val="00D52A4E"/>
    <w:rsid w:val="00D52AF5"/>
    <w:rsid w:val="00D5302B"/>
    <w:rsid w:val="00D536F1"/>
    <w:rsid w:val="00D54B5A"/>
    <w:rsid w:val="00D63C1A"/>
    <w:rsid w:val="00D63D73"/>
    <w:rsid w:val="00D63EE3"/>
    <w:rsid w:val="00D6452D"/>
    <w:rsid w:val="00D64F73"/>
    <w:rsid w:val="00D6527E"/>
    <w:rsid w:val="00D65EAB"/>
    <w:rsid w:val="00D672AE"/>
    <w:rsid w:val="00D67374"/>
    <w:rsid w:val="00D70244"/>
    <w:rsid w:val="00D70D45"/>
    <w:rsid w:val="00D70D75"/>
    <w:rsid w:val="00D72CB9"/>
    <w:rsid w:val="00D72F8E"/>
    <w:rsid w:val="00D730A7"/>
    <w:rsid w:val="00D7392B"/>
    <w:rsid w:val="00D7508A"/>
    <w:rsid w:val="00D756D3"/>
    <w:rsid w:val="00D75AEF"/>
    <w:rsid w:val="00D75B2F"/>
    <w:rsid w:val="00D766F0"/>
    <w:rsid w:val="00D76D93"/>
    <w:rsid w:val="00D7705B"/>
    <w:rsid w:val="00D770EB"/>
    <w:rsid w:val="00D8071A"/>
    <w:rsid w:val="00D81059"/>
    <w:rsid w:val="00D814EF"/>
    <w:rsid w:val="00D816D3"/>
    <w:rsid w:val="00D82326"/>
    <w:rsid w:val="00D836A0"/>
    <w:rsid w:val="00D85AA8"/>
    <w:rsid w:val="00D869FE"/>
    <w:rsid w:val="00D875CE"/>
    <w:rsid w:val="00D90FAC"/>
    <w:rsid w:val="00D92A59"/>
    <w:rsid w:val="00D93582"/>
    <w:rsid w:val="00D94021"/>
    <w:rsid w:val="00D94136"/>
    <w:rsid w:val="00D941BA"/>
    <w:rsid w:val="00D94944"/>
    <w:rsid w:val="00D94E60"/>
    <w:rsid w:val="00D9769A"/>
    <w:rsid w:val="00D97D32"/>
    <w:rsid w:val="00DA050C"/>
    <w:rsid w:val="00DA0CAF"/>
    <w:rsid w:val="00DA1FF4"/>
    <w:rsid w:val="00DA3C80"/>
    <w:rsid w:val="00DA3EDB"/>
    <w:rsid w:val="00DA4864"/>
    <w:rsid w:val="00DA4C4A"/>
    <w:rsid w:val="00DA5C59"/>
    <w:rsid w:val="00DA5E0C"/>
    <w:rsid w:val="00DA68F3"/>
    <w:rsid w:val="00DA6A4B"/>
    <w:rsid w:val="00DA7523"/>
    <w:rsid w:val="00DA7D9F"/>
    <w:rsid w:val="00DB26A6"/>
    <w:rsid w:val="00DB28C3"/>
    <w:rsid w:val="00DB2CC9"/>
    <w:rsid w:val="00DB2E17"/>
    <w:rsid w:val="00DB412B"/>
    <w:rsid w:val="00DB446E"/>
    <w:rsid w:val="00DB6446"/>
    <w:rsid w:val="00DC0847"/>
    <w:rsid w:val="00DC2495"/>
    <w:rsid w:val="00DC25C8"/>
    <w:rsid w:val="00DC26BE"/>
    <w:rsid w:val="00DC2AA3"/>
    <w:rsid w:val="00DC4407"/>
    <w:rsid w:val="00DC4B96"/>
    <w:rsid w:val="00DC535B"/>
    <w:rsid w:val="00DC546B"/>
    <w:rsid w:val="00DC64F6"/>
    <w:rsid w:val="00DC683B"/>
    <w:rsid w:val="00DD0A77"/>
    <w:rsid w:val="00DD10EA"/>
    <w:rsid w:val="00DD24B3"/>
    <w:rsid w:val="00DD254F"/>
    <w:rsid w:val="00DD2D5B"/>
    <w:rsid w:val="00DD3391"/>
    <w:rsid w:val="00DD4FAB"/>
    <w:rsid w:val="00DD5095"/>
    <w:rsid w:val="00DD5193"/>
    <w:rsid w:val="00DD6AB6"/>
    <w:rsid w:val="00DD7E89"/>
    <w:rsid w:val="00DE1626"/>
    <w:rsid w:val="00DE1BEF"/>
    <w:rsid w:val="00DE26B9"/>
    <w:rsid w:val="00DE2DCC"/>
    <w:rsid w:val="00DE3BD6"/>
    <w:rsid w:val="00DE4010"/>
    <w:rsid w:val="00DE41FC"/>
    <w:rsid w:val="00DE435D"/>
    <w:rsid w:val="00DE43AB"/>
    <w:rsid w:val="00DE49DC"/>
    <w:rsid w:val="00DE54B0"/>
    <w:rsid w:val="00DE54EF"/>
    <w:rsid w:val="00DE5686"/>
    <w:rsid w:val="00DE5FE9"/>
    <w:rsid w:val="00DF082B"/>
    <w:rsid w:val="00DF09D9"/>
    <w:rsid w:val="00DF146A"/>
    <w:rsid w:val="00DF19A3"/>
    <w:rsid w:val="00DF1AEE"/>
    <w:rsid w:val="00DF2C1A"/>
    <w:rsid w:val="00DF2EF7"/>
    <w:rsid w:val="00DF3232"/>
    <w:rsid w:val="00DF57C8"/>
    <w:rsid w:val="00DF5FF9"/>
    <w:rsid w:val="00DF69DE"/>
    <w:rsid w:val="00DF745B"/>
    <w:rsid w:val="00E0037B"/>
    <w:rsid w:val="00E006B9"/>
    <w:rsid w:val="00E0081F"/>
    <w:rsid w:val="00E0122D"/>
    <w:rsid w:val="00E020BB"/>
    <w:rsid w:val="00E022F3"/>
    <w:rsid w:val="00E02631"/>
    <w:rsid w:val="00E02BC5"/>
    <w:rsid w:val="00E04335"/>
    <w:rsid w:val="00E04622"/>
    <w:rsid w:val="00E055CA"/>
    <w:rsid w:val="00E057E3"/>
    <w:rsid w:val="00E05969"/>
    <w:rsid w:val="00E05DD6"/>
    <w:rsid w:val="00E077D4"/>
    <w:rsid w:val="00E07D21"/>
    <w:rsid w:val="00E07F31"/>
    <w:rsid w:val="00E1146F"/>
    <w:rsid w:val="00E11F90"/>
    <w:rsid w:val="00E123A9"/>
    <w:rsid w:val="00E12C85"/>
    <w:rsid w:val="00E12DFD"/>
    <w:rsid w:val="00E1308A"/>
    <w:rsid w:val="00E132B2"/>
    <w:rsid w:val="00E13AB1"/>
    <w:rsid w:val="00E14937"/>
    <w:rsid w:val="00E14C08"/>
    <w:rsid w:val="00E152DD"/>
    <w:rsid w:val="00E1572A"/>
    <w:rsid w:val="00E157FA"/>
    <w:rsid w:val="00E15D34"/>
    <w:rsid w:val="00E16832"/>
    <w:rsid w:val="00E1703C"/>
    <w:rsid w:val="00E17932"/>
    <w:rsid w:val="00E21BA3"/>
    <w:rsid w:val="00E21F1C"/>
    <w:rsid w:val="00E227FF"/>
    <w:rsid w:val="00E23904"/>
    <w:rsid w:val="00E2457B"/>
    <w:rsid w:val="00E24669"/>
    <w:rsid w:val="00E24D4B"/>
    <w:rsid w:val="00E24DD7"/>
    <w:rsid w:val="00E250EA"/>
    <w:rsid w:val="00E25861"/>
    <w:rsid w:val="00E25992"/>
    <w:rsid w:val="00E25A67"/>
    <w:rsid w:val="00E26C48"/>
    <w:rsid w:val="00E26FF4"/>
    <w:rsid w:val="00E27093"/>
    <w:rsid w:val="00E27B70"/>
    <w:rsid w:val="00E27C92"/>
    <w:rsid w:val="00E30071"/>
    <w:rsid w:val="00E30547"/>
    <w:rsid w:val="00E31727"/>
    <w:rsid w:val="00E344A0"/>
    <w:rsid w:val="00E34BD4"/>
    <w:rsid w:val="00E35539"/>
    <w:rsid w:val="00E35BDE"/>
    <w:rsid w:val="00E36198"/>
    <w:rsid w:val="00E36574"/>
    <w:rsid w:val="00E366CE"/>
    <w:rsid w:val="00E36E87"/>
    <w:rsid w:val="00E37039"/>
    <w:rsid w:val="00E3797E"/>
    <w:rsid w:val="00E37DAF"/>
    <w:rsid w:val="00E41768"/>
    <w:rsid w:val="00E41E73"/>
    <w:rsid w:val="00E42277"/>
    <w:rsid w:val="00E42A14"/>
    <w:rsid w:val="00E42A70"/>
    <w:rsid w:val="00E42DFC"/>
    <w:rsid w:val="00E43102"/>
    <w:rsid w:val="00E43249"/>
    <w:rsid w:val="00E4418C"/>
    <w:rsid w:val="00E44800"/>
    <w:rsid w:val="00E44D11"/>
    <w:rsid w:val="00E467C5"/>
    <w:rsid w:val="00E46860"/>
    <w:rsid w:val="00E46F94"/>
    <w:rsid w:val="00E50DA5"/>
    <w:rsid w:val="00E53A45"/>
    <w:rsid w:val="00E540B5"/>
    <w:rsid w:val="00E57E38"/>
    <w:rsid w:val="00E6088D"/>
    <w:rsid w:val="00E61A77"/>
    <w:rsid w:val="00E627C6"/>
    <w:rsid w:val="00E65391"/>
    <w:rsid w:val="00E66210"/>
    <w:rsid w:val="00E66B9B"/>
    <w:rsid w:val="00E66C0A"/>
    <w:rsid w:val="00E6716F"/>
    <w:rsid w:val="00E70AC6"/>
    <w:rsid w:val="00E70EF8"/>
    <w:rsid w:val="00E71AF0"/>
    <w:rsid w:val="00E7306D"/>
    <w:rsid w:val="00E7349A"/>
    <w:rsid w:val="00E746FD"/>
    <w:rsid w:val="00E74793"/>
    <w:rsid w:val="00E752DF"/>
    <w:rsid w:val="00E754C5"/>
    <w:rsid w:val="00E76C23"/>
    <w:rsid w:val="00E774A4"/>
    <w:rsid w:val="00E81460"/>
    <w:rsid w:val="00E81CEB"/>
    <w:rsid w:val="00E82467"/>
    <w:rsid w:val="00E83DC3"/>
    <w:rsid w:val="00E85071"/>
    <w:rsid w:val="00E852DA"/>
    <w:rsid w:val="00E861C2"/>
    <w:rsid w:val="00E869CE"/>
    <w:rsid w:val="00E86C6E"/>
    <w:rsid w:val="00E878EA"/>
    <w:rsid w:val="00E87ED7"/>
    <w:rsid w:val="00E90A57"/>
    <w:rsid w:val="00E9171E"/>
    <w:rsid w:val="00E91739"/>
    <w:rsid w:val="00E91C3B"/>
    <w:rsid w:val="00E92770"/>
    <w:rsid w:val="00E942CF"/>
    <w:rsid w:val="00E9478F"/>
    <w:rsid w:val="00E947A2"/>
    <w:rsid w:val="00E95C33"/>
    <w:rsid w:val="00E96557"/>
    <w:rsid w:val="00E96FAA"/>
    <w:rsid w:val="00E97450"/>
    <w:rsid w:val="00EA00D7"/>
    <w:rsid w:val="00EA061B"/>
    <w:rsid w:val="00EA1A44"/>
    <w:rsid w:val="00EA1A77"/>
    <w:rsid w:val="00EA1B68"/>
    <w:rsid w:val="00EA2652"/>
    <w:rsid w:val="00EA28BD"/>
    <w:rsid w:val="00EA37C6"/>
    <w:rsid w:val="00EA39BC"/>
    <w:rsid w:val="00EA427C"/>
    <w:rsid w:val="00EA42A0"/>
    <w:rsid w:val="00EA49C0"/>
    <w:rsid w:val="00EA4BF3"/>
    <w:rsid w:val="00EA5ED4"/>
    <w:rsid w:val="00EA5FAE"/>
    <w:rsid w:val="00EA64A6"/>
    <w:rsid w:val="00EA6CF4"/>
    <w:rsid w:val="00EA72BF"/>
    <w:rsid w:val="00EA7727"/>
    <w:rsid w:val="00EA7E8A"/>
    <w:rsid w:val="00EB012C"/>
    <w:rsid w:val="00EB057A"/>
    <w:rsid w:val="00EB07CA"/>
    <w:rsid w:val="00EB2639"/>
    <w:rsid w:val="00EB3C6A"/>
    <w:rsid w:val="00EB43ED"/>
    <w:rsid w:val="00EB47B6"/>
    <w:rsid w:val="00EB6356"/>
    <w:rsid w:val="00EB79FA"/>
    <w:rsid w:val="00EC141E"/>
    <w:rsid w:val="00EC17AD"/>
    <w:rsid w:val="00EC1CBB"/>
    <w:rsid w:val="00EC2E3C"/>
    <w:rsid w:val="00EC2EA5"/>
    <w:rsid w:val="00EC2F00"/>
    <w:rsid w:val="00EC2F8E"/>
    <w:rsid w:val="00EC3665"/>
    <w:rsid w:val="00EC39DE"/>
    <w:rsid w:val="00EC4191"/>
    <w:rsid w:val="00EC48BC"/>
    <w:rsid w:val="00EC49F9"/>
    <w:rsid w:val="00EC6062"/>
    <w:rsid w:val="00EC6884"/>
    <w:rsid w:val="00EC697D"/>
    <w:rsid w:val="00EC6AD1"/>
    <w:rsid w:val="00EC6CBF"/>
    <w:rsid w:val="00EC6F4F"/>
    <w:rsid w:val="00ED0C6A"/>
    <w:rsid w:val="00ED1310"/>
    <w:rsid w:val="00ED134B"/>
    <w:rsid w:val="00ED1C5E"/>
    <w:rsid w:val="00ED3253"/>
    <w:rsid w:val="00ED3F43"/>
    <w:rsid w:val="00ED3F79"/>
    <w:rsid w:val="00ED4D20"/>
    <w:rsid w:val="00ED5952"/>
    <w:rsid w:val="00ED5B36"/>
    <w:rsid w:val="00ED6070"/>
    <w:rsid w:val="00ED7CE4"/>
    <w:rsid w:val="00EE0490"/>
    <w:rsid w:val="00EE1872"/>
    <w:rsid w:val="00EE2978"/>
    <w:rsid w:val="00EE2BD3"/>
    <w:rsid w:val="00EE3F98"/>
    <w:rsid w:val="00EE6175"/>
    <w:rsid w:val="00EE6BEE"/>
    <w:rsid w:val="00EE72DC"/>
    <w:rsid w:val="00EE77F5"/>
    <w:rsid w:val="00EE78FF"/>
    <w:rsid w:val="00EF015D"/>
    <w:rsid w:val="00EF0F38"/>
    <w:rsid w:val="00EF11BA"/>
    <w:rsid w:val="00EF283B"/>
    <w:rsid w:val="00EF3382"/>
    <w:rsid w:val="00EF3D50"/>
    <w:rsid w:val="00EF3D7D"/>
    <w:rsid w:val="00EF46B3"/>
    <w:rsid w:val="00EF4B21"/>
    <w:rsid w:val="00EF4BA6"/>
    <w:rsid w:val="00EF645E"/>
    <w:rsid w:val="00EF6558"/>
    <w:rsid w:val="00EF74F0"/>
    <w:rsid w:val="00F01A9B"/>
    <w:rsid w:val="00F021F6"/>
    <w:rsid w:val="00F02459"/>
    <w:rsid w:val="00F02F87"/>
    <w:rsid w:val="00F03BB2"/>
    <w:rsid w:val="00F0463B"/>
    <w:rsid w:val="00F05BD8"/>
    <w:rsid w:val="00F05C37"/>
    <w:rsid w:val="00F0626F"/>
    <w:rsid w:val="00F06733"/>
    <w:rsid w:val="00F06FA2"/>
    <w:rsid w:val="00F07387"/>
    <w:rsid w:val="00F073F3"/>
    <w:rsid w:val="00F07705"/>
    <w:rsid w:val="00F106D4"/>
    <w:rsid w:val="00F10F38"/>
    <w:rsid w:val="00F113E9"/>
    <w:rsid w:val="00F127DF"/>
    <w:rsid w:val="00F12B85"/>
    <w:rsid w:val="00F1337C"/>
    <w:rsid w:val="00F13F88"/>
    <w:rsid w:val="00F142EE"/>
    <w:rsid w:val="00F166F5"/>
    <w:rsid w:val="00F168B8"/>
    <w:rsid w:val="00F16DA5"/>
    <w:rsid w:val="00F16F00"/>
    <w:rsid w:val="00F17899"/>
    <w:rsid w:val="00F178E3"/>
    <w:rsid w:val="00F17B4A"/>
    <w:rsid w:val="00F2088F"/>
    <w:rsid w:val="00F20EFE"/>
    <w:rsid w:val="00F218A8"/>
    <w:rsid w:val="00F21C67"/>
    <w:rsid w:val="00F2290B"/>
    <w:rsid w:val="00F23BE4"/>
    <w:rsid w:val="00F23FED"/>
    <w:rsid w:val="00F248D6"/>
    <w:rsid w:val="00F26342"/>
    <w:rsid w:val="00F26A6C"/>
    <w:rsid w:val="00F26B2B"/>
    <w:rsid w:val="00F27757"/>
    <w:rsid w:val="00F27CA6"/>
    <w:rsid w:val="00F27F66"/>
    <w:rsid w:val="00F31392"/>
    <w:rsid w:val="00F31FC3"/>
    <w:rsid w:val="00F31FEA"/>
    <w:rsid w:val="00F324CF"/>
    <w:rsid w:val="00F335AB"/>
    <w:rsid w:val="00F36183"/>
    <w:rsid w:val="00F362F1"/>
    <w:rsid w:val="00F3687E"/>
    <w:rsid w:val="00F36A2E"/>
    <w:rsid w:val="00F36A78"/>
    <w:rsid w:val="00F36CE4"/>
    <w:rsid w:val="00F37419"/>
    <w:rsid w:val="00F409F3"/>
    <w:rsid w:val="00F40C0E"/>
    <w:rsid w:val="00F40FC4"/>
    <w:rsid w:val="00F41139"/>
    <w:rsid w:val="00F412B7"/>
    <w:rsid w:val="00F4165D"/>
    <w:rsid w:val="00F41974"/>
    <w:rsid w:val="00F41C88"/>
    <w:rsid w:val="00F41FBA"/>
    <w:rsid w:val="00F42F18"/>
    <w:rsid w:val="00F42F32"/>
    <w:rsid w:val="00F433A3"/>
    <w:rsid w:val="00F4391F"/>
    <w:rsid w:val="00F44399"/>
    <w:rsid w:val="00F44EF0"/>
    <w:rsid w:val="00F45928"/>
    <w:rsid w:val="00F46351"/>
    <w:rsid w:val="00F47283"/>
    <w:rsid w:val="00F4762F"/>
    <w:rsid w:val="00F47BC8"/>
    <w:rsid w:val="00F503D8"/>
    <w:rsid w:val="00F505A1"/>
    <w:rsid w:val="00F5157E"/>
    <w:rsid w:val="00F518DC"/>
    <w:rsid w:val="00F525D7"/>
    <w:rsid w:val="00F538F5"/>
    <w:rsid w:val="00F54C2E"/>
    <w:rsid w:val="00F5557C"/>
    <w:rsid w:val="00F55AD3"/>
    <w:rsid w:val="00F56A7C"/>
    <w:rsid w:val="00F57561"/>
    <w:rsid w:val="00F57B60"/>
    <w:rsid w:val="00F57B9E"/>
    <w:rsid w:val="00F61140"/>
    <w:rsid w:val="00F622E3"/>
    <w:rsid w:val="00F62A26"/>
    <w:rsid w:val="00F63325"/>
    <w:rsid w:val="00F637BA"/>
    <w:rsid w:val="00F6407E"/>
    <w:rsid w:val="00F64539"/>
    <w:rsid w:val="00F64B7E"/>
    <w:rsid w:val="00F66426"/>
    <w:rsid w:val="00F667E9"/>
    <w:rsid w:val="00F66E52"/>
    <w:rsid w:val="00F67CE5"/>
    <w:rsid w:val="00F67D8E"/>
    <w:rsid w:val="00F67E65"/>
    <w:rsid w:val="00F7085D"/>
    <w:rsid w:val="00F70CF9"/>
    <w:rsid w:val="00F726CD"/>
    <w:rsid w:val="00F72B20"/>
    <w:rsid w:val="00F73EE9"/>
    <w:rsid w:val="00F741F2"/>
    <w:rsid w:val="00F749FA"/>
    <w:rsid w:val="00F75F9A"/>
    <w:rsid w:val="00F7689E"/>
    <w:rsid w:val="00F76D1F"/>
    <w:rsid w:val="00F76F88"/>
    <w:rsid w:val="00F80298"/>
    <w:rsid w:val="00F80E3C"/>
    <w:rsid w:val="00F810CC"/>
    <w:rsid w:val="00F8218F"/>
    <w:rsid w:val="00F82D3D"/>
    <w:rsid w:val="00F830E1"/>
    <w:rsid w:val="00F83511"/>
    <w:rsid w:val="00F836EE"/>
    <w:rsid w:val="00F8428D"/>
    <w:rsid w:val="00F8449F"/>
    <w:rsid w:val="00F84528"/>
    <w:rsid w:val="00F87BCB"/>
    <w:rsid w:val="00F91ED9"/>
    <w:rsid w:val="00F91F75"/>
    <w:rsid w:val="00F92244"/>
    <w:rsid w:val="00F925A0"/>
    <w:rsid w:val="00F92855"/>
    <w:rsid w:val="00F9401F"/>
    <w:rsid w:val="00F941A1"/>
    <w:rsid w:val="00F97B22"/>
    <w:rsid w:val="00F97F6B"/>
    <w:rsid w:val="00FA0D76"/>
    <w:rsid w:val="00FA1387"/>
    <w:rsid w:val="00FA14FA"/>
    <w:rsid w:val="00FA3669"/>
    <w:rsid w:val="00FA375D"/>
    <w:rsid w:val="00FA3E30"/>
    <w:rsid w:val="00FA4663"/>
    <w:rsid w:val="00FA4CC4"/>
    <w:rsid w:val="00FA51CB"/>
    <w:rsid w:val="00FA6830"/>
    <w:rsid w:val="00FA6F4F"/>
    <w:rsid w:val="00FB0A71"/>
    <w:rsid w:val="00FB15E2"/>
    <w:rsid w:val="00FB2976"/>
    <w:rsid w:val="00FB30A9"/>
    <w:rsid w:val="00FB3F58"/>
    <w:rsid w:val="00FB4BD4"/>
    <w:rsid w:val="00FB59B6"/>
    <w:rsid w:val="00FB5D61"/>
    <w:rsid w:val="00FB5D83"/>
    <w:rsid w:val="00FB5EA4"/>
    <w:rsid w:val="00FB72D2"/>
    <w:rsid w:val="00FC168D"/>
    <w:rsid w:val="00FC1D02"/>
    <w:rsid w:val="00FC2601"/>
    <w:rsid w:val="00FC2C27"/>
    <w:rsid w:val="00FC4E5D"/>
    <w:rsid w:val="00FC53E9"/>
    <w:rsid w:val="00FC5DEB"/>
    <w:rsid w:val="00FC63AF"/>
    <w:rsid w:val="00FC63C7"/>
    <w:rsid w:val="00FD039E"/>
    <w:rsid w:val="00FD0412"/>
    <w:rsid w:val="00FD0486"/>
    <w:rsid w:val="00FD181A"/>
    <w:rsid w:val="00FD1CEC"/>
    <w:rsid w:val="00FD33F3"/>
    <w:rsid w:val="00FD3C89"/>
    <w:rsid w:val="00FD4CA5"/>
    <w:rsid w:val="00FD5CF3"/>
    <w:rsid w:val="00FD698F"/>
    <w:rsid w:val="00FD73AB"/>
    <w:rsid w:val="00FD7943"/>
    <w:rsid w:val="00FD7A05"/>
    <w:rsid w:val="00FD7A8A"/>
    <w:rsid w:val="00FE09E6"/>
    <w:rsid w:val="00FE2239"/>
    <w:rsid w:val="00FE2D0F"/>
    <w:rsid w:val="00FE3B36"/>
    <w:rsid w:val="00FE4576"/>
    <w:rsid w:val="00FE47E9"/>
    <w:rsid w:val="00FE4E6D"/>
    <w:rsid w:val="00FE55E0"/>
    <w:rsid w:val="00FE5F60"/>
    <w:rsid w:val="00FE600B"/>
    <w:rsid w:val="00FE62C8"/>
    <w:rsid w:val="00FE70B9"/>
    <w:rsid w:val="00FF0448"/>
    <w:rsid w:val="00FF19D1"/>
    <w:rsid w:val="00FF2BF8"/>
    <w:rsid w:val="00FF39FB"/>
    <w:rsid w:val="00FF6D1D"/>
    <w:rsid w:val="00FF75B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F3BD9A5-3C5A-41CE-BF8B-FA9FF2BFE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B Mitra"/>
        <w:color w:val="000000" w:themeColor="text1"/>
        <w:sz w:val="32"/>
        <w:szCs w:val="28"/>
        <w:lang w:val="en-US" w:eastAsia="en-US" w:bidi="fa-IR"/>
      </w:rPr>
    </w:rPrDefault>
    <w:pPrDefault>
      <w:pPr>
        <w:bidi/>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تیتر2"/>
    <w:link w:val="Heading1Char"/>
    <w:uiPriority w:val="9"/>
    <w:qFormat/>
    <w:rsid w:val="00B96ADB"/>
    <w:pPr>
      <w:keepNext/>
      <w:keepLines/>
      <w:spacing w:before="240"/>
      <w:outlineLvl w:val="0"/>
    </w:pPr>
    <w:rPr>
      <w:rFonts w:eastAsiaTheme="majorEastAsia" w:cs="B Titr"/>
      <w:color w:val="2E74B5" w:themeColor="accent1" w:themeShade="BF"/>
      <w:szCs w:val="24"/>
    </w:rPr>
  </w:style>
  <w:style w:type="paragraph" w:styleId="Heading2">
    <w:name w:val="heading 2"/>
    <w:aliases w:val="تیتر"/>
    <w:basedOn w:val="Normal"/>
    <w:next w:val="Normal"/>
    <w:link w:val="Heading2Char"/>
    <w:uiPriority w:val="9"/>
    <w:unhideWhenUsed/>
    <w:qFormat/>
    <w:rsid w:val="00B9139D"/>
    <w:pPr>
      <w:jc w:val="both"/>
      <w:outlineLvl w:val="1"/>
    </w:pPr>
    <w:rPr>
      <w:b/>
      <w:bCs/>
    </w:rPr>
  </w:style>
  <w:style w:type="paragraph" w:styleId="Heading3">
    <w:name w:val="heading 3"/>
    <w:basedOn w:val="Normal"/>
    <w:next w:val="Normal"/>
    <w:link w:val="Heading3Char"/>
    <w:uiPriority w:val="9"/>
    <w:unhideWhenUsed/>
    <w:qFormat/>
    <w:rsid w:val="006D22E5"/>
    <w:pPr>
      <w:keepNext/>
      <w:keepLines/>
      <w:jc w:val="both"/>
      <w:outlineLvl w:val="2"/>
    </w:pPr>
    <w:rPr>
      <w:rFonts w:eastAsiaTheme="majorEastAsia" w:cs="B Titr"/>
      <w:color w:val="auto"/>
      <w:sz w:val="24"/>
      <w:szCs w:val="24"/>
    </w:rPr>
  </w:style>
  <w:style w:type="paragraph" w:styleId="Heading4">
    <w:name w:val="heading 4"/>
    <w:basedOn w:val="Normal"/>
    <w:next w:val="Normal"/>
    <w:link w:val="Heading4Char"/>
    <w:uiPriority w:val="9"/>
    <w:unhideWhenUsed/>
    <w:qFormat/>
    <w:rsid w:val="00EA2652"/>
    <w:pPr>
      <w:keepNext/>
      <w:keepLines/>
      <w:jc w:val="both"/>
      <w:outlineLvl w:val="3"/>
    </w:pPr>
    <w:rPr>
      <w:rFonts w:eastAsiaTheme="majorEastAsia" w:cs="B Titr"/>
      <w:i/>
      <w:color w:val="auto"/>
      <w:sz w:val="28"/>
      <w:szCs w:val="24"/>
    </w:rPr>
  </w:style>
  <w:style w:type="paragraph" w:styleId="Heading5">
    <w:name w:val="heading 5"/>
    <w:basedOn w:val="Normal"/>
    <w:next w:val="Normal"/>
    <w:link w:val="Heading5Char"/>
    <w:uiPriority w:val="9"/>
    <w:unhideWhenUsed/>
    <w:qFormat/>
    <w:rsid w:val="00CB6E8F"/>
    <w:pPr>
      <w:keepNext/>
      <w:keepLines/>
      <w:jc w:val="both"/>
      <w:outlineLvl w:val="4"/>
    </w:pPr>
    <w:rPr>
      <w:rFonts w:eastAsiaTheme="majorEastAsia" w:cs="B Titr"/>
      <w:color w:val="auto"/>
      <w:sz w:val="24"/>
      <w:szCs w:val="24"/>
    </w:rPr>
  </w:style>
  <w:style w:type="paragraph" w:styleId="Heading6">
    <w:name w:val="heading 6"/>
    <w:basedOn w:val="Normal"/>
    <w:next w:val="Normal"/>
    <w:link w:val="Heading6Char"/>
    <w:uiPriority w:val="9"/>
    <w:unhideWhenUsed/>
    <w:qFormat/>
    <w:rsid w:val="00E96FAA"/>
    <w:pPr>
      <w:keepNext/>
      <w:keepLines/>
      <w:outlineLvl w:val="5"/>
    </w:pPr>
    <w:rPr>
      <w:rFonts w:eastAsiaTheme="majorEastAsia" w:cs="B Titr"/>
      <w:sz w:val="28"/>
      <w:szCs w:val="24"/>
    </w:rPr>
  </w:style>
  <w:style w:type="paragraph" w:styleId="Heading7">
    <w:name w:val="heading 7"/>
    <w:basedOn w:val="Normal"/>
    <w:next w:val="Normal"/>
    <w:link w:val="Heading7Char"/>
    <w:uiPriority w:val="9"/>
    <w:unhideWhenUsed/>
    <w:qFormat/>
    <w:rsid w:val="00302F98"/>
    <w:pPr>
      <w:keepNext/>
      <w:keepLines/>
      <w:outlineLvl w:val="6"/>
    </w:pPr>
    <w:rPr>
      <w:rFonts w:eastAsiaTheme="majorEastAsia" w:cs="B Titr"/>
      <w:sz w:val="28"/>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1"/>
    <w:next w:val="Heading1"/>
    <w:uiPriority w:val="1"/>
    <w:qFormat/>
    <w:rsid w:val="00B96ADB"/>
    <w:pPr>
      <w:jc w:val="center"/>
    </w:pPr>
    <w:rPr>
      <w:rFonts w:ascii="B Titr" w:hAnsi="B Titr" w:cs="B Titr"/>
      <w:color w:val="auto"/>
      <w:sz w:val="24"/>
      <w:szCs w:val="24"/>
      <w:lang w:bidi="ar-SA"/>
    </w:rPr>
  </w:style>
  <w:style w:type="character" w:customStyle="1" w:styleId="Heading1Char">
    <w:name w:val="Heading 1 Char"/>
    <w:aliases w:val="تیتر2 Char"/>
    <w:basedOn w:val="DefaultParagraphFont"/>
    <w:link w:val="Heading1"/>
    <w:uiPriority w:val="9"/>
    <w:rsid w:val="00B96ADB"/>
    <w:rPr>
      <w:rFonts w:asciiTheme="majorHAnsi" w:eastAsiaTheme="majorEastAsia" w:hAnsiTheme="majorHAnsi" w:cs="B Titr"/>
      <w:color w:val="2E74B5" w:themeColor="accent1" w:themeShade="BF"/>
      <w:sz w:val="32"/>
      <w:szCs w:val="24"/>
    </w:rPr>
  </w:style>
  <w:style w:type="character" w:customStyle="1" w:styleId="Heading2Char">
    <w:name w:val="Heading 2 Char"/>
    <w:aliases w:val="تیتر Char"/>
    <w:basedOn w:val="DefaultParagraphFont"/>
    <w:link w:val="Heading2"/>
    <w:uiPriority w:val="9"/>
    <w:rsid w:val="00B9139D"/>
    <w:rPr>
      <w:b/>
      <w:bCs/>
    </w:rPr>
  </w:style>
  <w:style w:type="paragraph" w:styleId="FootnoteText">
    <w:name w:val="footnote text"/>
    <w:basedOn w:val="Normal"/>
    <w:link w:val="FootnoteTextChar"/>
    <w:uiPriority w:val="99"/>
    <w:semiHidden/>
    <w:unhideWhenUsed/>
    <w:rsid w:val="007A1732"/>
    <w:rPr>
      <w:sz w:val="20"/>
      <w:szCs w:val="20"/>
    </w:rPr>
  </w:style>
  <w:style w:type="character" w:customStyle="1" w:styleId="FootnoteTextChar">
    <w:name w:val="Footnote Text Char"/>
    <w:basedOn w:val="DefaultParagraphFont"/>
    <w:link w:val="FootnoteText"/>
    <w:uiPriority w:val="99"/>
    <w:semiHidden/>
    <w:rsid w:val="007A1732"/>
    <w:rPr>
      <w:sz w:val="20"/>
      <w:szCs w:val="20"/>
    </w:rPr>
  </w:style>
  <w:style w:type="character" w:styleId="FootnoteReference">
    <w:name w:val="footnote reference"/>
    <w:basedOn w:val="DefaultParagraphFont"/>
    <w:uiPriority w:val="99"/>
    <w:semiHidden/>
    <w:unhideWhenUsed/>
    <w:rsid w:val="007A1732"/>
    <w:rPr>
      <w:vertAlign w:val="superscript"/>
    </w:rPr>
  </w:style>
  <w:style w:type="paragraph" w:styleId="NormalWeb">
    <w:name w:val="Normal (Web)"/>
    <w:basedOn w:val="Normal"/>
    <w:uiPriority w:val="99"/>
    <w:unhideWhenUsed/>
    <w:rsid w:val="0019078C"/>
    <w:rPr>
      <w:rFonts w:ascii="Times New Roman" w:hAnsi="Times New Roman" w:cs="Times New Roman"/>
      <w:sz w:val="24"/>
      <w:szCs w:val="24"/>
    </w:rPr>
  </w:style>
  <w:style w:type="paragraph" w:styleId="ListParagraph">
    <w:name w:val="List Paragraph"/>
    <w:basedOn w:val="Normal"/>
    <w:uiPriority w:val="34"/>
    <w:qFormat/>
    <w:rsid w:val="0038137A"/>
    <w:pPr>
      <w:ind w:left="720"/>
      <w:contextualSpacing/>
    </w:pPr>
  </w:style>
  <w:style w:type="paragraph" w:styleId="EndnoteText">
    <w:name w:val="endnote text"/>
    <w:basedOn w:val="Normal"/>
    <w:link w:val="EndnoteTextChar"/>
    <w:uiPriority w:val="99"/>
    <w:semiHidden/>
    <w:unhideWhenUsed/>
    <w:rsid w:val="00E24DD7"/>
    <w:rPr>
      <w:sz w:val="20"/>
      <w:szCs w:val="20"/>
    </w:rPr>
  </w:style>
  <w:style w:type="character" w:customStyle="1" w:styleId="EndnoteTextChar">
    <w:name w:val="Endnote Text Char"/>
    <w:basedOn w:val="DefaultParagraphFont"/>
    <w:link w:val="EndnoteText"/>
    <w:uiPriority w:val="99"/>
    <w:semiHidden/>
    <w:rsid w:val="00E24DD7"/>
    <w:rPr>
      <w:sz w:val="20"/>
      <w:szCs w:val="20"/>
    </w:rPr>
  </w:style>
  <w:style w:type="character" w:styleId="EndnoteReference">
    <w:name w:val="endnote reference"/>
    <w:basedOn w:val="DefaultParagraphFont"/>
    <w:uiPriority w:val="99"/>
    <w:semiHidden/>
    <w:unhideWhenUsed/>
    <w:rsid w:val="00E24DD7"/>
    <w:rPr>
      <w:vertAlign w:val="superscript"/>
    </w:rPr>
  </w:style>
  <w:style w:type="paragraph" w:customStyle="1" w:styleId="3">
    <w:name w:val="3"/>
    <w:basedOn w:val="Heading3"/>
    <w:link w:val="3Char"/>
    <w:qFormat/>
    <w:rsid w:val="00B54DD9"/>
  </w:style>
  <w:style w:type="paragraph" w:customStyle="1" w:styleId="1">
    <w:name w:val="تیتر 1"/>
    <w:basedOn w:val="Heading1"/>
    <w:next w:val="Heading1"/>
    <w:link w:val="1Char"/>
    <w:qFormat/>
    <w:rsid w:val="00BC704D"/>
    <w:pPr>
      <w:spacing w:before="0"/>
      <w:jc w:val="center"/>
    </w:pPr>
    <w:rPr>
      <w:color w:val="000000" w:themeColor="text1"/>
    </w:rPr>
  </w:style>
  <w:style w:type="character" w:customStyle="1" w:styleId="3Char">
    <w:name w:val="3 Char"/>
    <w:basedOn w:val="DefaultParagraphFont"/>
    <w:link w:val="3"/>
    <w:rsid w:val="00B54DD9"/>
    <w:rPr>
      <w:rFonts w:eastAsiaTheme="majorEastAsia" w:cs="B Titr"/>
      <w:color w:val="auto"/>
      <w:sz w:val="24"/>
      <w:szCs w:val="24"/>
    </w:rPr>
  </w:style>
  <w:style w:type="paragraph" w:customStyle="1" w:styleId="2">
    <w:name w:val="تیتر 2"/>
    <w:basedOn w:val="Heading2"/>
    <w:next w:val="Heading1"/>
    <w:link w:val="2Char"/>
    <w:qFormat/>
    <w:rsid w:val="00C97364"/>
    <w:pPr>
      <w:keepNext/>
      <w:keepLines/>
    </w:pPr>
    <w:rPr>
      <w:rFonts w:eastAsiaTheme="majorEastAsia" w:cs="B Titr"/>
      <w:b w:val="0"/>
      <w:bCs w:val="0"/>
      <w:color w:val="auto"/>
      <w:sz w:val="24"/>
      <w:szCs w:val="24"/>
      <w:lang w:bidi="ar-SA"/>
    </w:rPr>
  </w:style>
  <w:style w:type="character" w:customStyle="1" w:styleId="1Char">
    <w:name w:val="تیتر 1 Char"/>
    <w:basedOn w:val="3Char"/>
    <w:link w:val="1"/>
    <w:rsid w:val="00BC704D"/>
    <w:rPr>
      <w:rFonts w:eastAsiaTheme="majorEastAsia" w:cs="B Titr"/>
      <w:color w:val="auto"/>
      <w:sz w:val="24"/>
      <w:szCs w:val="24"/>
    </w:rPr>
  </w:style>
  <w:style w:type="character" w:customStyle="1" w:styleId="2Char">
    <w:name w:val="تیتر 2 Char"/>
    <w:basedOn w:val="1Char"/>
    <w:link w:val="2"/>
    <w:rsid w:val="00C97364"/>
    <w:rPr>
      <w:rFonts w:eastAsiaTheme="majorEastAsia" w:cs="B Titr"/>
      <w:color w:val="auto"/>
      <w:sz w:val="24"/>
      <w:szCs w:val="24"/>
      <w:lang w:bidi="ar-SA"/>
    </w:rPr>
  </w:style>
  <w:style w:type="paragraph" w:styleId="Header">
    <w:name w:val="header"/>
    <w:basedOn w:val="Normal"/>
    <w:link w:val="HeaderChar"/>
    <w:uiPriority w:val="99"/>
    <w:unhideWhenUsed/>
    <w:rsid w:val="00713E1B"/>
    <w:pPr>
      <w:tabs>
        <w:tab w:val="center" w:pos="4513"/>
        <w:tab w:val="right" w:pos="9026"/>
      </w:tabs>
    </w:pPr>
  </w:style>
  <w:style w:type="character" w:customStyle="1" w:styleId="HeaderChar">
    <w:name w:val="Header Char"/>
    <w:basedOn w:val="DefaultParagraphFont"/>
    <w:link w:val="Header"/>
    <w:uiPriority w:val="99"/>
    <w:rsid w:val="00713E1B"/>
  </w:style>
  <w:style w:type="paragraph" w:styleId="Footer">
    <w:name w:val="footer"/>
    <w:basedOn w:val="Normal"/>
    <w:link w:val="FooterChar"/>
    <w:uiPriority w:val="99"/>
    <w:unhideWhenUsed/>
    <w:rsid w:val="00713E1B"/>
    <w:pPr>
      <w:tabs>
        <w:tab w:val="center" w:pos="4513"/>
        <w:tab w:val="right" w:pos="9026"/>
      </w:tabs>
    </w:pPr>
  </w:style>
  <w:style w:type="character" w:customStyle="1" w:styleId="FooterChar">
    <w:name w:val="Footer Char"/>
    <w:basedOn w:val="DefaultParagraphFont"/>
    <w:link w:val="Footer"/>
    <w:uiPriority w:val="99"/>
    <w:rsid w:val="00713E1B"/>
  </w:style>
  <w:style w:type="numbering" w:customStyle="1" w:styleId="NoList1">
    <w:name w:val="No List1"/>
    <w:next w:val="NoList"/>
    <w:uiPriority w:val="99"/>
    <w:semiHidden/>
    <w:unhideWhenUsed/>
    <w:rsid w:val="003502E5"/>
  </w:style>
  <w:style w:type="character" w:styleId="Hyperlink">
    <w:name w:val="Hyperlink"/>
    <w:basedOn w:val="DefaultParagraphFont"/>
    <w:uiPriority w:val="99"/>
    <w:unhideWhenUsed/>
    <w:rsid w:val="003502E5"/>
    <w:rPr>
      <w:color w:val="0563C1" w:themeColor="hyperlink"/>
      <w:u w:val="single"/>
    </w:rPr>
  </w:style>
  <w:style w:type="numbering" w:customStyle="1" w:styleId="NoList2">
    <w:name w:val="No List2"/>
    <w:next w:val="NoList"/>
    <w:uiPriority w:val="99"/>
    <w:semiHidden/>
    <w:unhideWhenUsed/>
    <w:rsid w:val="00891D03"/>
  </w:style>
  <w:style w:type="paragraph" w:styleId="BalloonText">
    <w:name w:val="Balloon Text"/>
    <w:basedOn w:val="Normal"/>
    <w:link w:val="BalloonTextChar"/>
    <w:uiPriority w:val="99"/>
    <w:semiHidden/>
    <w:unhideWhenUsed/>
    <w:rsid w:val="00891D03"/>
    <w:pPr>
      <w:jc w:val="both"/>
    </w:pPr>
    <w:rPr>
      <w:rFonts w:ascii="Segoe UI" w:hAnsi="Segoe UI" w:cs="Segoe UI"/>
      <w:color w:val="auto"/>
      <w:sz w:val="18"/>
      <w:szCs w:val="18"/>
    </w:rPr>
  </w:style>
  <w:style w:type="character" w:customStyle="1" w:styleId="BalloonTextChar">
    <w:name w:val="Balloon Text Char"/>
    <w:basedOn w:val="DefaultParagraphFont"/>
    <w:link w:val="BalloonText"/>
    <w:uiPriority w:val="99"/>
    <w:semiHidden/>
    <w:rsid w:val="00891D03"/>
    <w:rPr>
      <w:rFonts w:ascii="Segoe UI" w:hAnsi="Segoe UI" w:cs="Segoe UI"/>
      <w:color w:val="auto"/>
      <w:sz w:val="18"/>
      <w:szCs w:val="18"/>
    </w:rPr>
  </w:style>
  <w:style w:type="numbering" w:customStyle="1" w:styleId="NoList3">
    <w:name w:val="No List3"/>
    <w:next w:val="NoList"/>
    <w:uiPriority w:val="99"/>
    <w:semiHidden/>
    <w:unhideWhenUsed/>
    <w:rsid w:val="00E70AC6"/>
  </w:style>
  <w:style w:type="numbering" w:customStyle="1" w:styleId="NoList4">
    <w:name w:val="No List4"/>
    <w:next w:val="NoList"/>
    <w:uiPriority w:val="99"/>
    <w:semiHidden/>
    <w:unhideWhenUsed/>
    <w:rsid w:val="00EA1A77"/>
  </w:style>
  <w:style w:type="numbering" w:customStyle="1" w:styleId="NoList5">
    <w:name w:val="No List5"/>
    <w:next w:val="NoList"/>
    <w:uiPriority w:val="99"/>
    <w:semiHidden/>
    <w:unhideWhenUsed/>
    <w:rsid w:val="00311796"/>
  </w:style>
  <w:style w:type="character" w:customStyle="1" w:styleId="Heading3Char">
    <w:name w:val="Heading 3 Char"/>
    <w:basedOn w:val="DefaultParagraphFont"/>
    <w:link w:val="Heading3"/>
    <w:uiPriority w:val="9"/>
    <w:rsid w:val="006D22E5"/>
    <w:rPr>
      <w:rFonts w:eastAsiaTheme="majorEastAsia" w:cs="B Titr"/>
      <w:color w:val="auto"/>
      <w:sz w:val="24"/>
      <w:szCs w:val="24"/>
    </w:rPr>
  </w:style>
  <w:style w:type="character" w:customStyle="1" w:styleId="Heading4Char">
    <w:name w:val="Heading 4 Char"/>
    <w:basedOn w:val="DefaultParagraphFont"/>
    <w:link w:val="Heading4"/>
    <w:uiPriority w:val="9"/>
    <w:rsid w:val="00EA2652"/>
    <w:rPr>
      <w:rFonts w:eastAsiaTheme="majorEastAsia" w:cs="B Titr"/>
      <w:i/>
      <w:color w:val="auto"/>
      <w:sz w:val="28"/>
      <w:szCs w:val="24"/>
    </w:rPr>
  </w:style>
  <w:style w:type="character" w:customStyle="1" w:styleId="Heading5Char">
    <w:name w:val="Heading 5 Char"/>
    <w:basedOn w:val="DefaultParagraphFont"/>
    <w:link w:val="Heading5"/>
    <w:uiPriority w:val="9"/>
    <w:rsid w:val="00CB6E8F"/>
    <w:rPr>
      <w:rFonts w:eastAsiaTheme="majorEastAsia" w:cs="B Titr"/>
      <w:color w:val="auto"/>
      <w:sz w:val="24"/>
      <w:szCs w:val="24"/>
    </w:rPr>
  </w:style>
  <w:style w:type="character" w:styleId="CommentReference">
    <w:name w:val="annotation reference"/>
    <w:basedOn w:val="DefaultParagraphFont"/>
    <w:uiPriority w:val="99"/>
    <w:semiHidden/>
    <w:unhideWhenUsed/>
    <w:rsid w:val="00F05BD8"/>
    <w:rPr>
      <w:sz w:val="16"/>
      <w:szCs w:val="16"/>
    </w:rPr>
  </w:style>
  <w:style w:type="paragraph" w:styleId="CommentText">
    <w:name w:val="annotation text"/>
    <w:basedOn w:val="Normal"/>
    <w:link w:val="CommentTextChar"/>
    <w:uiPriority w:val="99"/>
    <w:semiHidden/>
    <w:unhideWhenUsed/>
    <w:rsid w:val="00F05BD8"/>
    <w:rPr>
      <w:sz w:val="20"/>
      <w:szCs w:val="20"/>
    </w:rPr>
  </w:style>
  <w:style w:type="character" w:customStyle="1" w:styleId="CommentTextChar">
    <w:name w:val="Comment Text Char"/>
    <w:basedOn w:val="DefaultParagraphFont"/>
    <w:link w:val="CommentText"/>
    <w:uiPriority w:val="99"/>
    <w:semiHidden/>
    <w:rsid w:val="00F05BD8"/>
    <w:rPr>
      <w:sz w:val="20"/>
      <w:szCs w:val="20"/>
    </w:rPr>
  </w:style>
  <w:style w:type="paragraph" w:styleId="CommentSubject">
    <w:name w:val="annotation subject"/>
    <w:basedOn w:val="CommentText"/>
    <w:next w:val="CommentText"/>
    <w:link w:val="CommentSubjectChar"/>
    <w:uiPriority w:val="99"/>
    <w:semiHidden/>
    <w:unhideWhenUsed/>
    <w:rsid w:val="00F05BD8"/>
    <w:rPr>
      <w:b/>
      <w:bCs/>
    </w:rPr>
  </w:style>
  <w:style w:type="character" w:customStyle="1" w:styleId="CommentSubjectChar">
    <w:name w:val="Comment Subject Char"/>
    <w:basedOn w:val="CommentTextChar"/>
    <w:link w:val="CommentSubject"/>
    <w:uiPriority w:val="99"/>
    <w:semiHidden/>
    <w:rsid w:val="00F05BD8"/>
    <w:rPr>
      <w:b/>
      <w:bCs/>
      <w:sz w:val="20"/>
      <w:szCs w:val="20"/>
    </w:rPr>
  </w:style>
  <w:style w:type="character" w:customStyle="1" w:styleId="Heading6Char">
    <w:name w:val="Heading 6 Char"/>
    <w:basedOn w:val="DefaultParagraphFont"/>
    <w:link w:val="Heading6"/>
    <w:uiPriority w:val="9"/>
    <w:rsid w:val="00E96FAA"/>
    <w:rPr>
      <w:rFonts w:eastAsiaTheme="majorEastAsia" w:cs="B Titr"/>
      <w:sz w:val="28"/>
      <w:szCs w:val="24"/>
    </w:rPr>
  </w:style>
  <w:style w:type="character" w:customStyle="1" w:styleId="Heading7Char">
    <w:name w:val="Heading 7 Char"/>
    <w:basedOn w:val="DefaultParagraphFont"/>
    <w:link w:val="Heading7"/>
    <w:uiPriority w:val="9"/>
    <w:rsid w:val="00302F98"/>
    <w:rPr>
      <w:rFonts w:eastAsiaTheme="majorEastAsia" w:cs="B Titr"/>
      <w:sz w:val="28"/>
      <w:szCs w:val="24"/>
    </w:rPr>
  </w:style>
  <w:style w:type="paragraph" w:styleId="TOCHeading">
    <w:name w:val="TOC Heading"/>
    <w:basedOn w:val="Heading1"/>
    <w:next w:val="Normal"/>
    <w:uiPriority w:val="39"/>
    <w:unhideWhenUsed/>
    <w:qFormat/>
    <w:rsid w:val="008F3F80"/>
    <w:pPr>
      <w:bidi w:val="0"/>
      <w:spacing w:line="259" w:lineRule="auto"/>
      <w:outlineLvl w:val="9"/>
    </w:pPr>
    <w:rPr>
      <w:rFonts w:cstheme="majorBidi"/>
      <w:szCs w:val="32"/>
      <w:lang w:bidi="ar-SA"/>
    </w:rPr>
  </w:style>
  <w:style w:type="paragraph" w:styleId="TOC2">
    <w:name w:val="toc 2"/>
    <w:basedOn w:val="Normal"/>
    <w:next w:val="Normal"/>
    <w:autoRedefine/>
    <w:uiPriority w:val="39"/>
    <w:unhideWhenUsed/>
    <w:rsid w:val="00242AB2"/>
    <w:pPr>
      <w:tabs>
        <w:tab w:val="right" w:leader="dot" w:pos="10762"/>
      </w:tabs>
      <w:spacing w:after="100" w:line="259" w:lineRule="auto"/>
      <w:ind w:left="220"/>
    </w:pPr>
    <w:rPr>
      <w:rFonts w:asciiTheme="minorHAnsi" w:eastAsiaTheme="minorEastAsia" w:hAnsiTheme="minorHAnsi"/>
      <w:noProof/>
      <w:color w:val="auto"/>
      <w:sz w:val="28"/>
      <w:lang w:bidi="ar-SA"/>
    </w:rPr>
  </w:style>
  <w:style w:type="paragraph" w:styleId="TOC1">
    <w:name w:val="toc 1"/>
    <w:basedOn w:val="Normal"/>
    <w:next w:val="Normal"/>
    <w:autoRedefine/>
    <w:uiPriority w:val="39"/>
    <w:unhideWhenUsed/>
    <w:rsid w:val="00242AB2"/>
    <w:pPr>
      <w:tabs>
        <w:tab w:val="right" w:leader="dot" w:pos="10762"/>
      </w:tabs>
      <w:spacing w:after="100" w:line="259" w:lineRule="auto"/>
    </w:pPr>
    <w:rPr>
      <w:rFonts w:asciiTheme="minorHAnsi" w:eastAsiaTheme="minorEastAsia" w:hAnsiTheme="minorHAnsi"/>
      <w:noProof/>
      <w:color w:val="auto"/>
      <w:sz w:val="28"/>
      <w:lang w:bidi="ar-SA"/>
    </w:rPr>
  </w:style>
  <w:style w:type="paragraph" w:styleId="TOC3">
    <w:name w:val="toc 3"/>
    <w:basedOn w:val="Normal"/>
    <w:next w:val="Normal"/>
    <w:autoRedefine/>
    <w:uiPriority w:val="39"/>
    <w:unhideWhenUsed/>
    <w:rsid w:val="00242AB2"/>
    <w:pPr>
      <w:tabs>
        <w:tab w:val="right" w:leader="dot" w:pos="10762"/>
      </w:tabs>
      <w:spacing w:after="100" w:line="259" w:lineRule="auto"/>
      <w:ind w:left="440"/>
    </w:pPr>
    <w:rPr>
      <w:rFonts w:asciiTheme="minorHAnsi" w:eastAsiaTheme="minorEastAsia" w:hAnsiTheme="minorHAnsi"/>
      <w:noProof/>
      <w:color w:val="auto"/>
      <w:sz w:val="28"/>
      <w:lang w:bidi="ar-SA"/>
    </w:rPr>
  </w:style>
  <w:style w:type="paragraph" w:styleId="TOC4">
    <w:name w:val="toc 4"/>
    <w:basedOn w:val="Normal"/>
    <w:next w:val="Normal"/>
    <w:autoRedefine/>
    <w:uiPriority w:val="39"/>
    <w:unhideWhenUsed/>
    <w:rsid w:val="00F7689E"/>
    <w:pPr>
      <w:tabs>
        <w:tab w:val="right" w:leader="dot" w:pos="10762"/>
      </w:tabs>
      <w:spacing w:after="100" w:line="259" w:lineRule="auto"/>
      <w:ind w:left="660"/>
    </w:pPr>
    <w:rPr>
      <w:rFonts w:asciiTheme="minorHAnsi" w:eastAsiaTheme="minorEastAsia" w:hAnsiTheme="minorHAnsi"/>
      <w:noProof/>
      <w:color w:val="auto"/>
      <w:sz w:val="28"/>
    </w:rPr>
  </w:style>
  <w:style w:type="paragraph" w:styleId="TOC5">
    <w:name w:val="toc 5"/>
    <w:basedOn w:val="Normal"/>
    <w:next w:val="Normal"/>
    <w:autoRedefine/>
    <w:uiPriority w:val="39"/>
    <w:unhideWhenUsed/>
    <w:rsid w:val="00242AB2"/>
    <w:pPr>
      <w:tabs>
        <w:tab w:val="right" w:leader="dot" w:pos="10762"/>
      </w:tabs>
      <w:spacing w:after="100" w:line="259" w:lineRule="auto"/>
      <w:ind w:left="880"/>
    </w:pPr>
    <w:rPr>
      <w:rFonts w:asciiTheme="minorHAnsi" w:eastAsiaTheme="minorEastAsia" w:hAnsiTheme="minorHAnsi"/>
      <w:noProof/>
      <w:color w:val="auto"/>
      <w:sz w:val="28"/>
    </w:rPr>
  </w:style>
  <w:style w:type="paragraph" w:styleId="TOC6">
    <w:name w:val="toc 6"/>
    <w:basedOn w:val="Normal"/>
    <w:next w:val="Normal"/>
    <w:autoRedefine/>
    <w:uiPriority w:val="39"/>
    <w:unhideWhenUsed/>
    <w:rsid w:val="008F3F80"/>
    <w:pPr>
      <w:spacing w:after="100" w:line="259" w:lineRule="auto"/>
      <w:ind w:left="1100"/>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8F3F80"/>
    <w:pPr>
      <w:spacing w:after="100" w:line="259" w:lineRule="auto"/>
      <w:ind w:left="1320"/>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8F3F80"/>
    <w:pPr>
      <w:spacing w:after="100" w:line="259" w:lineRule="auto"/>
      <w:ind w:left="1540"/>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8F3F80"/>
    <w:pPr>
      <w:spacing w:after="100" w:line="259" w:lineRule="auto"/>
      <w:ind w:left="1760"/>
    </w:pPr>
    <w:rPr>
      <w:rFonts w:asciiTheme="minorHAnsi" w:eastAsiaTheme="minorEastAsia"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0327">
      <w:bodyDiv w:val="1"/>
      <w:marLeft w:val="0"/>
      <w:marRight w:val="0"/>
      <w:marTop w:val="0"/>
      <w:marBottom w:val="0"/>
      <w:divBdr>
        <w:top w:val="none" w:sz="0" w:space="0" w:color="auto"/>
        <w:left w:val="none" w:sz="0" w:space="0" w:color="auto"/>
        <w:bottom w:val="none" w:sz="0" w:space="0" w:color="auto"/>
        <w:right w:val="none" w:sz="0" w:space="0" w:color="auto"/>
      </w:divBdr>
    </w:div>
    <w:div w:id="88696154">
      <w:bodyDiv w:val="1"/>
      <w:marLeft w:val="0"/>
      <w:marRight w:val="0"/>
      <w:marTop w:val="0"/>
      <w:marBottom w:val="0"/>
      <w:divBdr>
        <w:top w:val="none" w:sz="0" w:space="0" w:color="auto"/>
        <w:left w:val="none" w:sz="0" w:space="0" w:color="auto"/>
        <w:bottom w:val="none" w:sz="0" w:space="0" w:color="auto"/>
        <w:right w:val="none" w:sz="0" w:space="0" w:color="auto"/>
      </w:divBdr>
    </w:div>
    <w:div w:id="122045212">
      <w:bodyDiv w:val="1"/>
      <w:marLeft w:val="0"/>
      <w:marRight w:val="0"/>
      <w:marTop w:val="0"/>
      <w:marBottom w:val="0"/>
      <w:divBdr>
        <w:top w:val="none" w:sz="0" w:space="0" w:color="auto"/>
        <w:left w:val="none" w:sz="0" w:space="0" w:color="auto"/>
        <w:bottom w:val="none" w:sz="0" w:space="0" w:color="auto"/>
        <w:right w:val="none" w:sz="0" w:space="0" w:color="auto"/>
      </w:divBdr>
    </w:div>
    <w:div w:id="138156287">
      <w:bodyDiv w:val="1"/>
      <w:marLeft w:val="0"/>
      <w:marRight w:val="0"/>
      <w:marTop w:val="0"/>
      <w:marBottom w:val="0"/>
      <w:divBdr>
        <w:top w:val="none" w:sz="0" w:space="0" w:color="auto"/>
        <w:left w:val="none" w:sz="0" w:space="0" w:color="auto"/>
        <w:bottom w:val="none" w:sz="0" w:space="0" w:color="auto"/>
        <w:right w:val="none" w:sz="0" w:space="0" w:color="auto"/>
      </w:divBdr>
    </w:div>
    <w:div w:id="145712390">
      <w:bodyDiv w:val="1"/>
      <w:marLeft w:val="0"/>
      <w:marRight w:val="0"/>
      <w:marTop w:val="0"/>
      <w:marBottom w:val="0"/>
      <w:divBdr>
        <w:top w:val="none" w:sz="0" w:space="0" w:color="auto"/>
        <w:left w:val="none" w:sz="0" w:space="0" w:color="auto"/>
        <w:bottom w:val="none" w:sz="0" w:space="0" w:color="auto"/>
        <w:right w:val="none" w:sz="0" w:space="0" w:color="auto"/>
      </w:divBdr>
    </w:div>
    <w:div w:id="169490285">
      <w:bodyDiv w:val="1"/>
      <w:marLeft w:val="0"/>
      <w:marRight w:val="0"/>
      <w:marTop w:val="0"/>
      <w:marBottom w:val="0"/>
      <w:divBdr>
        <w:top w:val="none" w:sz="0" w:space="0" w:color="auto"/>
        <w:left w:val="none" w:sz="0" w:space="0" w:color="auto"/>
        <w:bottom w:val="none" w:sz="0" w:space="0" w:color="auto"/>
        <w:right w:val="none" w:sz="0" w:space="0" w:color="auto"/>
      </w:divBdr>
    </w:div>
    <w:div w:id="195584726">
      <w:bodyDiv w:val="1"/>
      <w:marLeft w:val="0"/>
      <w:marRight w:val="0"/>
      <w:marTop w:val="0"/>
      <w:marBottom w:val="0"/>
      <w:divBdr>
        <w:top w:val="none" w:sz="0" w:space="0" w:color="auto"/>
        <w:left w:val="none" w:sz="0" w:space="0" w:color="auto"/>
        <w:bottom w:val="none" w:sz="0" w:space="0" w:color="auto"/>
        <w:right w:val="none" w:sz="0" w:space="0" w:color="auto"/>
      </w:divBdr>
    </w:div>
    <w:div w:id="197399202">
      <w:bodyDiv w:val="1"/>
      <w:marLeft w:val="0"/>
      <w:marRight w:val="0"/>
      <w:marTop w:val="0"/>
      <w:marBottom w:val="0"/>
      <w:divBdr>
        <w:top w:val="none" w:sz="0" w:space="0" w:color="auto"/>
        <w:left w:val="none" w:sz="0" w:space="0" w:color="auto"/>
        <w:bottom w:val="none" w:sz="0" w:space="0" w:color="auto"/>
        <w:right w:val="none" w:sz="0" w:space="0" w:color="auto"/>
      </w:divBdr>
    </w:div>
    <w:div w:id="303240357">
      <w:bodyDiv w:val="1"/>
      <w:marLeft w:val="0"/>
      <w:marRight w:val="0"/>
      <w:marTop w:val="0"/>
      <w:marBottom w:val="0"/>
      <w:divBdr>
        <w:top w:val="none" w:sz="0" w:space="0" w:color="auto"/>
        <w:left w:val="none" w:sz="0" w:space="0" w:color="auto"/>
        <w:bottom w:val="none" w:sz="0" w:space="0" w:color="auto"/>
        <w:right w:val="none" w:sz="0" w:space="0" w:color="auto"/>
      </w:divBdr>
    </w:div>
    <w:div w:id="335034495">
      <w:bodyDiv w:val="1"/>
      <w:marLeft w:val="0"/>
      <w:marRight w:val="0"/>
      <w:marTop w:val="0"/>
      <w:marBottom w:val="0"/>
      <w:divBdr>
        <w:top w:val="none" w:sz="0" w:space="0" w:color="auto"/>
        <w:left w:val="none" w:sz="0" w:space="0" w:color="auto"/>
        <w:bottom w:val="none" w:sz="0" w:space="0" w:color="auto"/>
        <w:right w:val="none" w:sz="0" w:space="0" w:color="auto"/>
      </w:divBdr>
    </w:div>
    <w:div w:id="346752886">
      <w:bodyDiv w:val="1"/>
      <w:marLeft w:val="0"/>
      <w:marRight w:val="0"/>
      <w:marTop w:val="0"/>
      <w:marBottom w:val="0"/>
      <w:divBdr>
        <w:top w:val="none" w:sz="0" w:space="0" w:color="auto"/>
        <w:left w:val="none" w:sz="0" w:space="0" w:color="auto"/>
        <w:bottom w:val="none" w:sz="0" w:space="0" w:color="auto"/>
        <w:right w:val="none" w:sz="0" w:space="0" w:color="auto"/>
      </w:divBdr>
    </w:div>
    <w:div w:id="363791075">
      <w:bodyDiv w:val="1"/>
      <w:marLeft w:val="0"/>
      <w:marRight w:val="0"/>
      <w:marTop w:val="0"/>
      <w:marBottom w:val="0"/>
      <w:divBdr>
        <w:top w:val="none" w:sz="0" w:space="0" w:color="auto"/>
        <w:left w:val="none" w:sz="0" w:space="0" w:color="auto"/>
        <w:bottom w:val="none" w:sz="0" w:space="0" w:color="auto"/>
        <w:right w:val="none" w:sz="0" w:space="0" w:color="auto"/>
      </w:divBdr>
    </w:div>
    <w:div w:id="379983622">
      <w:bodyDiv w:val="1"/>
      <w:marLeft w:val="0"/>
      <w:marRight w:val="0"/>
      <w:marTop w:val="0"/>
      <w:marBottom w:val="0"/>
      <w:divBdr>
        <w:top w:val="none" w:sz="0" w:space="0" w:color="auto"/>
        <w:left w:val="none" w:sz="0" w:space="0" w:color="auto"/>
        <w:bottom w:val="none" w:sz="0" w:space="0" w:color="auto"/>
        <w:right w:val="none" w:sz="0" w:space="0" w:color="auto"/>
      </w:divBdr>
    </w:div>
    <w:div w:id="412167770">
      <w:bodyDiv w:val="1"/>
      <w:marLeft w:val="0"/>
      <w:marRight w:val="0"/>
      <w:marTop w:val="0"/>
      <w:marBottom w:val="0"/>
      <w:divBdr>
        <w:top w:val="none" w:sz="0" w:space="0" w:color="auto"/>
        <w:left w:val="none" w:sz="0" w:space="0" w:color="auto"/>
        <w:bottom w:val="none" w:sz="0" w:space="0" w:color="auto"/>
        <w:right w:val="none" w:sz="0" w:space="0" w:color="auto"/>
      </w:divBdr>
    </w:div>
    <w:div w:id="417336914">
      <w:bodyDiv w:val="1"/>
      <w:marLeft w:val="0"/>
      <w:marRight w:val="0"/>
      <w:marTop w:val="0"/>
      <w:marBottom w:val="0"/>
      <w:divBdr>
        <w:top w:val="none" w:sz="0" w:space="0" w:color="auto"/>
        <w:left w:val="none" w:sz="0" w:space="0" w:color="auto"/>
        <w:bottom w:val="none" w:sz="0" w:space="0" w:color="auto"/>
        <w:right w:val="none" w:sz="0" w:space="0" w:color="auto"/>
      </w:divBdr>
    </w:div>
    <w:div w:id="477765588">
      <w:bodyDiv w:val="1"/>
      <w:marLeft w:val="0"/>
      <w:marRight w:val="0"/>
      <w:marTop w:val="0"/>
      <w:marBottom w:val="0"/>
      <w:divBdr>
        <w:top w:val="none" w:sz="0" w:space="0" w:color="auto"/>
        <w:left w:val="none" w:sz="0" w:space="0" w:color="auto"/>
        <w:bottom w:val="none" w:sz="0" w:space="0" w:color="auto"/>
        <w:right w:val="none" w:sz="0" w:space="0" w:color="auto"/>
      </w:divBdr>
    </w:div>
    <w:div w:id="526330576">
      <w:bodyDiv w:val="1"/>
      <w:marLeft w:val="0"/>
      <w:marRight w:val="0"/>
      <w:marTop w:val="0"/>
      <w:marBottom w:val="0"/>
      <w:divBdr>
        <w:top w:val="none" w:sz="0" w:space="0" w:color="auto"/>
        <w:left w:val="none" w:sz="0" w:space="0" w:color="auto"/>
        <w:bottom w:val="none" w:sz="0" w:space="0" w:color="auto"/>
        <w:right w:val="none" w:sz="0" w:space="0" w:color="auto"/>
      </w:divBdr>
    </w:div>
    <w:div w:id="533661880">
      <w:bodyDiv w:val="1"/>
      <w:marLeft w:val="0"/>
      <w:marRight w:val="0"/>
      <w:marTop w:val="0"/>
      <w:marBottom w:val="0"/>
      <w:divBdr>
        <w:top w:val="none" w:sz="0" w:space="0" w:color="auto"/>
        <w:left w:val="none" w:sz="0" w:space="0" w:color="auto"/>
        <w:bottom w:val="none" w:sz="0" w:space="0" w:color="auto"/>
        <w:right w:val="none" w:sz="0" w:space="0" w:color="auto"/>
      </w:divBdr>
    </w:div>
    <w:div w:id="607079476">
      <w:bodyDiv w:val="1"/>
      <w:marLeft w:val="0"/>
      <w:marRight w:val="0"/>
      <w:marTop w:val="0"/>
      <w:marBottom w:val="0"/>
      <w:divBdr>
        <w:top w:val="none" w:sz="0" w:space="0" w:color="auto"/>
        <w:left w:val="none" w:sz="0" w:space="0" w:color="auto"/>
        <w:bottom w:val="none" w:sz="0" w:space="0" w:color="auto"/>
        <w:right w:val="none" w:sz="0" w:space="0" w:color="auto"/>
      </w:divBdr>
    </w:div>
    <w:div w:id="645160560">
      <w:bodyDiv w:val="1"/>
      <w:marLeft w:val="0"/>
      <w:marRight w:val="0"/>
      <w:marTop w:val="0"/>
      <w:marBottom w:val="0"/>
      <w:divBdr>
        <w:top w:val="none" w:sz="0" w:space="0" w:color="auto"/>
        <w:left w:val="none" w:sz="0" w:space="0" w:color="auto"/>
        <w:bottom w:val="none" w:sz="0" w:space="0" w:color="auto"/>
        <w:right w:val="none" w:sz="0" w:space="0" w:color="auto"/>
      </w:divBdr>
    </w:div>
    <w:div w:id="661007484">
      <w:bodyDiv w:val="1"/>
      <w:marLeft w:val="0"/>
      <w:marRight w:val="0"/>
      <w:marTop w:val="0"/>
      <w:marBottom w:val="0"/>
      <w:divBdr>
        <w:top w:val="none" w:sz="0" w:space="0" w:color="auto"/>
        <w:left w:val="none" w:sz="0" w:space="0" w:color="auto"/>
        <w:bottom w:val="none" w:sz="0" w:space="0" w:color="auto"/>
        <w:right w:val="none" w:sz="0" w:space="0" w:color="auto"/>
      </w:divBdr>
    </w:div>
    <w:div w:id="668019246">
      <w:bodyDiv w:val="1"/>
      <w:marLeft w:val="0"/>
      <w:marRight w:val="0"/>
      <w:marTop w:val="0"/>
      <w:marBottom w:val="0"/>
      <w:divBdr>
        <w:top w:val="none" w:sz="0" w:space="0" w:color="auto"/>
        <w:left w:val="none" w:sz="0" w:space="0" w:color="auto"/>
        <w:bottom w:val="none" w:sz="0" w:space="0" w:color="auto"/>
        <w:right w:val="none" w:sz="0" w:space="0" w:color="auto"/>
      </w:divBdr>
    </w:div>
    <w:div w:id="674185147">
      <w:bodyDiv w:val="1"/>
      <w:marLeft w:val="0"/>
      <w:marRight w:val="0"/>
      <w:marTop w:val="0"/>
      <w:marBottom w:val="0"/>
      <w:divBdr>
        <w:top w:val="none" w:sz="0" w:space="0" w:color="auto"/>
        <w:left w:val="none" w:sz="0" w:space="0" w:color="auto"/>
        <w:bottom w:val="none" w:sz="0" w:space="0" w:color="auto"/>
        <w:right w:val="none" w:sz="0" w:space="0" w:color="auto"/>
      </w:divBdr>
    </w:div>
    <w:div w:id="680591456">
      <w:bodyDiv w:val="1"/>
      <w:marLeft w:val="0"/>
      <w:marRight w:val="0"/>
      <w:marTop w:val="0"/>
      <w:marBottom w:val="0"/>
      <w:divBdr>
        <w:top w:val="none" w:sz="0" w:space="0" w:color="auto"/>
        <w:left w:val="none" w:sz="0" w:space="0" w:color="auto"/>
        <w:bottom w:val="none" w:sz="0" w:space="0" w:color="auto"/>
        <w:right w:val="none" w:sz="0" w:space="0" w:color="auto"/>
      </w:divBdr>
    </w:div>
    <w:div w:id="684871045">
      <w:bodyDiv w:val="1"/>
      <w:marLeft w:val="0"/>
      <w:marRight w:val="0"/>
      <w:marTop w:val="0"/>
      <w:marBottom w:val="0"/>
      <w:divBdr>
        <w:top w:val="none" w:sz="0" w:space="0" w:color="auto"/>
        <w:left w:val="none" w:sz="0" w:space="0" w:color="auto"/>
        <w:bottom w:val="none" w:sz="0" w:space="0" w:color="auto"/>
        <w:right w:val="none" w:sz="0" w:space="0" w:color="auto"/>
      </w:divBdr>
    </w:div>
    <w:div w:id="704403300">
      <w:bodyDiv w:val="1"/>
      <w:marLeft w:val="0"/>
      <w:marRight w:val="0"/>
      <w:marTop w:val="0"/>
      <w:marBottom w:val="0"/>
      <w:divBdr>
        <w:top w:val="none" w:sz="0" w:space="0" w:color="auto"/>
        <w:left w:val="none" w:sz="0" w:space="0" w:color="auto"/>
        <w:bottom w:val="none" w:sz="0" w:space="0" w:color="auto"/>
        <w:right w:val="none" w:sz="0" w:space="0" w:color="auto"/>
      </w:divBdr>
    </w:div>
    <w:div w:id="715735194">
      <w:bodyDiv w:val="1"/>
      <w:marLeft w:val="0"/>
      <w:marRight w:val="0"/>
      <w:marTop w:val="0"/>
      <w:marBottom w:val="0"/>
      <w:divBdr>
        <w:top w:val="none" w:sz="0" w:space="0" w:color="auto"/>
        <w:left w:val="none" w:sz="0" w:space="0" w:color="auto"/>
        <w:bottom w:val="none" w:sz="0" w:space="0" w:color="auto"/>
        <w:right w:val="none" w:sz="0" w:space="0" w:color="auto"/>
      </w:divBdr>
    </w:div>
    <w:div w:id="764305687">
      <w:bodyDiv w:val="1"/>
      <w:marLeft w:val="0"/>
      <w:marRight w:val="0"/>
      <w:marTop w:val="0"/>
      <w:marBottom w:val="0"/>
      <w:divBdr>
        <w:top w:val="none" w:sz="0" w:space="0" w:color="auto"/>
        <w:left w:val="none" w:sz="0" w:space="0" w:color="auto"/>
        <w:bottom w:val="none" w:sz="0" w:space="0" w:color="auto"/>
        <w:right w:val="none" w:sz="0" w:space="0" w:color="auto"/>
      </w:divBdr>
    </w:div>
    <w:div w:id="782727016">
      <w:bodyDiv w:val="1"/>
      <w:marLeft w:val="0"/>
      <w:marRight w:val="0"/>
      <w:marTop w:val="0"/>
      <w:marBottom w:val="0"/>
      <w:divBdr>
        <w:top w:val="none" w:sz="0" w:space="0" w:color="auto"/>
        <w:left w:val="none" w:sz="0" w:space="0" w:color="auto"/>
        <w:bottom w:val="none" w:sz="0" w:space="0" w:color="auto"/>
        <w:right w:val="none" w:sz="0" w:space="0" w:color="auto"/>
      </w:divBdr>
    </w:div>
    <w:div w:id="869606497">
      <w:bodyDiv w:val="1"/>
      <w:marLeft w:val="0"/>
      <w:marRight w:val="0"/>
      <w:marTop w:val="0"/>
      <w:marBottom w:val="0"/>
      <w:divBdr>
        <w:top w:val="none" w:sz="0" w:space="0" w:color="auto"/>
        <w:left w:val="none" w:sz="0" w:space="0" w:color="auto"/>
        <w:bottom w:val="none" w:sz="0" w:space="0" w:color="auto"/>
        <w:right w:val="none" w:sz="0" w:space="0" w:color="auto"/>
      </w:divBdr>
    </w:div>
    <w:div w:id="897017752">
      <w:bodyDiv w:val="1"/>
      <w:marLeft w:val="0"/>
      <w:marRight w:val="0"/>
      <w:marTop w:val="0"/>
      <w:marBottom w:val="0"/>
      <w:divBdr>
        <w:top w:val="none" w:sz="0" w:space="0" w:color="auto"/>
        <w:left w:val="none" w:sz="0" w:space="0" w:color="auto"/>
        <w:bottom w:val="none" w:sz="0" w:space="0" w:color="auto"/>
        <w:right w:val="none" w:sz="0" w:space="0" w:color="auto"/>
      </w:divBdr>
    </w:div>
    <w:div w:id="909734020">
      <w:bodyDiv w:val="1"/>
      <w:marLeft w:val="0"/>
      <w:marRight w:val="0"/>
      <w:marTop w:val="0"/>
      <w:marBottom w:val="0"/>
      <w:divBdr>
        <w:top w:val="none" w:sz="0" w:space="0" w:color="auto"/>
        <w:left w:val="none" w:sz="0" w:space="0" w:color="auto"/>
        <w:bottom w:val="none" w:sz="0" w:space="0" w:color="auto"/>
        <w:right w:val="none" w:sz="0" w:space="0" w:color="auto"/>
      </w:divBdr>
    </w:div>
    <w:div w:id="912619108">
      <w:bodyDiv w:val="1"/>
      <w:marLeft w:val="0"/>
      <w:marRight w:val="0"/>
      <w:marTop w:val="0"/>
      <w:marBottom w:val="0"/>
      <w:divBdr>
        <w:top w:val="none" w:sz="0" w:space="0" w:color="auto"/>
        <w:left w:val="none" w:sz="0" w:space="0" w:color="auto"/>
        <w:bottom w:val="none" w:sz="0" w:space="0" w:color="auto"/>
        <w:right w:val="none" w:sz="0" w:space="0" w:color="auto"/>
      </w:divBdr>
    </w:div>
    <w:div w:id="935988476">
      <w:bodyDiv w:val="1"/>
      <w:marLeft w:val="0"/>
      <w:marRight w:val="0"/>
      <w:marTop w:val="0"/>
      <w:marBottom w:val="0"/>
      <w:divBdr>
        <w:top w:val="none" w:sz="0" w:space="0" w:color="auto"/>
        <w:left w:val="none" w:sz="0" w:space="0" w:color="auto"/>
        <w:bottom w:val="none" w:sz="0" w:space="0" w:color="auto"/>
        <w:right w:val="none" w:sz="0" w:space="0" w:color="auto"/>
      </w:divBdr>
    </w:div>
    <w:div w:id="988242170">
      <w:bodyDiv w:val="1"/>
      <w:marLeft w:val="0"/>
      <w:marRight w:val="0"/>
      <w:marTop w:val="0"/>
      <w:marBottom w:val="0"/>
      <w:divBdr>
        <w:top w:val="none" w:sz="0" w:space="0" w:color="auto"/>
        <w:left w:val="none" w:sz="0" w:space="0" w:color="auto"/>
        <w:bottom w:val="none" w:sz="0" w:space="0" w:color="auto"/>
        <w:right w:val="none" w:sz="0" w:space="0" w:color="auto"/>
      </w:divBdr>
    </w:div>
    <w:div w:id="1011953323">
      <w:bodyDiv w:val="1"/>
      <w:marLeft w:val="0"/>
      <w:marRight w:val="0"/>
      <w:marTop w:val="0"/>
      <w:marBottom w:val="0"/>
      <w:divBdr>
        <w:top w:val="none" w:sz="0" w:space="0" w:color="auto"/>
        <w:left w:val="none" w:sz="0" w:space="0" w:color="auto"/>
        <w:bottom w:val="none" w:sz="0" w:space="0" w:color="auto"/>
        <w:right w:val="none" w:sz="0" w:space="0" w:color="auto"/>
      </w:divBdr>
    </w:div>
    <w:div w:id="1018190554">
      <w:bodyDiv w:val="1"/>
      <w:marLeft w:val="0"/>
      <w:marRight w:val="0"/>
      <w:marTop w:val="0"/>
      <w:marBottom w:val="0"/>
      <w:divBdr>
        <w:top w:val="none" w:sz="0" w:space="0" w:color="auto"/>
        <w:left w:val="none" w:sz="0" w:space="0" w:color="auto"/>
        <w:bottom w:val="none" w:sz="0" w:space="0" w:color="auto"/>
        <w:right w:val="none" w:sz="0" w:space="0" w:color="auto"/>
      </w:divBdr>
    </w:div>
    <w:div w:id="1034233758">
      <w:bodyDiv w:val="1"/>
      <w:marLeft w:val="0"/>
      <w:marRight w:val="0"/>
      <w:marTop w:val="0"/>
      <w:marBottom w:val="0"/>
      <w:divBdr>
        <w:top w:val="none" w:sz="0" w:space="0" w:color="auto"/>
        <w:left w:val="none" w:sz="0" w:space="0" w:color="auto"/>
        <w:bottom w:val="none" w:sz="0" w:space="0" w:color="auto"/>
        <w:right w:val="none" w:sz="0" w:space="0" w:color="auto"/>
      </w:divBdr>
    </w:div>
    <w:div w:id="1036388740">
      <w:bodyDiv w:val="1"/>
      <w:marLeft w:val="0"/>
      <w:marRight w:val="0"/>
      <w:marTop w:val="0"/>
      <w:marBottom w:val="0"/>
      <w:divBdr>
        <w:top w:val="none" w:sz="0" w:space="0" w:color="auto"/>
        <w:left w:val="none" w:sz="0" w:space="0" w:color="auto"/>
        <w:bottom w:val="none" w:sz="0" w:space="0" w:color="auto"/>
        <w:right w:val="none" w:sz="0" w:space="0" w:color="auto"/>
      </w:divBdr>
    </w:div>
    <w:div w:id="1037239023">
      <w:bodyDiv w:val="1"/>
      <w:marLeft w:val="0"/>
      <w:marRight w:val="0"/>
      <w:marTop w:val="0"/>
      <w:marBottom w:val="0"/>
      <w:divBdr>
        <w:top w:val="none" w:sz="0" w:space="0" w:color="auto"/>
        <w:left w:val="none" w:sz="0" w:space="0" w:color="auto"/>
        <w:bottom w:val="none" w:sz="0" w:space="0" w:color="auto"/>
        <w:right w:val="none" w:sz="0" w:space="0" w:color="auto"/>
      </w:divBdr>
    </w:div>
    <w:div w:id="1061757646">
      <w:bodyDiv w:val="1"/>
      <w:marLeft w:val="0"/>
      <w:marRight w:val="0"/>
      <w:marTop w:val="0"/>
      <w:marBottom w:val="0"/>
      <w:divBdr>
        <w:top w:val="none" w:sz="0" w:space="0" w:color="auto"/>
        <w:left w:val="none" w:sz="0" w:space="0" w:color="auto"/>
        <w:bottom w:val="none" w:sz="0" w:space="0" w:color="auto"/>
        <w:right w:val="none" w:sz="0" w:space="0" w:color="auto"/>
      </w:divBdr>
    </w:div>
    <w:div w:id="1113206735">
      <w:bodyDiv w:val="1"/>
      <w:marLeft w:val="0"/>
      <w:marRight w:val="0"/>
      <w:marTop w:val="0"/>
      <w:marBottom w:val="0"/>
      <w:divBdr>
        <w:top w:val="none" w:sz="0" w:space="0" w:color="auto"/>
        <w:left w:val="none" w:sz="0" w:space="0" w:color="auto"/>
        <w:bottom w:val="none" w:sz="0" w:space="0" w:color="auto"/>
        <w:right w:val="none" w:sz="0" w:space="0" w:color="auto"/>
      </w:divBdr>
    </w:div>
    <w:div w:id="1121656215">
      <w:bodyDiv w:val="1"/>
      <w:marLeft w:val="0"/>
      <w:marRight w:val="0"/>
      <w:marTop w:val="0"/>
      <w:marBottom w:val="0"/>
      <w:divBdr>
        <w:top w:val="none" w:sz="0" w:space="0" w:color="auto"/>
        <w:left w:val="none" w:sz="0" w:space="0" w:color="auto"/>
        <w:bottom w:val="none" w:sz="0" w:space="0" w:color="auto"/>
        <w:right w:val="none" w:sz="0" w:space="0" w:color="auto"/>
      </w:divBdr>
    </w:div>
    <w:div w:id="1142651464">
      <w:bodyDiv w:val="1"/>
      <w:marLeft w:val="0"/>
      <w:marRight w:val="0"/>
      <w:marTop w:val="0"/>
      <w:marBottom w:val="0"/>
      <w:divBdr>
        <w:top w:val="none" w:sz="0" w:space="0" w:color="auto"/>
        <w:left w:val="none" w:sz="0" w:space="0" w:color="auto"/>
        <w:bottom w:val="none" w:sz="0" w:space="0" w:color="auto"/>
        <w:right w:val="none" w:sz="0" w:space="0" w:color="auto"/>
      </w:divBdr>
    </w:div>
    <w:div w:id="1153981814">
      <w:bodyDiv w:val="1"/>
      <w:marLeft w:val="0"/>
      <w:marRight w:val="0"/>
      <w:marTop w:val="0"/>
      <w:marBottom w:val="0"/>
      <w:divBdr>
        <w:top w:val="none" w:sz="0" w:space="0" w:color="auto"/>
        <w:left w:val="none" w:sz="0" w:space="0" w:color="auto"/>
        <w:bottom w:val="none" w:sz="0" w:space="0" w:color="auto"/>
        <w:right w:val="none" w:sz="0" w:space="0" w:color="auto"/>
      </w:divBdr>
    </w:div>
    <w:div w:id="1159997675">
      <w:bodyDiv w:val="1"/>
      <w:marLeft w:val="0"/>
      <w:marRight w:val="0"/>
      <w:marTop w:val="0"/>
      <w:marBottom w:val="0"/>
      <w:divBdr>
        <w:top w:val="none" w:sz="0" w:space="0" w:color="auto"/>
        <w:left w:val="none" w:sz="0" w:space="0" w:color="auto"/>
        <w:bottom w:val="none" w:sz="0" w:space="0" w:color="auto"/>
        <w:right w:val="none" w:sz="0" w:space="0" w:color="auto"/>
      </w:divBdr>
    </w:div>
    <w:div w:id="1196230120">
      <w:bodyDiv w:val="1"/>
      <w:marLeft w:val="0"/>
      <w:marRight w:val="0"/>
      <w:marTop w:val="0"/>
      <w:marBottom w:val="0"/>
      <w:divBdr>
        <w:top w:val="none" w:sz="0" w:space="0" w:color="auto"/>
        <w:left w:val="none" w:sz="0" w:space="0" w:color="auto"/>
        <w:bottom w:val="none" w:sz="0" w:space="0" w:color="auto"/>
        <w:right w:val="none" w:sz="0" w:space="0" w:color="auto"/>
      </w:divBdr>
    </w:div>
    <w:div w:id="1234853106">
      <w:bodyDiv w:val="1"/>
      <w:marLeft w:val="0"/>
      <w:marRight w:val="0"/>
      <w:marTop w:val="0"/>
      <w:marBottom w:val="0"/>
      <w:divBdr>
        <w:top w:val="none" w:sz="0" w:space="0" w:color="auto"/>
        <w:left w:val="none" w:sz="0" w:space="0" w:color="auto"/>
        <w:bottom w:val="none" w:sz="0" w:space="0" w:color="auto"/>
        <w:right w:val="none" w:sz="0" w:space="0" w:color="auto"/>
      </w:divBdr>
    </w:div>
    <w:div w:id="1256938525">
      <w:bodyDiv w:val="1"/>
      <w:marLeft w:val="0"/>
      <w:marRight w:val="0"/>
      <w:marTop w:val="0"/>
      <w:marBottom w:val="0"/>
      <w:divBdr>
        <w:top w:val="none" w:sz="0" w:space="0" w:color="auto"/>
        <w:left w:val="none" w:sz="0" w:space="0" w:color="auto"/>
        <w:bottom w:val="none" w:sz="0" w:space="0" w:color="auto"/>
        <w:right w:val="none" w:sz="0" w:space="0" w:color="auto"/>
      </w:divBdr>
    </w:div>
    <w:div w:id="1261644423">
      <w:bodyDiv w:val="1"/>
      <w:marLeft w:val="0"/>
      <w:marRight w:val="0"/>
      <w:marTop w:val="0"/>
      <w:marBottom w:val="0"/>
      <w:divBdr>
        <w:top w:val="none" w:sz="0" w:space="0" w:color="auto"/>
        <w:left w:val="none" w:sz="0" w:space="0" w:color="auto"/>
        <w:bottom w:val="none" w:sz="0" w:space="0" w:color="auto"/>
        <w:right w:val="none" w:sz="0" w:space="0" w:color="auto"/>
      </w:divBdr>
    </w:div>
    <w:div w:id="1326392978">
      <w:bodyDiv w:val="1"/>
      <w:marLeft w:val="0"/>
      <w:marRight w:val="0"/>
      <w:marTop w:val="0"/>
      <w:marBottom w:val="0"/>
      <w:divBdr>
        <w:top w:val="none" w:sz="0" w:space="0" w:color="auto"/>
        <w:left w:val="none" w:sz="0" w:space="0" w:color="auto"/>
        <w:bottom w:val="none" w:sz="0" w:space="0" w:color="auto"/>
        <w:right w:val="none" w:sz="0" w:space="0" w:color="auto"/>
      </w:divBdr>
    </w:div>
    <w:div w:id="1349596461">
      <w:bodyDiv w:val="1"/>
      <w:marLeft w:val="0"/>
      <w:marRight w:val="0"/>
      <w:marTop w:val="0"/>
      <w:marBottom w:val="0"/>
      <w:divBdr>
        <w:top w:val="none" w:sz="0" w:space="0" w:color="auto"/>
        <w:left w:val="none" w:sz="0" w:space="0" w:color="auto"/>
        <w:bottom w:val="none" w:sz="0" w:space="0" w:color="auto"/>
        <w:right w:val="none" w:sz="0" w:space="0" w:color="auto"/>
      </w:divBdr>
    </w:div>
    <w:div w:id="1380128244">
      <w:bodyDiv w:val="1"/>
      <w:marLeft w:val="0"/>
      <w:marRight w:val="0"/>
      <w:marTop w:val="0"/>
      <w:marBottom w:val="0"/>
      <w:divBdr>
        <w:top w:val="none" w:sz="0" w:space="0" w:color="auto"/>
        <w:left w:val="none" w:sz="0" w:space="0" w:color="auto"/>
        <w:bottom w:val="none" w:sz="0" w:space="0" w:color="auto"/>
        <w:right w:val="none" w:sz="0" w:space="0" w:color="auto"/>
      </w:divBdr>
    </w:div>
    <w:div w:id="1385450019">
      <w:bodyDiv w:val="1"/>
      <w:marLeft w:val="0"/>
      <w:marRight w:val="0"/>
      <w:marTop w:val="0"/>
      <w:marBottom w:val="0"/>
      <w:divBdr>
        <w:top w:val="none" w:sz="0" w:space="0" w:color="auto"/>
        <w:left w:val="none" w:sz="0" w:space="0" w:color="auto"/>
        <w:bottom w:val="none" w:sz="0" w:space="0" w:color="auto"/>
        <w:right w:val="none" w:sz="0" w:space="0" w:color="auto"/>
      </w:divBdr>
    </w:div>
    <w:div w:id="1442841101">
      <w:bodyDiv w:val="1"/>
      <w:marLeft w:val="0"/>
      <w:marRight w:val="0"/>
      <w:marTop w:val="0"/>
      <w:marBottom w:val="0"/>
      <w:divBdr>
        <w:top w:val="none" w:sz="0" w:space="0" w:color="auto"/>
        <w:left w:val="none" w:sz="0" w:space="0" w:color="auto"/>
        <w:bottom w:val="none" w:sz="0" w:space="0" w:color="auto"/>
        <w:right w:val="none" w:sz="0" w:space="0" w:color="auto"/>
      </w:divBdr>
    </w:div>
    <w:div w:id="1468038901">
      <w:bodyDiv w:val="1"/>
      <w:marLeft w:val="0"/>
      <w:marRight w:val="0"/>
      <w:marTop w:val="0"/>
      <w:marBottom w:val="0"/>
      <w:divBdr>
        <w:top w:val="none" w:sz="0" w:space="0" w:color="auto"/>
        <w:left w:val="none" w:sz="0" w:space="0" w:color="auto"/>
        <w:bottom w:val="none" w:sz="0" w:space="0" w:color="auto"/>
        <w:right w:val="none" w:sz="0" w:space="0" w:color="auto"/>
      </w:divBdr>
    </w:div>
    <w:div w:id="1490898539">
      <w:bodyDiv w:val="1"/>
      <w:marLeft w:val="0"/>
      <w:marRight w:val="0"/>
      <w:marTop w:val="0"/>
      <w:marBottom w:val="0"/>
      <w:divBdr>
        <w:top w:val="none" w:sz="0" w:space="0" w:color="auto"/>
        <w:left w:val="none" w:sz="0" w:space="0" w:color="auto"/>
        <w:bottom w:val="none" w:sz="0" w:space="0" w:color="auto"/>
        <w:right w:val="none" w:sz="0" w:space="0" w:color="auto"/>
      </w:divBdr>
    </w:div>
    <w:div w:id="1538006156">
      <w:bodyDiv w:val="1"/>
      <w:marLeft w:val="0"/>
      <w:marRight w:val="0"/>
      <w:marTop w:val="0"/>
      <w:marBottom w:val="0"/>
      <w:divBdr>
        <w:top w:val="none" w:sz="0" w:space="0" w:color="auto"/>
        <w:left w:val="none" w:sz="0" w:space="0" w:color="auto"/>
        <w:bottom w:val="none" w:sz="0" w:space="0" w:color="auto"/>
        <w:right w:val="none" w:sz="0" w:space="0" w:color="auto"/>
      </w:divBdr>
    </w:div>
    <w:div w:id="1585988140">
      <w:bodyDiv w:val="1"/>
      <w:marLeft w:val="0"/>
      <w:marRight w:val="0"/>
      <w:marTop w:val="0"/>
      <w:marBottom w:val="0"/>
      <w:divBdr>
        <w:top w:val="none" w:sz="0" w:space="0" w:color="auto"/>
        <w:left w:val="none" w:sz="0" w:space="0" w:color="auto"/>
        <w:bottom w:val="none" w:sz="0" w:space="0" w:color="auto"/>
        <w:right w:val="none" w:sz="0" w:space="0" w:color="auto"/>
      </w:divBdr>
    </w:div>
    <w:div w:id="1595625821">
      <w:bodyDiv w:val="1"/>
      <w:marLeft w:val="0"/>
      <w:marRight w:val="0"/>
      <w:marTop w:val="0"/>
      <w:marBottom w:val="0"/>
      <w:divBdr>
        <w:top w:val="none" w:sz="0" w:space="0" w:color="auto"/>
        <w:left w:val="none" w:sz="0" w:space="0" w:color="auto"/>
        <w:bottom w:val="none" w:sz="0" w:space="0" w:color="auto"/>
        <w:right w:val="none" w:sz="0" w:space="0" w:color="auto"/>
      </w:divBdr>
    </w:div>
    <w:div w:id="1645349078">
      <w:bodyDiv w:val="1"/>
      <w:marLeft w:val="0"/>
      <w:marRight w:val="0"/>
      <w:marTop w:val="0"/>
      <w:marBottom w:val="0"/>
      <w:divBdr>
        <w:top w:val="none" w:sz="0" w:space="0" w:color="auto"/>
        <w:left w:val="none" w:sz="0" w:space="0" w:color="auto"/>
        <w:bottom w:val="none" w:sz="0" w:space="0" w:color="auto"/>
        <w:right w:val="none" w:sz="0" w:space="0" w:color="auto"/>
      </w:divBdr>
    </w:div>
    <w:div w:id="1805465408">
      <w:bodyDiv w:val="1"/>
      <w:marLeft w:val="0"/>
      <w:marRight w:val="0"/>
      <w:marTop w:val="0"/>
      <w:marBottom w:val="0"/>
      <w:divBdr>
        <w:top w:val="none" w:sz="0" w:space="0" w:color="auto"/>
        <w:left w:val="none" w:sz="0" w:space="0" w:color="auto"/>
        <w:bottom w:val="none" w:sz="0" w:space="0" w:color="auto"/>
        <w:right w:val="none" w:sz="0" w:space="0" w:color="auto"/>
      </w:divBdr>
    </w:div>
    <w:div w:id="1868055120">
      <w:bodyDiv w:val="1"/>
      <w:marLeft w:val="0"/>
      <w:marRight w:val="0"/>
      <w:marTop w:val="0"/>
      <w:marBottom w:val="0"/>
      <w:divBdr>
        <w:top w:val="none" w:sz="0" w:space="0" w:color="auto"/>
        <w:left w:val="none" w:sz="0" w:space="0" w:color="auto"/>
        <w:bottom w:val="none" w:sz="0" w:space="0" w:color="auto"/>
        <w:right w:val="none" w:sz="0" w:space="0" w:color="auto"/>
      </w:divBdr>
    </w:div>
    <w:div w:id="1902860586">
      <w:bodyDiv w:val="1"/>
      <w:marLeft w:val="0"/>
      <w:marRight w:val="0"/>
      <w:marTop w:val="0"/>
      <w:marBottom w:val="0"/>
      <w:divBdr>
        <w:top w:val="none" w:sz="0" w:space="0" w:color="auto"/>
        <w:left w:val="none" w:sz="0" w:space="0" w:color="auto"/>
        <w:bottom w:val="none" w:sz="0" w:space="0" w:color="auto"/>
        <w:right w:val="none" w:sz="0" w:space="0" w:color="auto"/>
      </w:divBdr>
    </w:div>
    <w:div w:id="1925799183">
      <w:bodyDiv w:val="1"/>
      <w:marLeft w:val="0"/>
      <w:marRight w:val="0"/>
      <w:marTop w:val="0"/>
      <w:marBottom w:val="0"/>
      <w:divBdr>
        <w:top w:val="none" w:sz="0" w:space="0" w:color="auto"/>
        <w:left w:val="none" w:sz="0" w:space="0" w:color="auto"/>
        <w:bottom w:val="none" w:sz="0" w:space="0" w:color="auto"/>
        <w:right w:val="none" w:sz="0" w:space="0" w:color="auto"/>
      </w:divBdr>
    </w:div>
    <w:div w:id="1932272286">
      <w:bodyDiv w:val="1"/>
      <w:marLeft w:val="0"/>
      <w:marRight w:val="0"/>
      <w:marTop w:val="0"/>
      <w:marBottom w:val="0"/>
      <w:divBdr>
        <w:top w:val="none" w:sz="0" w:space="0" w:color="auto"/>
        <w:left w:val="none" w:sz="0" w:space="0" w:color="auto"/>
        <w:bottom w:val="none" w:sz="0" w:space="0" w:color="auto"/>
        <w:right w:val="none" w:sz="0" w:space="0" w:color="auto"/>
      </w:divBdr>
    </w:div>
    <w:div w:id="1956062533">
      <w:bodyDiv w:val="1"/>
      <w:marLeft w:val="0"/>
      <w:marRight w:val="0"/>
      <w:marTop w:val="0"/>
      <w:marBottom w:val="0"/>
      <w:divBdr>
        <w:top w:val="none" w:sz="0" w:space="0" w:color="auto"/>
        <w:left w:val="none" w:sz="0" w:space="0" w:color="auto"/>
        <w:bottom w:val="none" w:sz="0" w:space="0" w:color="auto"/>
        <w:right w:val="none" w:sz="0" w:space="0" w:color="auto"/>
      </w:divBdr>
    </w:div>
    <w:div w:id="2092003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akkal Majalla">
    <w:panose1 w:val="02000000000000000000"/>
    <w:charset w:val="00"/>
    <w:family w:val="auto"/>
    <w:pitch w:val="variable"/>
    <w:sig w:usb0="80002007" w:usb1="80000000" w:usb2="00000008" w:usb3="00000000" w:csb0="000000D3" w:csb1="00000000"/>
  </w:font>
  <w:font w:name="Traditional Arabic">
    <w:panose1 w:val="02020603050405020304"/>
    <w:charset w:val="00"/>
    <w:family w:val="roman"/>
    <w:pitch w:val="variable"/>
    <w:sig w:usb0="00002003" w:usb1="80000000" w:usb2="00000008" w:usb3="00000000" w:csb0="0000004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04A"/>
    <w:rsid w:val="00E6304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5908138C8646DB8189D2A163012512">
    <w:name w:val="595908138C8646DB8189D2A163012512"/>
    <w:rsid w:val="00E6304A"/>
    <w:pPr>
      <w:bidi/>
    </w:pPr>
  </w:style>
  <w:style w:type="paragraph" w:customStyle="1" w:styleId="EA58254010EC4C779C32070DC1F34DE0">
    <w:name w:val="EA58254010EC4C779C32070DC1F34DE0"/>
    <w:rsid w:val="00E6304A"/>
    <w:pPr>
      <w:bidi/>
    </w:pPr>
  </w:style>
  <w:style w:type="paragraph" w:customStyle="1" w:styleId="6F377CCE45344F9399C2540FC1951597">
    <w:name w:val="6F377CCE45344F9399C2540FC1951597"/>
    <w:rsid w:val="00E6304A"/>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49FBD-EEE1-4B4C-8A10-D9C34C505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40450</TotalTime>
  <Pages>133</Pages>
  <Words>60188</Words>
  <Characters>343076</Characters>
  <Application>Microsoft Office Word</Application>
  <DocSecurity>0</DocSecurity>
  <Lines>2858</Lines>
  <Paragraphs>804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123</cp:revision>
  <dcterms:created xsi:type="dcterms:W3CDTF">2018-03-13T04:40:00Z</dcterms:created>
  <dcterms:modified xsi:type="dcterms:W3CDTF">2020-05-19T13:15:00Z</dcterms:modified>
</cp:coreProperties>
</file>